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8" w14:textId="77777777" w:rsidR="003E5DC3" w:rsidRPr="00277C80" w:rsidRDefault="003E5DC3" w:rsidP="0019417F">
      <w:pPr>
        <w:jc w:val="both"/>
        <w:rPr>
          <w:i/>
          <w:color w:val="000000"/>
          <w:sz w:val="22"/>
          <w:szCs w:val="22"/>
        </w:rPr>
      </w:pPr>
    </w:p>
    <w:p w14:paraId="00000009" w14:textId="77777777" w:rsidR="003E5DC3" w:rsidRPr="00277C80" w:rsidRDefault="003E5DC3" w:rsidP="00E9645D">
      <w:pPr>
        <w:jc w:val="center"/>
        <w:rPr>
          <w:i/>
          <w:color w:val="000000"/>
          <w:sz w:val="22"/>
          <w:szCs w:val="22"/>
        </w:rPr>
      </w:pPr>
    </w:p>
    <w:p w14:paraId="0000000A" w14:textId="178A3362" w:rsidR="003E5DC3" w:rsidRPr="00277C80" w:rsidRDefault="00344897" w:rsidP="00E9645D">
      <w:pPr>
        <w:jc w:val="center"/>
        <w:rPr>
          <w:rFonts w:eastAsia="Calibri"/>
          <w:i/>
          <w:color w:val="000000"/>
          <w:sz w:val="22"/>
          <w:szCs w:val="22"/>
        </w:rPr>
      </w:pPr>
      <w:r w:rsidRPr="00277C80">
        <w:rPr>
          <w:i/>
          <w:color w:val="000000"/>
          <w:sz w:val="22"/>
          <w:szCs w:val="22"/>
        </w:rPr>
        <w:t>“</w:t>
      </w:r>
      <w:r w:rsidR="00A454D3" w:rsidRPr="00A454D3">
        <w:rPr>
          <w:i/>
          <w:color w:val="000000"/>
          <w:sz w:val="22"/>
          <w:szCs w:val="22"/>
        </w:rPr>
        <w:t>Por el cual se establecen las normas requeridas para el funcionamiento de los territorios</w:t>
      </w:r>
      <w:r w:rsidR="00A454D3">
        <w:rPr>
          <w:i/>
          <w:color w:val="000000"/>
          <w:sz w:val="22"/>
          <w:szCs w:val="22"/>
        </w:rPr>
        <w:t xml:space="preserve"> </w:t>
      </w:r>
      <w:r w:rsidR="00A454D3" w:rsidRPr="00A454D3">
        <w:rPr>
          <w:i/>
          <w:color w:val="000000"/>
          <w:sz w:val="22"/>
          <w:szCs w:val="22"/>
        </w:rPr>
        <w:t>indígenas en materia ambiental y el desarrollo de las competencias ambientales de las</w:t>
      </w:r>
      <w:r w:rsidR="00A454D3">
        <w:rPr>
          <w:i/>
          <w:color w:val="000000"/>
          <w:sz w:val="22"/>
          <w:szCs w:val="22"/>
        </w:rPr>
        <w:t xml:space="preserve"> </w:t>
      </w:r>
      <w:r w:rsidR="00A454D3" w:rsidRPr="00A454D3">
        <w:rPr>
          <w:i/>
          <w:color w:val="000000"/>
          <w:sz w:val="22"/>
          <w:szCs w:val="22"/>
        </w:rPr>
        <w:t>autoridades indígenas y su coordinación efectiva con las demás autoridades y/o entidades</w:t>
      </w:r>
      <w:r w:rsidR="007568A7" w:rsidRPr="00277C80">
        <w:rPr>
          <w:i/>
          <w:color w:val="000000"/>
          <w:sz w:val="22"/>
          <w:szCs w:val="22"/>
        </w:rPr>
        <w:t>”</w:t>
      </w:r>
    </w:p>
    <w:p w14:paraId="0000000B" w14:textId="77777777" w:rsidR="003E5DC3" w:rsidRPr="00277C80" w:rsidRDefault="003E5DC3" w:rsidP="00450A08">
      <w:pPr>
        <w:jc w:val="center"/>
        <w:rPr>
          <w:sz w:val="22"/>
          <w:szCs w:val="22"/>
        </w:rPr>
      </w:pPr>
    </w:p>
    <w:p w14:paraId="0000000C" w14:textId="77777777" w:rsidR="003E5DC3" w:rsidRPr="00277C80" w:rsidRDefault="003E5DC3" w:rsidP="00450A08">
      <w:pPr>
        <w:jc w:val="center"/>
        <w:rPr>
          <w:sz w:val="22"/>
          <w:szCs w:val="22"/>
        </w:rPr>
      </w:pPr>
    </w:p>
    <w:p w14:paraId="0000000D" w14:textId="77777777" w:rsidR="003E5DC3" w:rsidRPr="00277C80" w:rsidRDefault="00344897" w:rsidP="00450A08">
      <w:pPr>
        <w:jc w:val="center"/>
        <w:rPr>
          <w:b/>
          <w:sz w:val="22"/>
          <w:szCs w:val="22"/>
        </w:rPr>
      </w:pPr>
      <w:r w:rsidRPr="00277C80">
        <w:rPr>
          <w:b/>
          <w:sz w:val="22"/>
          <w:szCs w:val="22"/>
        </w:rPr>
        <w:t>EL PRESIDENTE DE LA REPÚBLICA DE COLOMBIA</w:t>
      </w:r>
    </w:p>
    <w:p w14:paraId="0000000E" w14:textId="77777777" w:rsidR="003E5DC3" w:rsidRPr="00277C80" w:rsidRDefault="003E5DC3" w:rsidP="00450A08">
      <w:pPr>
        <w:jc w:val="center"/>
        <w:rPr>
          <w:sz w:val="22"/>
          <w:szCs w:val="22"/>
        </w:rPr>
      </w:pPr>
    </w:p>
    <w:p w14:paraId="0000000F" w14:textId="77777777" w:rsidR="003E5DC3" w:rsidRPr="00277C80" w:rsidRDefault="003E5DC3" w:rsidP="00450A08">
      <w:pPr>
        <w:jc w:val="center"/>
        <w:rPr>
          <w:sz w:val="22"/>
          <w:szCs w:val="22"/>
        </w:rPr>
      </w:pPr>
    </w:p>
    <w:p w14:paraId="00000010" w14:textId="65810D1D" w:rsidR="003E5DC3" w:rsidRPr="00277C80" w:rsidRDefault="00A454D3" w:rsidP="00450A08">
      <w:pPr>
        <w:jc w:val="center"/>
        <w:rPr>
          <w:color w:val="000000"/>
          <w:sz w:val="22"/>
          <w:szCs w:val="22"/>
        </w:rPr>
      </w:pPr>
      <w:r w:rsidRPr="00A454D3">
        <w:rPr>
          <w:color w:val="000000"/>
          <w:sz w:val="22"/>
          <w:szCs w:val="22"/>
        </w:rPr>
        <w:t>En uso de sus facultades constitucionales y legales, en especial la conferida por el artículo 56,</w:t>
      </w:r>
      <w:r>
        <w:rPr>
          <w:color w:val="000000"/>
          <w:sz w:val="22"/>
          <w:szCs w:val="22"/>
        </w:rPr>
        <w:t xml:space="preserve"> </w:t>
      </w:r>
      <w:r w:rsidRPr="00A454D3">
        <w:rPr>
          <w:color w:val="000000"/>
          <w:sz w:val="22"/>
          <w:szCs w:val="22"/>
        </w:rPr>
        <w:t>transitorio de la Constitución Política de 1991, y en concordancia con el artículo 330 de la y el</w:t>
      </w:r>
      <w:r>
        <w:rPr>
          <w:color w:val="000000"/>
          <w:sz w:val="22"/>
          <w:szCs w:val="22"/>
        </w:rPr>
        <w:t xml:space="preserve"> </w:t>
      </w:r>
      <w:r w:rsidRPr="00A454D3">
        <w:rPr>
          <w:color w:val="000000"/>
          <w:sz w:val="22"/>
          <w:szCs w:val="22"/>
        </w:rPr>
        <w:t>artículo 4 de la Ley 21 de 1991</w:t>
      </w:r>
      <w:r w:rsidR="00344897" w:rsidRPr="00277C80">
        <w:rPr>
          <w:color w:val="000000"/>
          <w:sz w:val="22"/>
          <w:szCs w:val="22"/>
        </w:rPr>
        <w:t>, y</w:t>
      </w:r>
    </w:p>
    <w:p w14:paraId="00000011" w14:textId="77777777" w:rsidR="003E5DC3" w:rsidRPr="00277C80" w:rsidRDefault="003E5DC3" w:rsidP="00450A08">
      <w:pPr>
        <w:jc w:val="center"/>
        <w:rPr>
          <w:sz w:val="22"/>
          <w:szCs w:val="22"/>
        </w:rPr>
      </w:pPr>
    </w:p>
    <w:p w14:paraId="00000012" w14:textId="77777777" w:rsidR="003E5DC3" w:rsidRPr="00277C80" w:rsidRDefault="003E5DC3" w:rsidP="00450A08">
      <w:pPr>
        <w:jc w:val="center"/>
        <w:rPr>
          <w:sz w:val="22"/>
          <w:szCs w:val="22"/>
        </w:rPr>
      </w:pPr>
    </w:p>
    <w:p w14:paraId="00000013" w14:textId="77777777" w:rsidR="003E5DC3" w:rsidRPr="00277C80" w:rsidRDefault="00344897" w:rsidP="00450A08">
      <w:pPr>
        <w:jc w:val="center"/>
        <w:rPr>
          <w:b/>
          <w:sz w:val="22"/>
          <w:szCs w:val="22"/>
        </w:rPr>
      </w:pPr>
      <w:r w:rsidRPr="00277C80">
        <w:rPr>
          <w:b/>
          <w:sz w:val="22"/>
          <w:szCs w:val="22"/>
        </w:rPr>
        <w:t>C O N S I D E R A N D O</w:t>
      </w:r>
    </w:p>
    <w:p w14:paraId="00000014" w14:textId="77777777" w:rsidR="003E5DC3" w:rsidRPr="00277C80" w:rsidRDefault="003E5DC3" w:rsidP="0019417F">
      <w:pPr>
        <w:jc w:val="both"/>
        <w:rPr>
          <w:sz w:val="22"/>
          <w:szCs w:val="22"/>
        </w:rPr>
      </w:pPr>
    </w:p>
    <w:p w14:paraId="00000016" w14:textId="5754B87C" w:rsidR="003E5DC3" w:rsidRDefault="00A454D3" w:rsidP="0019417F">
      <w:pPr>
        <w:jc w:val="both"/>
        <w:rPr>
          <w:sz w:val="22"/>
          <w:szCs w:val="22"/>
        </w:rPr>
      </w:pPr>
      <w:r w:rsidRPr="00A454D3">
        <w:rPr>
          <w:sz w:val="22"/>
          <w:szCs w:val="22"/>
        </w:rPr>
        <w:t>Que el artículo 56 transitorio de la Constitución Política otorga al Gobierno la facultad para dictar las normas fiscales necesarias y las demás relativas al funcionamiento de los Territorios Indígenas y a su coordinación con las demás entidades territoriales, mientras que el Congreso expide la ley a que se refiere el artículo 329 de la Carta.</w:t>
      </w:r>
    </w:p>
    <w:p w14:paraId="071ECF0F" w14:textId="77777777" w:rsidR="00A454D3" w:rsidRPr="00277C80" w:rsidRDefault="00A454D3" w:rsidP="0019417F">
      <w:pPr>
        <w:jc w:val="both"/>
        <w:rPr>
          <w:sz w:val="22"/>
          <w:szCs w:val="22"/>
        </w:rPr>
      </w:pPr>
    </w:p>
    <w:p w14:paraId="00000018" w14:textId="54846337" w:rsidR="003E5DC3" w:rsidRDefault="00A454D3" w:rsidP="0019417F">
      <w:pPr>
        <w:jc w:val="both"/>
        <w:rPr>
          <w:sz w:val="22"/>
          <w:szCs w:val="22"/>
        </w:rPr>
      </w:pPr>
      <w:r w:rsidRPr="00A454D3">
        <w:rPr>
          <w:sz w:val="22"/>
          <w:szCs w:val="22"/>
        </w:rPr>
        <w:t>Que el artículo 330 de la Constitución Política establece en su numeral 5º que los territorios indígenas tienen la función de “Velar por la preservación de los recursos naturales” según sus usos y costumbres; y que su parágrafo establece que “La explotación de los recursos naturales en los territorios indígenas se hará́ sin desmedro de la integridad cultural, social y económica de las comunidades indígenas. En las decisiones que se adopten respecto de dicha</w:t>
      </w:r>
      <w:r>
        <w:rPr>
          <w:sz w:val="22"/>
          <w:szCs w:val="22"/>
        </w:rPr>
        <w:t xml:space="preserve"> </w:t>
      </w:r>
      <w:r w:rsidRPr="00A454D3">
        <w:rPr>
          <w:sz w:val="22"/>
          <w:szCs w:val="22"/>
        </w:rPr>
        <w:t>explotación, el Gobierno propiciará la participación de los representantes de las respectivas comunidades”.</w:t>
      </w:r>
    </w:p>
    <w:p w14:paraId="1036C505" w14:textId="77777777" w:rsidR="00A454D3" w:rsidRPr="00277C80" w:rsidRDefault="00A454D3" w:rsidP="0019417F">
      <w:pPr>
        <w:jc w:val="both"/>
        <w:rPr>
          <w:sz w:val="22"/>
          <w:szCs w:val="22"/>
        </w:rPr>
      </w:pPr>
    </w:p>
    <w:p w14:paraId="0000001A" w14:textId="07F5F429" w:rsidR="003E5DC3" w:rsidRDefault="00A454D3" w:rsidP="0019417F">
      <w:pPr>
        <w:jc w:val="both"/>
        <w:rPr>
          <w:sz w:val="22"/>
          <w:szCs w:val="22"/>
        </w:rPr>
      </w:pPr>
      <w:r w:rsidRPr="00A454D3">
        <w:rPr>
          <w:sz w:val="22"/>
          <w:szCs w:val="22"/>
        </w:rPr>
        <w:t>Que el numeral 1 del Artículo 15 de la Ley 21 de 1991 establece que “Los derechos de los pueblos interesados a los recursos naturales existentes en sus tierras deberán protegerse especialmente. Estos derechos comprenden el derecho de esos pueblos a participar en la utilización, administración y conservación de dichos recursos”.</w:t>
      </w:r>
    </w:p>
    <w:p w14:paraId="1FE4E76F" w14:textId="77777777" w:rsidR="00A454D3" w:rsidRPr="00277C80" w:rsidRDefault="00A454D3" w:rsidP="0019417F">
      <w:pPr>
        <w:jc w:val="both"/>
        <w:rPr>
          <w:sz w:val="22"/>
          <w:szCs w:val="22"/>
        </w:rPr>
      </w:pPr>
    </w:p>
    <w:p w14:paraId="0000001C" w14:textId="388C522D" w:rsidR="003E5DC3" w:rsidRDefault="00A454D3" w:rsidP="0019417F">
      <w:pPr>
        <w:jc w:val="both"/>
        <w:rPr>
          <w:sz w:val="22"/>
          <w:szCs w:val="22"/>
        </w:rPr>
      </w:pPr>
      <w:r w:rsidRPr="00A454D3">
        <w:rPr>
          <w:sz w:val="22"/>
          <w:szCs w:val="22"/>
        </w:rPr>
        <w:t>Que la Ley 165 de 1994, por la cual se ratifica el Convenio de Diversidad Biológica, en su artículo 8, literal j, en lo referente a la conservación in situ, establece que: “cada Parte Contratante, en la medida de lo posible y según proceda.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w:t>
      </w:r>
      <w:r>
        <w:rPr>
          <w:sz w:val="22"/>
          <w:szCs w:val="22"/>
        </w:rPr>
        <w:t xml:space="preserve"> </w:t>
      </w:r>
    </w:p>
    <w:p w14:paraId="19D5C251" w14:textId="77777777" w:rsidR="00A454D3" w:rsidRPr="00277C80" w:rsidRDefault="00A454D3" w:rsidP="0019417F">
      <w:pPr>
        <w:jc w:val="both"/>
        <w:rPr>
          <w:sz w:val="22"/>
          <w:szCs w:val="22"/>
        </w:rPr>
      </w:pPr>
    </w:p>
    <w:p w14:paraId="65B61384" w14:textId="1D1E79D5" w:rsidR="00972D6B" w:rsidRDefault="00A454D3" w:rsidP="0019417F">
      <w:pPr>
        <w:jc w:val="both"/>
        <w:rPr>
          <w:sz w:val="22"/>
          <w:szCs w:val="22"/>
        </w:rPr>
      </w:pPr>
      <w:r w:rsidRPr="00A454D3">
        <w:rPr>
          <w:sz w:val="22"/>
          <w:szCs w:val="22"/>
        </w:rPr>
        <w:t>Que El Pacto de Derechos Civiles y Políticos, El Pacto de Derechos Sociales; Económicos y Culturales; La Convención Internacional sobre la Eliminación de todas las formas de Discriminación Racial; El Convenio 169 de la OIT y la jurisprudencia y acciones de vigilancia y aplicación de los comités de los tratados internacionales, hacen parte del Bloque de Constitucionalidad en Colombia.</w:t>
      </w:r>
    </w:p>
    <w:p w14:paraId="4024072F" w14:textId="77777777" w:rsidR="00A454D3" w:rsidRPr="00277C80" w:rsidRDefault="00A454D3" w:rsidP="0019417F">
      <w:pPr>
        <w:jc w:val="both"/>
        <w:rPr>
          <w:sz w:val="22"/>
          <w:szCs w:val="22"/>
        </w:rPr>
      </w:pPr>
    </w:p>
    <w:p w14:paraId="0AD0E644" w14:textId="77777777" w:rsidR="00A454D3" w:rsidRDefault="00A454D3" w:rsidP="0019417F">
      <w:pPr>
        <w:jc w:val="both"/>
        <w:rPr>
          <w:sz w:val="22"/>
          <w:szCs w:val="22"/>
        </w:rPr>
      </w:pPr>
      <w:r w:rsidRPr="00A454D3">
        <w:rPr>
          <w:sz w:val="22"/>
          <w:szCs w:val="22"/>
        </w:rPr>
        <w:t xml:space="preserve">Que en sentencia del caso </w:t>
      </w:r>
      <w:proofErr w:type="spellStart"/>
      <w:r w:rsidRPr="00A454D3">
        <w:rPr>
          <w:sz w:val="22"/>
          <w:szCs w:val="22"/>
        </w:rPr>
        <w:t>Saramaka</w:t>
      </w:r>
      <w:proofErr w:type="spellEnd"/>
      <w:r w:rsidRPr="00A454D3">
        <w:rPr>
          <w:sz w:val="22"/>
          <w:szCs w:val="22"/>
        </w:rPr>
        <w:t xml:space="preserve"> vs. Surinam del 28 de noviembre de 2007, en su párrafo 93, la Corte Interamericana de Derechos Humanos ha considerado que: “El Comité sobre Derechos Económicos, Sociales y Culturales, que es el organismo de expertos independientes que supervisa </w:t>
      </w:r>
      <w:r w:rsidRPr="00A454D3">
        <w:rPr>
          <w:sz w:val="22"/>
          <w:szCs w:val="22"/>
        </w:rPr>
        <w:lastRenderedPageBreak/>
        <w:t>la implementación del PIDESC por parte de los Estados Parte, ha interpretado el artículo 1 en común de dichos pactos como aplicable a los pueblos indígenas. Al respecto, en virtud del derecho a la autodeterminación de los pueblos indígenas conforme a dicho artículo 1, los pueblos podrán “provee[r] a su desarrollo económico, social y cultural” y pueden “disponer libremente de sus riquezas y recursos naturales” para que no se los prive de “sus propios medios de subsistencia”.</w:t>
      </w:r>
    </w:p>
    <w:p w14:paraId="2A84FB15" w14:textId="77777777" w:rsidR="00A454D3" w:rsidRDefault="00A454D3" w:rsidP="0019417F">
      <w:pPr>
        <w:jc w:val="both"/>
        <w:rPr>
          <w:sz w:val="22"/>
          <w:szCs w:val="22"/>
        </w:rPr>
      </w:pPr>
    </w:p>
    <w:p w14:paraId="07680A1F" w14:textId="4EF54259" w:rsidR="00A454D3" w:rsidRDefault="00A454D3" w:rsidP="0019417F">
      <w:pPr>
        <w:jc w:val="both"/>
        <w:rPr>
          <w:sz w:val="22"/>
          <w:szCs w:val="22"/>
        </w:rPr>
      </w:pPr>
      <w:r w:rsidRPr="00A454D3">
        <w:rPr>
          <w:sz w:val="22"/>
          <w:szCs w:val="22"/>
        </w:rPr>
        <w:t xml:space="preserve">Además, que este mismo tribunal ha considerado en el caso de la Comunidad Indígena </w:t>
      </w:r>
      <w:proofErr w:type="spellStart"/>
      <w:r w:rsidRPr="00A454D3">
        <w:rPr>
          <w:sz w:val="22"/>
          <w:szCs w:val="22"/>
        </w:rPr>
        <w:t>Sawhoyamaxa</w:t>
      </w:r>
      <w:proofErr w:type="spellEnd"/>
      <w:r w:rsidRPr="00A454D3">
        <w:rPr>
          <w:sz w:val="22"/>
          <w:szCs w:val="22"/>
        </w:rPr>
        <w:t xml:space="preserve"> y también en el caso de la comunidad Indígena </w:t>
      </w:r>
      <w:proofErr w:type="spellStart"/>
      <w:r w:rsidRPr="00A454D3">
        <w:rPr>
          <w:sz w:val="22"/>
          <w:szCs w:val="22"/>
        </w:rPr>
        <w:t>Yakye</w:t>
      </w:r>
      <w:proofErr w:type="spellEnd"/>
      <w:r w:rsidRPr="00A454D3">
        <w:rPr>
          <w:sz w:val="22"/>
          <w:szCs w:val="22"/>
        </w:rPr>
        <w:t xml:space="preserve"> Axa que “la estrecha vinculación de los pueblos indígenas con sus tierras tradicionales y los recursos naturales ligados a su cultura que ahí se encuentren, así como los elementos incorporales que se desprendan de ellos, deben ser salvaguardados por el artículo 21 de la Convención Americana”.</w:t>
      </w:r>
    </w:p>
    <w:p w14:paraId="183C25FC" w14:textId="77777777" w:rsidR="00A454D3" w:rsidRDefault="00A454D3" w:rsidP="0019417F">
      <w:pPr>
        <w:jc w:val="both"/>
        <w:rPr>
          <w:sz w:val="22"/>
          <w:szCs w:val="22"/>
        </w:rPr>
      </w:pPr>
    </w:p>
    <w:p w14:paraId="178D9CE2" w14:textId="57E86867" w:rsidR="00D758BA" w:rsidRDefault="00A454D3" w:rsidP="0019417F">
      <w:pPr>
        <w:jc w:val="both"/>
        <w:rPr>
          <w:sz w:val="22"/>
          <w:szCs w:val="22"/>
        </w:rPr>
      </w:pPr>
      <w:r w:rsidRPr="00A454D3">
        <w:rPr>
          <w:sz w:val="22"/>
          <w:szCs w:val="22"/>
        </w:rPr>
        <w:t xml:space="preserve">Que por Decreto No 1953 del 7 de octubre de 2014, el Gobierno Nacional creó un régimen especial con el fin de poner en funcionamiento los Territorios Indígenas respecto de la administración de los sistemas propios de los pueblos indígenas hasta que el Congreso expida la ley de </w:t>
      </w:r>
      <w:proofErr w:type="spellStart"/>
      <w:r w:rsidRPr="00A454D3">
        <w:rPr>
          <w:sz w:val="22"/>
          <w:szCs w:val="22"/>
        </w:rPr>
        <w:t>que</w:t>
      </w:r>
      <w:proofErr w:type="spellEnd"/>
      <w:r w:rsidRPr="00A454D3">
        <w:rPr>
          <w:sz w:val="22"/>
          <w:szCs w:val="22"/>
        </w:rPr>
        <w:t xml:space="preserve"> trata el artículo 329 de la Constitución Política. Que el numeral 3 del artículo 13 del Decreto 1953 de 2014 y el numeral 3 del artículo 5 del Decreto 632 de 2018, establecieron como una de las Competencias Generales de los Territorios Indígenas, las cuales ejercerán en el marco de los planes de vida, la de definir, ejecutar y evaluar las políticas económicas, sociales, ambientales y culturales propias en los respectivos territorios dentro del marco de la legislación nacional, y conforme a los principios de coordinación, concurrencia y subsidiariedad.</w:t>
      </w:r>
    </w:p>
    <w:p w14:paraId="58BA0B0E" w14:textId="77777777" w:rsidR="00A454D3" w:rsidRPr="00277C80" w:rsidRDefault="00A454D3" w:rsidP="0019417F">
      <w:pPr>
        <w:jc w:val="both"/>
        <w:rPr>
          <w:sz w:val="22"/>
          <w:szCs w:val="22"/>
        </w:rPr>
      </w:pPr>
    </w:p>
    <w:p w14:paraId="1E4544A4" w14:textId="44BF7AF4" w:rsidR="00972D6B" w:rsidRDefault="00A454D3" w:rsidP="0019417F">
      <w:pPr>
        <w:jc w:val="both"/>
        <w:rPr>
          <w:sz w:val="22"/>
          <w:szCs w:val="22"/>
        </w:rPr>
      </w:pPr>
      <w:r w:rsidRPr="00A454D3">
        <w:rPr>
          <w:sz w:val="22"/>
          <w:szCs w:val="22"/>
        </w:rPr>
        <w:t xml:space="preserve">Qué por Decreto Ley 632 de 2018 el Gobierno Nacional estableció el régimen especial para la puesta en funcionamiento de los Territorios Indígenas en las áreas no municipalizadas de los Departamentos de Amazonas, Guainía y Vaupés, en cuyos considerandos es claro que dicha normatividad tiene, entre otras razones, fortalecer los procesos que han desarrollado los pueblos indígenas “… con pertinencia </w:t>
      </w:r>
      <w:proofErr w:type="spellStart"/>
      <w:r w:rsidRPr="00A454D3">
        <w:rPr>
          <w:sz w:val="22"/>
          <w:szCs w:val="22"/>
        </w:rPr>
        <w:t>éétnica</w:t>
      </w:r>
      <w:proofErr w:type="spellEnd"/>
      <w:r w:rsidRPr="00A454D3">
        <w:rPr>
          <w:sz w:val="22"/>
          <w:szCs w:val="22"/>
        </w:rPr>
        <w:t xml:space="preserve"> y cultural como condición fundamental para garantizar la eficiencia que se requiere en la </w:t>
      </w:r>
      <w:proofErr w:type="spellStart"/>
      <w:r w:rsidRPr="00A454D3">
        <w:rPr>
          <w:sz w:val="22"/>
          <w:szCs w:val="22"/>
        </w:rPr>
        <w:t>administracióón</w:t>
      </w:r>
      <w:proofErr w:type="spellEnd"/>
      <w:r w:rsidRPr="00A454D3">
        <w:rPr>
          <w:sz w:val="22"/>
          <w:szCs w:val="22"/>
        </w:rPr>
        <w:t xml:space="preserve"> y conservación cultural y ambiental de esos territorios”. Sin embargo, en dicha norma no se precisó lo referente a la coordinación en materia ambiental.</w:t>
      </w:r>
    </w:p>
    <w:p w14:paraId="2D999EFB" w14:textId="77777777" w:rsidR="00A454D3" w:rsidRPr="00277C80" w:rsidRDefault="00A454D3" w:rsidP="0019417F">
      <w:pPr>
        <w:jc w:val="both"/>
        <w:rPr>
          <w:sz w:val="22"/>
          <w:szCs w:val="22"/>
        </w:rPr>
      </w:pPr>
    </w:p>
    <w:p w14:paraId="59D9F899" w14:textId="025353E6" w:rsidR="00F3027D" w:rsidRDefault="00A454D3" w:rsidP="0019417F">
      <w:pPr>
        <w:jc w:val="both"/>
        <w:rPr>
          <w:sz w:val="22"/>
          <w:szCs w:val="22"/>
        </w:rPr>
      </w:pPr>
      <w:r w:rsidRPr="00A454D3">
        <w:rPr>
          <w:sz w:val="22"/>
          <w:szCs w:val="22"/>
        </w:rPr>
        <w:t>Que de conformidad con lo establecido en el artículo 330 de la Constitución Política, los territorios indígenas estarán gobernados por Consejos conformados y reglamentados según los usos y costumbres, lo que implica el reconocimiento los sistemas de conocimiento, Derecho Mayor, Derecho Propio, Ley de Origen, Ley Natural, Palabra de Vida de los Pueblos Indígenas y sus comunidades.</w:t>
      </w:r>
    </w:p>
    <w:p w14:paraId="7E241828" w14:textId="77777777" w:rsidR="00A454D3" w:rsidRDefault="00A454D3" w:rsidP="0019417F">
      <w:pPr>
        <w:jc w:val="both"/>
        <w:rPr>
          <w:sz w:val="22"/>
          <w:szCs w:val="22"/>
        </w:rPr>
      </w:pPr>
    </w:p>
    <w:p w14:paraId="7304B80E" w14:textId="12E8F534" w:rsidR="003F6B93" w:rsidRDefault="00A454D3" w:rsidP="0019417F">
      <w:pPr>
        <w:jc w:val="both"/>
        <w:rPr>
          <w:sz w:val="22"/>
          <w:szCs w:val="22"/>
        </w:rPr>
      </w:pPr>
      <w:r w:rsidRPr="00A454D3">
        <w:rPr>
          <w:sz w:val="22"/>
          <w:szCs w:val="22"/>
        </w:rPr>
        <w:t>Que la honorable Corte Constitucional, en la Sentencia C-617 de 2015, con ocasión de la constitucionalidad del Decreto número 1953 de 2014, precisó que el artículo 56 transitorio constitucional establece una competencia cualificada, dado que las normas que se expiden en el ejercicio de lo dispuesto en el mencionado artículo tienen naturaleza legislativa y, por regla general, sólo perderán su vigencia, cuando sea expedida la ley a la que se refiere el artículo</w:t>
      </w:r>
      <w:r>
        <w:rPr>
          <w:sz w:val="22"/>
          <w:szCs w:val="22"/>
        </w:rPr>
        <w:t xml:space="preserve"> </w:t>
      </w:r>
      <w:r w:rsidRPr="00A454D3">
        <w:rPr>
          <w:sz w:val="22"/>
          <w:szCs w:val="22"/>
        </w:rPr>
        <w:t>329 de la Constitución Política, de esta manera las facultades extraordinarias conferidas por el artículo 56 transitorio no se encuentran agotadas.</w:t>
      </w:r>
    </w:p>
    <w:p w14:paraId="78861204" w14:textId="77777777" w:rsidR="00A454D3" w:rsidRPr="00277C80" w:rsidRDefault="00A454D3" w:rsidP="0019417F">
      <w:pPr>
        <w:jc w:val="both"/>
        <w:rPr>
          <w:sz w:val="22"/>
          <w:szCs w:val="22"/>
        </w:rPr>
      </w:pPr>
    </w:p>
    <w:p w14:paraId="33CF83A5" w14:textId="7871340A" w:rsidR="00EC2392" w:rsidRDefault="00A454D3" w:rsidP="0019417F">
      <w:pPr>
        <w:jc w:val="both"/>
        <w:rPr>
          <w:sz w:val="22"/>
          <w:szCs w:val="22"/>
        </w:rPr>
      </w:pPr>
      <w:r w:rsidRPr="00A454D3">
        <w:rPr>
          <w:sz w:val="22"/>
          <w:szCs w:val="22"/>
        </w:rPr>
        <w:t xml:space="preserve">Esta misma corporación, en la sentencia T-236 de 2012, afirmó que “el reconocimiento constitucional de la capacidad de Autogobierno de los pueblos </w:t>
      </w:r>
      <w:proofErr w:type="gramStart"/>
      <w:r w:rsidRPr="00A454D3">
        <w:rPr>
          <w:sz w:val="22"/>
          <w:szCs w:val="22"/>
        </w:rPr>
        <w:t>indígenas,</w:t>
      </w:r>
      <w:proofErr w:type="gramEnd"/>
      <w:r w:rsidRPr="00A454D3">
        <w:rPr>
          <w:sz w:val="22"/>
          <w:szCs w:val="22"/>
        </w:rPr>
        <w:t xml:space="preserve"> sólo es posible si se reconoce a la vez un territorio para ejercer en él sus propias normas y desarrollar su cultura y costumbres” y que, además, “las normas constitucionales y legales también otorgan competencia de vigilancia y control ambiental a los pueblos indígenas. Además de que se crea la obligación en dichas normas de crear mecanismos de coordinación para hacer posible en la práctica el pluralismo jurídico que se deriva de la Constitución. Mecanismos que obviamente deben ser concertados entre autoridades -precisamente- como las CAR y autoridades indígenas, al menos en lo que se refiere al tema ambiental y de manejo de recursos naturales”.</w:t>
      </w:r>
    </w:p>
    <w:p w14:paraId="03AE1BCE" w14:textId="77777777" w:rsidR="00A454D3" w:rsidRPr="00277C80" w:rsidRDefault="00A454D3" w:rsidP="0019417F">
      <w:pPr>
        <w:jc w:val="both"/>
        <w:rPr>
          <w:sz w:val="22"/>
          <w:szCs w:val="22"/>
        </w:rPr>
      </w:pPr>
    </w:p>
    <w:p w14:paraId="7A6E5005" w14:textId="77777777" w:rsidR="00A454D3" w:rsidRDefault="00A454D3" w:rsidP="0019417F">
      <w:pPr>
        <w:jc w:val="both"/>
        <w:rPr>
          <w:sz w:val="22"/>
          <w:szCs w:val="22"/>
        </w:rPr>
      </w:pPr>
      <w:bookmarkStart w:id="0" w:name="_heading=h.gjdgxs" w:colFirst="0" w:colLast="0"/>
      <w:bookmarkEnd w:id="0"/>
      <w:r w:rsidRPr="00A454D3">
        <w:rPr>
          <w:sz w:val="22"/>
          <w:szCs w:val="22"/>
        </w:rPr>
        <w:t xml:space="preserve">De igual modo, la honorable corte constitucional, en sentencia T-445 de 2016, manifestó que uno de los aspectos que caracteriza a los pueblos indígenas en Colombia, es la visión integral y su </w:t>
      </w:r>
      <w:r w:rsidRPr="00A454D3">
        <w:rPr>
          <w:sz w:val="22"/>
          <w:szCs w:val="22"/>
        </w:rPr>
        <w:lastRenderedPageBreak/>
        <w:t>relación con el territorio, partiendo desde sus respectivos sistemas de valores espirituales o cosmovisiones. Ello implica formas y ciclos de relacionamiento con realidades vitales y energías espirituales que permiten la pervivencia y sostenibilidad de los seres subterráneos, superficiales y celestes conforme la particularidad de cada pueblo indígena.</w:t>
      </w:r>
    </w:p>
    <w:p w14:paraId="37EEE788" w14:textId="77777777" w:rsidR="00A454D3" w:rsidRDefault="00A454D3" w:rsidP="0019417F">
      <w:pPr>
        <w:jc w:val="both"/>
        <w:rPr>
          <w:sz w:val="22"/>
          <w:szCs w:val="22"/>
        </w:rPr>
      </w:pPr>
    </w:p>
    <w:p w14:paraId="00000032" w14:textId="3B40238A" w:rsidR="003E5DC3" w:rsidRDefault="00A454D3" w:rsidP="0019417F">
      <w:pPr>
        <w:jc w:val="both"/>
        <w:rPr>
          <w:sz w:val="22"/>
          <w:szCs w:val="22"/>
        </w:rPr>
      </w:pPr>
      <w:r w:rsidRPr="00A454D3">
        <w:rPr>
          <w:sz w:val="22"/>
          <w:szCs w:val="22"/>
        </w:rPr>
        <w:t>Que las anteriores cuestiones fueron reiteradas por la Corte Constitucional en la sentencia T-530 de 2016, cuando afirmó “que el ejercicio de las competencias ambientales a nivel nacional, regional y local debe estar fundada en el principio de coordinación entre las distintas instituciones involucradas. En ese contexto, es necesario señalar que las instituciones municipales y las autoridades ambientales (como, por ejemplo, las CAR) tienen el deber de trabajar de manera coordinada con autoridades indígenas y viceversa. Por ende, es importante la creación de espacios de coordinación de naturaleza intercultural a nivel local y nacional que permitan llegar a soluciones por vía del diálogo, de forma que la solución de conflictos de competencia por la vía judicial sea sólo el último recurso.”</w:t>
      </w:r>
    </w:p>
    <w:p w14:paraId="51604136" w14:textId="77777777" w:rsidR="00A454D3" w:rsidRPr="00277C80" w:rsidRDefault="00A454D3" w:rsidP="0019417F">
      <w:pPr>
        <w:jc w:val="both"/>
        <w:rPr>
          <w:sz w:val="22"/>
          <w:szCs w:val="22"/>
        </w:rPr>
      </w:pPr>
    </w:p>
    <w:p w14:paraId="00000034" w14:textId="7E436659" w:rsidR="003E5DC3" w:rsidRDefault="00A454D3" w:rsidP="0019417F">
      <w:pPr>
        <w:jc w:val="both"/>
        <w:rPr>
          <w:sz w:val="22"/>
          <w:szCs w:val="22"/>
        </w:rPr>
      </w:pPr>
      <w:r w:rsidRPr="00A454D3">
        <w:rPr>
          <w:sz w:val="22"/>
          <w:szCs w:val="22"/>
        </w:rPr>
        <w:t>Que la Honorable Sala de Consulta y Servicio Civil del Consejo de Estado, como órgano de cierre en la definición de conflictos de competencia administrativa, como lo establecen los artículos 39 y 112 numeral 10 del Código de Procedimiento Administrativo y Contencioso Administrativo, en providencia del 26 de noviembre de 2019 (Rad. Núm. 11001-03-06-000-2019-00117-00(C)), afirmó que “teniendo en cuenta que el medio ambiente es un valor constitucionalmente protegido por su vinculación al ser humano y demás seres vivientes, resulta de vital importancia la labor coordinada entre las corporaciones autónomas regionales y las comunidades indígenas para su protección, de tal manera que ninguna de estas autoridades desconozca o vulnere las normas constitucionales y legales sobre protección del medio ambiente en los términos que se han expuesto en este conflicto. Desde este punto d</w:t>
      </w:r>
      <w:r>
        <w:rPr>
          <w:sz w:val="22"/>
          <w:szCs w:val="22"/>
        </w:rPr>
        <w:t xml:space="preserve">e </w:t>
      </w:r>
      <w:r w:rsidR="00C523F7" w:rsidRPr="00C523F7">
        <w:rPr>
          <w:sz w:val="22"/>
          <w:szCs w:val="22"/>
          <w:lang w:val="es-CO"/>
        </w:rPr>
        <w:t>vista, tanto las comunidades indígenas como las CARS están sometidas en este tema al imperio de la ley y la Constitución”.</w:t>
      </w:r>
    </w:p>
    <w:p w14:paraId="23CE75B8" w14:textId="77777777" w:rsidR="00A454D3" w:rsidRPr="00277C80" w:rsidRDefault="00A454D3" w:rsidP="0019417F">
      <w:pPr>
        <w:jc w:val="both"/>
        <w:rPr>
          <w:sz w:val="22"/>
          <w:szCs w:val="22"/>
        </w:rPr>
      </w:pPr>
    </w:p>
    <w:p w14:paraId="00000037" w14:textId="00C68F07" w:rsidR="003E5DC3" w:rsidRPr="00277C80" w:rsidRDefault="006201A1" w:rsidP="0019417F">
      <w:pPr>
        <w:jc w:val="both"/>
        <w:rPr>
          <w:sz w:val="22"/>
          <w:szCs w:val="22"/>
        </w:rPr>
      </w:pPr>
      <w:r w:rsidRPr="006201A1">
        <w:rPr>
          <w:sz w:val="22"/>
          <w:szCs w:val="22"/>
        </w:rPr>
        <w:t>Que el Gobierno Nacional expidió el Plan Nacional de Desarrollo mediante la Ley 2294 de 2023 “POR EL CUAL SE EXPIDE EL PLAN NACIONAL DE DESARROLLO 2022- 2026 “COLOMBIA POTENCIA MUNDIAL DE LA VIDA”, que en su artículo 32, parágrafo 3 menciona: “PARÁGRAFO TERCERO. Para los territorios y territorialidades indígenas y para los territorios colectivos de comunidades negras, afrocolombianas, raizales y palenqueras los determinantes del ordenamiento del territorio, indicados en este artículo, respetarán y acatarán los principios de la Palabra de Vida, Leyes de Origen, Derecho Mayor, Derecho Propio de cada pueblo y/o comunidad Indígena, negra, afrocolombiana, raizal y palenquera. En todo caso, los fundamentos definidos por los pueblos y comunidades indígenas serán vinculantes para todos los actores públicos y privados en sus territorios y territorialidades.”</w:t>
      </w:r>
    </w:p>
    <w:p w14:paraId="00000038" w14:textId="77777777" w:rsidR="003E5DC3" w:rsidRPr="00277C80" w:rsidRDefault="003E5DC3" w:rsidP="0019417F">
      <w:pPr>
        <w:jc w:val="both"/>
        <w:rPr>
          <w:sz w:val="22"/>
          <w:szCs w:val="22"/>
        </w:rPr>
      </w:pPr>
    </w:p>
    <w:p w14:paraId="00000039" w14:textId="77777777" w:rsidR="003E5DC3" w:rsidRPr="00277C80" w:rsidRDefault="003E5DC3" w:rsidP="0019417F">
      <w:pPr>
        <w:jc w:val="both"/>
        <w:rPr>
          <w:sz w:val="22"/>
          <w:szCs w:val="22"/>
        </w:rPr>
      </w:pPr>
    </w:p>
    <w:p w14:paraId="0000003A" w14:textId="77777777" w:rsidR="003E5DC3" w:rsidRPr="00277C80" w:rsidRDefault="00344897" w:rsidP="0019417F">
      <w:pPr>
        <w:jc w:val="both"/>
        <w:rPr>
          <w:sz w:val="22"/>
          <w:szCs w:val="22"/>
        </w:rPr>
      </w:pPr>
      <w:r w:rsidRPr="00277C80">
        <w:rPr>
          <w:sz w:val="22"/>
          <w:szCs w:val="22"/>
        </w:rPr>
        <w:t>En mérito de lo expuesto;</w:t>
      </w:r>
    </w:p>
    <w:p w14:paraId="0000003C" w14:textId="77777777" w:rsidR="003E5DC3" w:rsidRPr="00277C80" w:rsidRDefault="003E5DC3" w:rsidP="0019417F">
      <w:pPr>
        <w:jc w:val="both"/>
        <w:rPr>
          <w:b/>
          <w:color w:val="000000"/>
          <w:sz w:val="22"/>
          <w:szCs w:val="22"/>
        </w:rPr>
      </w:pPr>
    </w:p>
    <w:p w14:paraId="0000003F" w14:textId="3C933E5E" w:rsidR="003E5DC3" w:rsidRPr="00277C80" w:rsidRDefault="00344897" w:rsidP="00450A08">
      <w:pPr>
        <w:jc w:val="center"/>
        <w:rPr>
          <w:b/>
          <w:color w:val="000000"/>
          <w:sz w:val="22"/>
          <w:szCs w:val="22"/>
        </w:rPr>
      </w:pPr>
      <w:r w:rsidRPr="00277C80">
        <w:rPr>
          <w:b/>
          <w:color w:val="000000"/>
          <w:sz w:val="22"/>
          <w:szCs w:val="22"/>
        </w:rPr>
        <w:t>DECRETA:</w:t>
      </w:r>
    </w:p>
    <w:p w14:paraId="05875DAF" w14:textId="77777777" w:rsidR="00AC4D57" w:rsidRPr="00277C80" w:rsidRDefault="00AC4D57" w:rsidP="00450A08">
      <w:pPr>
        <w:jc w:val="center"/>
        <w:rPr>
          <w:b/>
          <w:color w:val="000000"/>
          <w:sz w:val="22"/>
          <w:szCs w:val="22"/>
        </w:rPr>
      </w:pPr>
    </w:p>
    <w:p w14:paraId="53A0295B" w14:textId="43D8D27C" w:rsidR="00A4064C" w:rsidRPr="00A4064C" w:rsidRDefault="00A4064C" w:rsidP="00A4064C">
      <w:pPr>
        <w:jc w:val="center"/>
        <w:rPr>
          <w:b/>
          <w:color w:val="000000"/>
          <w:sz w:val="22"/>
          <w:szCs w:val="22"/>
          <w:lang w:val="es-CO"/>
        </w:rPr>
      </w:pPr>
      <w:r w:rsidRPr="00A4064C">
        <w:rPr>
          <w:b/>
          <w:color w:val="000000"/>
          <w:sz w:val="22"/>
          <w:szCs w:val="22"/>
          <w:lang w:val="es-CO"/>
        </w:rPr>
        <w:t>TÍTULO I</w:t>
      </w:r>
    </w:p>
    <w:p w14:paraId="00000040" w14:textId="425F6C03" w:rsidR="003E5DC3" w:rsidRDefault="00A4064C" w:rsidP="00A4064C">
      <w:pPr>
        <w:jc w:val="center"/>
        <w:rPr>
          <w:b/>
          <w:color w:val="000000"/>
          <w:sz w:val="22"/>
          <w:szCs w:val="22"/>
          <w:lang w:val="es-CO"/>
        </w:rPr>
      </w:pPr>
      <w:r w:rsidRPr="00A4064C">
        <w:rPr>
          <w:b/>
          <w:color w:val="000000"/>
          <w:sz w:val="22"/>
          <w:szCs w:val="22"/>
          <w:lang w:val="es-CO"/>
        </w:rPr>
        <w:t>OBJETO, PRINCIPIOS Y ÁMBITO DE APLICACIÓN</w:t>
      </w:r>
    </w:p>
    <w:p w14:paraId="3DC18359" w14:textId="77777777" w:rsidR="00A4064C" w:rsidRPr="00277C80" w:rsidRDefault="00A4064C" w:rsidP="00A4064C">
      <w:pPr>
        <w:jc w:val="both"/>
        <w:rPr>
          <w:b/>
          <w:color w:val="000000"/>
          <w:sz w:val="22"/>
          <w:szCs w:val="22"/>
        </w:rPr>
      </w:pPr>
    </w:p>
    <w:p w14:paraId="00000042" w14:textId="379EA580" w:rsidR="003E5DC3" w:rsidRDefault="00000000" w:rsidP="0019417F">
      <w:pPr>
        <w:jc w:val="both"/>
        <w:rPr>
          <w:color w:val="000000"/>
          <w:sz w:val="22"/>
          <w:szCs w:val="22"/>
        </w:rPr>
      </w:pPr>
      <w:sdt>
        <w:sdtPr>
          <w:rPr>
            <w:sz w:val="22"/>
            <w:szCs w:val="22"/>
          </w:rPr>
          <w:tag w:val="goog_rdk_31"/>
          <w:id w:val="-1789500980"/>
        </w:sdtPr>
        <w:sdtContent/>
      </w:sdt>
      <w:r w:rsidR="00344897" w:rsidRPr="00277C80">
        <w:rPr>
          <w:b/>
          <w:sz w:val="22"/>
          <w:szCs w:val="22"/>
        </w:rPr>
        <w:t>A</w:t>
      </w:r>
      <w:r w:rsidR="00E9645D" w:rsidRPr="00277C80">
        <w:rPr>
          <w:b/>
          <w:sz w:val="22"/>
          <w:szCs w:val="22"/>
        </w:rPr>
        <w:t>rtículo</w:t>
      </w:r>
      <w:r w:rsidR="00344897" w:rsidRPr="00277C80">
        <w:rPr>
          <w:b/>
          <w:sz w:val="22"/>
          <w:szCs w:val="22"/>
        </w:rPr>
        <w:t xml:space="preserve"> 1.</w:t>
      </w:r>
      <w:r w:rsidR="00344897" w:rsidRPr="00277C80">
        <w:rPr>
          <w:sz w:val="22"/>
          <w:szCs w:val="22"/>
        </w:rPr>
        <w:t xml:space="preserve"> </w:t>
      </w:r>
      <w:r w:rsidR="00BC31C8" w:rsidRPr="00BC31C8">
        <w:rPr>
          <w:b/>
          <w:bCs/>
          <w:sz w:val="22"/>
          <w:szCs w:val="22"/>
        </w:rPr>
        <w:t>Objeto.</w:t>
      </w:r>
      <w:r w:rsidR="00BC31C8">
        <w:rPr>
          <w:sz w:val="22"/>
          <w:szCs w:val="22"/>
        </w:rPr>
        <w:t xml:space="preserve"> </w:t>
      </w:r>
      <w:r w:rsidR="00BC31C8" w:rsidRPr="00BC31C8">
        <w:rPr>
          <w:color w:val="000000"/>
          <w:sz w:val="22"/>
          <w:szCs w:val="22"/>
        </w:rPr>
        <w:t>La presente norma tiene por objeto establecer medidas requeridas para el funcionamiento de los territorios indígenas en materia ambiental y el desarrollo de las competencias ambientales de las autoridades indígenas y su coordinación efectiva con las demás autoridades y/o entidades.</w:t>
      </w:r>
    </w:p>
    <w:p w14:paraId="4AC075C0" w14:textId="77777777" w:rsidR="00BC31C8" w:rsidRDefault="00BC31C8" w:rsidP="0019417F">
      <w:pPr>
        <w:jc w:val="both"/>
        <w:rPr>
          <w:color w:val="000000"/>
          <w:sz w:val="22"/>
          <w:szCs w:val="22"/>
        </w:rPr>
      </w:pPr>
    </w:p>
    <w:p w14:paraId="37900717" w14:textId="5C3FF3CB" w:rsidR="00BC31C8" w:rsidRPr="00277C80" w:rsidRDefault="00BC31C8" w:rsidP="0019417F">
      <w:pPr>
        <w:jc w:val="both"/>
        <w:rPr>
          <w:color w:val="000000"/>
          <w:sz w:val="22"/>
          <w:szCs w:val="22"/>
        </w:rPr>
      </w:pPr>
      <w:r w:rsidRPr="00BC31C8">
        <w:rPr>
          <w:b/>
          <w:bCs/>
          <w:color w:val="000000"/>
          <w:sz w:val="22"/>
          <w:szCs w:val="22"/>
        </w:rPr>
        <w:t>Artículo 2.</w:t>
      </w:r>
      <w:r w:rsidRPr="00BC31C8">
        <w:rPr>
          <w:color w:val="000000"/>
          <w:sz w:val="22"/>
          <w:szCs w:val="22"/>
        </w:rPr>
        <w:t xml:space="preserve"> </w:t>
      </w:r>
      <w:r w:rsidRPr="00BC31C8">
        <w:rPr>
          <w:b/>
          <w:bCs/>
          <w:color w:val="000000"/>
          <w:sz w:val="22"/>
          <w:szCs w:val="22"/>
        </w:rPr>
        <w:t>Primacía del interés general.</w:t>
      </w:r>
      <w:r w:rsidRPr="00BC31C8">
        <w:rPr>
          <w:color w:val="000000"/>
          <w:sz w:val="22"/>
          <w:szCs w:val="22"/>
        </w:rPr>
        <w:t xml:space="preserve"> Para los efectos del presente Decreto, el interés general será entendido como la prevalencia de las disposiciones constitucionales tendientes al reconocimiento y protección de la diversidad étnica cultural y aquellas que propendan por garantizar la conservación, preservación, restauración, cuidado y protección del ambiente, en atención al principio de maximización de la autonomía de los pueblos indígenas</w:t>
      </w:r>
      <w:r>
        <w:rPr>
          <w:color w:val="000000"/>
          <w:sz w:val="22"/>
          <w:szCs w:val="22"/>
        </w:rPr>
        <w:t>.</w:t>
      </w:r>
    </w:p>
    <w:p w14:paraId="0307635F" w14:textId="77777777" w:rsidR="00BC31C8" w:rsidRDefault="00BC31C8" w:rsidP="00BC31C8">
      <w:pPr>
        <w:jc w:val="both"/>
        <w:rPr>
          <w:color w:val="000000"/>
          <w:sz w:val="22"/>
          <w:szCs w:val="22"/>
        </w:rPr>
      </w:pPr>
    </w:p>
    <w:p w14:paraId="6BC39B2E" w14:textId="72F38377" w:rsidR="00BC31C8" w:rsidRDefault="00BC31C8" w:rsidP="00BC31C8">
      <w:pPr>
        <w:jc w:val="both"/>
        <w:rPr>
          <w:sz w:val="22"/>
          <w:szCs w:val="22"/>
        </w:rPr>
      </w:pPr>
      <w:r w:rsidRPr="00BC31C8">
        <w:rPr>
          <w:b/>
          <w:bCs/>
          <w:sz w:val="22"/>
          <w:szCs w:val="22"/>
        </w:rPr>
        <w:lastRenderedPageBreak/>
        <w:t>Artículo 3. Principios.</w:t>
      </w:r>
      <w:r w:rsidRPr="00BC31C8">
        <w:rPr>
          <w:sz w:val="22"/>
          <w:szCs w:val="22"/>
        </w:rPr>
        <w:t xml:space="preserve"> La interpretación del presente </w:t>
      </w:r>
      <w:proofErr w:type="gramStart"/>
      <w:r w:rsidRPr="00BC31C8">
        <w:rPr>
          <w:sz w:val="22"/>
          <w:szCs w:val="22"/>
        </w:rPr>
        <w:t>Decreto,</w:t>
      </w:r>
      <w:proofErr w:type="gramEnd"/>
      <w:r w:rsidRPr="00BC31C8">
        <w:rPr>
          <w:sz w:val="22"/>
          <w:szCs w:val="22"/>
        </w:rPr>
        <w:t xml:space="preserve"> tendrá como fundamento los principios establecidos en el art. 10 del Decreto 1953 de 2014, el art. 4 del Decreto 632 de 2018, el art. 1 de la Ley 99 de 1993 y en específicos los siguientes:</w:t>
      </w:r>
    </w:p>
    <w:p w14:paraId="63BA08E1" w14:textId="77777777" w:rsidR="00BC31C8" w:rsidRPr="00BC31C8" w:rsidRDefault="00BC31C8" w:rsidP="00BC31C8">
      <w:pPr>
        <w:jc w:val="both"/>
        <w:rPr>
          <w:sz w:val="22"/>
          <w:szCs w:val="22"/>
        </w:rPr>
      </w:pPr>
    </w:p>
    <w:p w14:paraId="4A2536FC" w14:textId="3F720C31" w:rsidR="00BC31C8" w:rsidRDefault="00BC31C8" w:rsidP="00BC31C8">
      <w:pPr>
        <w:jc w:val="both"/>
        <w:rPr>
          <w:sz w:val="22"/>
          <w:szCs w:val="22"/>
        </w:rPr>
      </w:pPr>
      <w:r w:rsidRPr="00BC31C8">
        <w:rPr>
          <w:b/>
          <w:bCs/>
          <w:sz w:val="22"/>
          <w:szCs w:val="22"/>
        </w:rPr>
        <w:t>A.- Espiritualidad Indígena:</w:t>
      </w:r>
      <w:r w:rsidRPr="00BC31C8">
        <w:rPr>
          <w:sz w:val="22"/>
          <w:szCs w:val="22"/>
        </w:rPr>
        <w:t xml:space="preserve"> La espiritualidad nace de la Ley de origen de cada pueblo, es la energía que le da vida a la cultura, al tiempo que logra la interrelación entre los elementos del universo, establece las orientaciones para mantener el equilibrio, la armonía, reciprocidad y revitalizar el conocimiento y prácticas de los saberes ancestrales.</w:t>
      </w:r>
    </w:p>
    <w:p w14:paraId="24455600" w14:textId="77777777" w:rsidR="00BC31C8" w:rsidRPr="00BC31C8" w:rsidRDefault="00BC31C8" w:rsidP="00BC31C8">
      <w:pPr>
        <w:jc w:val="both"/>
        <w:rPr>
          <w:sz w:val="22"/>
          <w:szCs w:val="22"/>
        </w:rPr>
      </w:pPr>
    </w:p>
    <w:p w14:paraId="10BB4461" w14:textId="3FC27316" w:rsidR="00BC31C8" w:rsidRDefault="00BC31C8" w:rsidP="00BC31C8">
      <w:pPr>
        <w:jc w:val="both"/>
        <w:rPr>
          <w:sz w:val="22"/>
          <w:szCs w:val="22"/>
        </w:rPr>
      </w:pPr>
      <w:r w:rsidRPr="00BC31C8">
        <w:rPr>
          <w:b/>
          <w:bCs/>
          <w:sz w:val="22"/>
          <w:szCs w:val="22"/>
        </w:rPr>
        <w:t>B.- Territorialidad:</w:t>
      </w:r>
      <w:r w:rsidRPr="00BC31C8">
        <w:rPr>
          <w:sz w:val="22"/>
          <w:szCs w:val="22"/>
        </w:rPr>
        <w:t xml:space="preserve"> El territorio indígena comprende todos aquellos espacios que los pueblos indígenas reconocen como esenciales en la vivencia de su cosmovisión y que son fundamentales para su existencia como pueblos indígenas.</w:t>
      </w:r>
    </w:p>
    <w:p w14:paraId="2B69CB60" w14:textId="77777777" w:rsidR="00BC31C8" w:rsidRPr="00BC31C8" w:rsidRDefault="00BC31C8" w:rsidP="00BC31C8">
      <w:pPr>
        <w:jc w:val="both"/>
        <w:rPr>
          <w:sz w:val="22"/>
          <w:szCs w:val="22"/>
        </w:rPr>
      </w:pPr>
    </w:p>
    <w:p w14:paraId="7B3B071D" w14:textId="67E075C1" w:rsidR="00BC31C8" w:rsidRPr="00BC31C8" w:rsidRDefault="00BC31C8" w:rsidP="00BC31C8">
      <w:pPr>
        <w:jc w:val="both"/>
        <w:rPr>
          <w:sz w:val="22"/>
          <w:szCs w:val="22"/>
        </w:rPr>
      </w:pPr>
      <w:r w:rsidRPr="00BC31C8">
        <w:rPr>
          <w:b/>
          <w:bCs/>
          <w:sz w:val="22"/>
          <w:szCs w:val="22"/>
        </w:rPr>
        <w:t xml:space="preserve">C.- </w:t>
      </w:r>
      <w:proofErr w:type="spellStart"/>
      <w:r w:rsidRPr="00BC31C8">
        <w:rPr>
          <w:b/>
          <w:bCs/>
          <w:sz w:val="22"/>
          <w:szCs w:val="22"/>
        </w:rPr>
        <w:t>Comunitariedad</w:t>
      </w:r>
      <w:proofErr w:type="spellEnd"/>
      <w:r w:rsidRPr="00BC31C8">
        <w:rPr>
          <w:b/>
          <w:bCs/>
          <w:sz w:val="22"/>
          <w:szCs w:val="22"/>
        </w:rPr>
        <w:t>:</w:t>
      </w:r>
      <w:r w:rsidRPr="00BC31C8">
        <w:rPr>
          <w:sz w:val="22"/>
          <w:szCs w:val="22"/>
        </w:rPr>
        <w:t xml:space="preserve"> Son acciones solidarias y recíprocas, aptitudes y actitudes del pensamiento colectivo que conduce a la conformación y fortalecimiento de la identidad como pueblos indígenas.</w:t>
      </w:r>
    </w:p>
    <w:p w14:paraId="228CE77C" w14:textId="77777777" w:rsidR="00BC31C8" w:rsidRDefault="00BC31C8" w:rsidP="00BC31C8">
      <w:pPr>
        <w:jc w:val="both"/>
        <w:rPr>
          <w:sz w:val="22"/>
          <w:szCs w:val="22"/>
        </w:rPr>
      </w:pPr>
      <w:r w:rsidRPr="00BC31C8">
        <w:rPr>
          <w:sz w:val="22"/>
          <w:szCs w:val="22"/>
        </w:rPr>
        <w:t>d.- Reciprocidad Natural: Para los Pueblos Indígenas la Tierra es la madre que da vida y brinda todos los elementos para la existencia, agua, oxigeno, alimentos y abrigo, a cambio de esto los humanos le deben retribuir respeto, valoración, protección, uso debido y cuidado permanente de los elementos naturales.</w:t>
      </w:r>
    </w:p>
    <w:p w14:paraId="21D3B076" w14:textId="77777777" w:rsidR="00BC31C8" w:rsidRPr="00BC31C8" w:rsidRDefault="00BC31C8" w:rsidP="00BC31C8">
      <w:pPr>
        <w:jc w:val="both"/>
        <w:rPr>
          <w:sz w:val="22"/>
          <w:szCs w:val="22"/>
        </w:rPr>
      </w:pPr>
    </w:p>
    <w:p w14:paraId="129954F2" w14:textId="43F079DB" w:rsidR="00BC31C8" w:rsidRDefault="00BC31C8" w:rsidP="00BC31C8">
      <w:pPr>
        <w:jc w:val="both"/>
        <w:rPr>
          <w:sz w:val="22"/>
          <w:szCs w:val="22"/>
        </w:rPr>
      </w:pPr>
      <w:r w:rsidRPr="00BC31C8">
        <w:rPr>
          <w:b/>
          <w:bCs/>
          <w:sz w:val="22"/>
          <w:szCs w:val="22"/>
        </w:rPr>
        <w:t>E.- Armonía y Equilibrio:</w:t>
      </w:r>
      <w:r w:rsidRPr="00BC31C8">
        <w:rPr>
          <w:sz w:val="22"/>
          <w:szCs w:val="22"/>
        </w:rPr>
        <w:t xml:space="preserve"> Son fuerzas complementarias que fundamentan la justicia y el control social, permiten el mantenimiento del orden comunitario en el territorio, regulan las relaciones entre los hombres y estos con la naturaleza, hacen parte de los sistemas de conocimiento, Derecho Mayor, Derecho Propio, Ley de Origen, Ley Natural, Palabra de Vida y se fortalecen en el ejercicio de la Jurisdicción Especial Indígena reconocida en el Artículo 246 de la Constitución Política.</w:t>
      </w:r>
    </w:p>
    <w:p w14:paraId="21A396D2" w14:textId="77777777" w:rsidR="00BC31C8" w:rsidRPr="00BC31C8" w:rsidRDefault="00BC31C8" w:rsidP="00BC31C8">
      <w:pPr>
        <w:jc w:val="both"/>
        <w:rPr>
          <w:sz w:val="22"/>
          <w:szCs w:val="22"/>
        </w:rPr>
      </w:pPr>
    </w:p>
    <w:p w14:paraId="1F5C73AD" w14:textId="53288FB2" w:rsidR="00BC31C8" w:rsidRDefault="00BC31C8" w:rsidP="00BC31C8">
      <w:pPr>
        <w:jc w:val="both"/>
        <w:rPr>
          <w:sz w:val="22"/>
          <w:szCs w:val="22"/>
        </w:rPr>
      </w:pPr>
      <w:r w:rsidRPr="00BC31C8">
        <w:rPr>
          <w:b/>
          <w:bCs/>
          <w:sz w:val="22"/>
          <w:szCs w:val="22"/>
        </w:rPr>
        <w:t>F.- Coordinación Ambiental Efectiva:</w:t>
      </w:r>
      <w:r w:rsidRPr="00BC31C8">
        <w:rPr>
          <w:sz w:val="22"/>
          <w:szCs w:val="22"/>
        </w:rPr>
        <w:t xml:space="preserve"> La coordinación constante y dialogada de gobierno a gobierno deberá ser desarrollada en el marco del respeto mutuo. Las entidades con competencias ambientales, incluidos los territorios indígenas, coordinarán de manera amplía aquellos asuntos que sean de su conocimiento y del interés general de la Nación, siempre en salvaguarda de la protección de la naturaleza.</w:t>
      </w:r>
    </w:p>
    <w:p w14:paraId="25C307F7" w14:textId="77777777" w:rsidR="00BC31C8" w:rsidRPr="00BC31C8" w:rsidRDefault="00BC31C8" w:rsidP="00BC31C8">
      <w:pPr>
        <w:jc w:val="both"/>
        <w:rPr>
          <w:sz w:val="22"/>
          <w:szCs w:val="22"/>
        </w:rPr>
      </w:pPr>
    </w:p>
    <w:p w14:paraId="38CE6A52" w14:textId="37F7C2DA" w:rsidR="00BC31C8" w:rsidRDefault="00BC31C8" w:rsidP="00BC31C8">
      <w:pPr>
        <w:jc w:val="both"/>
        <w:rPr>
          <w:sz w:val="22"/>
          <w:szCs w:val="22"/>
        </w:rPr>
      </w:pPr>
      <w:r w:rsidRPr="00BC31C8">
        <w:rPr>
          <w:b/>
          <w:bCs/>
          <w:sz w:val="22"/>
          <w:szCs w:val="22"/>
        </w:rPr>
        <w:t>G.- Responsabilidad ambiental intergeneracional:</w:t>
      </w:r>
      <w:r w:rsidRPr="00BC31C8">
        <w:rPr>
          <w:sz w:val="22"/>
          <w:szCs w:val="22"/>
        </w:rPr>
        <w:t xml:space="preserve"> El sujeto individual y colectivo es responsable con las generaciones actuales y futuras en la obligación de garantizar la integridad étnica y cultural de la nación y la protección de los elementos ambientales </w:t>
      </w:r>
      <w:proofErr w:type="gramStart"/>
      <w:r w:rsidRPr="00BC31C8">
        <w:rPr>
          <w:sz w:val="22"/>
          <w:szCs w:val="22"/>
        </w:rPr>
        <w:t>que</w:t>
      </w:r>
      <w:proofErr w:type="gramEnd"/>
      <w:r w:rsidRPr="00BC31C8">
        <w:rPr>
          <w:sz w:val="22"/>
          <w:szCs w:val="22"/>
        </w:rPr>
        <w:t xml:space="preserve"> desde los sistemas de conocimiento, Derecho Mayor, Derecho Propio, Ley de Origen, Ley Natural, Palabra de Vida resultan esenciales para la existencia de pueblos indígenas.</w:t>
      </w:r>
    </w:p>
    <w:p w14:paraId="3D81E469" w14:textId="77777777" w:rsidR="00BC31C8" w:rsidRPr="00BC31C8" w:rsidRDefault="00BC31C8" w:rsidP="00BC31C8">
      <w:pPr>
        <w:jc w:val="both"/>
        <w:rPr>
          <w:sz w:val="22"/>
          <w:szCs w:val="22"/>
        </w:rPr>
      </w:pPr>
    </w:p>
    <w:p w14:paraId="61D1A7A6" w14:textId="6D687745" w:rsidR="00BC31C8" w:rsidRDefault="00BC31C8" w:rsidP="00BC31C8">
      <w:pPr>
        <w:jc w:val="both"/>
        <w:rPr>
          <w:sz w:val="22"/>
          <w:szCs w:val="22"/>
        </w:rPr>
      </w:pPr>
      <w:r w:rsidRPr="00BC31C8">
        <w:rPr>
          <w:b/>
          <w:bCs/>
          <w:sz w:val="22"/>
          <w:szCs w:val="22"/>
        </w:rPr>
        <w:t>H. Integridad territorial y ecosistémica:</w:t>
      </w:r>
      <w:r w:rsidRPr="00BC31C8">
        <w:rPr>
          <w:sz w:val="22"/>
          <w:szCs w:val="22"/>
        </w:rPr>
        <w:t xml:space="preserve"> Las regulaciones que expidan las autoridades indígenas, en el marco de su autonomía normativa, respecto de la protección, preservación, uso y manejo de los recursos naturales, el ambiente y el territorio, siempre podrán hacer más rigurosa la normatividad ambiental y no menos flexible. </w:t>
      </w:r>
      <w:proofErr w:type="gramStart"/>
      <w:r w:rsidRPr="00BC31C8">
        <w:rPr>
          <w:sz w:val="22"/>
          <w:szCs w:val="22"/>
        </w:rPr>
        <w:t>En caso que</w:t>
      </w:r>
      <w:proofErr w:type="gramEnd"/>
      <w:r w:rsidRPr="00BC31C8">
        <w:rPr>
          <w:sz w:val="22"/>
          <w:szCs w:val="22"/>
        </w:rPr>
        <w:t xml:space="preserve"> las disposiciones sean más rigurosas, estas deberán ser respetadas por las demás autoridades y/o entidades en el ámbito de sus competencias.</w:t>
      </w:r>
    </w:p>
    <w:p w14:paraId="7F44D73E" w14:textId="77777777" w:rsidR="00BC31C8" w:rsidRPr="00BC31C8" w:rsidRDefault="00BC31C8" w:rsidP="00BC31C8">
      <w:pPr>
        <w:jc w:val="both"/>
        <w:rPr>
          <w:sz w:val="22"/>
          <w:szCs w:val="22"/>
        </w:rPr>
      </w:pPr>
    </w:p>
    <w:p w14:paraId="43197FAB" w14:textId="0D69F388" w:rsidR="00BC31C8" w:rsidRPr="00BC31C8" w:rsidRDefault="00BC31C8" w:rsidP="00BC31C8">
      <w:pPr>
        <w:jc w:val="both"/>
        <w:rPr>
          <w:sz w:val="22"/>
          <w:szCs w:val="22"/>
        </w:rPr>
      </w:pPr>
      <w:r w:rsidRPr="00BC31C8">
        <w:rPr>
          <w:b/>
          <w:bCs/>
          <w:sz w:val="22"/>
          <w:szCs w:val="22"/>
        </w:rPr>
        <w:t>I. Precaución ambiental:</w:t>
      </w:r>
      <w:r w:rsidRPr="00BC31C8">
        <w:rPr>
          <w:sz w:val="22"/>
          <w:szCs w:val="22"/>
        </w:rPr>
        <w:t xml:space="preserve"> para los efectos de lo previsto en este Decreto, en el marco de la interpretación cultural, se entiende este principio conforme al cual, cuando exista peligro de daño grave e irreversible, para la integridad ambiental o cultural de los pueblos indígenas, la</w:t>
      </w:r>
    </w:p>
    <w:p w14:paraId="4443A055" w14:textId="77777777" w:rsidR="00BC31C8" w:rsidRDefault="00BC31C8" w:rsidP="00BC31C8">
      <w:pPr>
        <w:jc w:val="both"/>
        <w:rPr>
          <w:sz w:val="22"/>
          <w:szCs w:val="22"/>
        </w:rPr>
      </w:pPr>
      <w:r w:rsidRPr="00BC31C8">
        <w:rPr>
          <w:sz w:val="22"/>
          <w:szCs w:val="22"/>
        </w:rPr>
        <w:t>falta de certeza científica absoluta no deberá utilizarse como razón para postergar la adopción de medidas eficaces para impedir su degradación.</w:t>
      </w:r>
    </w:p>
    <w:p w14:paraId="673F622F" w14:textId="77777777" w:rsidR="00BC31C8" w:rsidRPr="00BC31C8" w:rsidRDefault="00BC31C8" w:rsidP="00BC31C8">
      <w:pPr>
        <w:jc w:val="both"/>
        <w:rPr>
          <w:sz w:val="22"/>
          <w:szCs w:val="22"/>
        </w:rPr>
      </w:pPr>
    </w:p>
    <w:p w14:paraId="716AB537" w14:textId="6781E5C0" w:rsidR="00BC31C8" w:rsidRPr="00BC31C8" w:rsidRDefault="00BC31C8" w:rsidP="00BC31C8">
      <w:pPr>
        <w:jc w:val="both"/>
        <w:rPr>
          <w:sz w:val="22"/>
          <w:szCs w:val="22"/>
        </w:rPr>
      </w:pPr>
      <w:r w:rsidRPr="00BC31C8">
        <w:rPr>
          <w:b/>
          <w:bCs/>
          <w:sz w:val="22"/>
          <w:szCs w:val="22"/>
        </w:rPr>
        <w:t>J. - Pluralismo Jurídico:</w:t>
      </w:r>
      <w:r w:rsidRPr="00BC31C8">
        <w:rPr>
          <w:sz w:val="22"/>
          <w:szCs w:val="22"/>
        </w:rPr>
        <w:t xml:space="preserve"> </w:t>
      </w:r>
      <w:r>
        <w:rPr>
          <w:sz w:val="22"/>
          <w:szCs w:val="22"/>
        </w:rPr>
        <w:t>p</w:t>
      </w:r>
      <w:r w:rsidRPr="00BC31C8">
        <w:rPr>
          <w:sz w:val="22"/>
          <w:szCs w:val="22"/>
        </w:rPr>
        <w:t>ara efectos de lo dispuesto en este Decreto, en el diálogo entre las autoridades ambientales primarán la coordinación, complementariedad e interdependencia; en todo caso, se aplicarán de preferencia los sistemas normativos propios de los pueblos, así como los principios establecidos en la Constitución y las reglas derivadas de la jurisprudencia nacional e internacional respecto a los derechos de los pueblos indígenas y su rol como autoridades políticas, administrativas, ambientales y jurisdiccionales, en el ámbito de sus competencias.</w:t>
      </w:r>
    </w:p>
    <w:p w14:paraId="00000174" w14:textId="2E2BF40B" w:rsidR="003E5DC3" w:rsidRDefault="00BC31C8" w:rsidP="00BC31C8">
      <w:pPr>
        <w:jc w:val="both"/>
        <w:rPr>
          <w:sz w:val="22"/>
          <w:szCs w:val="22"/>
        </w:rPr>
      </w:pPr>
      <w:r w:rsidRPr="00BC31C8">
        <w:rPr>
          <w:b/>
          <w:bCs/>
          <w:sz w:val="22"/>
          <w:szCs w:val="22"/>
        </w:rPr>
        <w:lastRenderedPageBreak/>
        <w:t>Parágrafo</w:t>
      </w:r>
      <w:r>
        <w:rPr>
          <w:b/>
          <w:bCs/>
          <w:sz w:val="22"/>
          <w:szCs w:val="22"/>
        </w:rPr>
        <w:t>.</w:t>
      </w:r>
      <w:r w:rsidRPr="00BC31C8">
        <w:rPr>
          <w:sz w:val="22"/>
          <w:szCs w:val="22"/>
        </w:rPr>
        <w:t xml:space="preserve"> Para todos los efectos, se tendrán en cuenta las reglas de interpretación contenidas en la jurisprudencia de la Corte Constitucional y de la Corte Interamericana de Derechos Humanos.</w:t>
      </w:r>
    </w:p>
    <w:p w14:paraId="468E1C11" w14:textId="77777777" w:rsidR="00A4064C" w:rsidRDefault="00A4064C" w:rsidP="00BC31C8">
      <w:pPr>
        <w:jc w:val="both"/>
        <w:rPr>
          <w:sz w:val="22"/>
          <w:szCs w:val="22"/>
        </w:rPr>
      </w:pPr>
    </w:p>
    <w:p w14:paraId="2B445431" w14:textId="77777777" w:rsidR="00A4064C" w:rsidRDefault="00A4064C" w:rsidP="00A4064C">
      <w:pPr>
        <w:jc w:val="both"/>
        <w:rPr>
          <w:sz w:val="22"/>
          <w:szCs w:val="22"/>
          <w:lang w:val="es-CO"/>
        </w:rPr>
      </w:pPr>
      <w:r w:rsidRPr="00A4064C">
        <w:rPr>
          <w:b/>
          <w:bCs/>
          <w:sz w:val="22"/>
          <w:szCs w:val="22"/>
          <w:lang w:val="es-CO"/>
        </w:rPr>
        <w:t xml:space="preserve">Artículo 4. Ámbito de aplicación. </w:t>
      </w:r>
      <w:r w:rsidRPr="00A4064C">
        <w:rPr>
          <w:sz w:val="22"/>
          <w:szCs w:val="22"/>
          <w:lang w:val="es-CO"/>
        </w:rPr>
        <w:t xml:space="preserve">Las disposiciones establecidas en el presente Decreto aplican en los Territorios Indígenas de los que trata los Artículos 286 y 330 de la Constitución Política y complementan el Decreto 1953 de 2014; los territorios indígenas puestos en funcionamiento en virtud del Decreto 632 de 2018 o de aquellos que se pongan en funcionamiento con normas de igual alcance constitucional; los Resguardos Indígenas y Las reservas indígenas. Así mismo a los territorios ancestrales, las territorialidades, y las áreas poseídas por las comunidades que tengan un gobierno propio y hayan solicitado por las respectivas autoridades la puesta en funcionamiento de la entidad territorial indígena o la formalización y/o seguridad jurídica del territorio indígena de acuerdo con las normas pertinentes, y serán ejercidas por las autoridades propias de cada pueblo indígena, de acuerdo con sus sistemas de conocimiento, Derecho Mayor, Derecho Propio, Ley de Origen, Ley Natural, Palabra de Vida, respecto de los miembros de cada pueblo y en sus propias territorialidades. </w:t>
      </w:r>
    </w:p>
    <w:p w14:paraId="49CB7023" w14:textId="77777777" w:rsidR="00A4064C" w:rsidRPr="00A4064C" w:rsidRDefault="00A4064C" w:rsidP="00A4064C">
      <w:pPr>
        <w:jc w:val="both"/>
        <w:rPr>
          <w:sz w:val="22"/>
          <w:szCs w:val="22"/>
          <w:lang w:val="es-CO"/>
        </w:rPr>
      </w:pPr>
    </w:p>
    <w:p w14:paraId="6BE44250" w14:textId="54D4C88E" w:rsidR="00A4064C" w:rsidRDefault="00A4064C" w:rsidP="00A4064C">
      <w:pPr>
        <w:jc w:val="both"/>
        <w:rPr>
          <w:sz w:val="22"/>
          <w:szCs w:val="22"/>
          <w:lang w:val="es-CO"/>
        </w:rPr>
      </w:pPr>
      <w:r w:rsidRPr="00A4064C">
        <w:rPr>
          <w:b/>
          <w:bCs/>
          <w:sz w:val="22"/>
          <w:szCs w:val="22"/>
          <w:lang w:val="es-CO"/>
        </w:rPr>
        <w:t>Parágrafo</w:t>
      </w:r>
      <w:r>
        <w:rPr>
          <w:b/>
          <w:bCs/>
          <w:sz w:val="22"/>
          <w:szCs w:val="22"/>
          <w:lang w:val="es-CO"/>
        </w:rPr>
        <w:t>.</w:t>
      </w:r>
      <w:r w:rsidRPr="00A4064C">
        <w:rPr>
          <w:b/>
          <w:bCs/>
          <w:sz w:val="22"/>
          <w:szCs w:val="22"/>
          <w:lang w:val="es-CO"/>
        </w:rPr>
        <w:t xml:space="preserve"> </w:t>
      </w:r>
      <w:r w:rsidRPr="00A4064C">
        <w:rPr>
          <w:sz w:val="22"/>
          <w:szCs w:val="22"/>
          <w:lang w:val="es-CO"/>
        </w:rPr>
        <w:t>Frente a los territorios indígenas de la Sierra Nevada de Santa Marta, el ámbito de aplicación del presente Decreto será de conformidad con el artículo 6 del Decreto 1500 del 2018.</w:t>
      </w:r>
    </w:p>
    <w:p w14:paraId="74D6ED19" w14:textId="77777777" w:rsidR="00A4064C" w:rsidRDefault="00A4064C" w:rsidP="00A4064C">
      <w:pPr>
        <w:jc w:val="both"/>
        <w:rPr>
          <w:sz w:val="22"/>
          <w:szCs w:val="22"/>
          <w:lang w:val="es-CO"/>
        </w:rPr>
      </w:pPr>
    </w:p>
    <w:p w14:paraId="0E85C674" w14:textId="77777777" w:rsidR="00A4064C" w:rsidRPr="00A4064C" w:rsidRDefault="00A4064C" w:rsidP="00A4064C">
      <w:pPr>
        <w:jc w:val="center"/>
        <w:rPr>
          <w:b/>
          <w:bCs/>
          <w:sz w:val="22"/>
          <w:szCs w:val="22"/>
        </w:rPr>
      </w:pPr>
      <w:r w:rsidRPr="00A4064C">
        <w:rPr>
          <w:b/>
          <w:bCs/>
          <w:sz w:val="22"/>
          <w:szCs w:val="22"/>
        </w:rPr>
        <w:t>TÍTULO II</w:t>
      </w:r>
    </w:p>
    <w:p w14:paraId="517E625D" w14:textId="77777777" w:rsidR="00A4064C" w:rsidRPr="00A4064C" w:rsidRDefault="00A4064C" w:rsidP="00A4064C">
      <w:pPr>
        <w:jc w:val="center"/>
        <w:rPr>
          <w:b/>
          <w:bCs/>
          <w:sz w:val="22"/>
          <w:szCs w:val="22"/>
        </w:rPr>
      </w:pPr>
    </w:p>
    <w:p w14:paraId="29D2EAAD" w14:textId="3D1B0351" w:rsidR="00A4064C" w:rsidRDefault="00A4064C" w:rsidP="00A4064C">
      <w:pPr>
        <w:jc w:val="center"/>
        <w:rPr>
          <w:b/>
          <w:bCs/>
          <w:sz w:val="22"/>
          <w:szCs w:val="22"/>
        </w:rPr>
      </w:pPr>
      <w:r w:rsidRPr="00A4064C">
        <w:rPr>
          <w:b/>
          <w:bCs/>
          <w:sz w:val="22"/>
          <w:szCs w:val="22"/>
        </w:rPr>
        <w:t>COMPETENCIAS Y DIRECTRICES PARA LA COORDINACIÓN EFECTIVA</w:t>
      </w:r>
    </w:p>
    <w:p w14:paraId="5A137736" w14:textId="77777777" w:rsidR="00A4064C" w:rsidRPr="00A4064C" w:rsidRDefault="00A4064C" w:rsidP="00A4064C">
      <w:pPr>
        <w:rPr>
          <w:b/>
          <w:bCs/>
          <w:sz w:val="22"/>
          <w:szCs w:val="22"/>
        </w:rPr>
      </w:pPr>
    </w:p>
    <w:p w14:paraId="41506D35" w14:textId="77777777" w:rsidR="00A4064C" w:rsidRDefault="00A4064C" w:rsidP="00A4064C">
      <w:pPr>
        <w:jc w:val="both"/>
        <w:rPr>
          <w:sz w:val="22"/>
          <w:szCs w:val="22"/>
        </w:rPr>
      </w:pPr>
      <w:r w:rsidRPr="00A4064C">
        <w:rPr>
          <w:b/>
          <w:bCs/>
          <w:sz w:val="22"/>
          <w:szCs w:val="22"/>
        </w:rPr>
        <w:t>Artículo 5. Competencias Ambientales de las Autoridades Indígenas</w:t>
      </w:r>
      <w:r>
        <w:rPr>
          <w:b/>
          <w:bCs/>
          <w:sz w:val="22"/>
          <w:szCs w:val="22"/>
        </w:rPr>
        <w:t>.</w:t>
      </w:r>
      <w:r w:rsidRPr="00A4064C">
        <w:rPr>
          <w:sz w:val="22"/>
          <w:szCs w:val="22"/>
        </w:rPr>
        <w:t xml:space="preserve"> Las autoridades tradicionales indígenas, las autoridades propias de los territorios indígenas, los Consejos Indígenas y otras estructuras similares de gobierno propio en sus resguardos indígenas, los territorios indígenas y las áreas poseídas por los pueblos indígenas en los términos del</w:t>
      </w:r>
      <w:r>
        <w:rPr>
          <w:sz w:val="22"/>
          <w:szCs w:val="22"/>
        </w:rPr>
        <w:t xml:space="preserve"> </w:t>
      </w:r>
      <w:r w:rsidRPr="00A4064C">
        <w:rPr>
          <w:sz w:val="22"/>
          <w:szCs w:val="22"/>
        </w:rPr>
        <w:t xml:space="preserve">artículo 4, hacen parte del Sistema Nacional Ambiental y ejercen las competencias en materia de ordenamiento ambiental territorial, determinación de los mecanismos regulatorios, de gestión y gobierno con fines de preservación, conservación, restauración, protección, cuidado, uso y manejo de los recursos naturales de acuerdo con lo establecido en el artículo 15 del Convenio 169 de la OIT, sus elementos o recursos de acuerdo con sus sistemas de conocimiento, Derecho Mayor, Derecho Propio, Ley de Origen, Ley Natural, Palabra de Vida, en concordancia con el marco constitucional y las normas aquí establecidas. </w:t>
      </w:r>
    </w:p>
    <w:p w14:paraId="03C079FF" w14:textId="77777777" w:rsidR="00A4064C" w:rsidRDefault="00A4064C" w:rsidP="00A4064C">
      <w:pPr>
        <w:jc w:val="both"/>
        <w:rPr>
          <w:sz w:val="22"/>
          <w:szCs w:val="22"/>
        </w:rPr>
      </w:pPr>
    </w:p>
    <w:p w14:paraId="625F2626" w14:textId="457A66A4" w:rsidR="00BC31C8" w:rsidRDefault="00A4064C" w:rsidP="00A4064C">
      <w:pPr>
        <w:jc w:val="both"/>
        <w:rPr>
          <w:sz w:val="22"/>
          <w:szCs w:val="22"/>
        </w:rPr>
      </w:pPr>
      <w:bookmarkStart w:id="1" w:name="_Int_0NEeTF8C"/>
      <w:r w:rsidRPr="3018D763">
        <w:rPr>
          <w:sz w:val="22"/>
          <w:szCs w:val="22"/>
        </w:rPr>
        <w:t>En el ejercicio de sus competencias, las autoridades indígenas previstas en esta norma y las demás autoridades ambientales del Estado, establecerán conjuntamente mecanismos directos que permitan la debida aplicación de los principios de coordinación, concurrencia, complementariedad y subsidiariedad, respetuosos de la autonomía y los sistemas de conocimiento de los pueblos indígenas, con la finalidad de garantizar la protección armónica de los ecosistemas y territorios en los casos en los que se supere el ámbito de aplicación del presente Decreto y concurran competencias ambientales.</w:t>
      </w:r>
      <w:bookmarkEnd w:id="1"/>
    </w:p>
    <w:p w14:paraId="01173D87" w14:textId="77777777" w:rsidR="00A4064C" w:rsidRDefault="00A4064C" w:rsidP="00A4064C">
      <w:pPr>
        <w:jc w:val="both"/>
        <w:rPr>
          <w:sz w:val="22"/>
          <w:szCs w:val="22"/>
        </w:rPr>
      </w:pPr>
    </w:p>
    <w:p w14:paraId="5D7CD477" w14:textId="53EAF2E3" w:rsidR="00A4064C" w:rsidRDefault="00A4064C" w:rsidP="00A4064C">
      <w:pPr>
        <w:jc w:val="both"/>
        <w:rPr>
          <w:sz w:val="22"/>
          <w:szCs w:val="22"/>
        </w:rPr>
      </w:pPr>
      <w:r w:rsidRPr="00A4064C">
        <w:rPr>
          <w:b/>
          <w:bCs/>
          <w:sz w:val="22"/>
          <w:szCs w:val="22"/>
        </w:rPr>
        <w:t>Artículo 6. Competencias complementarias de las autoridades indígenas en materia ambiental.</w:t>
      </w:r>
      <w:r w:rsidRPr="00A4064C">
        <w:rPr>
          <w:sz w:val="22"/>
          <w:szCs w:val="22"/>
        </w:rPr>
        <w:t xml:space="preserve"> Además de lo dispuesto en el artículo anterior, serán competencias ambientales de las autoridades indígenas las siguientes:</w:t>
      </w:r>
    </w:p>
    <w:p w14:paraId="59B321C9" w14:textId="77777777" w:rsidR="00A4064C" w:rsidRDefault="00A4064C" w:rsidP="00A4064C">
      <w:pPr>
        <w:jc w:val="both"/>
        <w:rPr>
          <w:sz w:val="22"/>
          <w:szCs w:val="22"/>
        </w:rPr>
      </w:pPr>
    </w:p>
    <w:p w14:paraId="5D29FB43" w14:textId="1CE0CCFE" w:rsidR="00A4064C" w:rsidRDefault="00A4064C" w:rsidP="00A4064C">
      <w:pPr>
        <w:jc w:val="both"/>
        <w:rPr>
          <w:sz w:val="22"/>
          <w:szCs w:val="22"/>
        </w:rPr>
      </w:pPr>
      <w:r w:rsidRPr="00A4064C">
        <w:rPr>
          <w:sz w:val="22"/>
          <w:szCs w:val="22"/>
        </w:rPr>
        <w:t>1.</w:t>
      </w:r>
      <w:r>
        <w:rPr>
          <w:sz w:val="22"/>
          <w:szCs w:val="22"/>
        </w:rPr>
        <w:t xml:space="preserve"> </w:t>
      </w:r>
      <w:r w:rsidRPr="00A4064C">
        <w:rPr>
          <w:sz w:val="22"/>
          <w:szCs w:val="22"/>
        </w:rPr>
        <w:t>Formular, adoptar y desarrollar en su ámbito territorial los instrumentos de regulación y gestión ambiental, tales como planes de ordenamiento ambiental indígena, componentes en materia ambiental de los planes de vida, programas o proyectos que tengan como objeto, entre otros la protección del ambiente, su conectividad ecosistémica, la recuperación de bosques, páramos, acuíferos, humedales, nacimientos de agua, aire, costas, manglares, ambiente y su biodiversidad. Estos incluirán la definición, de acuerdo con sus sistemas de conocimiento de los determinantes de ordenamiento territorial, en armonía con lo dispuesto en parágrafo 3 del artículo 32 de la Ley 2294 de 2023, modificatorio del artículo 10 de la Ley 388 de 1997.</w:t>
      </w:r>
    </w:p>
    <w:p w14:paraId="6CBD8E80" w14:textId="77777777" w:rsidR="00A4064C" w:rsidRPr="00A4064C" w:rsidRDefault="00A4064C" w:rsidP="00A4064C">
      <w:pPr>
        <w:jc w:val="both"/>
        <w:rPr>
          <w:sz w:val="22"/>
          <w:szCs w:val="22"/>
        </w:rPr>
      </w:pPr>
    </w:p>
    <w:p w14:paraId="4192DC9B" w14:textId="010C4281" w:rsidR="00A4064C" w:rsidRDefault="00A4064C" w:rsidP="00A4064C">
      <w:pPr>
        <w:jc w:val="both"/>
        <w:rPr>
          <w:sz w:val="22"/>
          <w:szCs w:val="22"/>
        </w:rPr>
      </w:pPr>
      <w:r w:rsidRPr="00A4064C">
        <w:rPr>
          <w:sz w:val="22"/>
          <w:szCs w:val="22"/>
        </w:rPr>
        <w:lastRenderedPageBreak/>
        <w:t>2.</w:t>
      </w:r>
      <w:r>
        <w:rPr>
          <w:sz w:val="22"/>
          <w:szCs w:val="22"/>
        </w:rPr>
        <w:t xml:space="preserve"> </w:t>
      </w:r>
      <w:r w:rsidRPr="00A4064C">
        <w:rPr>
          <w:sz w:val="22"/>
          <w:szCs w:val="22"/>
        </w:rPr>
        <w:t>Definir e implementar, desde las estructuras de gobierno propio y de acuerdo a sus sistemas de conocimiento, Derecho Mayor, Derecho Propio, Ley de Origen, Ley Natural, Palabra de Vida, reglamentos dirigidos a administrar, preservar, conservar, proteger, restaurar, y fortalecer o rescatar la importancia especial que para las culturas y los valores espirituales de los pueblos indígenas reviste su relación con sus territorios y en especial con los seres materiales e inmateriales que en estos habitan y en particular los aspectos colectivos de esa relación.</w:t>
      </w:r>
    </w:p>
    <w:p w14:paraId="24A417A9" w14:textId="77777777" w:rsidR="00A4064C" w:rsidRPr="00A4064C" w:rsidRDefault="00A4064C" w:rsidP="00A4064C">
      <w:pPr>
        <w:jc w:val="both"/>
        <w:rPr>
          <w:sz w:val="22"/>
          <w:szCs w:val="22"/>
        </w:rPr>
      </w:pPr>
    </w:p>
    <w:p w14:paraId="54D21007" w14:textId="5F9A9178" w:rsidR="00A4064C" w:rsidRDefault="00A4064C" w:rsidP="00A4064C">
      <w:pPr>
        <w:jc w:val="both"/>
        <w:rPr>
          <w:sz w:val="22"/>
          <w:szCs w:val="22"/>
        </w:rPr>
      </w:pPr>
      <w:r w:rsidRPr="00A4064C">
        <w:rPr>
          <w:sz w:val="22"/>
          <w:szCs w:val="22"/>
        </w:rPr>
        <w:t>3.</w:t>
      </w:r>
      <w:r>
        <w:rPr>
          <w:sz w:val="22"/>
          <w:szCs w:val="22"/>
        </w:rPr>
        <w:t xml:space="preserve"> </w:t>
      </w:r>
      <w:r w:rsidRPr="00A4064C">
        <w:rPr>
          <w:sz w:val="22"/>
          <w:szCs w:val="22"/>
        </w:rPr>
        <w:t>Sancionar en el marco de la justicia propia a miembros de sus comunidades. En caso de infracciones cometidas por personas que no estén bajo la jurisdicción indígena, la</w:t>
      </w:r>
      <w:r>
        <w:rPr>
          <w:sz w:val="22"/>
          <w:szCs w:val="22"/>
        </w:rPr>
        <w:t xml:space="preserve"> </w:t>
      </w:r>
      <w:r w:rsidRPr="00A4064C">
        <w:rPr>
          <w:sz w:val="22"/>
          <w:szCs w:val="22"/>
        </w:rPr>
        <w:t>autoridad ambiental competente</w:t>
      </w:r>
      <w:r>
        <w:rPr>
          <w:sz w:val="22"/>
          <w:szCs w:val="22"/>
        </w:rPr>
        <w:t xml:space="preserve"> </w:t>
      </w:r>
      <w:r w:rsidRPr="00A4064C">
        <w:rPr>
          <w:sz w:val="22"/>
          <w:szCs w:val="22"/>
        </w:rPr>
        <w:t>coordinará con la autoridad indígena respectiva, la imposición de las sanciones y medidas compensatorias a que haya lugar, así como de las de obras o acciones para la restauración del medio ambiente, los recursos naturales o el paisaje.</w:t>
      </w:r>
    </w:p>
    <w:p w14:paraId="54266E9D" w14:textId="77777777" w:rsidR="00A4064C" w:rsidRPr="00A4064C" w:rsidRDefault="00A4064C" w:rsidP="00A4064C">
      <w:pPr>
        <w:jc w:val="both"/>
        <w:rPr>
          <w:sz w:val="22"/>
          <w:szCs w:val="22"/>
        </w:rPr>
      </w:pPr>
    </w:p>
    <w:p w14:paraId="29F4640E" w14:textId="33E36744" w:rsidR="00A4064C" w:rsidRDefault="00A4064C" w:rsidP="00A4064C">
      <w:pPr>
        <w:jc w:val="both"/>
        <w:rPr>
          <w:sz w:val="22"/>
          <w:szCs w:val="22"/>
        </w:rPr>
      </w:pPr>
      <w:r w:rsidRPr="00A4064C">
        <w:rPr>
          <w:sz w:val="22"/>
          <w:szCs w:val="22"/>
        </w:rPr>
        <w:t>4.Planificar, adoptar sus presupuestos y administrar los recursos que le correspondan para el ejercicio de las competencias establecidas en este Decreto.</w:t>
      </w:r>
    </w:p>
    <w:p w14:paraId="68F82439" w14:textId="77777777" w:rsidR="00A4064C" w:rsidRDefault="00A4064C" w:rsidP="00A4064C">
      <w:pPr>
        <w:jc w:val="both"/>
        <w:rPr>
          <w:sz w:val="22"/>
          <w:szCs w:val="22"/>
        </w:rPr>
      </w:pPr>
    </w:p>
    <w:p w14:paraId="05AB7FD1" w14:textId="4C1C2F67" w:rsidR="00A4064C" w:rsidRDefault="00A4064C" w:rsidP="00A4064C">
      <w:pPr>
        <w:jc w:val="both"/>
        <w:rPr>
          <w:sz w:val="22"/>
          <w:szCs w:val="22"/>
        </w:rPr>
      </w:pPr>
      <w:r w:rsidRPr="00A4064C">
        <w:rPr>
          <w:b/>
          <w:bCs/>
          <w:sz w:val="22"/>
          <w:szCs w:val="22"/>
        </w:rPr>
        <w:t>Artículo 7. Disposiciones generales para el desarrollo de la coordinación efectiva.</w:t>
      </w:r>
      <w:r w:rsidRPr="00A4064C">
        <w:rPr>
          <w:sz w:val="22"/>
          <w:szCs w:val="22"/>
        </w:rPr>
        <w:t xml:space="preserve"> En el ejercicio de las competencias ambientales y en virtud del pluralismo jurídico, además de los principios administrativos de coordinación, concurrencia, subsidiariedad, para llevar a cabo la coordinación ambiental efectiva </w:t>
      </w:r>
      <w:proofErr w:type="gramStart"/>
      <w:r w:rsidRPr="00A4064C">
        <w:rPr>
          <w:sz w:val="22"/>
          <w:szCs w:val="22"/>
        </w:rPr>
        <w:t>de acuerdo a</w:t>
      </w:r>
      <w:proofErr w:type="gramEnd"/>
      <w:r w:rsidRPr="00A4064C">
        <w:rPr>
          <w:sz w:val="22"/>
          <w:szCs w:val="22"/>
        </w:rPr>
        <w:t xml:space="preserve"> lo establecido en el presente Decreto, se aplicarán las siguientes disposiciones</w:t>
      </w:r>
      <w:r>
        <w:rPr>
          <w:sz w:val="22"/>
          <w:szCs w:val="22"/>
        </w:rPr>
        <w:t>:</w:t>
      </w:r>
    </w:p>
    <w:p w14:paraId="4C377CEB" w14:textId="77777777" w:rsidR="00A4064C" w:rsidRPr="00A4064C" w:rsidRDefault="00A4064C" w:rsidP="00A4064C">
      <w:pPr>
        <w:jc w:val="both"/>
        <w:rPr>
          <w:sz w:val="22"/>
          <w:szCs w:val="22"/>
        </w:rPr>
      </w:pPr>
    </w:p>
    <w:p w14:paraId="5275DDC8" w14:textId="72F65237" w:rsidR="00A4064C" w:rsidRDefault="00A4064C" w:rsidP="00A4064C">
      <w:pPr>
        <w:jc w:val="both"/>
        <w:rPr>
          <w:sz w:val="22"/>
          <w:szCs w:val="22"/>
        </w:rPr>
      </w:pPr>
      <w:r w:rsidRPr="00A4064C">
        <w:rPr>
          <w:sz w:val="22"/>
          <w:szCs w:val="22"/>
        </w:rPr>
        <w:t>1.</w:t>
      </w:r>
      <w:r>
        <w:rPr>
          <w:sz w:val="22"/>
          <w:szCs w:val="22"/>
        </w:rPr>
        <w:t xml:space="preserve"> </w:t>
      </w:r>
      <w:r w:rsidRPr="00A4064C">
        <w:rPr>
          <w:sz w:val="22"/>
          <w:szCs w:val="22"/>
        </w:rPr>
        <w:t>El Ministerio de Ambiente y Desarrollo Sostenible; los institutos adscritos y vinculados a este cuando se requiera, las autoridades ambientales urbanas, regionales y nacionales, los establecimientos públicos ambientales, las entidades territoriales; se coordinarán de manera efectiva con las autoridades tradicionales indígenas, las autoridades propias de los territorios indígenas, los Consejos Indígenas u otras estructuras similares de gobierno propio, en los términos del artículo 5 de este Decreto.</w:t>
      </w:r>
    </w:p>
    <w:p w14:paraId="7D80653D" w14:textId="77777777" w:rsidR="00A4064C" w:rsidRPr="00A4064C" w:rsidRDefault="00A4064C" w:rsidP="00A4064C">
      <w:pPr>
        <w:jc w:val="both"/>
        <w:rPr>
          <w:sz w:val="22"/>
          <w:szCs w:val="22"/>
        </w:rPr>
      </w:pPr>
    </w:p>
    <w:p w14:paraId="19D3B144" w14:textId="143CB483" w:rsidR="00A4064C" w:rsidRDefault="00A4064C" w:rsidP="00A4064C">
      <w:pPr>
        <w:jc w:val="both"/>
        <w:rPr>
          <w:sz w:val="22"/>
          <w:szCs w:val="22"/>
        </w:rPr>
      </w:pPr>
      <w:r w:rsidRPr="00A4064C">
        <w:rPr>
          <w:sz w:val="22"/>
          <w:szCs w:val="22"/>
        </w:rPr>
        <w:t>2.</w:t>
      </w:r>
      <w:r>
        <w:rPr>
          <w:sz w:val="22"/>
          <w:szCs w:val="22"/>
        </w:rPr>
        <w:t xml:space="preserve"> </w:t>
      </w:r>
      <w:r w:rsidRPr="00A4064C">
        <w:rPr>
          <w:sz w:val="22"/>
          <w:szCs w:val="22"/>
        </w:rPr>
        <w:t>Las entidades públicas están llamadas a la coordinación de las competencias ambientales, con observancia de los sistemas de conocimiento, Derecho Mayor, Derecho Propio, Ley de Origen, Ley Natural, Palabra de Vida, planes de ordenamiento ambiental indígena, componentes en materia ambiental de los planes de vida; con la adopción de medidas y/o instrumentos pertinentes, eficaces, eficientes, permanentes y culturalmente adecuadas, para consolidar la coordinación de autoridad a autoridad.</w:t>
      </w:r>
    </w:p>
    <w:p w14:paraId="43051255" w14:textId="77777777" w:rsidR="00A4064C" w:rsidRDefault="00A4064C" w:rsidP="00A4064C">
      <w:pPr>
        <w:jc w:val="both"/>
        <w:rPr>
          <w:sz w:val="22"/>
          <w:szCs w:val="22"/>
        </w:rPr>
      </w:pPr>
    </w:p>
    <w:p w14:paraId="01005C15" w14:textId="436CC23D" w:rsidR="00A4064C" w:rsidRPr="00A4064C" w:rsidRDefault="00A4064C" w:rsidP="00A4064C">
      <w:pPr>
        <w:jc w:val="center"/>
        <w:rPr>
          <w:b/>
          <w:bCs/>
          <w:sz w:val="22"/>
          <w:szCs w:val="22"/>
          <w:lang w:val="es-CO"/>
        </w:rPr>
      </w:pPr>
      <w:r w:rsidRPr="00A4064C">
        <w:rPr>
          <w:b/>
          <w:bCs/>
          <w:sz w:val="22"/>
          <w:szCs w:val="22"/>
          <w:lang w:val="es-CO"/>
        </w:rPr>
        <w:t>TITULO III.</w:t>
      </w:r>
    </w:p>
    <w:p w14:paraId="05D93659" w14:textId="3E646771" w:rsidR="00A4064C" w:rsidRPr="00A4064C" w:rsidRDefault="00A4064C" w:rsidP="00A4064C">
      <w:pPr>
        <w:jc w:val="center"/>
        <w:rPr>
          <w:b/>
          <w:bCs/>
          <w:sz w:val="22"/>
          <w:szCs w:val="22"/>
          <w:lang w:val="es-CO"/>
        </w:rPr>
      </w:pPr>
      <w:r w:rsidRPr="00A4064C">
        <w:rPr>
          <w:b/>
          <w:bCs/>
          <w:sz w:val="22"/>
          <w:szCs w:val="22"/>
          <w:lang w:val="es-CO"/>
        </w:rPr>
        <w:t>ESTRUCTURAS Y ARTICULACIÓN</w:t>
      </w:r>
    </w:p>
    <w:p w14:paraId="54855B09" w14:textId="77777777" w:rsidR="00A4064C" w:rsidRPr="00A4064C" w:rsidRDefault="00A4064C" w:rsidP="00A4064C">
      <w:pPr>
        <w:jc w:val="center"/>
        <w:rPr>
          <w:sz w:val="22"/>
          <w:szCs w:val="22"/>
          <w:lang w:val="es-CO"/>
        </w:rPr>
      </w:pPr>
    </w:p>
    <w:p w14:paraId="0879217D" w14:textId="7906A7F5" w:rsidR="00A4064C" w:rsidRDefault="00A4064C" w:rsidP="00A4064C">
      <w:pPr>
        <w:jc w:val="both"/>
        <w:rPr>
          <w:sz w:val="22"/>
          <w:szCs w:val="22"/>
          <w:lang w:val="es-CO"/>
        </w:rPr>
      </w:pPr>
      <w:r w:rsidRPr="00A4064C">
        <w:rPr>
          <w:b/>
          <w:bCs/>
          <w:sz w:val="22"/>
          <w:szCs w:val="22"/>
          <w:lang w:val="es-CO"/>
        </w:rPr>
        <w:t xml:space="preserve">Artículo 8. Estructuras de Gobierno propio. </w:t>
      </w:r>
      <w:r w:rsidRPr="00A4064C">
        <w:rPr>
          <w:sz w:val="22"/>
          <w:szCs w:val="22"/>
          <w:lang w:val="es-CO"/>
        </w:rPr>
        <w:t>Las autoridades tradicionales de los pueblos indígenas ejercerán las competencias establecidas en este Decreto desde sus estructuras de gobierno propio conforme a sus sistemas de conocimiento, Derecho Mayor, Derecho Propio, Ley de Origen, Ley Natural, Palabra de Vida.</w:t>
      </w:r>
    </w:p>
    <w:p w14:paraId="43C85A26" w14:textId="77777777" w:rsidR="00A4064C" w:rsidRDefault="00A4064C" w:rsidP="00A4064C">
      <w:pPr>
        <w:jc w:val="both"/>
        <w:rPr>
          <w:sz w:val="22"/>
          <w:szCs w:val="22"/>
          <w:lang w:val="es-CO"/>
        </w:rPr>
      </w:pPr>
    </w:p>
    <w:p w14:paraId="6D751072" w14:textId="77777777" w:rsidR="00A4064C" w:rsidRDefault="00A4064C" w:rsidP="00A4064C">
      <w:pPr>
        <w:jc w:val="both"/>
        <w:rPr>
          <w:sz w:val="22"/>
          <w:szCs w:val="22"/>
          <w:lang w:val="es-CO"/>
        </w:rPr>
      </w:pPr>
      <w:r w:rsidRPr="00A4064C">
        <w:rPr>
          <w:b/>
          <w:bCs/>
          <w:sz w:val="22"/>
          <w:szCs w:val="22"/>
          <w:lang w:val="es-CO"/>
        </w:rPr>
        <w:t>Artículo 9. Articulación de los mecanismos especiales de protección</w:t>
      </w:r>
      <w:r w:rsidRPr="00A4064C">
        <w:rPr>
          <w:sz w:val="22"/>
          <w:szCs w:val="22"/>
          <w:lang w:val="es-CO"/>
        </w:rPr>
        <w:t xml:space="preserve">. Para efectos de las competencias ambientales establecidas, se articulan a las disposiciones del presente Decreto los siguientes mecanismos de protección a los pueblos indígenas: </w:t>
      </w:r>
    </w:p>
    <w:p w14:paraId="38821ACA" w14:textId="77777777" w:rsidR="00A4064C" w:rsidRPr="00A4064C" w:rsidRDefault="00A4064C" w:rsidP="00A4064C">
      <w:pPr>
        <w:jc w:val="both"/>
        <w:rPr>
          <w:sz w:val="22"/>
          <w:szCs w:val="22"/>
          <w:lang w:val="es-CO"/>
        </w:rPr>
      </w:pPr>
    </w:p>
    <w:p w14:paraId="3F04D608" w14:textId="608F2E1F" w:rsidR="00A4064C" w:rsidRDefault="00A4064C" w:rsidP="00A4064C">
      <w:pPr>
        <w:jc w:val="both"/>
        <w:rPr>
          <w:sz w:val="22"/>
          <w:szCs w:val="22"/>
          <w:lang w:val="es-CO"/>
        </w:rPr>
      </w:pPr>
      <w:r w:rsidRPr="00A4064C">
        <w:rPr>
          <w:sz w:val="22"/>
          <w:szCs w:val="22"/>
          <w:lang w:val="es-CO"/>
        </w:rPr>
        <w:t>1.- Del acuerdo final para la terminación del conflicto y la construcción de una paz estable y duradera, se articula la siguiente disposición contenida en el inciso segundo del numeral 6.2.2. Principios: “En la interpretación e implementación del Acuerdo Final para la Terminación del Conflicto y la Construcción de una Paz Estable y Duradera en Colombia, con enfoque étnico se tendrá</w:t>
      </w:r>
      <w:r w:rsidR="000873B2">
        <w:rPr>
          <w:sz w:val="22"/>
          <w:szCs w:val="22"/>
          <w:lang w:val="es-CO"/>
        </w:rPr>
        <w:t xml:space="preserve"> </w:t>
      </w:r>
      <w:r w:rsidRPr="00A4064C">
        <w:rPr>
          <w:sz w:val="22"/>
          <w:szCs w:val="22"/>
          <w:lang w:val="es-CO"/>
        </w:rPr>
        <w:t xml:space="preserve">en cuenta entre otros los siguientes principios a la libre determinación, la autonomía y el gobierno propio, a la participación, la consulta y el consentimiento previo libre e informado; a la identidad e integridad social, económica y cultural, a los derechos de propiedad y el uso y goce sobre sus tierras, territorios y recursos, que implican el reconocimiento de sus prácticas territoriales ancestrales, el derecho a la restitución y fortalecimiento de su territorialidad, los mecanismos </w:t>
      </w:r>
      <w:r w:rsidRPr="00A4064C">
        <w:rPr>
          <w:sz w:val="22"/>
          <w:szCs w:val="22"/>
          <w:lang w:val="es-CO"/>
        </w:rPr>
        <w:lastRenderedPageBreak/>
        <w:t xml:space="preserve">vigentes para la protección y seguridad jurídica de las tierras y territorios ocupados o poseídos ancestralmente y/o tradicionalmente”. </w:t>
      </w:r>
    </w:p>
    <w:p w14:paraId="30CC13BA" w14:textId="77777777" w:rsidR="00A4064C" w:rsidRPr="00A4064C" w:rsidRDefault="00A4064C" w:rsidP="00A4064C">
      <w:pPr>
        <w:jc w:val="both"/>
        <w:rPr>
          <w:sz w:val="22"/>
          <w:szCs w:val="22"/>
          <w:lang w:val="es-CO"/>
        </w:rPr>
      </w:pPr>
    </w:p>
    <w:p w14:paraId="7C38DE1B" w14:textId="3793CB0C" w:rsidR="00A4064C" w:rsidRDefault="00A4064C" w:rsidP="00A4064C">
      <w:pPr>
        <w:jc w:val="both"/>
        <w:rPr>
          <w:sz w:val="22"/>
          <w:szCs w:val="22"/>
          <w:lang w:val="es-CO"/>
        </w:rPr>
      </w:pPr>
      <w:r w:rsidRPr="00A4064C">
        <w:rPr>
          <w:sz w:val="22"/>
          <w:szCs w:val="22"/>
          <w:lang w:val="es-CO"/>
        </w:rPr>
        <w:t>2.- Del Decreto 2333 de 2014 compilado en el Decreto 1071 de 2015, se articulan con la presente norma los numerales 2, 3 y 4 del Artículo 2.</w:t>
      </w:r>
    </w:p>
    <w:p w14:paraId="293E493C" w14:textId="77777777" w:rsidR="00A4064C" w:rsidRDefault="00A4064C" w:rsidP="00A4064C">
      <w:pPr>
        <w:jc w:val="both"/>
        <w:rPr>
          <w:sz w:val="22"/>
          <w:szCs w:val="22"/>
          <w:lang w:val="es-CO"/>
        </w:rPr>
      </w:pPr>
    </w:p>
    <w:p w14:paraId="524F4F1C" w14:textId="78AFBEB4" w:rsidR="000873B2" w:rsidRPr="000873B2" w:rsidRDefault="000873B2" w:rsidP="000873B2">
      <w:pPr>
        <w:jc w:val="center"/>
        <w:rPr>
          <w:b/>
          <w:bCs/>
          <w:sz w:val="22"/>
          <w:szCs w:val="22"/>
          <w:lang w:val="es-CO"/>
        </w:rPr>
      </w:pPr>
      <w:r w:rsidRPr="000873B2">
        <w:rPr>
          <w:b/>
          <w:bCs/>
          <w:sz w:val="22"/>
          <w:szCs w:val="22"/>
          <w:lang w:val="es-CO"/>
        </w:rPr>
        <w:t>TITULO IV</w:t>
      </w:r>
    </w:p>
    <w:p w14:paraId="036BFAAB" w14:textId="479AC694" w:rsidR="00A4064C" w:rsidRDefault="000873B2" w:rsidP="000873B2">
      <w:pPr>
        <w:jc w:val="center"/>
        <w:rPr>
          <w:b/>
          <w:bCs/>
          <w:sz w:val="22"/>
          <w:szCs w:val="22"/>
          <w:lang w:val="es-CO"/>
        </w:rPr>
      </w:pPr>
      <w:r w:rsidRPr="000873B2">
        <w:rPr>
          <w:b/>
          <w:bCs/>
          <w:sz w:val="22"/>
          <w:szCs w:val="22"/>
          <w:lang w:val="es-CO"/>
        </w:rPr>
        <w:t>FINANCIACIÓN Y DISPOSICIONES FINALES</w:t>
      </w:r>
    </w:p>
    <w:p w14:paraId="298E0B3A" w14:textId="77777777" w:rsidR="000873B2" w:rsidRDefault="000873B2" w:rsidP="000873B2">
      <w:pPr>
        <w:rPr>
          <w:b/>
          <w:bCs/>
          <w:sz w:val="22"/>
          <w:szCs w:val="22"/>
          <w:lang w:val="es-CO"/>
        </w:rPr>
      </w:pPr>
    </w:p>
    <w:p w14:paraId="41FD2F8A" w14:textId="026188AF" w:rsidR="000873B2" w:rsidRPr="000873B2" w:rsidRDefault="000873B2" w:rsidP="000873B2">
      <w:pPr>
        <w:jc w:val="both"/>
        <w:rPr>
          <w:sz w:val="22"/>
          <w:szCs w:val="22"/>
        </w:rPr>
      </w:pPr>
      <w:r w:rsidRPr="000873B2">
        <w:rPr>
          <w:b/>
          <w:bCs/>
          <w:sz w:val="22"/>
          <w:szCs w:val="22"/>
        </w:rPr>
        <w:t xml:space="preserve">Artículo 10. Financiamiento. </w:t>
      </w:r>
      <w:r w:rsidRPr="000873B2">
        <w:rPr>
          <w:sz w:val="22"/>
          <w:szCs w:val="22"/>
        </w:rPr>
        <w:t>El Ministerio de Ambiente y Desarrollo Sostenible coordinará con</w:t>
      </w:r>
      <w:r>
        <w:rPr>
          <w:sz w:val="22"/>
          <w:szCs w:val="22"/>
        </w:rPr>
        <w:t xml:space="preserve"> </w:t>
      </w:r>
      <w:r w:rsidRPr="000873B2">
        <w:rPr>
          <w:sz w:val="22"/>
          <w:szCs w:val="22"/>
        </w:rPr>
        <w:t>las entidades del Gobierno Nacional pertinentes y en concertación con la MPC la definición de</w:t>
      </w:r>
      <w:r>
        <w:rPr>
          <w:sz w:val="22"/>
          <w:szCs w:val="22"/>
        </w:rPr>
        <w:t xml:space="preserve"> </w:t>
      </w:r>
      <w:r w:rsidRPr="000873B2">
        <w:rPr>
          <w:sz w:val="22"/>
          <w:szCs w:val="22"/>
        </w:rPr>
        <w:t>los mecanismos y realizarán las acciones necesarias para garantizar los recursos de</w:t>
      </w:r>
      <w:r>
        <w:rPr>
          <w:sz w:val="22"/>
          <w:szCs w:val="22"/>
        </w:rPr>
        <w:t xml:space="preserve"> </w:t>
      </w:r>
      <w:r w:rsidRPr="000873B2">
        <w:rPr>
          <w:sz w:val="22"/>
          <w:szCs w:val="22"/>
        </w:rPr>
        <w:t>funcionamiento de las autoridades ambientales indígenas, de conformidad con lo establecido en</w:t>
      </w:r>
      <w:r>
        <w:rPr>
          <w:sz w:val="22"/>
          <w:szCs w:val="22"/>
        </w:rPr>
        <w:t xml:space="preserve"> </w:t>
      </w:r>
      <w:r w:rsidRPr="000873B2">
        <w:rPr>
          <w:sz w:val="22"/>
          <w:szCs w:val="22"/>
        </w:rPr>
        <w:t xml:space="preserve">el artículo 4 del presente decreto, en un plazo no mayor de seis meses contados a partir de la </w:t>
      </w:r>
      <w:proofErr w:type="gramStart"/>
      <w:r w:rsidRPr="000873B2">
        <w:rPr>
          <w:sz w:val="22"/>
          <w:szCs w:val="22"/>
        </w:rPr>
        <w:t>entrada en vigencia</w:t>
      </w:r>
      <w:proofErr w:type="gramEnd"/>
      <w:r w:rsidRPr="000873B2">
        <w:rPr>
          <w:sz w:val="22"/>
          <w:szCs w:val="22"/>
        </w:rPr>
        <w:t xml:space="preserve"> del presente decreto</w:t>
      </w:r>
    </w:p>
    <w:p w14:paraId="180CFBA4" w14:textId="77777777" w:rsidR="000873B2" w:rsidRPr="000873B2" w:rsidRDefault="000873B2" w:rsidP="000873B2">
      <w:pPr>
        <w:rPr>
          <w:b/>
          <w:bCs/>
          <w:sz w:val="22"/>
          <w:szCs w:val="22"/>
        </w:rPr>
      </w:pPr>
    </w:p>
    <w:p w14:paraId="57416B88" w14:textId="29158E76" w:rsidR="000873B2" w:rsidRPr="000873B2" w:rsidRDefault="000873B2" w:rsidP="000873B2">
      <w:pPr>
        <w:rPr>
          <w:sz w:val="22"/>
          <w:szCs w:val="22"/>
        </w:rPr>
      </w:pPr>
      <w:r w:rsidRPr="000873B2">
        <w:rPr>
          <w:b/>
          <w:bCs/>
          <w:sz w:val="22"/>
          <w:szCs w:val="22"/>
        </w:rPr>
        <w:t xml:space="preserve">Artículo 11. Derogatorias y Vigencias. </w:t>
      </w:r>
      <w:r w:rsidRPr="000873B2">
        <w:rPr>
          <w:sz w:val="22"/>
          <w:szCs w:val="22"/>
        </w:rPr>
        <w:t>El presente decreto rige a partir de la fecha de su expedición y deroga todas las normas que le sean contrarias.</w:t>
      </w:r>
    </w:p>
    <w:p w14:paraId="00000176" w14:textId="77777777" w:rsidR="003E5DC3" w:rsidRPr="00277C80" w:rsidRDefault="003E5DC3" w:rsidP="0019417F">
      <w:pPr>
        <w:jc w:val="both"/>
        <w:rPr>
          <w:b/>
          <w:sz w:val="22"/>
          <w:szCs w:val="22"/>
        </w:rPr>
      </w:pPr>
    </w:p>
    <w:p w14:paraId="00000177" w14:textId="77777777" w:rsidR="003E5DC3" w:rsidRPr="00277C80" w:rsidRDefault="003E5DC3" w:rsidP="0019417F">
      <w:pPr>
        <w:jc w:val="both"/>
        <w:rPr>
          <w:b/>
          <w:sz w:val="22"/>
          <w:szCs w:val="22"/>
        </w:rPr>
      </w:pPr>
    </w:p>
    <w:p w14:paraId="00000178" w14:textId="77777777" w:rsidR="003E5DC3" w:rsidRPr="00277C80" w:rsidRDefault="003E5DC3" w:rsidP="0019417F">
      <w:pPr>
        <w:jc w:val="both"/>
        <w:rPr>
          <w:b/>
          <w:sz w:val="22"/>
          <w:szCs w:val="22"/>
        </w:rPr>
      </w:pPr>
    </w:p>
    <w:p w14:paraId="00000179" w14:textId="77777777" w:rsidR="003E5DC3" w:rsidRPr="00277C80" w:rsidRDefault="003E5DC3" w:rsidP="00AC4D57">
      <w:pPr>
        <w:jc w:val="center"/>
        <w:rPr>
          <w:b/>
          <w:sz w:val="22"/>
          <w:szCs w:val="22"/>
        </w:rPr>
      </w:pPr>
    </w:p>
    <w:p w14:paraId="0000017A" w14:textId="77777777" w:rsidR="003E5DC3" w:rsidRPr="00277C80" w:rsidRDefault="00344897" w:rsidP="00AC4D57">
      <w:pPr>
        <w:jc w:val="center"/>
        <w:rPr>
          <w:b/>
          <w:sz w:val="22"/>
          <w:szCs w:val="22"/>
        </w:rPr>
      </w:pPr>
      <w:r w:rsidRPr="00277C80">
        <w:rPr>
          <w:b/>
          <w:sz w:val="22"/>
          <w:szCs w:val="22"/>
        </w:rPr>
        <w:t>PUBLÍQUESE Y CÚMPLASE</w:t>
      </w:r>
    </w:p>
    <w:p w14:paraId="0000017B" w14:textId="77777777" w:rsidR="003E5DC3" w:rsidRPr="00277C80" w:rsidRDefault="00344897" w:rsidP="00AC4D57">
      <w:pPr>
        <w:jc w:val="center"/>
        <w:rPr>
          <w:sz w:val="22"/>
          <w:szCs w:val="22"/>
        </w:rPr>
      </w:pPr>
      <w:r w:rsidRPr="00277C80">
        <w:rPr>
          <w:sz w:val="22"/>
          <w:szCs w:val="22"/>
        </w:rPr>
        <w:t>Dado en Bogotá, D.C., a los</w:t>
      </w:r>
    </w:p>
    <w:p w14:paraId="0000017C" w14:textId="77777777" w:rsidR="003E5DC3" w:rsidRPr="00277C80" w:rsidRDefault="003E5DC3" w:rsidP="0019417F">
      <w:pPr>
        <w:jc w:val="both"/>
        <w:rPr>
          <w:sz w:val="22"/>
          <w:szCs w:val="22"/>
          <w:u w:val="single"/>
        </w:rPr>
      </w:pPr>
    </w:p>
    <w:p w14:paraId="0000017D" w14:textId="77777777" w:rsidR="003E5DC3" w:rsidRPr="00277C80" w:rsidRDefault="003E5DC3" w:rsidP="0019417F">
      <w:pPr>
        <w:jc w:val="both"/>
        <w:rPr>
          <w:sz w:val="22"/>
          <w:szCs w:val="22"/>
        </w:rPr>
      </w:pPr>
    </w:p>
    <w:p w14:paraId="0000017E" w14:textId="77777777" w:rsidR="003E5DC3" w:rsidRPr="00277C80" w:rsidRDefault="003E5DC3" w:rsidP="0019417F">
      <w:pPr>
        <w:jc w:val="both"/>
        <w:rPr>
          <w:sz w:val="22"/>
          <w:szCs w:val="22"/>
        </w:rPr>
      </w:pPr>
    </w:p>
    <w:p w14:paraId="0000017F" w14:textId="77777777" w:rsidR="003E5DC3" w:rsidRPr="00277C80" w:rsidRDefault="003E5DC3" w:rsidP="0019417F">
      <w:pPr>
        <w:jc w:val="both"/>
        <w:rPr>
          <w:sz w:val="22"/>
          <w:szCs w:val="22"/>
        </w:rPr>
      </w:pPr>
    </w:p>
    <w:p w14:paraId="00000180" w14:textId="77777777" w:rsidR="003E5DC3" w:rsidRPr="00277C80" w:rsidRDefault="003E5DC3" w:rsidP="0019417F">
      <w:pPr>
        <w:jc w:val="both"/>
        <w:rPr>
          <w:sz w:val="22"/>
          <w:szCs w:val="22"/>
        </w:rPr>
      </w:pPr>
    </w:p>
    <w:p w14:paraId="00000181" w14:textId="77777777" w:rsidR="003E5DC3" w:rsidRPr="00277C80" w:rsidRDefault="003E5DC3" w:rsidP="0019417F">
      <w:pPr>
        <w:jc w:val="both"/>
        <w:rPr>
          <w:sz w:val="22"/>
          <w:szCs w:val="22"/>
        </w:rPr>
      </w:pPr>
    </w:p>
    <w:p w14:paraId="0E97B12D" w14:textId="77777777" w:rsidR="00AC4D57" w:rsidRPr="00277C80" w:rsidRDefault="00AC4D57" w:rsidP="00AC4D57">
      <w:pPr>
        <w:jc w:val="center"/>
        <w:rPr>
          <w:color w:val="A6A6A6"/>
          <w:sz w:val="22"/>
          <w:szCs w:val="22"/>
        </w:rPr>
      </w:pPr>
    </w:p>
    <w:p w14:paraId="00000182" w14:textId="48284F14" w:rsidR="003E5DC3" w:rsidRPr="00277C80" w:rsidRDefault="00344897" w:rsidP="00AC4D57">
      <w:pPr>
        <w:jc w:val="center"/>
        <w:rPr>
          <w:color w:val="A6A6A6"/>
          <w:sz w:val="22"/>
          <w:szCs w:val="22"/>
        </w:rPr>
      </w:pPr>
      <w:r w:rsidRPr="00277C80">
        <w:rPr>
          <w:color w:val="A6A6A6"/>
          <w:sz w:val="22"/>
          <w:szCs w:val="22"/>
        </w:rPr>
        <w:t xml:space="preserve">Firma </w:t>
      </w:r>
      <w:proofErr w:type="gramStart"/>
      <w:r w:rsidRPr="00277C80">
        <w:rPr>
          <w:color w:val="A6A6A6"/>
          <w:sz w:val="22"/>
          <w:szCs w:val="22"/>
        </w:rPr>
        <w:t>Presidente</w:t>
      </w:r>
      <w:proofErr w:type="gramEnd"/>
      <w:r w:rsidRPr="00277C80">
        <w:rPr>
          <w:color w:val="A6A6A6"/>
          <w:sz w:val="22"/>
          <w:szCs w:val="22"/>
        </w:rPr>
        <w:t xml:space="preserve"> de la República</w:t>
      </w:r>
    </w:p>
    <w:p w14:paraId="00000183" w14:textId="77777777" w:rsidR="003E5DC3" w:rsidRPr="00277C80" w:rsidRDefault="003E5DC3" w:rsidP="0019417F">
      <w:pPr>
        <w:jc w:val="both"/>
        <w:rPr>
          <w:sz w:val="22"/>
          <w:szCs w:val="22"/>
        </w:rPr>
      </w:pPr>
    </w:p>
    <w:p w14:paraId="00000186" w14:textId="77777777" w:rsidR="003E5DC3" w:rsidRPr="00277C80" w:rsidRDefault="003E5DC3" w:rsidP="0019417F">
      <w:pPr>
        <w:jc w:val="both"/>
        <w:rPr>
          <w:sz w:val="22"/>
          <w:szCs w:val="22"/>
        </w:rPr>
      </w:pPr>
    </w:p>
    <w:p w14:paraId="00000187" w14:textId="77777777" w:rsidR="003E5DC3" w:rsidRPr="00277C80" w:rsidRDefault="003E5DC3" w:rsidP="0019417F">
      <w:pPr>
        <w:jc w:val="both"/>
        <w:rPr>
          <w:sz w:val="22"/>
          <w:szCs w:val="22"/>
        </w:rPr>
      </w:pPr>
    </w:p>
    <w:p w14:paraId="00000188" w14:textId="77777777" w:rsidR="003E5DC3" w:rsidRPr="00277C80" w:rsidRDefault="003E5DC3" w:rsidP="0019417F">
      <w:pPr>
        <w:jc w:val="both"/>
        <w:rPr>
          <w:sz w:val="22"/>
          <w:szCs w:val="22"/>
        </w:rPr>
      </w:pPr>
    </w:p>
    <w:p w14:paraId="00000189" w14:textId="77777777" w:rsidR="003E5DC3" w:rsidRPr="00277C80" w:rsidRDefault="003E5DC3" w:rsidP="0019417F">
      <w:pPr>
        <w:jc w:val="both"/>
        <w:rPr>
          <w:sz w:val="22"/>
          <w:szCs w:val="22"/>
        </w:rPr>
      </w:pPr>
    </w:p>
    <w:p w14:paraId="00000190" w14:textId="76BBDF2D" w:rsidR="003E5DC3" w:rsidRPr="00277C80" w:rsidRDefault="003E5DC3" w:rsidP="0019417F">
      <w:pPr>
        <w:jc w:val="both"/>
        <w:rPr>
          <w:sz w:val="22"/>
          <w:szCs w:val="22"/>
        </w:rPr>
      </w:pPr>
    </w:p>
    <w:p w14:paraId="00000191" w14:textId="77777777" w:rsidR="003E5DC3" w:rsidRPr="00277C80" w:rsidRDefault="003E5DC3" w:rsidP="007568A7">
      <w:pPr>
        <w:jc w:val="right"/>
        <w:rPr>
          <w:sz w:val="22"/>
          <w:szCs w:val="22"/>
        </w:rPr>
      </w:pPr>
    </w:p>
    <w:p w14:paraId="00000192" w14:textId="77777777" w:rsidR="003E5DC3" w:rsidRPr="00C736F7" w:rsidRDefault="00344897" w:rsidP="007568A7">
      <w:pPr>
        <w:jc w:val="right"/>
        <w:rPr>
          <w:bCs/>
          <w:sz w:val="22"/>
          <w:szCs w:val="22"/>
        </w:rPr>
      </w:pPr>
      <w:r w:rsidRPr="00C736F7">
        <w:rPr>
          <w:bCs/>
          <w:sz w:val="22"/>
          <w:szCs w:val="22"/>
        </w:rPr>
        <w:t>MARÍA SUSANA MUHAMAD GONZÁLEZ</w:t>
      </w:r>
    </w:p>
    <w:p w14:paraId="67BB7D7F" w14:textId="1ECA5132" w:rsidR="00B72695" w:rsidRPr="00277C80" w:rsidRDefault="00344897" w:rsidP="007568A7">
      <w:pPr>
        <w:jc w:val="right"/>
        <w:rPr>
          <w:b/>
          <w:sz w:val="22"/>
          <w:szCs w:val="22"/>
        </w:rPr>
      </w:pPr>
      <w:r w:rsidRPr="00277C80">
        <w:rPr>
          <w:b/>
          <w:sz w:val="22"/>
          <w:szCs w:val="22"/>
        </w:rPr>
        <w:t>Ministra de Ambiente y Desarrollo Sostenibl</w:t>
      </w:r>
      <w:r w:rsidR="00B72695" w:rsidRPr="00277C80">
        <w:rPr>
          <w:b/>
          <w:sz w:val="22"/>
          <w:szCs w:val="22"/>
        </w:rPr>
        <w:t>e</w:t>
      </w:r>
    </w:p>
    <w:p w14:paraId="6F5E5216" w14:textId="77777777" w:rsidR="00B72695" w:rsidRPr="00277C80" w:rsidRDefault="00B72695" w:rsidP="00B72695">
      <w:pPr>
        <w:jc w:val="center"/>
        <w:rPr>
          <w:b/>
          <w:sz w:val="22"/>
          <w:szCs w:val="22"/>
        </w:rPr>
      </w:pPr>
    </w:p>
    <w:p w14:paraId="154B647C" w14:textId="77777777" w:rsidR="00B72695" w:rsidRPr="00277C80" w:rsidRDefault="00B72695" w:rsidP="00B72695">
      <w:pPr>
        <w:jc w:val="center"/>
        <w:rPr>
          <w:b/>
          <w:sz w:val="22"/>
          <w:szCs w:val="22"/>
        </w:rPr>
      </w:pPr>
    </w:p>
    <w:p w14:paraId="1A0BEE81" w14:textId="77777777" w:rsidR="00B72695" w:rsidRPr="00277C80" w:rsidRDefault="00B72695" w:rsidP="00B72695">
      <w:pPr>
        <w:jc w:val="both"/>
        <w:rPr>
          <w:b/>
          <w:sz w:val="22"/>
          <w:szCs w:val="22"/>
        </w:rPr>
      </w:pPr>
    </w:p>
    <w:p w14:paraId="0C623160" w14:textId="77777777" w:rsidR="00B72695" w:rsidRPr="00277C80" w:rsidRDefault="00B72695" w:rsidP="00B72695">
      <w:pPr>
        <w:jc w:val="both"/>
        <w:rPr>
          <w:b/>
          <w:sz w:val="22"/>
          <w:szCs w:val="22"/>
        </w:rPr>
      </w:pPr>
    </w:p>
    <w:p w14:paraId="3E30343D" w14:textId="54DE612F" w:rsidR="00B72695" w:rsidRPr="00277C80" w:rsidRDefault="00B72695" w:rsidP="00B72695">
      <w:pPr>
        <w:ind w:left="1440" w:hanging="1440"/>
        <w:jc w:val="both"/>
        <w:rPr>
          <w:bCs/>
          <w:sz w:val="18"/>
          <w:szCs w:val="18"/>
        </w:rPr>
      </w:pPr>
      <w:r w:rsidRPr="00277C80">
        <w:rPr>
          <w:bCs/>
          <w:sz w:val="18"/>
          <w:szCs w:val="18"/>
        </w:rPr>
        <w:t>Proyect</w:t>
      </w:r>
      <w:r w:rsidR="00C736F7">
        <w:rPr>
          <w:bCs/>
          <w:sz w:val="18"/>
          <w:szCs w:val="18"/>
        </w:rPr>
        <w:t>ó</w:t>
      </w:r>
      <w:r w:rsidRPr="00277C80">
        <w:rPr>
          <w:bCs/>
          <w:sz w:val="18"/>
          <w:szCs w:val="18"/>
        </w:rPr>
        <w:t xml:space="preserve">: </w:t>
      </w:r>
      <w:r w:rsidRPr="00277C80">
        <w:rPr>
          <w:bCs/>
          <w:sz w:val="18"/>
          <w:szCs w:val="18"/>
        </w:rPr>
        <w:tab/>
      </w:r>
      <w:r w:rsidR="008C1BF1">
        <w:rPr>
          <w:bCs/>
          <w:sz w:val="18"/>
          <w:szCs w:val="18"/>
        </w:rPr>
        <w:t>Wilber Román</w:t>
      </w:r>
      <w:r w:rsidR="000873B2">
        <w:rPr>
          <w:bCs/>
          <w:sz w:val="18"/>
          <w:szCs w:val="18"/>
        </w:rPr>
        <w:t xml:space="preserve"> Pulido</w:t>
      </w:r>
      <w:r w:rsidR="008C1BF1">
        <w:rPr>
          <w:bCs/>
          <w:sz w:val="18"/>
          <w:szCs w:val="18"/>
        </w:rPr>
        <w:t xml:space="preserve"> R</w:t>
      </w:r>
      <w:r w:rsidR="000873B2">
        <w:rPr>
          <w:bCs/>
          <w:sz w:val="18"/>
          <w:szCs w:val="18"/>
        </w:rPr>
        <w:t>,</w:t>
      </w:r>
      <w:r w:rsidRPr="00277C80">
        <w:rPr>
          <w:bCs/>
          <w:sz w:val="18"/>
          <w:szCs w:val="18"/>
        </w:rPr>
        <w:t xml:space="preserve"> Dirección de </w:t>
      </w:r>
      <w:r w:rsidR="000873B2">
        <w:rPr>
          <w:bCs/>
          <w:sz w:val="18"/>
          <w:szCs w:val="18"/>
        </w:rPr>
        <w:t>Ordenamiento Ambiental del Territorio</w:t>
      </w:r>
    </w:p>
    <w:p w14:paraId="74DD86EE" w14:textId="314CC5DC" w:rsidR="00B72695" w:rsidRDefault="00B72695" w:rsidP="000873B2">
      <w:pPr>
        <w:ind w:left="1440" w:hanging="1440"/>
        <w:jc w:val="both"/>
        <w:rPr>
          <w:bCs/>
          <w:sz w:val="18"/>
          <w:szCs w:val="18"/>
        </w:rPr>
      </w:pPr>
      <w:r w:rsidRPr="00277C80">
        <w:rPr>
          <w:bCs/>
          <w:sz w:val="18"/>
          <w:szCs w:val="18"/>
        </w:rPr>
        <w:t>Revis</w:t>
      </w:r>
      <w:r w:rsidR="007568A7" w:rsidRPr="00277C80">
        <w:rPr>
          <w:bCs/>
          <w:sz w:val="18"/>
          <w:szCs w:val="18"/>
        </w:rPr>
        <w:t>ó</w:t>
      </w:r>
      <w:r w:rsidRPr="00277C80">
        <w:rPr>
          <w:bCs/>
          <w:sz w:val="18"/>
          <w:szCs w:val="18"/>
        </w:rPr>
        <w:t xml:space="preserve">: </w:t>
      </w:r>
      <w:r w:rsidRPr="00277C80">
        <w:rPr>
          <w:bCs/>
          <w:sz w:val="18"/>
          <w:szCs w:val="18"/>
        </w:rPr>
        <w:tab/>
        <w:t>Lizeth G</w:t>
      </w:r>
      <w:r w:rsidR="007568A7" w:rsidRPr="00277C80">
        <w:rPr>
          <w:bCs/>
          <w:sz w:val="18"/>
          <w:szCs w:val="18"/>
        </w:rPr>
        <w:t>ó</w:t>
      </w:r>
      <w:r w:rsidRPr="00277C80">
        <w:rPr>
          <w:bCs/>
          <w:sz w:val="18"/>
          <w:szCs w:val="18"/>
        </w:rPr>
        <w:t>mez</w:t>
      </w:r>
      <w:r w:rsidR="007568A7" w:rsidRPr="00277C80">
        <w:rPr>
          <w:bCs/>
          <w:sz w:val="18"/>
          <w:szCs w:val="18"/>
        </w:rPr>
        <w:t xml:space="preserve">, </w:t>
      </w:r>
      <w:r w:rsidRPr="00277C80">
        <w:rPr>
          <w:bCs/>
          <w:sz w:val="18"/>
          <w:szCs w:val="18"/>
        </w:rPr>
        <w:t>Viceministerio de Ordenamiento Ambiental del Territorio.</w:t>
      </w:r>
    </w:p>
    <w:p w14:paraId="26899922" w14:textId="5A5C6064" w:rsidR="000873B2" w:rsidRPr="00277C80" w:rsidRDefault="000873B2" w:rsidP="000873B2">
      <w:pPr>
        <w:ind w:left="1440" w:hanging="1440"/>
        <w:jc w:val="both"/>
        <w:rPr>
          <w:bCs/>
          <w:sz w:val="18"/>
          <w:szCs w:val="18"/>
        </w:rPr>
      </w:pPr>
      <w:r>
        <w:rPr>
          <w:bCs/>
          <w:sz w:val="18"/>
          <w:szCs w:val="18"/>
        </w:rPr>
        <w:t xml:space="preserve">                             Alejandro Santamaría, Oficina Asesora Jurídica</w:t>
      </w:r>
    </w:p>
    <w:p w14:paraId="59C129FA" w14:textId="64E58847" w:rsidR="00B72695" w:rsidRPr="00277C80" w:rsidRDefault="00B72695" w:rsidP="00B72695">
      <w:pPr>
        <w:ind w:left="1440" w:hanging="1440"/>
        <w:jc w:val="both"/>
        <w:rPr>
          <w:bCs/>
          <w:sz w:val="18"/>
          <w:szCs w:val="18"/>
        </w:rPr>
      </w:pPr>
      <w:r w:rsidRPr="00277C80">
        <w:rPr>
          <w:bCs/>
          <w:sz w:val="18"/>
          <w:szCs w:val="18"/>
        </w:rPr>
        <w:t xml:space="preserve">Aprobó: </w:t>
      </w:r>
      <w:r w:rsidRPr="00277C80">
        <w:rPr>
          <w:bCs/>
          <w:sz w:val="18"/>
          <w:szCs w:val="18"/>
        </w:rPr>
        <w:tab/>
        <w:t xml:space="preserve">Lilia Tatiana Roa Avendaño, </w:t>
      </w:r>
      <w:proofErr w:type="gramStart"/>
      <w:r w:rsidRPr="00277C80">
        <w:rPr>
          <w:bCs/>
          <w:sz w:val="18"/>
          <w:szCs w:val="18"/>
        </w:rPr>
        <w:t>Viceministra</w:t>
      </w:r>
      <w:proofErr w:type="gramEnd"/>
      <w:r w:rsidRPr="00277C80">
        <w:rPr>
          <w:bCs/>
          <w:sz w:val="18"/>
          <w:szCs w:val="18"/>
        </w:rPr>
        <w:t xml:space="preserve"> de Ordenamiento Ambiental del Territorio.</w:t>
      </w:r>
    </w:p>
    <w:p w14:paraId="1E65F7D2" w14:textId="0DB1CBA5" w:rsidR="00B72695" w:rsidRPr="00277C80" w:rsidRDefault="00B72695" w:rsidP="00B72695">
      <w:pPr>
        <w:ind w:left="1440" w:hanging="1440"/>
        <w:jc w:val="both"/>
        <w:rPr>
          <w:bCs/>
          <w:sz w:val="18"/>
          <w:szCs w:val="18"/>
        </w:rPr>
      </w:pPr>
      <w:r w:rsidRPr="00277C80">
        <w:rPr>
          <w:bCs/>
          <w:sz w:val="18"/>
          <w:szCs w:val="18"/>
        </w:rPr>
        <w:tab/>
        <w:t xml:space="preserve">Alicia Andrea Baquero </w:t>
      </w:r>
      <w:r w:rsidR="00C736F7" w:rsidRPr="00277C80">
        <w:rPr>
          <w:bCs/>
          <w:sz w:val="18"/>
          <w:szCs w:val="18"/>
        </w:rPr>
        <w:t>Ortegón</w:t>
      </w:r>
      <w:r w:rsidRPr="00277C80">
        <w:rPr>
          <w:bCs/>
          <w:sz w:val="18"/>
          <w:szCs w:val="18"/>
        </w:rPr>
        <w:t xml:space="preserve">, </w:t>
      </w:r>
      <w:proofErr w:type="gramStart"/>
      <w:r w:rsidRPr="00277C80">
        <w:rPr>
          <w:bCs/>
          <w:sz w:val="18"/>
          <w:szCs w:val="18"/>
        </w:rPr>
        <w:t>Jefe</w:t>
      </w:r>
      <w:proofErr w:type="gramEnd"/>
      <w:r w:rsidRPr="00277C80">
        <w:rPr>
          <w:bCs/>
          <w:sz w:val="18"/>
          <w:szCs w:val="18"/>
        </w:rPr>
        <w:t xml:space="preserve"> Oficina Asesora Jurídica</w:t>
      </w:r>
      <w:r w:rsidR="00477115">
        <w:rPr>
          <w:bCs/>
          <w:sz w:val="18"/>
          <w:szCs w:val="18"/>
        </w:rPr>
        <w:t>.</w:t>
      </w:r>
    </w:p>
    <w:p w14:paraId="1F3EDF44" w14:textId="756EA8C0" w:rsidR="00B72695" w:rsidRPr="00277C80" w:rsidRDefault="00B72695" w:rsidP="3E24F753">
      <w:pPr>
        <w:ind w:left="1440" w:hanging="1440"/>
        <w:jc w:val="both"/>
        <w:rPr>
          <w:ins w:id="2" w:author="Karent Sofia Lopez Vivas" w:date="2024-06-25T16:13:00Z"/>
          <w:sz w:val="18"/>
          <w:szCs w:val="18"/>
        </w:rPr>
      </w:pPr>
      <w:r w:rsidRPr="00277C80">
        <w:rPr>
          <w:bCs/>
          <w:sz w:val="18"/>
          <w:szCs w:val="18"/>
        </w:rPr>
        <w:tab/>
      </w:r>
      <w:r w:rsidR="000873B2" w:rsidRPr="3E24F753">
        <w:rPr>
          <w:sz w:val="18"/>
          <w:szCs w:val="18"/>
        </w:rPr>
        <w:t>Gustavo Adolfo Carrión, Dirección de Ordenamiento Ambiental del Territorio.</w:t>
      </w:r>
    </w:p>
    <w:p w14:paraId="76805182" w14:textId="7A57F6D3" w:rsidR="3E24F753" w:rsidRDefault="3E24F753" w:rsidP="3E24F753">
      <w:pPr>
        <w:ind w:left="1440" w:hanging="1440"/>
        <w:jc w:val="both"/>
        <w:rPr>
          <w:sz w:val="18"/>
          <w:szCs w:val="18"/>
        </w:rPr>
      </w:pPr>
    </w:p>
    <w:sectPr w:rsidR="3E24F753">
      <w:headerReference w:type="even" r:id="rId12"/>
      <w:headerReference w:type="default" r:id="rId13"/>
      <w:footerReference w:type="even" r:id="rId14"/>
      <w:footerReference w:type="default" r:id="rId15"/>
      <w:headerReference w:type="first" r:id="rId16"/>
      <w:footerReference w:type="first" r:id="rId17"/>
      <w:pgSz w:w="12240" w:h="18720"/>
      <w:pgMar w:top="2410" w:right="1588" w:bottom="1134" w:left="1134" w:header="720" w:footer="11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C7542" w14:textId="77777777" w:rsidR="0032640C" w:rsidRDefault="0032640C">
      <w:r>
        <w:separator/>
      </w:r>
    </w:p>
  </w:endnote>
  <w:endnote w:type="continuationSeparator" w:id="0">
    <w:p w14:paraId="1C0594CC" w14:textId="77777777" w:rsidR="0032640C" w:rsidRDefault="00326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AC" w14:textId="77777777" w:rsidR="00F345AB" w:rsidRDefault="00F345AB">
    <w:pPr>
      <w:pBdr>
        <w:top w:val="nil"/>
        <w:left w:val="nil"/>
        <w:bottom w:val="nil"/>
        <w:right w:val="nil"/>
        <w:between w:val="nil"/>
      </w:pBdr>
      <w:tabs>
        <w:tab w:val="center" w:pos="4320"/>
        <w:tab w:val="right" w:pos="8640"/>
      </w:tabs>
      <w:jc w:val="center"/>
      <w:rPr>
        <w:i/>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B0" w14:textId="77777777" w:rsidR="00F345AB" w:rsidRDefault="00F345AB">
    <w:pPr>
      <w:pBdr>
        <w:top w:val="nil"/>
        <w:left w:val="nil"/>
        <w:bottom w:val="nil"/>
        <w:right w:val="nil"/>
        <w:between w:val="nil"/>
      </w:pBdr>
      <w:tabs>
        <w:tab w:val="center" w:pos="4252"/>
        <w:tab w:val="right" w:pos="8504"/>
      </w:tabs>
      <w:rPr>
        <w:color w:val="A6A6A6"/>
        <w:sz w:val="16"/>
        <w:szCs w:val="16"/>
      </w:rPr>
    </w:pPr>
    <w:r>
      <w:rPr>
        <w:color w:val="BFBFBF"/>
        <w:sz w:val="16"/>
        <w:szCs w:val="16"/>
      </w:rPr>
      <w:t xml:space="preserve">F-M-INA-47                                                                               </w:t>
    </w:r>
    <w:r>
      <w:rPr>
        <w:color w:val="A6A6A6"/>
        <w:sz w:val="16"/>
        <w:szCs w:val="16"/>
      </w:rPr>
      <w:t xml:space="preserve">Versión 2                                                                             </w:t>
    </w:r>
    <w:r>
      <w:rPr>
        <w:color w:val="BFBFBF"/>
        <w:sz w:val="16"/>
        <w:szCs w:val="16"/>
      </w:rPr>
      <w:t>29/07/2022</w:t>
    </w:r>
  </w:p>
  <w:p w14:paraId="000001B1" w14:textId="77777777" w:rsidR="00F345AB" w:rsidRDefault="00F345AB">
    <w:pPr>
      <w:pBdr>
        <w:top w:val="nil"/>
        <w:left w:val="nil"/>
        <w:bottom w:val="nil"/>
        <w:right w:val="nil"/>
        <w:between w:val="nil"/>
      </w:pBdr>
      <w:tabs>
        <w:tab w:val="center" w:pos="4320"/>
        <w:tab w:val="right" w:pos="8640"/>
      </w:tabs>
      <w:jc w:val="both"/>
      <w:rPr>
        <w:color w:val="000000"/>
        <w:sz w:val="20"/>
        <w:szCs w:val="20"/>
      </w:rPr>
    </w:pPr>
  </w:p>
  <w:p w14:paraId="000001B2" w14:textId="77777777" w:rsidR="00F345AB" w:rsidRDefault="00F345AB">
    <w:pPr>
      <w:pBdr>
        <w:top w:val="nil"/>
        <w:left w:val="nil"/>
        <w:bottom w:val="nil"/>
        <w:right w:val="nil"/>
        <w:between w:val="nil"/>
      </w:pBdr>
      <w:tabs>
        <w:tab w:val="center" w:pos="4320"/>
        <w:tab w:val="right" w:pos="8640"/>
      </w:tabs>
      <w:jc w:val="both"/>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AD" w14:textId="77777777" w:rsidR="00F345AB" w:rsidRDefault="00F345AB">
    <w:pPr>
      <w:pBdr>
        <w:top w:val="nil"/>
        <w:left w:val="nil"/>
        <w:bottom w:val="nil"/>
        <w:right w:val="nil"/>
        <w:between w:val="nil"/>
      </w:pBdr>
      <w:tabs>
        <w:tab w:val="center" w:pos="4252"/>
        <w:tab w:val="right" w:pos="8504"/>
      </w:tabs>
      <w:rPr>
        <w:color w:val="A6A6A6"/>
        <w:sz w:val="16"/>
        <w:szCs w:val="16"/>
      </w:rPr>
    </w:pPr>
    <w:r>
      <w:rPr>
        <w:color w:val="BFBFBF"/>
        <w:sz w:val="16"/>
        <w:szCs w:val="16"/>
      </w:rPr>
      <w:t xml:space="preserve">F-M-INA-47                                                                               </w:t>
    </w:r>
    <w:r>
      <w:rPr>
        <w:color w:val="A6A6A6"/>
        <w:sz w:val="16"/>
        <w:szCs w:val="16"/>
      </w:rPr>
      <w:t xml:space="preserve">Versión 2                                                                             </w:t>
    </w:r>
    <w:r>
      <w:rPr>
        <w:color w:val="BFBFBF"/>
        <w:sz w:val="16"/>
        <w:szCs w:val="16"/>
      </w:rPr>
      <w:t>29/07/2022</w:t>
    </w:r>
  </w:p>
  <w:p w14:paraId="000001AE" w14:textId="77777777" w:rsidR="00F345AB" w:rsidRDefault="00F345AB">
    <w:pPr>
      <w:pBdr>
        <w:top w:val="nil"/>
        <w:left w:val="nil"/>
        <w:bottom w:val="nil"/>
        <w:right w:val="nil"/>
        <w:between w:val="nil"/>
      </w:pBdr>
      <w:tabs>
        <w:tab w:val="center" w:pos="4320"/>
        <w:tab w:val="right" w:pos="8640"/>
      </w:tabs>
      <w:jc w:val="both"/>
      <w:rPr>
        <w:color w:val="000000"/>
        <w:sz w:val="20"/>
        <w:szCs w:val="20"/>
      </w:rPr>
    </w:pPr>
  </w:p>
  <w:p w14:paraId="000001AF" w14:textId="77777777" w:rsidR="00F345AB" w:rsidRDefault="00F345AB">
    <w:pPr>
      <w:pBdr>
        <w:top w:val="nil"/>
        <w:left w:val="nil"/>
        <w:bottom w:val="nil"/>
        <w:right w:val="nil"/>
        <w:between w:val="nil"/>
      </w:pBdr>
      <w:tabs>
        <w:tab w:val="center" w:pos="4320"/>
        <w:tab w:val="right" w:pos="8640"/>
      </w:tabs>
      <w:jc w:val="both"/>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0BEBC" w14:textId="77777777" w:rsidR="0032640C" w:rsidRDefault="0032640C">
      <w:r>
        <w:separator/>
      </w:r>
    </w:p>
  </w:footnote>
  <w:footnote w:type="continuationSeparator" w:id="0">
    <w:p w14:paraId="451F44A5" w14:textId="77777777" w:rsidR="0032640C" w:rsidRDefault="00326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9D" w14:textId="77777777" w:rsidR="00F345AB" w:rsidRDefault="00F345AB">
    <w:pPr>
      <w:pBdr>
        <w:top w:val="nil"/>
        <w:left w:val="nil"/>
        <w:bottom w:val="nil"/>
        <w:right w:val="nil"/>
        <w:between w:val="nil"/>
      </w:pBdr>
      <w:tabs>
        <w:tab w:val="center" w:pos="4320"/>
        <w:tab w:val="right" w:pos="8640"/>
        <w:tab w:val="center" w:pos="5220"/>
      </w:tabs>
      <w:spacing w:before="272"/>
      <w:jc w:val="both"/>
      <w:rPr>
        <w:b/>
        <w:color w:val="000000"/>
        <w:sz w:val="20"/>
        <w:szCs w:val="20"/>
      </w:rPr>
    </w:pPr>
    <w:r>
      <w:rPr>
        <w:b/>
        <w:color w:val="000000"/>
        <w:sz w:val="20"/>
        <w:szCs w:val="20"/>
      </w:rPr>
      <w:t xml:space="preserve">DECRETO NUMERO _________________   de 2002    Hoja </w:t>
    </w:r>
    <w:proofErr w:type="spellStart"/>
    <w:r>
      <w:rPr>
        <w:b/>
        <w:color w:val="000000"/>
        <w:sz w:val="20"/>
        <w:szCs w:val="20"/>
      </w:rPr>
      <w:t>N°</w:t>
    </w:r>
    <w:proofErr w:type="spellEnd"/>
    <w:r>
      <w:rPr>
        <w:b/>
        <w:color w:val="000000"/>
        <w:sz w:val="20"/>
        <w:szCs w:val="20"/>
      </w:rPr>
      <w:t xml:space="preserve">. </w:t>
    </w:r>
    <w:r>
      <w:rPr>
        <w:b/>
        <w:color w:val="000000"/>
        <w:sz w:val="20"/>
        <w:szCs w:val="20"/>
      </w:rPr>
      <w:fldChar w:fldCharType="begin"/>
    </w:r>
    <w:r>
      <w:rPr>
        <w:b/>
        <w:color w:val="000000"/>
        <w:sz w:val="20"/>
        <w:szCs w:val="20"/>
      </w:rPr>
      <w:instrText>PAGE</w:instrText>
    </w:r>
    <w:r>
      <w:rPr>
        <w:b/>
        <w:color w:val="000000"/>
        <w:sz w:val="20"/>
        <w:szCs w:val="20"/>
      </w:rPr>
      <w:fldChar w:fldCharType="end"/>
    </w:r>
  </w:p>
  <w:p w14:paraId="0000019E" w14:textId="77777777" w:rsidR="00F345AB" w:rsidRDefault="00F345AB">
    <w:pPr>
      <w:pBdr>
        <w:top w:val="nil"/>
        <w:left w:val="nil"/>
        <w:bottom w:val="nil"/>
        <w:right w:val="nil"/>
        <w:between w:val="nil"/>
      </w:pBdr>
      <w:tabs>
        <w:tab w:val="center" w:pos="4320"/>
        <w:tab w:val="right" w:pos="8640"/>
      </w:tabs>
      <w:jc w:val="both"/>
      <w:rPr>
        <w:color w:val="000000"/>
        <w:sz w:val="20"/>
        <w:szCs w:val="20"/>
      </w:rPr>
    </w:pPr>
    <w:r>
      <w:rPr>
        <w:noProof/>
        <w:color w:val="000000"/>
        <w:sz w:val="20"/>
        <w:szCs w:val="20"/>
        <w:lang w:val="en-US" w:eastAsia="en-US"/>
      </w:rPr>
      <mc:AlternateContent>
        <mc:Choice Requires="wps">
          <w:drawing>
            <wp:anchor distT="0" distB="0" distL="114300" distR="114300" simplePos="0" relativeHeight="251660288" behindDoc="0" locked="0" layoutInCell="1" hidden="0" allowOverlap="1" wp14:anchorId="51D96257" wp14:editId="1B9E8397">
              <wp:simplePos x="0" y="0"/>
              <wp:positionH relativeFrom="page">
                <wp:posOffset>427355</wp:posOffset>
              </wp:positionH>
              <wp:positionV relativeFrom="page">
                <wp:posOffset>878839</wp:posOffset>
              </wp:positionV>
              <wp:extent cx="6898005" cy="10659745"/>
              <wp:effectExtent l="0" t="0" r="0" b="0"/>
              <wp:wrapNone/>
              <wp:docPr id="8" name="Rectángulo 8"/>
              <wp:cNvGraphicFramePr/>
              <a:graphic xmlns:a="http://schemas.openxmlformats.org/drawingml/2006/main">
                <a:graphicData uri="http://schemas.microsoft.com/office/word/2010/wordprocessingShape">
                  <wps:wsp>
                    <wps:cNvSpPr/>
                    <wps:spPr>
                      <a:xfrm>
                        <a:off x="1909698" y="0"/>
                        <a:ext cx="6872605" cy="7560000"/>
                      </a:xfrm>
                      <a:prstGeom prst="rect">
                        <a:avLst/>
                      </a:prstGeom>
                      <a:noFill/>
                      <a:ln w="25400" cap="flat" cmpd="sng">
                        <a:solidFill>
                          <a:srgbClr val="000000"/>
                        </a:solidFill>
                        <a:prstDash val="solid"/>
                        <a:miter lim="800000"/>
                        <a:headEnd type="none" w="sm" len="sm"/>
                        <a:tailEnd type="none" w="sm" len="sm"/>
                      </a:ln>
                    </wps:spPr>
                    <wps:txbx>
                      <w:txbxContent>
                        <w:p w14:paraId="34F7A0CE" w14:textId="77777777" w:rsidR="00F345AB" w:rsidRDefault="00F345AB">
                          <w:pPr>
                            <w:textDirection w:val="btLr"/>
                          </w:pPr>
                        </w:p>
                      </w:txbxContent>
                    </wps:txbx>
                    <wps:bodyPr spcFirstLastPara="1" wrap="square" lIns="91425" tIns="91425" rIns="91425" bIns="91425" anchor="ctr" anchorCtr="0">
                      <a:noAutofit/>
                    </wps:bodyPr>
                  </wps:wsp>
                </a:graphicData>
              </a:graphic>
            </wp:anchor>
          </w:drawing>
        </mc:Choice>
        <mc:Fallback xmlns:a="http://schemas.openxmlformats.org/drawingml/2006/main" xmlns:w16du="http://schemas.microsoft.com/office/word/2023/wordml/word16du">
          <w:pict w14:anchorId="72D60D8E">
            <v:rect id="Rectángulo 8" style="position:absolute;left:0;text-align:left;margin-left:33.65pt;margin-top:69.2pt;width:543.15pt;height:839.35pt;z-index:251660288;visibility:visible;mso-wrap-style:square;mso-wrap-distance-left:9pt;mso-wrap-distance-top:0;mso-wrap-distance-right:9pt;mso-wrap-distance-bottom:0;mso-position-horizontal:absolute;mso-position-horizontal-relative:page;mso-position-vertical:absolute;mso-position-vertical-relative:page;v-text-anchor:middle" o:spid="_x0000_s1026" filled="f" strokeweight="2pt" w14:anchorId="51D96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">
              <v:stroke startarrowwidth="narrow" startarrowlength="short" endarrowwidth="narrow" endarrowlength="short"/>
              <v:textbox inset="2.53958mm,2.53958mm,2.53958mm,2.53958mm">
                <w:txbxContent>
                  <w:p w:rsidR="00F345AB" w:rsidRDefault="00F345AB" w14:paraId="0A37501D" w14:textId="77777777">
                    <w:pPr>
                      <w:textDirection w:val="btLr"/>
                    </w:pPr>
                  </w:p>
                </w:txbxContent>
              </v:textbox>
              <w10:wrap anchorx="page" anchory="page"/>
            </v:rect>
          </w:pict>
        </mc:Fallback>
      </mc:AlternateContent>
    </w:r>
  </w:p>
  <w:p w14:paraId="0000019F" w14:textId="77777777" w:rsidR="00F345AB" w:rsidRDefault="00F345AB">
    <w:pPr>
      <w:jc w:val="center"/>
      <w:rPr>
        <w:b/>
      </w:rPr>
    </w:pPr>
  </w:p>
  <w:p w14:paraId="000001A0" w14:textId="77777777" w:rsidR="00F345AB" w:rsidRDefault="00F345AB">
    <w:pPr>
      <w:jc w:val="center"/>
      <w:rPr>
        <w:sz w:val="22"/>
        <w:szCs w:val="22"/>
      </w:rPr>
    </w:pPr>
    <w:r>
      <w:t xml:space="preserve">Continuación del decreto </w:t>
    </w:r>
    <w:r>
      <w:rPr>
        <w:sz w:val="22"/>
        <w:szCs w:val="22"/>
      </w:rPr>
      <w:t xml:space="preserve">“Por el cual se </w:t>
    </w:r>
    <w:r>
      <w:rPr>
        <w:color w:val="000000"/>
      </w:rPr>
      <w:t xml:space="preserve">reasignan unas funciones y competencias </w:t>
    </w:r>
    <w:r>
      <w:rPr>
        <w:sz w:val="22"/>
        <w:szCs w:val="22"/>
      </w:rPr>
      <w:t>-”</w:t>
    </w:r>
    <w:r>
      <w:rPr>
        <w:noProof/>
        <w:lang w:val="en-US" w:eastAsia="en-US"/>
      </w:rPr>
      <mc:AlternateContent>
        <mc:Choice Requires="wps">
          <w:drawing>
            <wp:anchor distT="0" distB="0" distL="114300" distR="114300" simplePos="0" relativeHeight="251661312" behindDoc="0" locked="0" layoutInCell="1" hidden="0" allowOverlap="1" wp14:anchorId="2B2B057C" wp14:editId="2C7E206B">
              <wp:simplePos x="0" y="0"/>
              <wp:positionH relativeFrom="column">
                <wp:posOffset>177800</wp:posOffset>
              </wp:positionH>
              <wp:positionV relativeFrom="paragraph">
                <wp:posOffset>393700</wp:posOffset>
              </wp:positionV>
              <wp:extent cx="0" cy="12700"/>
              <wp:effectExtent l="0" t="0" r="0" b="0"/>
              <wp:wrapNone/>
              <wp:docPr id="7" name="Conector recto de flecha 7"/>
              <wp:cNvGraphicFramePr/>
              <a:graphic xmlns:a="http://schemas.openxmlformats.org/drawingml/2006/main">
                <a:graphicData uri="http://schemas.microsoft.com/office/word/2010/wordprocessingShape">
                  <wps:wsp>
                    <wps:cNvCnPr/>
                    <wps:spPr>
                      <a:xfrm>
                        <a:off x="2202750" y="3780000"/>
                        <a:ext cx="62865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a="http://schemas.openxmlformats.org/drawingml/2006/main" xmlns:w16du="http://schemas.microsoft.com/office/word/2023/wordml/word16du">
          <w:pict w14:anchorId="1DF649A7">
            <v:shapetype id="_x0000_t32" coordsize="21600,21600" o:oned="t" filled="f" o:spt="32" path="m,l21600,21600e" w14:anchorId="7C3EB069">
              <v:path fillok="f" arrowok="t" o:connecttype="none"/>
              <o:lock v:ext="edit" shapetype="t"/>
            </v:shapetype>
            <v:shape id="Conector recto de flecha 7" style="position:absolute;margin-left:14pt;margin-top:31pt;width:0;height:1pt;z-index:251661312;visibility:visible;mso-wrap-style:square;mso-wrap-distance-left:9pt;mso-wrap-distance-top:0;mso-wrap-distance-right:9pt;mso-wrap-distance-bottom:0;mso-position-horizontal:absolute;mso-position-horizontal-relative:text;mso-position-vertical:absolute;mso-position-vertical-relative:tex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"/>
          </w:pict>
        </mc:Fallback>
      </mc:AlternateContent>
    </w:r>
  </w:p>
  <w:p w14:paraId="000001A1" w14:textId="77777777" w:rsidR="00F345AB" w:rsidRDefault="00F345AB">
    <w:pPr>
      <w:jc w:val="center"/>
      <w:rPr>
        <w:sz w:val="22"/>
        <w:szCs w:val="22"/>
      </w:rPr>
    </w:pPr>
  </w:p>
  <w:p w14:paraId="000001A2" w14:textId="77777777" w:rsidR="00F345AB" w:rsidRDefault="00F345AB">
    <w:pPr>
      <w:jc w:val="center"/>
      <w:rPr>
        <w:color w:val="000000"/>
        <w:sz w:val="18"/>
        <w:szCs w:val="18"/>
      </w:rPr>
    </w:pPr>
  </w:p>
  <w:p w14:paraId="000001A3" w14:textId="77777777" w:rsidR="00F345AB" w:rsidRDefault="00F345AB">
    <w:pPr>
      <w:jc w:val="center"/>
      <w:rPr>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97" w14:textId="1D50CFE0" w:rsidR="00F345AB" w:rsidRDefault="00F345AB">
    <w:pPr>
      <w:pBdr>
        <w:top w:val="nil"/>
        <w:left w:val="nil"/>
        <w:bottom w:val="nil"/>
        <w:right w:val="nil"/>
        <w:between w:val="nil"/>
      </w:pBdr>
      <w:tabs>
        <w:tab w:val="center" w:pos="4320"/>
        <w:tab w:val="right" w:pos="8640"/>
      </w:tabs>
      <w:jc w:val="center"/>
      <w:rPr>
        <w:b/>
        <w:color w:val="000000"/>
      </w:rPr>
    </w:pPr>
    <w:r>
      <w:rPr>
        <w:b/>
        <w:color w:val="000000"/>
      </w:rPr>
      <w:t>DECRETO</w:t>
    </w:r>
    <w:r>
      <w:rPr>
        <w:rFonts w:ascii="Times New Roman" w:eastAsia="Times New Roman" w:hAnsi="Times New Roman" w:cs="Times New Roman"/>
        <w:color w:val="000000"/>
      </w:rPr>
      <w:t xml:space="preserve"> </w:t>
    </w:r>
    <w:r>
      <w:rPr>
        <w:b/>
        <w:color w:val="000000"/>
      </w:rPr>
      <w:t>NÚMERO___________ _de 202</w:t>
    </w:r>
    <w:r w:rsidR="00E9645D">
      <w:rPr>
        <w:b/>
        <w:color w:val="000000"/>
      </w:rPr>
      <w:t>4</w:t>
    </w:r>
    <w:r>
      <w:rPr>
        <w:b/>
        <w:color w:val="000000"/>
      </w:rPr>
      <w:t xml:space="preserve"> Hoja </w:t>
    </w:r>
    <w:proofErr w:type="spellStart"/>
    <w:r>
      <w:rPr>
        <w:b/>
        <w:color w:val="000000"/>
      </w:rPr>
      <w:t>N°</w:t>
    </w:r>
    <w:proofErr w:type="spellEnd"/>
    <w:r>
      <w:rPr>
        <w:b/>
        <w:color w:val="000000"/>
      </w:rPr>
      <w:t xml:space="preserve">. </w:t>
    </w:r>
    <w:r>
      <w:rPr>
        <w:b/>
        <w:color w:val="000000"/>
      </w:rPr>
      <w:fldChar w:fldCharType="begin"/>
    </w:r>
    <w:r>
      <w:rPr>
        <w:b/>
        <w:color w:val="000000"/>
      </w:rPr>
      <w:instrText>PAGE</w:instrText>
    </w:r>
    <w:r>
      <w:rPr>
        <w:b/>
        <w:color w:val="000000"/>
      </w:rPr>
      <w:fldChar w:fldCharType="separate"/>
    </w:r>
    <w:r w:rsidR="00A60E00">
      <w:rPr>
        <w:b/>
        <w:noProof/>
        <w:color w:val="000000"/>
      </w:rPr>
      <w:t>13</w:t>
    </w:r>
    <w:r>
      <w:rPr>
        <w:b/>
        <w:color w:val="000000"/>
      </w:rPr>
      <w:fldChar w:fldCharType="end"/>
    </w:r>
  </w:p>
  <w:p w14:paraId="00000198" w14:textId="475995B7" w:rsidR="00F345AB" w:rsidRDefault="00F345AB">
    <w:pPr>
      <w:jc w:val="center"/>
      <w:rPr>
        <w:b/>
      </w:rPr>
    </w:pPr>
  </w:p>
  <w:p w14:paraId="00000199" w14:textId="736F501F" w:rsidR="00F345AB" w:rsidRDefault="008E0E93">
    <w:pPr>
      <w:jc w:val="both"/>
    </w:pPr>
    <w:r>
      <w:rPr>
        <w:b/>
        <w:noProof/>
        <w:color w:val="000000"/>
        <w:lang w:val="en-US" w:eastAsia="en-US"/>
      </w:rPr>
      <mc:AlternateContent>
        <mc:Choice Requires="wps">
          <w:drawing>
            <wp:anchor distT="0" distB="0" distL="114300" distR="114300" simplePos="0" relativeHeight="251658240" behindDoc="0" locked="0" layoutInCell="1" hidden="0" allowOverlap="1" wp14:anchorId="7DAE6F73" wp14:editId="2CBCA177">
              <wp:simplePos x="0" y="0"/>
              <wp:positionH relativeFrom="page">
                <wp:posOffset>527051</wp:posOffset>
              </wp:positionH>
              <wp:positionV relativeFrom="page">
                <wp:posOffset>857250</wp:posOffset>
              </wp:positionV>
              <wp:extent cx="6686550" cy="10474325"/>
              <wp:effectExtent l="0" t="0" r="19050" b="22225"/>
              <wp:wrapNone/>
              <wp:docPr id="5" name="Rectángulo 5"/>
              <wp:cNvGraphicFramePr/>
              <a:graphic xmlns:a="http://schemas.openxmlformats.org/drawingml/2006/main">
                <a:graphicData uri="http://schemas.microsoft.com/office/word/2010/wordprocessingShape">
                  <wps:wsp>
                    <wps:cNvSpPr/>
                    <wps:spPr>
                      <a:xfrm>
                        <a:off x="0" y="0"/>
                        <a:ext cx="6686550" cy="10474325"/>
                      </a:xfrm>
                      <a:prstGeom prst="rect">
                        <a:avLst/>
                      </a:prstGeom>
                      <a:noFill/>
                      <a:ln w="25400" cap="flat" cmpd="sng">
                        <a:solidFill>
                          <a:srgbClr val="000000"/>
                        </a:solidFill>
                        <a:prstDash val="solid"/>
                        <a:miter lim="800000"/>
                        <a:headEnd type="none" w="sm" len="sm"/>
                        <a:tailEnd type="none" w="sm" len="sm"/>
                      </a:ln>
                    </wps:spPr>
                    <wps:txbx>
                      <w:txbxContent>
                        <w:p w14:paraId="4C2E9DAE" w14:textId="77777777" w:rsidR="00F345AB" w:rsidRDefault="00F345AB">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du="http://schemas.microsoft.com/office/word/2023/wordml/word16du">
          <w:pict w14:anchorId="0959E3CA">
            <v:rect id="Rectángulo 5" style="position:absolute;left:0;text-align:left;margin-left:41.5pt;margin-top:67.5pt;width:526.5pt;height:824.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7" filled="f" strokeweight="2pt" w14:anchorId="7DAE6F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">
              <v:stroke startarrowwidth="narrow" startarrowlength="short" endarrowwidth="narrow" endarrowlength="short"/>
              <v:textbox inset="2.53958mm,2.53958mm,2.53958mm,2.53958mm">
                <w:txbxContent>
                  <w:p w:rsidR="00F345AB" w:rsidRDefault="00F345AB" w14:paraId="672A6659" w14:textId="77777777">
                    <w:pPr>
                      <w:textDirection w:val="btLr"/>
                    </w:pPr>
                  </w:p>
                </w:txbxContent>
              </v:textbox>
              <w10:wrap anchorx="page" anchory="page"/>
            </v:rect>
          </w:pict>
        </mc:Fallback>
      </mc:AlternateContent>
    </w:r>
  </w:p>
  <w:p w14:paraId="0000019A" w14:textId="1E7157F5" w:rsidR="00F345AB" w:rsidRDefault="00F345AB">
    <w:pPr>
      <w:pBdr>
        <w:bottom w:val="single" w:sz="6" w:space="1" w:color="000000"/>
      </w:pBdr>
      <w:tabs>
        <w:tab w:val="left" w:pos="4337"/>
      </w:tabs>
      <w:jc w:val="both"/>
      <w:rPr>
        <w:rFonts w:ascii="Calibri" w:eastAsia="Calibri" w:hAnsi="Calibri" w:cs="Calibri"/>
        <w:i/>
        <w:sz w:val="20"/>
        <w:szCs w:val="20"/>
      </w:rPr>
    </w:pPr>
    <w:r>
      <w:rPr>
        <w:rFonts w:ascii="Calibri" w:eastAsia="Calibri" w:hAnsi="Calibri" w:cs="Calibri"/>
        <w:sz w:val="20"/>
        <w:szCs w:val="20"/>
      </w:rPr>
      <w:t xml:space="preserve">Continuación del Decreto </w:t>
    </w:r>
    <w:r>
      <w:rPr>
        <w:rFonts w:ascii="Calibri" w:eastAsia="Calibri" w:hAnsi="Calibri" w:cs="Calibri"/>
        <w:i/>
        <w:sz w:val="20"/>
        <w:szCs w:val="20"/>
      </w:rPr>
      <w:t>“</w:t>
    </w:r>
    <w:r w:rsidR="008E0E93" w:rsidRPr="008E0E93">
      <w:rPr>
        <w:rFonts w:ascii="Calibri" w:eastAsia="Calibri" w:hAnsi="Calibri" w:cs="Calibri"/>
        <w:i/>
        <w:sz w:val="20"/>
        <w:szCs w:val="20"/>
      </w:rPr>
      <w:t>Por el cual se establecen las normas requeridas para el funcionamiento de los territorios indígenas en materia ambiental y el desarrollo de las competencias ambientales de las autoridades indígenas y su coordinación efectiva con las demás autoridades y/o entidades</w:t>
    </w:r>
    <w:r>
      <w:rPr>
        <w:rFonts w:ascii="Calibri" w:eastAsia="Calibri" w:hAnsi="Calibri" w:cs="Calibri"/>
        <w:i/>
        <w:sz w:val="20"/>
        <w:szCs w:val="20"/>
      </w:rPr>
      <w:t>”.</w:t>
    </w:r>
  </w:p>
  <w:p w14:paraId="51BBD230" w14:textId="2A708E4C" w:rsidR="008E0E93" w:rsidRDefault="008E0E93">
    <w:pPr>
      <w:pBdr>
        <w:bottom w:val="single" w:sz="6" w:space="1" w:color="000000"/>
      </w:pBdr>
      <w:tabs>
        <w:tab w:val="left" w:pos="4337"/>
      </w:tabs>
      <w:jc w:val="both"/>
      <w:rPr>
        <w:rFonts w:ascii="Calibri" w:eastAsia="Calibri" w:hAnsi="Calibri" w:cs="Calibri"/>
        <w:i/>
        <w:sz w:val="20"/>
        <w:szCs w:val="20"/>
      </w:rPr>
    </w:pPr>
  </w:p>
  <w:p w14:paraId="0000019B" w14:textId="57DDCF87" w:rsidR="00F345AB" w:rsidRDefault="00F345AB">
    <w:pPr>
      <w:jc w:val="both"/>
    </w:pPr>
  </w:p>
  <w:p w14:paraId="0000019C" w14:textId="7F447193" w:rsidR="00F345AB" w:rsidRDefault="00F345AB">
    <w:pPr>
      <w:pBdr>
        <w:top w:val="nil"/>
        <w:left w:val="nil"/>
        <w:bottom w:val="nil"/>
        <w:right w:val="nil"/>
        <w:between w:val="nil"/>
      </w:pBdr>
      <w:tabs>
        <w:tab w:val="center" w:pos="4320"/>
        <w:tab w:val="right" w:pos="8640"/>
      </w:tabs>
      <w:ind w:left="284"/>
      <w:jc w:val="center"/>
      <w:rPr>
        <w:i/>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A4" w14:textId="69B48A99" w:rsidR="00F345AB" w:rsidRDefault="000F32E8">
    <w:pPr>
      <w:pBdr>
        <w:top w:val="nil"/>
        <w:left w:val="nil"/>
        <w:bottom w:val="nil"/>
        <w:right w:val="nil"/>
        <w:between w:val="nil"/>
      </w:pBdr>
      <w:tabs>
        <w:tab w:val="center" w:pos="4320"/>
        <w:tab w:val="right" w:pos="8640"/>
        <w:tab w:val="left" w:pos="9000"/>
        <w:tab w:val="right" w:pos="10530"/>
      </w:tabs>
      <w:jc w:val="both"/>
      <w:rPr>
        <w:color w:val="000000"/>
        <w:sz w:val="28"/>
        <w:szCs w:val="28"/>
      </w:rPr>
    </w:pPr>
    <w:r>
      <w:rPr>
        <w:noProof/>
        <w:color w:val="000000"/>
        <w:sz w:val="28"/>
        <w:szCs w:val="28"/>
        <w:lang w:val="en-US" w:eastAsia="en-US"/>
      </w:rPr>
      <mc:AlternateContent>
        <mc:Choice Requires="wps">
          <w:drawing>
            <wp:anchor distT="0" distB="0" distL="114300" distR="114300" simplePos="0" relativeHeight="251663360" behindDoc="0" locked="0" layoutInCell="1" hidden="0" allowOverlap="1" wp14:anchorId="2459EC79" wp14:editId="7D2C0E0F">
              <wp:simplePos x="0" y="0"/>
              <wp:positionH relativeFrom="page">
                <wp:posOffset>447675</wp:posOffset>
              </wp:positionH>
              <wp:positionV relativeFrom="page">
                <wp:posOffset>1238250</wp:posOffset>
              </wp:positionV>
              <wp:extent cx="6856095" cy="10467975"/>
              <wp:effectExtent l="0" t="0" r="20955" b="28575"/>
              <wp:wrapNone/>
              <wp:docPr id="6" name="Rectángulo 6"/>
              <wp:cNvGraphicFramePr/>
              <a:graphic xmlns:a="http://schemas.openxmlformats.org/drawingml/2006/main">
                <a:graphicData uri="http://schemas.microsoft.com/office/word/2010/wordprocessingShape">
                  <wps:wsp>
                    <wps:cNvSpPr/>
                    <wps:spPr>
                      <a:xfrm>
                        <a:off x="0" y="0"/>
                        <a:ext cx="6856095" cy="10467975"/>
                      </a:xfrm>
                      <a:prstGeom prst="rect">
                        <a:avLst/>
                      </a:prstGeom>
                      <a:noFill/>
                      <a:ln w="25400" cap="flat" cmpd="sng">
                        <a:solidFill>
                          <a:srgbClr val="000000"/>
                        </a:solidFill>
                        <a:prstDash val="solid"/>
                        <a:miter lim="800000"/>
                        <a:headEnd type="none" w="sm" len="sm"/>
                        <a:tailEnd type="none" w="sm" len="sm"/>
                      </a:ln>
                    </wps:spPr>
                    <wps:txbx>
                      <w:txbxContent>
                        <w:p w14:paraId="61431F0B" w14:textId="1E2456ED" w:rsidR="000F32E8" w:rsidRPr="00E9645D" w:rsidRDefault="000F32E8" w:rsidP="000F32E8">
                          <w:pPr>
                            <w:textDirection w:val="btLr"/>
                            <w:rPr>
                              <w:lang w:val="es-CO"/>
                            </w:rPr>
                          </w:pPr>
                        </w:p>
                      </w:txbxContent>
                    </wps:txbx>
                    <wps:bodyPr spcFirstLastPara="1" wrap="square" lIns="91425" tIns="91425" rIns="91425" bIns="91425" anchor="ctr" anchorCtr="0">
                      <a:noAutofit/>
                    </wps:bodyPr>
                  </wps:wsp>
                </a:graphicData>
              </a:graphic>
              <wp14:sizeRelV relativeFrom="margin">
                <wp14:pctHeight>0</wp14:pctHeight>
              </wp14:sizeRelV>
            </wp:anchor>
          </w:drawing>
        </mc:Choice>
        <mc:Fallback xmlns:a="http://schemas.openxmlformats.org/drawingml/2006/main" xmlns:w16du="http://schemas.microsoft.com/office/word/2023/wordml/word16du">
          <w:pict w14:anchorId="3493E07E">
            <v:rect id="Rectángulo 6" style="position:absolute;left:0;text-align:left;margin-left:35.25pt;margin-top:97.5pt;width:539.85pt;height:824.25pt;z-index:25166336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spid="_x0000_s1028" filled="f" strokeweight="2pt" w14:anchorId="2459EC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">
              <v:stroke startarrowwidth="narrow" startarrowlength="short" endarrowwidth="narrow" endarrowlength="short"/>
              <v:textbox inset="2.53958mm,2.53958mm,2.53958mm,2.53958mm">
                <w:txbxContent>
                  <w:p w:rsidRPr="00E9645D" w:rsidR="000F32E8" w:rsidP="000F32E8" w:rsidRDefault="000F32E8" w14:paraId="5DAB6C7B" w14:textId="1E2456ED">
                    <w:pPr>
                      <w:textDirection w:val="btLr"/>
                      <w:rPr>
                        <w:lang w:val="es-CO"/>
                      </w:rPr>
                    </w:pPr>
                  </w:p>
                </w:txbxContent>
              </v:textbox>
              <w10:wrap anchorx="page" anchory="page"/>
            </v:rect>
          </w:pict>
        </mc:Fallback>
      </mc:AlternateContent>
    </w:r>
    <w:r w:rsidR="0032640C">
      <w:object w:dxaOrig="1440" w:dyaOrig="1440" w14:anchorId="0040A9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180pt;margin-top:-3.1pt;width:104.3pt;height:57.05pt;z-index:251656704;visibility:visible;mso-wrap-edited:f;mso-width-percent:0;mso-height-percent:0;mso-position-horizontal-relative:margin;mso-position-vertical-relative:text;mso-width-percent:0;mso-height-percent:0">
          <v:imagedata r:id="rId1" o:title=""/>
          <w10:wrap type="topAndBottom" anchorx="margin"/>
        </v:shape>
        <o:OLEObject Type="Embed" ProgID="Word.Picture.8" ShapeID="_x0000_s1025" DrawAspect="Content" ObjectID="_1781694395" r:id="rId2"/>
      </w:object>
    </w:r>
  </w:p>
  <w:p w14:paraId="000001A5" w14:textId="0D825FB2" w:rsidR="00F345AB" w:rsidRDefault="00F345AB">
    <w:pPr>
      <w:pBdr>
        <w:top w:val="nil"/>
        <w:left w:val="nil"/>
        <w:bottom w:val="nil"/>
        <w:right w:val="nil"/>
        <w:between w:val="nil"/>
      </w:pBdr>
      <w:tabs>
        <w:tab w:val="center" w:pos="4320"/>
        <w:tab w:val="right" w:pos="8640"/>
      </w:tabs>
      <w:jc w:val="right"/>
      <w:rPr>
        <w:b/>
        <w:color w:val="000000"/>
      </w:rPr>
    </w:pPr>
  </w:p>
  <w:p w14:paraId="000001A6" w14:textId="3BA47B76" w:rsidR="00F345AB" w:rsidRDefault="00F345AB">
    <w:pPr>
      <w:pBdr>
        <w:top w:val="nil"/>
        <w:left w:val="nil"/>
        <w:bottom w:val="nil"/>
        <w:right w:val="nil"/>
        <w:between w:val="nil"/>
      </w:pBdr>
      <w:tabs>
        <w:tab w:val="center" w:pos="4320"/>
        <w:tab w:val="right" w:pos="8640"/>
      </w:tabs>
      <w:jc w:val="both"/>
      <w:rPr>
        <w:b/>
        <w:color w:val="000000"/>
      </w:rPr>
    </w:pPr>
  </w:p>
  <w:p w14:paraId="000001A7" w14:textId="33EADFB9" w:rsidR="00F345AB" w:rsidRDefault="00F345AB">
    <w:pPr>
      <w:ind w:left="142"/>
      <w:jc w:val="center"/>
      <w:rPr>
        <w:b/>
      </w:rPr>
    </w:pPr>
    <w:r>
      <w:rPr>
        <w:b/>
      </w:rPr>
      <w:t>MINISTERIO DE AMBIENTE Y DESARROLLO SOSTENIBLE</w:t>
    </w:r>
  </w:p>
  <w:p w14:paraId="000001A8" w14:textId="77777777" w:rsidR="00F345AB" w:rsidRDefault="00F345AB">
    <w:pPr>
      <w:pBdr>
        <w:top w:val="nil"/>
        <w:left w:val="nil"/>
        <w:bottom w:val="nil"/>
        <w:right w:val="nil"/>
        <w:between w:val="nil"/>
      </w:pBdr>
      <w:tabs>
        <w:tab w:val="center" w:pos="4320"/>
        <w:tab w:val="right" w:pos="8640"/>
      </w:tabs>
      <w:jc w:val="center"/>
      <w:rPr>
        <w:b/>
        <w:color w:val="000000"/>
      </w:rPr>
    </w:pPr>
  </w:p>
  <w:p w14:paraId="000001A9" w14:textId="77777777" w:rsidR="00F345AB" w:rsidRDefault="00F345AB">
    <w:pPr>
      <w:pBdr>
        <w:top w:val="nil"/>
        <w:left w:val="nil"/>
        <w:bottom w:val="nil"/>
        <w:right w:val="nil"/>
        <w:between w:val="nil"/>
      </w:pBdr>
      <w:tabs>
        <w:tab w:val="center" w:pos="4320"/>
        <w:tab w:val="right" w:pos="8640"/>
      </w:tabs>
      <w:jc w:val="center"/>
      <w:rPr>
        <w:b/>
        <w:color w:val="000000"/>
      </w:rPr>
    </w:pPr>
  </w:p>
  <w:p w14:paraId="000001AA" w14:textId="678162B4" w:rsidR="00F345AB" w:rsidRDefault="00F345AB">
    <w:pPr>
      <w:pBdr>
        <w:top w:val="nil"/>
        <w:left w:val="nil"/>
        <w:bottom w:val="nil"/>
        <w:right w:val="nil"/>
        <w:between w:val="nil"/>
      </w:pBdr>
      <w:tabs>
        <w:tab w:val="center" w:pos="4320"/>
        <w:tab w:val="right" w:pos="8640"/>
      </w:tabs>
      <w:jc w:val="center"/>
      <w:rPr>
        <w:b/>
        <w:color w:val="000000"/>
      </w:rPr>
    </w:pPr>
    <w:r>
      <w:rPr>
        <w:b/>
        <w:color w:val="000000"/>
      </w:rPr>
      <w:t>DECRETO NÚMERO                        DE 202</w:t>
    </w:r>
    <w:r w:rsidR="000F32E8">
      <w:rPr>
        <w:b/>
        <w:color w:val="000000"/>
      </w:rPr>
      <w:t>4</w:t>
    </w:r>
    <w:r w:rsidR="000F32E8" w:rsidRPr="000F32E8">
      <w:rPr>
        <w:noProof/>
        <w:color w:val="000000"/>
        <w:sz w:val="28"/>
        <w:szCs w:val="28"/>
        <w:lang w:val="en-US" w:eastAsia="en-US"/>
      </w:rPr>
      <w:t xml:space="preserve"> </w:t>
    </w:r>
  </w:p>
  <w:p w14:paraId="000001AB" w14:textId="77777777" w:rsidR="00F345AB" w:rsidRDefault="00F345AB">
    <w:pPr>
      <w:pBdr>
        <w:top w:val="nil"/>
        <w:left w:val="nil"/>
        <w:bottom w:val="nil"/>
        <w:right w:val="nil"/>
        <w:between w:val="nil"/>
      </w:pBdr>
      <w:tabs>
        <w:tab w:val="center" w:pos="4320"/>
        <w:tab w:val="right" w:pos="8640"/>
      </w:tabs>
      <w:jc w:val="center"/>
      <w:rPr>
        <w:b/>
        <w:color w:val="000000"/>
      </w:rPr>
    </w:pPr>
  </w:p>
</w:hdr>
</file>

<file path=word/intelligence2.xml><?xml version="1.0" encoding="utf-8"?>
<int2:intelligence xmlns:int2="http://schemas.microsoft.com/office/intelligence/2020/intelligence" xmlns:oel="http://schemas.microsoft.com/office/2019/extlst">
  <int2:observations>
    <int2:bookmark int2:bookmarkName="_Int_0NEeTF8C" int2:invalidationBookmarkName="" int2:hashCode="q3cJu2lButudtI" int2:id="825sp2Vy">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A1EFB"/>
    <w:multiLevelType w:val="multilevel"/>
    <w:tmpl w:val="8B8A8E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6DC3C97"/>
    <w:multiLevelType w:val="hybridMultilevel"/>
    <w:tmpl w:val="74E4B4E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C521470"/>
    <w:multiLevelType w:val="multilevel"/>
    <w:tmpl w:val="9FD072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0073C9E"/>
    <w:multiLevelType w:val="hybridMultilevel"/>
    <w:tmpl w:val="794CF4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B6C5B11"/>
    <w:multiLevelType w:val="multilevel"/>
    <w:tmpl w:val="D004B338"/>
    <w:lvl w:ilvl="0">
      <w:start w:val="1"/>
      <w:numFmt w:val="decimal"/>
      <w:pStyle w:val="BodyText21"/>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E1911D6"/>
    <w:multiLevelType w:val="multilevel"/>
    <w:tmpl w:val="D7FA1CA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18B261F"/>
    <w:multiLevelType w:val="hybridMultilevel"/>
    <w:tmpl w:val="3DC62030"/>
    <w:lvl w:ilvl="0" w:tplc="49CEB6D8">
      <w:start w:val="1"/>
      <w:numFmt w:val="decimal"/>
      <w:lvlText w:val="%1."/>
      <w:lvlJc w:val="left"/>
      <w:pPr>
        <w:ind w:left="1020" w:hanging="360"/>
      </w:pPr>
    </w:lvl>
    <w:lvl w:ilvl="1" w:tplc="FB14EE60">
      <w:start w:val="1"/>
      <w:numFmt w:val="decimal"/>
      <w:lvlText w:val="%2."/>
      <w:lvlJc w:val="left"/>
      <w:pPr>
        <w:ind w:left="1020" w:hanging="360"/>
      </w:pPr>
    </w:lvl>
    <w:lvl w:ilvl="2" w:tplc="68CA743C">
      <w:start w:val="1"/>
      <w:numFmt w:val="decimal"/>
      <w:lvlText w:val="%3."/>
      <w:lvlJc w:val="left"/>
      <w:pPr>
        <w:ind w:left="1020" w:hanging="360"/>
      </w:pPr>
    </w:lvl>
    <w:lvl w:ilvl="3" w:tplc="8F761D2E">
      <w:start w:val="1"/>
      <w:numFmt w:val="decimal"/>
      <w:lvlText w:val="%4."/>
      <w:lvlJc w:val="left"/>
      <w:pPr>
        <w:ind w:left="1020" w:hanging="360"/>
      </w:pPr>
    </w:lvl>
    <w:lvl w:ilvl="4" w:tplc="AF7CBEA2">
      <w:start w:val="1"/>
      <w:numFmt w:val="decimal"/>
      <w:lvlText w:val="%5."/>
      <w:lvlJc w:val="left"/>
      <w:pPr>
        <w:ind w:left="1020" w:hanging="360"/>
      </w:pPr>
    </w:lvl>
    <w:lvl w:ilvl="5" w:tplc="CA523F1E">
      <w:start w:val="1"/>
      <w:numFmt w:val="decimal"/>
      <w:lvlText w:val="%6."/>
      <w:lvlJc w:val="left"/>
      <w:pPr>
        <w:ind w:left="1020" w:hanging="360"/>
      </w:pPr>
    </w:lvl>
    <w:lvl w:ilvl="6" w:tplc="B87ACFA2">
      <w:start w:val="1"/>
      <w:numFmt w:val="decimal"/>
      <w:lvlText w:val="%7."/>
      <w:lvlJc w:val="left"/>
      <w:pPr>
        <w:ind w:left="1020" w:hanging="360"/>
      </w:pPr>
    </w:lvl>
    <w:lvl w:ilvl="7" w:tplc="26C00CD4">
      <w:start w:val="1"/>
      <w:numFmt w:val="decimal"/>
      <w:lvlText w:val="%8."/>
      <w:lvlJc w:val="left"/>
      <w:pPr>
        <w:ind w:left="1020" w:hanging="360"/>
      </w:pPr>
    </w:lvl>
    <w:lvl w:ilvl="8" w:tplc="A38CD618">
      <w:start w:val="1"/>
      <w:numFmt w:val="decimal"/>
      <w:lvlText w:val="%9."/>
      <w:lvlJc w:val="left"/>
      <w:pPr>
        <w:ind w:left="1020" w:hanging="360"/>
      </w:pPr>
    </w:lvl>
  </w:abstractNum>
  <w:abstractNum w:abstractNumId="7" w15:restartNumberingAfterBreak="0">
    <w:nsid w:val="731B1E13"/>
    <w:multiLevelType w:val="multilevel"/>
    <w:tmpl w:val="127C60B4"/>
    <w:lvl w:ilvl="0">
      <w:start w:val="18"/>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7AFA207C"/>
    <w:multiLevelType w:val="hybridMultilevel"/>
    <w:tmpl w:val="C6AE762E"/>
    <w:lvl w:ilvl="0" w:tplc="24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2327716">
    <w:abstractNumId w:val="0"/>
  </w:num>
  <w:num w:numId="2" w16cid:durableId="982200231">
    <w:abstractNumId w:val="5"/>
  </w:num>
  <w:num w:numId="3" w16cid:durableId="1203637627">
    <w:abstractNumId w:val="4"/>
  </w:num>
  <w:num w:numId="4" w16cid:durableId="2024284792">
    <w:abstractNumId w:val="7"/>
  </w:num>
  <w:num w:numId="5" w16cid:durableId="1544438272">
    <w:abstractNumId w:val="2"/>
  </w:num>
  <w:num w:numId="6" w16cid:durableId="1756322861">
    <w:abstractNumId w:val="1"/>
  </w:num>
  <w:num w:numId="7" w16cid:durableId="2083134382">
    <w:abstractNumId w:val="3"/>
  </w:num>
  <w:num w:numId="8" w16cid:durableId="1133866190">
    <w:abstractNumId w:val="8"/>
  </w:num>
  <w:num w:numId="9" w16cid:durableId="51427450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ent Sofia Lopez Vivas">
    <w15:presenceInfo w15:providerId="AD" w15:userId="S::kslopez@minambiente.gov.co::5e64dc20-07b3-4fb8-ab90-fcc55a4f45b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trackRevision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DC3"/>
    <w:rsid w:val="000071AE"/>
    <w:rsid w:val="00010AFD"/>
    <w:rsid w:val="000126B3"/>
    <w:rsid w:val="00035C3C"/>
    <w:rsid w:val="00052E6E"/>
    <w:rsid w:val="00057C95"/>
    <w:rsid w:val="0007139C"/>
    <w:rsid w:val="00071ED1"/>
    <w:rsid w:val="00077ACF"/>
    <w:rsid w:val="0008243A"/>
    <w:rsid w:val="00085E24"/>
    <w:rsid w:val="000873B2"/>
    <w:rsid w:val="00090AEF"/>
    <w:rsid w:val="000A4777"/>
    <w:rsid w:val="000A748D"/>
    <w:rsid w:val="000B16EE"/>
    <w:rsid w:val="000B49FB"/>
    <w:rsid w:val="000D0F6F"/>
    <w:rsid w:val="000D27E0"/>
    <w:rsid w:val="000D32B0"/>
    <w:rsid w:val="000D4746"/>
    <w:rsid w:val="000E4227"/>
    <w:rsid w:val="000E7FCB"/>
    <w:rsid w:val="000F32E8"/>
    <w:rsid w:val="00100343"/>
    <w:rsid w:val="00101E95"/>
    <w:rsid w:val="00112A00"/>
    <w:rsid w:val="0013412C"/>
    <w:rsid w:val="00171531"/>
    <w:rsid w:val="00171B6E"/>
    <w:rsid w:val="0019417F"/>
    <w:rsid w:val="001C4E3A"/>
    <w:rsid w:val="001D330C"/>
    <w:rsid w:val="001D7569"/>
    <w:rsid w:val="001E764C"/>
    <w:rsid w:val="001F4F30"/>
    <w:rsid w:val="001F5A65"/>
    <w:rsid w:val="002009AD"/>
    <w:rsid w:val="0020624E"/>
    <w:rsid w:val="002201DF"/>
    <w:rsid w:val="002266AB"/>
    <w:rsid w:val="00232104"/>
    <w:rsid w:val="00232ED5"/>
    <w:rsid w:val="002345C9"/>
    <w:rsid w:val="002505AB"/>
    <w:rsid w:val="0025202A"/>
    <w:rsid w:val="00255FE1"/>
    <w:rsid w:val="00277C80"/>
    <w:rsid w:val="002B14ED"/>
    <w:rsid w:val="002C02E5"/>
    <w:rsid w:val="002D5EF3"/>
    <w:rsid w:val="002E0547"/>
    <w:rsid w:val="002E7274"/>
    <w:rsid w:val="002F0B38"/>
    <w:rsid w:val="002F5FB3"/>
    <w:rsid w:val="002F5FD9"/>
    <w:rsid w:val="003079B2"/>
    <w:rsid w:val="00314BA5"/>
    <w:rsid w:val="0032640C"/>
    <w:rsid w:val="00334ED8"/>
    <w:rsid w:val="00334F14"/>
    <w:rsid w:val="00335D64"/>
    <w:rsid w:val="00344897"/>
    <w:rsid w:val="00362968"/>
    <w:rsid w:val="003754C5"/>
    <w:rsid w:val="00376A2F"/>
    <w:rsid w:val="00383939"/>
    <w:rsid w:val="00395C09"/>
    <w:rsid w:val="003C1732"/>
    <w:rsid w:val="003D5657"/>
    <w:rsid w:val="003E3AFC"/>
    <w:rsid w:val="003E5DC3"/>
    <w:rsid w:val="003E74AE"/>
    <w:rsid w:val="003E7DFD"/>
    <w:rsid w:val="003F6B93"/>
    <w:rsid w:val="00400F2C"/>
    <w:rsid w:val="00405619"/>
    <w:rsid w:val="004063F1"/>
    <w:rsid w:val="00406428"/>
    <w:rsid w:val="00407F7F"/>
    <w:rsid w:val="004123C1"/>
    <w:rsid w:val="00430DEE"/>
    <w:rsid w:val="00436FB4"/>
    <w:rsid w:val="004407B5"/>
    <w:rsid w:val="00450A08"/>
    <w:rsid w:val="004531C9"/>
    <w:rsid w:val="00456768"/>
    <w:rsid w:val="0045756D"/>
    <w:rsid w:val="00457BE7"/>
    <w:rsid w:val="00470FFC"/>
    <w:rsid w:val="00473CF4"/>
    <w:rsid w:val="00474CCD"/>
    <w:rsid w:val="00477115"/>
    <w:rsid w:val="004910C4"/>
    <w:rsid w:val="004B7B66"/>
    <w:rsid w:val="004C487D"/>
    <w:rsid w:val="004F6739"/>
    <w:rsid w:val="004F76F1"/>
    <w:rsid w:val="0052117D"/>
    <w:rsid w:val="00524875"/>
    <w:rsid w:val="00527A1B"/>
    <w:rsid w:val="00533537"/>
    <w:rsid w:val="005513E9"/>
    <w:rsid w:val="005569A6"/>
    <w:rsid w:val="00556D88"/>
    <w:rsid w:val="00557182"/>
    <w:rsid w:val="00562DD2"/>
    <w:rsid w:val="00580683"/>
    <w:rsid w:val="00584D08"/>
    <w:rsid w:val="005861E1"/>
    <w:rsid w:val="005A0CD9"/>
    <w:rsid w:val="005A6C93"/>
    <w:rsid w:val="005C5624"/>
    <w:rsid w:val="005D272A"/>
    <w:rsid w:val="005E13D4"/>
    <w:rsid w:val="005F04BB"/>
    <w:rsid w:val="005F1D50"/>
    <w:rsid w:val="005F57D7"/>
    <w:rsid w:val="005F6342"/>
    <w:rsid w:val="00614286"/>
    <w:rsid w:val="006201A1"/>
    <w:rsid w:val="00621D85"/>
    <w:rsid w:val="00636A06"/>
    <w:rsid w:val="0064542F"/>
    <w:rsid w:val="00650940"/>
    <w:rsid w:val="00652CF4"/>
    <w:rsid w:val="006663EC"/>
    <w:rsid w:val="00672FCB"/>
    <w:rsid w:val="006748BC"/>
    <w:rsid w:val="00681420"/>
    <w:rsid w:val="006A3059"/>
    <w:rsid w:val="006A5D60"/>
    <w:rsid w:val="006C0A31"/>
    <w:rsid w:val="006D4846"/>
    <w:rsid w:val="006F0369"/>
    <w:rsid w:val="006F3684"/>
    <w:rsid w:val="00703AD2"/>
    <w:rsid w:val="00715B73"/>
    <w:rsid w:val="007568A7"/>
    <w:rsid w:val="00785829"/>
    <w:rsid w:val="007A4D6E"/>
    <w:rsid w:val="007A6F91"/>
    <w:rsid w:val="007B0A5A"/>
    <w:rsid w:val="007B23C0"/>
    <w:rsid w:val="007B2DCD"/>
    <w:rsid w:val="007B5438"/>
    <w:rsid w:val="007C12D2"/>
    <w:rsid w:val="007E2EED"/>
    <w:rsid w:val="007F59BB"/>
    <w:rsid w:val="00801C2F"/>
    <w:rsid w:val="008118A4"/>
    <w:rsid w:val="008306C2"/>
    <w:rsid w:val="0084355C"/>
    <w:rsid w:val="00845712"/>
    <w:rsid w:val="00856A89"/>
    <w:rsid w:val="00871D2A"/>
    <w:rsid w:val="00884ECB"/>
    <w:rsid w:val="0089248E"/>
    <w:rsid w:val="00897043"/>
    <w:rsid w:val="008A24AF"/>
    <w:rsid w:val="008A3FE4"/>
    <w:rsid w:val="008A5633"/>
    <w:rsid w:val="008B56C6"/>
    <w:rsid w:val="008C0447"/>
    <w:rsid w:val="008C1BF1"/>
    <w:rsid w:val="008C323F"/>
    <w:rsid w:val="008C736A"/>
    <w:rsid w:val="008D0DF8"/>
    <w:rsid w:val="008E0E93"/>
    <w:rsid w:val="008F442B"/>
    <w:rsid w:val="009012AE"/>
    <w:rsid w:val="00907A22"/>
    <w:rsid w:val="0091587C"/>
    <w:rsid w:val="0095018D"/>
    <w:rsid w:val="009557E3"/>
    <w:rsid w:val="00961698"/>
    <w:rsid w:val="00972D6B"/>
    <w:rsid w:val="00977AFC"/>
    <w:rsid w:val="009A6033"/>
    <w:rsid w:val="009C2474"/>
    <w:rsid w:val="009D1F13"/>
    <w:rsid w:val="009F0640"/>
    <w:rsid w:val="00A10250"/>
    <w:rsid w:val="00A31501"/>
    <w:rsid w:val="00A4064C"/>
    <w:rsid w:val="00A44EC1"/>
    <w:rsid w:val="00A452B0"/>
    <w:rsid w:val="00A454D3"/>
    <w:rsid w:val="00A60E00"/>
    <w:rsid w:val="00A62ECA"/>
    <w:rsid w:val="00A67600"/>
    <w:rsid w:val="00A80893"/>
    <w:rsid w:val="00A84044"/>
    <w:rsid w:val="00A8507D"/>
    <w:rsid w:val="00A93B12"/>
    <w:rsid w:val="00AA6FE5"/>
    <w:rsid w:val="00AB02D6"/>
    <w:rsid w:val="00AC4D57"/>
    <w:rsid w:val="00AC5BE7"/>
    <w:rsid w:val="00AD2503"/>
    <w:rsid w:val="00AD6371"/>
    <w:rsid w:val="00AD7DF1"/>
    <w:rsid w:val="00B31733"/>
    <w:rsid w:val="00B3204E"/>
    <w:rsid w:val="00B33597"/>
    <w:rsid w:val="00B373EA"/>
    <w:rsid w:val="00B40ED1"/>
    <w:rsid w:val="00B45205"/>
    <w:rsid w:val="00B5211E"/>
    <w:rsid w:val="00B56701"/>
    <w:rsid w:val="00B56A0A"/>
    <w:rsid w:val="00B62D13"/>
    <w:rsid w:val="00B636AC"/>
    <w:rsid w:val="00B6621A"/>
    <w:rsid w:val="00B70736"/>
    <w:rsid w:val="00B72695"/>
    <w:rsid w:val="00B7733C"/>
    <w:rsid w:val="00B935D4"/>
    <w:rsid w:val="00BA1E55"/>
    <w:rsid w:val="00BA33E1"/>
    <w:rsid w:val="00BA657A"/>
    <w:rsid w:val="00BC1B98"/>
    <w:rsid w:val="00BC31C8"/>
    <w:rsid w:val="00BD05B5"/>
    <w:rsid w:val="00BE5933"/>
    <w:rsid w:val="00BF57C4"/>
    <w:rsid w:val="00C14BC5"/>
    <w:rsid w:val="00C15B4E"/>
    <w:rsid w:val="00C31239"/>
    <w:rsid w:val="00C3531A"/>
    <w:rsid w:val="00C43124"/>
    <w:rsid w:val="00C523F7"/>
    <w:rsid w:val="00C611E0"/>
    <w:rsid w:val="00C64E97"/>
    <w:rsid w:val="00C70585"/>
    <w:rsid w:val="00C736F7"/>
    <w:rsid w:val="00C76553"/>
    <w:rsid w:val="00C848A2"/>
    <w:rsid w:val="00CA581D"/>
    <w:rsid w:val="00CA6299"/>
    <w:rsid w:val="00CB0592"/>
    <w:rsid w:val="00CB6D0D"/>
    <w:rsid w:val="00CE73FE"/>
    <w:rsid w:val="00CF269C"/>
    <w:rsid w:val="00CF63CE"/>
    <w:rsid w:val="00D0333C"/>
    <w:rsid w:val="00D42433"/>
    <w:rsid w:val="00D73FE2"/>
    <w:rsid w:val="00D758BA"/>
    <w:rsid w:val="00D77F4B"/>
    <w:rsid w:val="00D8606F"/>
    <w:rsid w:val="00DC215C"/>
    <w:rsid w:val="00DC632D"/>
    <w:rsid w:val="00DD39F3"/>
    <w:rsid w:val="00E20130"/>
    <w:rsid w:val="00E23FF5"/>
    <w:rsid w:val="00E421C3"/>
    <w:rsid w:val="00E74EAA"/>
    <w:rsid w:val="00E9645D"/>
    <w:rsid w:val="00EA6120"/>
    <w:rsid w:val="00EB0C73"/>
    <w:rsid w:val="00EC2392"/>
    <w:rsid w:val="00ED033D"/>
    <w:rsid w:val="00EE59E1"/>
    <w:rsid w:val="00F03098"/>
    <w:rsid w:val="00F15CFB"/>
    <w:rsid w:val="00F21B0F"/>
    <w:rsid w:val="00F248ED"/>
    <w:rsid w:val="00F3027D"/>
    <w:rsid w:val="00F345AB"/>
    <w:rsid w:val="00F36000"/>
    <w:rsid w:val="00F57860"/>
    <w:rsid w:val="00F70C95"/>
    <w:rsid w:val="00F71C40"/>
    <w:rsid w:val="00F73FDD"/>
    <w:rsid w:val="00F74DB6"/>
    <w:rsid w:val="00F85F94"/>
    <w:rsid w:val="00FA34CC"/>
    <w:rsid w:val="00FD2681"/>
    <w:rsid w:val="00FD6389"/>
    <w:rsid w:val="00FD7F50"/>
    <w:rsid w:val="00FE14E2"/>
    <w:rsid w:val="00FF0D0B"/>
    <w:rsid w:val="0B05E15C"/>
    <w:rsid w:val="3018D763"/>
    <w:rsid w:val="3E24F753"/>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8D2F0"/>
  <w15:docId w15:val="{C4E3DEDE-48E7-480F-BD3B-BCC2C3960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MX"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2C04"/>
    <w:rPr>
      <w:lang w:val="es-ES" w:eastAsia="es-ES"/>
    </w:rPr>
  </w:style>
  <w:style w:type="paragraph" w:styleId="Ttulo1">
    <w:name w:val="heading 1"/>
    <w:basedOn w:val="Normal"/>
    <w:next w:val="Normal"/>
    <w:qFormat/>
    <w:rsid w:val="00137491"/>
    <w:pPr>
      <w:keepNext/>
      <w:keepLines/>
      <w:spacing w:after="480"/>
      <w:jc w:val="center"/>
      <w:outlineLvl w:val="0"/>
    </w:pPr>
    <w:rPr>
      <w:b/>
      <w:sz w:val="32"/>
      <w:szCs w:val="20"/>
      <w:lang w:val="es-ES_tradnl"/>
    </w:rPr>
  </w:style>
  <w:style w:type="paragraph" w:styleId="Ttulo2">
    <w:name w:val="heading 2"/>
    <w:basedOn w:val="Normal"/>
    <w:next w:val="Normal"/>
    <w:link w:val="Ttulo2Car"/>
    <w:qFormat/>
    <w:rsid w:val="00814ECD"/>
    <w:pPr>
      <w:keepNext/>
      <w:jc w:val="center"/>
      <w:outlineLvl w:val="1"/>
    </w:pPr>
    <w:rPr>
      <w:b/>
      <w:sz w:val="32"/>
      <w:szCs w:val="20"/>
      <w:lang w:val="es-ES_tradnl"/>
    </w:rPr>
  </w:style>
  <w:style w:type="paragraph" w:styleId="Ttulo3">
    <w:name w:val="heading 3"/>
    <w:basedOn w:val="Normal"/>
    <w:next w:val="Normal"/>
    <w:link w:val="Ttulo3Car"/>
    <w:qFormat/>
    <w:rsid w:val="00CC0ED0"/>
    <w:pPr>
      <w:keepNext/>
      <w:spacing w:before="240" w:after="60"/>
      <w:outlineLvl w:val="2"/>
    </w:pPr>
    <w:rPr>
      <w:b/>
      <w:bCs/>
      <w:sz w:val="26"/>
      <w:szCs w:val="26"/>
    </w:rPr>
  </w:style>
  <w:style w:type="paragraph" w:styleId="Ttulo4">
    <w:name w:val="heading 4"/>
    <w:basedOn w:val="Normal"/>
    <w:next w:val="Normal"/>
    <w:link w:val="Ttulo4Car"/>
    <w:unhideWhenUsed/>
    <w:qFormat/>
    <w:rsid w:val="00440937"/>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qFormat/>
    <w:rsid w:val="00814ECD"/>
    <w:pPr>
      <w:keepNext/>
      <w:jc w:val="center"/>
      <w:outlineLvl w:val="4"/>
    </w:pPr>
    <w:rPr>
      <w:rFonts w:ascii="Times New Roman" w:hAnsi="Times New Roman"/>
      <w:b/>
      <w:sz w:val="28"/>
      <w:szCs w:val="20"/>
    </w:rPr>
  </w:style>
  <w:style w:type="paragraph" w:styleId="Ttulo6">
    <w:name w:val="heading 6"/>
    <w:aliases w:val="TITULO 4"/>
    <w:basedOn w:val="Normal"/>
    <w:next w:val="Normal"/>
    <w:link w:val="Ttulo6Car"/>
    <w:qFormat/>
    <w:rsid w:val="00814ECD"/>
    <w:pPr>
      <w:keepNext/>
      <w:outlineLvl w:val="5"/>
    </w:pPr>
    <w:rPr>
      <w:rFonts w:ascii="Times New Roman" w:hAnsi="Times New Roman"/>
      <w:b/>
      <w:szCs w:val="20"/>
    </w:rPr>
  </w:style>
  <w:style w:type="paragraph" w:styleId="Ttulo7">
    <w:name w:val="heading 7"/>
    <w:aliases w:val="no"/>
    <w:basedOn w:val="Normal"/>
    <w:next w:val="Normal"/>
    <w:qFormat/>
    <w:rsid w:val="00CC0ED0"/>
    <w:pPr>
      <w:spacing w:before="240" w:after="60"/>
      <w:outlineLvl w:val="6"/>
    </w:pPr>
    <w:rPr>
      <w:rFonts w:ascii="Times New Roman" w:eastAsia="MS Mincho" w:hAnsi="Times New Roman"/>
    </w:rPr>
  </w:style>
  <w:style w:type="paragraph" w:styleId="Ttulo8">
    <w:name w:val="heading 8"/>
    <w:basedOn w:val="Normal"/>
    <w:next w:val="Normal"/>
    <w:qFormat/>
    <w:rsid w:val="00CC0ED0"/>
    <w:pPr>
      <w:spacing w:before="240" w:after="60"/>
      <w:outlineLvl w:val="7"/>
    </w:pPr>
    <w:rPr>
      <w:rFonts w:ascii="Times New Roman" w:hAnsi="Times New Roman"/>
      <w:i/>
      <w:iCs/>
    </w:rPr>
  </w:style>
  <w:style w:type="paragraph" w:styleId="Ttulo9">
    <w:name w:val="heading 9"/>
    <w:basedOn w:val="Normal"/>
    <w:next w:val="Normal"/>
    <w:link w:val="Ttulo9Car"/>
    <w:qFormat/>
    <w:rsid w:val="00814ECD"/>
    <w:pPr>
      <w:keepNext/>
      <w:jc w:val="both"/>
      <w:outlineLvl w:val="8"/>
    </w:pPr>
    <w:rPr>
      <w:b/>
      <w:sz w:val="22"/>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qFormat/>
    <w:rsid w:val="00CC0ED0"/>
    <w:pPr>
      <w:autoSpaceDE w:val="0"/>
      <w:autoSpaceDN w:val="0"/>
      <w:jc w:val="center"/>
    </w:pPr>
    <w:rPr>
      <w:rFonts w:ascii="Tahoma" w:hAnsi="Tahoma" w:cs="Tahoma"/>
      <w:lang w:val="es-ES_tradnl"/>
    </w:rPr>
  </w:style>
  <w:style w:type="character" w:styleId="Nmerodepgina">
    <w:name w:val="page number"/>
    <w:basedOn w:val="Fuentedeprrafopredeter"/>
    <w:rsid w:val="00137491"/>
  </w:style>
  <w:style w:type="paragraph" w:styleId="Encabezado">
    <w:name w:val="header"/>
    <w:aliases w:val="Encabezado1"/>
    <w:basedOn w:val="Normal"/>
    <w:link w:val="EncabezadoCar"/>
    <w:uiPriority w:val="99"/>
    <w:rsid w:val="00137491"/>
    <w:pPr>
      <w:tabs>
        <w:tab w:val="center" w:pos="4320"/>
        <w:tab w:val="right" w:pos="8640"/>
      </w:tabs>
      <w:jc w:val="both"/>
    </w:pPr>
    <w:rPr>
      <w:sz w:val="20"/>
      <w:szCs w:val="20"/>
      <w:lang w:val="es-ES_tradnl"/>
    </w:rPr>
  </w:style>
  <w:style w:type="paragraph" w:styleId="Piedepgina">
    <w:name w:val="footer"/>
    <w:basedOn w:val="Normal"/>
    <w:link w:val="PiedepginaCar"/>
    <w:uiPriority w:val="99"/>
    <w:rsid w:val="00137491"/>
    <w:pPr>
      <w:tabs>
        <w:tab w:val="center" w:pos="4320"/>
        <w:tab w:val="right" w:pos="8640"/>
      </w:tabs>
      <w:jc w:val="both"/>
    </w:pPr>
    <w:rPr>
      <w:sz w:val="20"/>
      <w:szCs w:val="20"/>
      <w:lang w:val="es-ES_tradnl"/>
    </w:rPr>
  </w:style>
  <w:style w:type="paragraph" w:customStyle="1" w:styleId="Textopredeterminado">
    <w:name w:val="Texto predeterminado"/>
    <w:basedOn w:val="Normal"/>
    <w:rsid w:val="006418E8"/>
    <w:pPr>
      <w:autoSpaceDE w:val="0"/>
      <w:autoSpaceDN w:val="0"/>
      <w:adjustRightInd w:val="0"/>
    </w:pPr>
    <w:rPr>
      <w:rFonts w:ascii="Times New Roman" w:hAnsi="Times New Roman"/>
    </w:rPr>
  </w:style>
  <w:style w:type="character" w:styleId="Textoennegrita">
    <w:name w:val="Strong"/>
    <w:qFormat/>
    <w:rsid w:val="006418E8"/>
    <w:rPr>
      <w:b/>
      <w:bCs/>
      <w:sz w:val="24"/>
    </w:rPr>
  </w:style>
  <w:style w:type="paragraph" w:customStyle="1" w:styleId="Cuerpodetexto">
    <w:name w:val="Cuerpo de texto"/>
    <w:basedOn w:val="Normal"/>
    <w:rsid w:val="006418E8"/>
    <w:pPr>
      <w:widowControl w:val="0"/>
      <w:autoSpaceDN w:val="0"/>
      <w:adjustRightInd w:val="0"/>
      <w:spacing w:after="283"/>
    </w:pPr>
    <w:rPr>
      <w:rFonts w:ascii="Times New Roman" w:hAnsi="Times New Roman" w:cs="Arial Unicode MS"/>
      <w:color w:val="000000"/>
      <w:lang w:val="es-ES_tradnl"/>
    </w:rPr>
  </w:style>
  <w:style w:type="paragraph" w:styleId="Textoindependiente2">
    <w:name w:val="Body Text 2"/>
    <w:aliases w:val="Figura"/>
    <w:basedOn w:val="Normal"/>
    <w:link w:val="Textoindependiente2Car"/>
    <w:rsid w:val="00CC0ED0"/>
    <w:pPr>
      <w:jc w:val="center"/>
    </w:pPr>
    <w:rPr>
      <w:rFonts w:eastAsia="MS Mincho"/>
      <w:lang w:val="es-CO"/>
    </w:rPr>
  </w:style>
  <w:style w:type="paragraph" w:styleId="NormalWeb">
    <w:name w:val="Normal (Web)"/>
    <w:basedOn w:val="Normal"/>
    <w:uiPriority w:val="99"/>
    <w:rsid w:val="00FD33DD"/>
    <w:pPr>
      <w:spacing w:before="100" w:beforeAutospacing="1" w:after="100" w:afterAutospacing="1"/>
    </w:pPr>
    <w:rPr>
      <w:rFonts w:ascii="Times New Roman" w:hAnsi="Times New Roman"/>
    </w:rPr>
  </w:style>
  <w:style w:type="table" w:styleId="Tablaconcuadrcula">
    <w:name w:val="Table Grid"/>
    <w:basedOn w:val="Tablanormal"/>
    <w:uiPriority w:val="39"/>
    <w:rsid w:val="00E56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280F5A"/>
    <w:rPr>
      <w:rFonts w:ascii="Tahoma" w:hAnsi="Tahoma" w:cs="Tahoma"/>
      <w:sz w:val="16"/>
      <w:szCs w:val="16"/>
    </w:rPr>
  </w:style>
  <w:style w:type="character" w:customStyle="1" w:styleId="TextodegloboCar">
    <w:name w:val="Texto de globo Car"/>
    <w:link w:val="Textodeglobo"/>
    <w:rsid w:val="00280F5A"/>
    <w:rPr>
      <w:rFonts w:ascii="Tahoma" w:hAnsi="Tahoma" w:cs="Tahoma"/>
      <w:sz w:val="16"/>
      <w:szCs w:val="16"/>
      <w:lang w:val="es-ES" w:eastAsia="es-ES"/>
    </w:rPr>
  </w:style>
  <w:style w:type="paragraph" w:styleId="Prrafodelista">
    <w:name w:val="List Paragraph"/>
    <w:aliases w:val="titulo 3,lista numerada,Subtítulo 4,titulo 4,Suntítulo 4,Lista numerada,Numbered Para 1,Dot pt,No Spacing1,List Paragraph Char Char Char,Indicator Text,List Paragraph1,Bullet Points,MAIN CONTENT,List Paragraph12,Bullets,Bolita,BOLA,List"/>
    <w:basedOn w:val="Normal"/>
    <w:link w:val="PrrafodelistaCar"/>
    <w:uiPriority w:val="34"/>
    <w:qFormat/>
    <w:rsid w:val="0053436E"/>
    <w:pPr>
      <w:spacing w:after="200"/>
      <w:ind w:left="720"/>
      <w:contextualSpacing/>
    </w:pPr>
    <w:rPr>
      <w:rFonts w:ascii="Cambria" w:hAnsi="Cambria"/>
      <w:lang w:eastAsia="ja-JP"/>
    </w:rPr>
  </w:style>
  <w:style w:type="character" w:customStyle="1" w:styleId="PrrafodelistaCar">
    <w:name w:val="Párrafo de lista Car"/>
    <w:aliases w:val="titulo 3 Car,lista numerada Car,Subtítulo 4 Car,titulo 4 Car,Suntítulo 4 Car,Lista numerada Car,Numbered Para 1 Car,Dot pt Car,No Spacing1 Car,List Paragraph Char Char Char Car,Indicator Text Car,List Paragraph1 Car,MAIN CONTENT Car"/>
    <w:link w:val="Prrafodelista"/>
    <w:uiPriority w:val="34"/>
    <w:qFormat/>
    <w:rsid w:val="0053436E"/>
    <w:rPr>
      <w:rFonts w:ascii="Cambria" w:hAnsi="Cambria"/>
      <w:sz w:val="24"/>
      <w:szCs w:val="24"/>
      <w:lang w:val="es-ES" w:eastAsia="ja-JP"/>
    </w:rPr>
  </w:style>
  <w:style w:type="character" w:customStyle="1" w:styleId="EncabezadoCar">
    <w:name w:val="Encabezado Car"/>
    <w:aliases w:val="Encabezado1 Car"/>
    <w:link w:val="Encabezado"/>
    <w:uiPriority w:val="99"/>
    <w:rsid w:val="00CA18A8"/>
    <w:rPr>
      <w:rFonts w:ascii="Arial" w:hAnsi="Arial"/>
      <w:lang w:val="es-ES_tradnl" w:eastAsia="es-ES"/>
    </w:rPr>
  </w:style>
  <w:style w:type="paragraph" w:customStyle="1" w:styleId="CUERPOTEXTO">
    <w:name w:val="CUERPO TEXTO"/>
    <w:rsid w:val="00463040"/>
    <w:pPr>
      <w:widowControl w:val="0"/>
      <w:tabs>
        <w:tab w:val="center" w:pos="510"/>
        <w:tab w:val="left" w:pos="1134"/>
      </w:tabs>
      <w:autoSpaceDE w:val="0"/>
      <w:autoSpaceDN w:val="0"/>
      <w:adjustRightInd w:val="0"/>
      <w:spacing w:before="28" w:after="23" w:line="206" w:lineRule="atLeast"/>
      <w:ind w:firstLine="283"/>
      <w:jc w:val="both"/>
    </w:pPr>
    <w:rPr>
      <w:color w:val="000000"/>
      <w:sz w:val="18"/>
      <w:szCs w:val="18"/>
      <w:lang w:val="es-ES" w:eastAsia="es-ES"/>
    </w:rPr>
  </w:style>
  <w:style w:type="paragraph" w:styleId="Sinespaciado">
    <w:name w:val="No Spacing"/>
    <w:uiPriority w:val="1"/>
    <w:qFormat/>
    <w:rsid w:val="002B522F"/>
    <w:rPr>
      <w:rFonts w:ascii="Calibri" w:eastAsia="Calibri" w:hAnsi="Calibri"/>
      <w:sz w:val="22"/>
      <w:szCs w:val="22"/>
      <w:lang w:eastAsia="en-US"/>
    </w:rPr>
  </w:style>
  <w:style w:type="paragraph" w:customStyle="1" w:styleId="default">
    <w:name w:val="default"/>
    <w:basedOn w:val="Normal"/>
    <w:rsid w:val="002B522F"/>
    <w:pPr>
      <w:spacing w:before="100" w:beforeAutospacing="1" w:after="100" w:afterAutospacing="1"/>
    </w:pPr>
    <w:rPr>
      <w:rFonts w:ascii="Times New Roman" w:hAnsi="Times New Roman"/>
      <w:lang w:val="es-CO" w:eastAsia="es-CO"/>
    </w:rPr>
  </w:style>
  <w:style w:type="character" w:styleId="Refdecomentario">
    <w:name w:val="annotation reference"/>
    <w:basedOn w:val="Fuentedeprrafopredeter"/>
    <w:uiPriority w:val="99"/>
    <w:rsid w:val="00D849FD"/>
    <w:rPr>
      <w:sz w:val="16"/>
      <w:szCs w:val="16"/>
    </w:rPr>
  </w:style>
  <w:style w:type="paragraph" w:styleId="Textocomentario">
    <w:name w:val="annotation text"/>
    <w:basedOn w:val="Normal"/>
    <w:link w:val="TextocomentarioCar"/>
    <w:uiPriority w:val="99"/>
    <w:rsid w:val="00D849FD"/>
    <w:rPr>
      <w:sz w:val="20"/>
      <w:szCs w:val="20"/>
    </w:rPr>
  </w:style>
  <w:style w:type="character" w:customStyle="1" w:styleId="TextocomentarioCar">
    <w:name w:val="Texto comentario Car"/>
    <w:basedOn w:val="Fuentedeprrafopredeter"/>
    <w:link w:val="Textocomentario"/>
    <w:uiPriority w:val="99"/>
    <w:rsid w:val="00D849FD"/>
    <w:rPr>
      <w:rFonts w:ascii="Arial" w:hAnsi="Arial"/>
      <w:lang w:val="es-ES" w:eastAsia="es-ES"/>
    </w:rPr>
  </w:style>
  <w:style w:type="paragraph" w:styleId="Asuntodelcomentario">
    <w:name w:val="annotation subject"/>
    <w:basedOn w:val="Textocomentario"/>
    <w:next w:val="Textocomentario"/>
    <w:link w:val="AsuntodelcomentarioCar"/>
    <w:rsid w:val="00D849FD"/>
    <w:rPr>
      <w:b/>
      <w:bCs/>
    </w:rPr>
  </w:style>
  <w:style w:type="character" w:customStyle="1" w:styleId="AsuntodelcomentarioCar">
    <w:name w:val="Asunto del comentario Car"/>
    <w:basedOn w:val="TextocomentarioCar"/>
    <w:link w:val="Asuntodelcomentario"/>
    <w:rsid w:val="00D849FD"/>
    <w:rPr>
      <w:rFonts w:ascii="Arial" w:hAnsi="Arial"/>
      <w:b/>
      <w:bCs/>
      <w:lang w:val="es-ES" w:eastAsia="es-ES"/>
    </w:rPr>
  </w:style>
  <w:style w:type="paragraph" w:customStyle="1" w:styleId="Standard">
    <w:name w:val="Standard"/>
    <w:rsid w:val="00027E14"/>
    <w:pPr>
      <w:suppressAutoHyphens/>
      <w:autoSpaceDN w:val="0"/>
      <w:spacing w:line="100" w:lineRule="atLeast"/>
      <w:textAlignment w:val="baseline"/>
    </w:pPr>
    <w:rPr>
      <w:rFonts w:ascii="Verdana" w:hAnsi="Verdana" w:cs="Verdana"/>
      <w:kern w:val="3"/>
      <w:sz w:val="22"/>
      <w:szCs w:val="22"/>
      <w:lang w:val="es-ES" w:eastAsia="es-ES"/>
    </w:rPr>
  </w:style>
  <w:style w:type="paragraph" w:styleId="Textonotapie">
    <w:name w:val="footnote text"/>
    <w:basedOn w:val="Normal"/>
    <w:link w:val="TextonotapieCar"/>
    <w:rsid w:val="00027E14"/>
    <w:pPr>
      <w:autoSpaceDN w:val="0"/>
    </w:pPr>
    <w:rPr>
      <w:rFonts w:ascii="Times New Roman" w:eastAsia="Calibri" w:hAnsi="Times New Roman"/>
      <w:sz w:val="20"/>
      <w:szCs w:val="20"/>
    </w:rPr>
  </w:style>
  <w:style w:type="character" w:customStyle="1" w:styleId="TextonotapieCar">
    <w:name w:val="Texto nota pie Car"/>
    <w:basedOn w:val="Fuentedeprrafopredeter"/>
    <w:link w:val="Textonotapie"/>
    <w:uiPriority w:val="99"/>
    <w:rsid w:val="00027E14"/>
    <w:rPr>
      <w:rFonts w:eastAsia="Calibri"/>
      <w:lang w:val="es-ES" w:eastAsia="es-ES"/>
    </w:rPr>
  </w:style>
  <w:style w:type="character" w:styleId="Refdenotaalpie">
    <w:name w:val="footnote reference"/>
    <w:rsid w:val="00027E14"/>
    <w:rPr>
      <w:position w:val="0"/>
      <w:vertAlign w:val="superscript"/>
    </w:rPr>
  </w:style>
  <w:style w:type="paragraph" w:customStyle="1" w:styleId="Default0">
    <w:name w:val="Default"/>
    <w:rsid w:val="00B47B8A"/>
    <w:pPr>
      <w:autoSpaceDE w:val="0"/>
      <w:autoSpaceDN w:val="0"/>
      <w:adjustRightInd w:val="0"/>
    </w:pPr>
    <w:rPr>
      <w:color w:val="000000"/>
    </w:rPr>
  </w:style>
  <w:style w:type="character" w:customStyle="1" w:styleId="baj">
    <w:name w:val="b_aj"/>
    <w:basedOn w:val="Fuentedeprrafopredeter"/>
    <w:rsid w:val="00C101C5"/>
  </w:style>
  <w:style w:type="character" w:styleId="Hipervnculo">
    <w:name w:val="Hyperlink"/>
    <w:basedOn w:val="Fuentedeprrafopredeter"/>
    <w:uiPriority w:val="99"/>
    <w:unhideWhenUsed/>
    <w:rsid w:val="00950287"/>
    <w:rPr>
      <w:color w:val="0000FF"/>
      <w:u w:val="single"/>
    </w:rPr>
  </w:style>
  <w:style w:type="character" w:customStyle="1" w:styleId="Ttulo4Car">
    <w:name w:val="Título 4 Car"/>
    <w:basedOn w:val="Fuentedeprrafopredeter"/>
    <w:link w:val="Ttulo4"/>
    <w:semiHidden/>
    <w:rsid w:val="00440937"/>
    <w:rPr>
      <w:rFonts w:asciiTheme="majorHAnsi" w:eastAsiaTheme="majorEastAsia" w:hAnsiTheme="majorHAnsi" w:cstheme="majorBidi"/>
      <w:i/>
      <w:iCs/>
      <w:color w:val="2F5496" w:themeColor="accent1" w:themeShade="BF"/>
      <w:sz w:val="24"/>
      <w:szCs w:val="24"/>
      <w:lang w:val="es-ES" w:eastAsia="es-ES"/>
    </w:rPr>
  </w:style>
  <w:style w:type="paragraph" w:customStyle="1" w:styleId="Textoindependiente21">
    <w:name w:val="Texto independiente 21"/>
    <w:basedOn w:val="Normal"/>
    <w:rsid w:val="00F5233C"/>
    <w:pPr>
      <w:tabs>
        <w:tab w:val="left" w:pos="3515"/>
      </w:tabs>
      <w:spacing w:line="240" w:lineRule="atLeast"/>
      <w:jc w:val="center"/>
    </w:pPr>
    <w:rPr>
      <w:sz w:val="22"/>
      <w:szCs w:val="20"/>
      <w:lang w:val="es-ES_tradnl"/>
    </w:rPr>
  </w:style>
  <w:style w:type="character" w:customStyle="1" w:styleId="PiedepginaCar">
    <w:name w:val="Pie de página Car"/>
    <w:basedOn w:val="Fuentedeprrafopredeter"/>
    <w:link w:val="Piedepgina"/>
    <w:uiPriority w:val="99"/>
    <w:rsid w:val="00814BD6"/>
    <w:rPr>
      <w:rFonts w:ascii="Arial" w:hAnsi="Arial"/>
      <w:lang w:val="es-ES_tradnl" w:eastAsia="es-ES"/>
    </w:rPr>
  </w:style>
  <w:style w:type="character" w:customStyle="1" w:styleId="Ttulo2Car">
    <w:name w:val="Título 2 Car"/>
    <w:basedOn w:val="Fuentedeprrafopredeter"/>
    <w:link w:val="Ttulo2"/>
    <w:rsid w:val="00814ECD"/>
    <w:rPr>
      <w:rFonts w:ascii="Arial" w:hAnsi="Arial"/>
      <w:b/>
      <w:sz w:val="32"/>
      <w:lang w:val="es-ES_tradnl" w:eastAsia="es-ES"/>
    </w:rPr>
  </w:style>
  <w:style w:type="character" w:customStyle="1" w:styleId="Ttulo5Car">
    <w:name w:val="Título 5 Car"/>
    <w:basedOn w:val="Fuentedeprrafopredeter"/>
    <w:link w:val="Ttulo5"/>
    <w:rsid w:val="00814ECD"/>
    <w:rPr>
      <w:b/>
      <w:sz w:val="28"/>
      <w:lang w:val="es-ES" w:eastAsia="es-ES"/>
    </w:rPr>
  </w:style>
  <w:style w:type="character" w:customStyle="1" w:styleId="Ttulo6Car">
    <w:name w:val="Título 6 Car"/>
    <w:aliases w:val="TITULO 4 Car"/>
    <w:basedOn w:val="Fuentedeprrafopredeter"/>
    <w:link w:val="Ttulo6"/>
    <w:rsid w:val="00814ECD"/>
    <w:rPr>
      <w:b/>
      <w:sz w:val="24"/>
      <w:lang w:val="es-ES" w:eastAsia="es-ES"/>
    </w:rPr>
  </w:style>
  <w:style w:type="character" w:customStyle="1" w:styleId="Ttulo9Car">
    <w:name w:val="Título 9 Car"/>
    <w:basedOn w:val="Fuentedeprrafopredeter"/>
    <w:link w:val="Ttulo9"/>
    <w:rsid w:val="00814ECD"/>
    <w:rPr>
      <w:rFonts w:ascii="Arial" w:hAnsi="Arial"/>
      <w:b/>
      <w:sz w:val="22"/>
      <w:lang w:val="es-MX" w:eastAsia="es-ES"/>
    </w:rPr>
  </w:style>
  <w:style w:type="paragraph" w:styleId="Textoindependiente">
    <w:name w:val="Body Text"/>
    <w:basedOn w:val="Normal"/>
    <w:link w:val="TextoindependienteCar"/>
    <w:rsid w:val="00814ECD"/>
    <w:pPr>
      <w:jc w:val="both"/>
    </w:pPr>
    <w:rPr>
      <w:rFonts w:ascii="Times New Roman" w:hAnsi="Times New Roman"/>
      <w:szCs w:val="20"/>
    </w:rPr>
  </w:style>
  <w:style w:type="character" w:customStyle="1" w:styleId="TextoindependienteCar">
    <w:name w:val="Texto independiente Car"/>
    <w:basedOn w:val="Fuentedeprrafopredeter"/>
    <w:link w:val="Textoindependiente"/>
    <w:rsid w:val="00814ECD"/>
    <w:rPr>
      <w:sz w:val="24"/>
      <w:lang w:val="es-ES" w:eastAsia="es-ES"/>
    </w:rPr>
  </w:style>
  <w:style w:type="paragraph" w:styleId="Sangradetextonormal">
    <w:name w:val="Body Text Indent"/>
    <w:aliases w:val="Sangría de t. independiente"/>
    <w:basedOn w:val="Normal"/>
    <w:link w:val="SangradetextonormalCar"/>
    <w:rsid w:val="00814ECD"/>
    <w:pPr>
      <w:jc w:val="both"/>
    </w:pPr>
    <w:rPr>
      <w:color w:val="000080"/>
      <w:szCs w:val="20"/>
    </w:rPr>
  </w:style>
  <w:style w:type="character" w:customStyle="1" w:styleId="SangradetextonormalCar">
    <w:name w:val="Sangría de texto normal Car"/>
    <w:aliases w:val="Sangría de t. independiente Car"/>
    <w:basedOn w:val="Fuentedeprrafopredeter"/>
    <w:link w:val="Sangradetextonormal"/>
    <w:rsid w:val="00814ECD"/>
    <w:rPr>
      <w:rFonts w:ascii="Arial" w:hAnsi="Arial"/>
      <w:color w:val="000080"/>
      <w:sz w:val="24"/>
      <w:lang w:val="es-ES" w:eastAsia="es-ES"/>
    </w:rPr>
  </w:style>
  <w:style w:type="paragraph" w:styleId="Textoindependiente3">
    <w:name w:val="Body Text 3"/>
    <w:basedOn w:val="Normal"/>
    <w:link w:val="Textoindependiente3Car"/>
    <w:rsid w:val="00814ECD"/>
    <w:rPr>
      <w:rFonts w:ascii="Times New Roman" w:hAnsi="Times New Roman"/>
      <w:sz w:val="28"/>
      <w:szCs w:val="20"/>
    </w:rPr>
  </w:style>
  <w:style w:type="character" w:customStyle="1" w:styleId="Textoindependiente3Car">
    <w:name w:val="Texto independiente 3 Car"/>
    <w:basedOn w:val="Fuentedeprrafopredeter"/>
    <w:link w:val="Textoindependiente3"/>
    <w:rsid w:val="00814ECD"/>
    <w:rPr>
      <w:sz w:val="28"/>
      <w:lang w:val="es-ES" w:eastAsia="es-ES"/>
    </w:rPr>
  </w:style>
  <w:style w:type="paragraph" w:customStyle="1" w:styleId="epgrafe">
    <w:name w:val="epígrafe"/>
    <w:basedOn w:val="Normal"/>
    <w:rsid w:val="00814ECD"/>
    <w:pPr>
      <w:jc w:val="both"/>
    </w:pPr>
    <w:rPr>
      <w:szCs w:val="20"/>
      <w:lang w:val="es-CO"/>
    </w:rPr>
  </w:style>
  <w:style w:type="paragraph" w:customStyle="1" w:styleId="Ttulo10">
    <w:name w:val="T’tulo 1"/>
    <w:basedOn w:val="Normal"/>
    <w:next w:val="Normal"/>
    <w:rsid w:val="00814ECD"/>
    <w:pPr>
      <w:keepNext/>
      <w:jc w:val="center"/>
    </w:pPr>
    <w:rPr>
      <w:b/>
      <w:szCs w:val="20"/>
    </w:rPr>
  </w:style>
  <w:style w:type="paragraph" w:customStyle="1" w:styleId="Ttulo20">
    <w:name w:val="T’tulo 2"/>
    <w:basedOn w:val="Normal"/>
    <w:next w:val="Normal"/>
    <w:rsid w:val="00814ECD"/>
    <w:pPr>
      <w:keepNext/>
      <w:jc w:val="both"/>
    </w:pPr>
    <w:rPr>
      <w:b/>
      <w:szCs w:val="20"/>
    </w:rPr>
  </w:style>
  <w:style w:type="paragraph" w:customStyle="1" w:styleId="Ttulo30">
    <w:name w:val="T’tulo 3"/>
    <w:basedOn w:val="Normal"/>
    <w:next w:val="Normal"/>
    <w:rsid w:val="00814ECD"/>
    <w:pPr>
      <w:keepNext/>
      <w:tabs>
        <w:tab w:val="center" w:pos="4512"/>
      </w:tabs>
      <w:jc w:val="center"/>
    </w:pPr>
    <w:rPr>
      <w:b/>
      <w:szCs w:val="20"/>
    </w:rPr>
  </w:style>
  <w:style w:type="paragraph" w:customStyle="1" w:styleId="Ttulo40">
    <w:name w:val="T’tulo 4"/>
    <w:basedOn w:val="Normal"/>
    <w:next w:val="Normal"/>
    <w:rsid w:val="00814ECD"/>
    <w:pPr>
      <w:keepNext/>
      <w:tabs>
        <w:tab w:val="left" w:pos="11340"/>
      </w:tabs>
      <w:jc w:val="right"/>
    </w:pPr>
    <w:rPr>
      <w:b/>
      <w:sz w:val="28"/>
      <w:szCs w:val="20"/>
    </w:rPr>
  </w:style>
  <w:style w:type="paragraph" w:styleId="Textodebloque">
    <w:name w:val="Block Text"/>
    <w:basedOn w:val="Normal"/>
    <w:rsid w:val="00814ECD"/>
    <w:pPr>
      <w:ind w:left="567" w:right="51"/>
      <w:jc w:val="both"/>
    </w:pPr>
    <w:rPr>
      <w:szCs w:val="20"/>
      <w:lang w:val="es-CO"/>
    </w:rPr>
  </w:style>
  <w:style w:type="paragraph" w:customStyle="1" w:styleId="BodyText21">
    <w:name w:val="Body Text 21"/>
    <w:basedOn w:val="Normal"/>
    <w:rsid w:val="00814ECD"/>
    <w:pPr>
      <w:numPr>
        <w:numId w:val="3"/>
      </w:numPr>
      <w:jc w:val="both"/>
    </w:pPr>
    <w:rPr>
      <w:sz w:val="20"/>
      <w:szCs w:val="20"/>
      <w:lang w:val="es-ES_tradnl"/>
    </w:rPr>
  </w:style>
  <w:style w:type="paragraph" w:styleId="Mapadeldocumento">
    <w:name w:val="Document Map"/>
    <w:basedOn w:val="Normal"/>
    <w:link w:val="MapadeldocumentoCar"/>
    <w:semiHidden/>
    <w:rsid w:val="00814ECD"/>
    <w:pPr>
      <w:shd w:val="clear" w:color="auto" w:fill="000080"/>
    </w:pPr>
    <w:rPr>
      <w:rFonts w:ascii="Tahoma" w:hAnsi="Tahoma"/>
      <w:sz w:val="20"/>
      <w:szCs w:val="20"/>
      <w:lang w:val="es-ES_tradnl"/>
    </w:rPr>
  </w:style>
  <w:style w:type="character" w:customStyle="1" w:styleId="MapadeldocumentoCar">
    <w:name w:val="Mapa del documento Car"/>
    <w:basedOn w:val="Fuentedeprrafopredeter"/>
    <w:link w:val="Mapadeldocumento"/>
    <w:semiHidden/>
    <w:rsid w:val="00814ECD"/>
    <w:rPr>
      <w:rFonts w:ascii="Tahoma" w:hAnsi="Tahoma"/>
      <w:shd w:val="clear" w:color="auto" w:fill="000080"/>
      <w:lang w:val="es-ES_tradnl" w:eastAsia="es-ES"/>
    </w:rPr>
  </w:style>
  <w:style w:type="paragraph" w:customStyle="1" w:styleId="Sangradetindependiente">
    <w:name w:val="Sangr’a de t. independiente"/>
    <w:basedOn w:val="Normal"/>
    <w:rsid w:val="00814ECD"/>
    <w:pPr>
      <w:widowControl w:val="0"/>
      <w:jc w:val="both"/>
    </w:pPr>
    <w:rPr>
      <w:color w:val="000000"/>
      <w:sz w:val="22"/>
      <w:szCs w:val="20"/>
      <w:lang w:val="es-CO"/>
    </w:rPr>
  </w:style>
  <w:style w:type="paragraph" w:styleId="Sangra2detindependiente">
    <w:name w:val="Body Text Indent 2"/>
    <w:basedOn w:val="Normal"/>
    <w:link w:val="Sangra2detindependienteCar"/>
    <w:rsid w:val="00814ECD"/>
    <w:pPr>
      <w:ind w:left="360"/>
      <w:jc w:val="both"/>
    </w:pPr>
    <w:rPr>
      <w:rFonts w:ascii="Times New Roman" w:hAnsi="Times New Roman"/>
      <w:szCs w:val="20"/>
    </w:rPr>
  </w:style>
  <w:style w:type="character" w:customStyle="1" w:styleId="Sangra2detindependienteCar">
    <w:name w:val="Sangría 2 de t. independiente Car"/>
    <w:basedOn w:val="Fuentedeprrafopredeter"/>
    <w:link w:val="Sangra2detindependiente"/>
    <w:rsid w:val="00814ECD"/>
    <w:rPr>
      <w:sz w:val="24"/>
      <w:lang w:val="es-ES" w:eastAsia="es-ES"/>
    </w:rPr>
  </w:style>
  <w:style w:type="paragraph" w:styleId="Sangra3detindependiente">
    <w:name w:val="Body Text Indent 3"/>
    <w:basedOn w:val="Normal"/>
    <w:link w:val="Sangra3detindependienteCar"/>
    <w:rsid w:val="00814ECD"/>
    <w:pPr>
      <w:ind w:left="284" w:firstLine="76"/>
      <w:jc w:val="both"/>
    </w:pPr>
    <w:rPr>
      <w:sz w:val="22"/>
      <w:szCs w:val="20"/>
    </w:rPr>
  </w:style>
  <w:style w:type="character" w:customStyle="1" w:styleId="Sangra3detindependienteCar">
    <w:name w:val="Sangría 3 de t. independiente Car"/>
    <w:basedOn w:val="Fuentedeprrafopredeter"/>
    <w:link w:val="Sangra3detindependiente"/>
    <w:rsid w:val="00814ECD"/>
    <w:rPr>
      <w:rFonts w:ascii="Arial" w:hAnsi="Arial"/>
      <w:sz w:val="22"/>
      <w:lang w:val="es-ES" w:eastAsia="es-ES"/>
    </w:rPr>
  </w:style>
  <w:style w:type="paragraph" w:customStyle="1" w:styleId="Titulo4">
    <w:name w:val="Titulo 4"/>
    <w:basedOn w:val="Ttulo3"/>
    <w:rsid w:val="00814ECD"/>
    <w:pPr>
      <w:spacing w:before="0" w:after="0"/>
      <w:jc w:val="both"/>
    </w:pPr>
    <w:rPr>
      <w:rFonts w:ascii="Arial Narrow" w:hAnsi="Arial Narrow" w:cs="Times New Roman"/>
      <w:bCs w:val="0"/>
      <w:position w:val="-24"/>
      <w:sz w:val="22"/>
      <w:szCs w:val="20"/>
      <w:lang w:val="es-ES_tradnl"/>
    </w:rPr>
  </w:style>
  <w:style w:type="paragraph" w:customStyle="1" w:styleId="BodyText31">
    <w:name w:val="Body Text 31"/>
    <w:basedOn w:val="Normal"/>
    <w:rsid w:val="00814ECD"/>
    <w:pPr>
      <w:widowControl w:val="0"/>
      <w:jc w:val="both"/>
    </w:pPr>
    <w:rPr>
      <w:rFonts w:ascii="Arial Narrow" w:hAnsi="Arial Narrow"/>
      <w:sz w:val="22"/>
      <w:szCs w:val="20"/>
      <w:lang w:val="es-ES_tradnl"/>
    </w:rPr>
  </w:style>
  <w:style w:type="paragraph" w:customStyle="1" w:styleId="Body">
    <w:name w:val="Body"/>
    <w:aliases w:val="Text,23"/>
    <w:basedOn w:val="Normal"/>
    <w:rsid w:val="00814ECD"/>
    <w:pPr>
      <w:tabs>
        <w:tab w:val="left" w:pos="0"/>
      </w:tabs>
      <w:jc w:val="both"/>
    </w:pPr>
    <w:rPr>
      <w:sz w:val="20"/>
      <w:szCs w:val="20"/>
    </w:rPr>
  </w:style>
  <w:style w:type="paragraph" w:customStyle="1" w:styleId="Textoindependiente0">
    <w:name w:val="Texto independiente/”%Ÿ"/>
    <w:basedOn w:val="Normal"/>
    <w:rsid w:val="00814ECD"/>
    <w:pPr>
      <w:widowControl w:val="0"/>
      <w:jc w:val="both"/>
    </w:pPr>
    <w:rPr>
      <w:snapToGrid w:val="0"/>
      <w:sz w:val="22"/>
      <w:lang w:val="es-ES_tradnl"/>
    </w:rPr>
  </w:style>
  <w:style w:type="paragraph" w:customStyle="1" w:styleId="NORMAL10">
    <w:name w:val="NORMAL10"/>
    <w:basedOn w:val="Normal"/>
    <w:rsid w:val="00814ECD"/>
    <w:pPr>
      <w:widowControl w:val="0"/>
      <w:suppressAutoHyphens/>
      <w:jc w:val="both"/>
    </w:pPr>
    <w:rPr>
      <w:rFonts w:ascii="Times New Roman" w:hAnsi="Times New Roman"/>
      <w:spacing w:val="-2"/>
      <w:sz w:val="20"/>
      <w:lang w:val="es-CO"/>
    </w:rPr>
  </w:style>
  <w:style w:type="paragraph" w:customStyle="1" w:styleId="Ttulo50">
    <w:name w:val="TÕtulo 5"/>
    <w:basedOn w:val="Normal"/>
    <w:next w:val="Normal"/>
    <w:rsid w:val="00814ECD"/>
    <w:pPr>
      <w:widowControl w:val="0"/>
      <w:spacing w:before="240" w:after="60"/>
      <w:jc w:val="both"/>
    </w:pPr>
    <w:rPr>
      <w:snapToGrid w:val="0"/>
      <w:sz w:val="22"/>
      <w:szCs w:val="20"/>
    </w:rPr>
  </w:style>
  <w:style w:type="paragraph" w:customStyle="1" w:styleId="Tabla">
    <w:name w:val="Tabla"/>
    <w:basedOn w:val="Normal"/>
    <w:rsid w:val="00814ECD"/>
    <w:pPr>
      <w:widowControl w:val="0"/>
      <w:jc w:val="center"/>
    </w:pPr>
    <w:rPr>
      <w:b/>
      <w:snapToGrid w:val="0"/>
      <w:sz w:val="22"/>
      <w:szCs w:val="20"/>
      <w:lang w:val="es-ES_tradnl"/>
    </w:rPr>
  </w:style>
  <w:style w:type="paragraph" w:customStyle="1" w:styleId="p3">
    <w:name w:val="p3"/>
    <w:basedOn w:val="Normal"/>
    <w:rsid w:val="00814ECD"/>
    <w:pPr>
      <w:widowControl w:val="0"/>
      <w:tabs>
        <w:tab w:val="left" w:pos="720"/>
      </w:tabs>
      <w:spacing w:line="200" w:lineRule="atLeast"/>
      <w:jc w:val="both"/>
    </w:pPr>
    <w:rPr>
      <w:rFonts w:ascii="Times New Roman" w:hAnsi="Times New Roman"/>
      <w:snapToGrid w:val="0"/>
      <w:szCs w:val="20"/>
    </w:rPr>
  </w:style>
  <w:style w:type="paragraph" w:customStyle="1" w:styleId="p38">
    <w:name w:val="p38"/>
    <w:basedOn w:val="Normal"/>
    <w:rsid w:val="00814ECD"/>
    <w:pPr>
      <w:spacing w:before="100" w:beforeAutospacing="1" w:after="100" w:afterAutospacing="1"/>
    </w:pPr>
    <w:rPr>
      <w:rFonts w:ascii="Times New Roman" w:hAnsi="Times New Roman"/>
      <w:lang w:val="es-CO" w:eastAsia="es-CO"/>
    </w:rPr>
  </w:style>
  <w:style w:type="paragraph" w:customStyle="1" w:styleId="xl36">
    <w:name w:val="xl36"/>
    <w:basedOn w:val="Normal"/>
    <w:rsid w:val="00814ECD"/>
    <w:pPr>
      <w:pBdr>
        <w:bottom w:val="single" w:sz="8" w:space="0" w:color="auto"/>
      </w:pBdr>
      <w:spacing w:before="100" w:beforeAutospacing="1" w:after="100" w:afterAutospacing="1"/>
      <w:textAlignment w:val="center"/>
    </w:pPr>
    <w:rPr>
      <w:rFonts w:eastAsia="Arial Unicode MS"/>
      <w:b/>
      <w:bCs/>
    </w:rPr>
  </w:style>
  <w:style w:type="paragraph" w:styleId="Firmadecorreo">
    <w:name w:val="E-mail Signature"/>
    <w:basedOn w:val="Normal"/>
    <w:link w:val="FirmadecorreoCar"/>
    <w:rsid w:val="00814ECD"/>
    <w:rPr>
      <w:rFonts w:ascii="Times New Roman" w:hAnsi="Times New Roman"/>
    </w:rPr>
  </w:style>
  <w:style w:type="character" w:customStyle="1" w:styleId="FirmadecorreoCar">
    <w:name w:val="Firma de correo Car"/>
    <w:basedOn w:val="Fuentedeprrafopredeter"/>
    <w:link w:val="Firmadecorreo"/>
    <w:rsid w:val="00814ECD"/>
    <w:rPr>
      <w:sz w:val="24"/>
      <w:szCs w:val="24"/>
      <w:lang w:val="es-ES" w:eastAsia="es-ES"/>
    </w:rPr>
  </w:style>
  <w:style w:type="paragraph" w:customStyle="1" w:styleId="estilo1">
    <w:name w:val="estilo1"/>
    <w:basedOn w:val="Normal"/>
    <w:rsid w:val="00814ECD"/>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814ECD"/>
    <w:rPr>
      <w:rFonts w:ascii="Courier New" w:hAnsi="Courier New"/>
      <w:sz w:val="20"/>
      <w:szCs w:val="20"/>
    </w:rPr>
  </w:style>
  <w:style w:type="character" w:customStyle="1" w:styleId="TextosinformatoCar">
    <w:name w:val="Texto sin formato Car"/>
    <w:basedOn w:val="Fuentedeprrafopredeter"/>
    <w:link w:val="Textosinformato"/>
    <w:rsid w:val="00814ECD"/>
    <w:rPr>
      <w:rFonts w:ascii="Courier New" w:hAnsi="Courier New"/>
      <w:lang w:val="es-ES" w:eastAsia="es-ES"/>
    </w:rPr>
  </w:style>
  <w:style w:type="paragraph" w:customStyle="1" w:styleId="H3">
    <w:name w:val="H3"/>
    <w:basedOn w:val="Normal"/>
    <w:next w:val="Normal"/>
    <w:rsid w:val="00814ECD"/>
    <w:pPr>
      <w:keepNext/>
      <w:spacing w:before="100" w:after="100"/>
      <w:outlineLvl w:val="3"/>
    </w:pPr>
    <w:rPr>
      <w:rFonts w:ascii="Times New Roman" w:hAnsi="Times New Roman"/>
      <w:b/>
      <w:snapToGrid w:val="0"/>
      <w:sz w:val="28"/>
      <w:szCs w:val="20"/>
      <w:lang w:val="es-MX"/>
    </w:rPr>
  </w:style>
  <w:style w:type="character" w:customStyle="1" w:styleId="Ttulo3Car">
    <w:name w:val="Título 3 Car"/>
    <w:basedOn w:val="Fuentedeprrafopredeter"/>
    <w:link w:val="Ttulo3"/>
    <w:rsid w:val="00814ECD"/>
    <w:rPr>
      <w:rFonts w:ascii="Arial" w:hAnsi="Arial" w:cs="Arial"/>
      <w:b/>
      <w:bCs/>
      <w:sz w:val="26"/>
      <w:szCs w:val="26"/>
      <w:lang w:val="es-ES" w:eastAsia="es-ES"/>
    </w:rPr>
  </w:style>
  <w:style w:type="character" w:styleId="Textodelmarcadordeposicin">
    <w:name w:val="Placeholder Text"/>
    <w:basedOn w:val="Fuentedeprrafopredeter"/>
    <w:uiPriority w:val="99"/>
    <w:semiHidden/>
    <w:rsid w:val="00814ECD"/>
    <w:rPr>
      <w:color w:val="808080"/>
    </w:rPr>
  </w:style>
  <w:style w:type="character" w:customStyle="1" w:styleId="Textoindependiente2Car">
    <w:name w:val="Texto independiente 2 Car"/>
    <w:aliases w:val="Figura Car"/>
    <w:basedOn w:val="Fuentedeprrafopredeter"/>
    <w:link w:val="Textoindependiente2"/>
    <w:rsid w:val="00814ECD"/>
    <w:rPr>
      <w:rFonts w:ascii="Arial" w:eastAsia="MS Mincho" w:hAnsi="Arial"/>
      <w:sz w:val="24"/>
      <w:szCs w:val="24"/>
      <w:lang w:eastAsia="es-ES"/>
    </w:rPr>
  </w:style>
  <w:style w:type="character" w:customStyle="1" w:styleId="normaltextrun">
    <w:name w:val="normaltextrun"/>
    <w:basedOn w:val="Fuentedeprrafopredeter"/>
    <w:rsid w:val="00814ECD"/>
  </w:style>
  <w:style w:type="character" w:customStyle="1" w:styleId="Mencionar1">
    <w:name w:val="Mencionar1"/>
    <w:basedOn w:val="Fuentedeprrafopredeter"/>
    <w:uiPriority w:val="99"/>
    <w:unhideWhenUsed/>
    <w:rsid w:val="00814ECD"/>
    <w:rPr>
      <w:color w:val="2B579A"/>
      <w:shd w:val="clear" w:color="auto" w:fill="E1DFDD"/>
    </w:rPr>
  </w:style>
  <w:style w:type="paragraph" w:styleId="Revisin">
    <w:name w:val="Revision"/>
    <w:hidden/>
    <w:uiPriority w:val="99"/>
    <w:semiHidden/>
    <w:rsid w:val="00814ECD"/>
    <w:rPr>
      <w:lang w:val="es-ES" w:eastAsia="es-ES"/>
    </w:rPr>
  </w:style>
  <w:style w:type="paragraph" w:customStyle="1" w:styleId="v1msobodytext2">
    <w:name w:val="v1msobodytext2"/>
    <w:basedOn w:val="Normal"/>
    <w:rsid w:val="00814ECD"/>
    <w:pPr>
      <w:spacing w:before="100" w:beforeAutospacing="1" w:after="100" w:afterAutospacing="1"/>
    </w:pPr>
    <w:rPr>
      <w:rFonts w:ascii="Times New Roman" w:hAnsi="Times New Roman"/>
      <w:lang w:val="es-CO" w:eastAsia="es-CO"/>
    </w:rPr>
  </w:style>
  <w:style w:type="paragraph" w:customStyle="1" w:styleId="pf0">
    <w:name w:val="pf0"/>
    <w:basedOn w:val="Normal"/>
    <w:rsid w:val="005B309E"/>
    <w:pPr>
      <w:spacing w:before="100" w:beforeAutospacing="1" w:after="100" w:afterAutospacing="1"/>
    </w:pPr>
    <w:rPr>
      <w:rFonts w:ascii="Times New Roman" w:hAnsi="Times New Roman"/>
      <w:lang w:val="es-CO" w:eastAsia="es-CO"/>
    </w:rPr>
  </w:style>
  <w:style w:type="character" w:customStyle="1" w:styleId="cf01">
    <w:name w:val="cf01"/>
    <w:basedOn w:val="Fuentedeprrafopredeter"/>
    <w:rsid w:val="005B309E"/>
    <w:rPr>
      <w:rFonts w:ascii="Segoe UI" w:hAnsi="Segoe UI" w:cs="Segoe UI" w:hint="default"/>
      <w:color w:val="4B4949"/>
      <w:sz w:val="18"/>
      <w:szCs w:val="18"/>
      <w:shd w:val="clear" w:color="auto" w:fill="FFFF00"/>
    </w:rPr>
  </w:style>
  <w:style w:type="character" w:customStyle="1" w:styleId="cf11">
    <w:name w:val="cf11"/>
    <w:basedOn w:val="Fuentedeprrafopredeter"/>
    <w:rsid w:val="005B309E"/>
    <w:rPr>
      <w:rFonts w:ascii="Segoe UI" w:hAnsi="Segoe UI" w:cs="Segoe UI" w:hint="default"/>
      <w:sz w:val="18"/>
      <w:szCs w:val="1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7">
    <w:name w:val="7"/>
    <w:basedOn w:val="NormalTable0"/>
    <w:tblPr>
      <w:tblStyleRowBandSize w:val="1"/>
      <w:tblStyleColBandSize w:val="1"/>
      <w:tblCellMar>
        <w:left w:w="108" w:type="dxa"/>
        <w:right w:w="108" w:type="dxa"/>
      </w:tblCellMar>
    </w:tblPr>
  </w:style>
  <w:style w:type="table" w:customStyle="1" w:styleId="6">
    <w:name w:val="6"/>
    <w:basedOn w:val="NormalTable0"/>
    <w:tblPr>
      <w:tblStyleRowBandSize w:val="1"/>
      <w:tblStyleColBandSize w:val="1"/>
      <w:tblCellMar>
        <w:left w:w="108" w:type="dxa"/>
        <w:right w:w="108" w:type="dxa"/>
      </w:tblCellMar>
    </w:tblPr>
  </w:style>
  <w:style w:type="table" w:customStyle="1" w:styleId="5">
    <w:name w:val="5"/>
    <w:basedOn w:val="NormalTable0"/>
    <w:tblPr>
      <w:tblStyleRowBandSize w:val="1"/>
      <w:tblStyleColBandSize w:val="1"/>
      <w:tblCellMar>
        <w:left w:w="108" w:type="dxa"/>
        <w:right w:w="108" w:type="dxa"/>
      </w:tblCellMar>
    </w:tblPr>
  </w:style>
  <w:style w:type="table" w:customStyle="1" w:styleId="4">
    <w:name w:val="4"/>
    <w:basedOn w:val="NormalTable0"/>
    <w:tblPr>
      <w:tblStyleRowBandSize w:val="1"/>
      <w:tblStyleColBandSize w:val="1"/>
      <w:tblCellMar>
        <w:left w:w="108" w:type="dxa"/>
        <w:right w:w="108" w:type="dxa"/>
      </w:tblCellMar>
    </w:tblPr>
  </w:style>
  <w:style w:type="table" w:customStyle="1" w:styleId="3">
    <w:name w:val="3"/>
    <w:basedOn w:val="NormalTable0"/>
    <w:tblPr>
      <w:tblStyleRowBandSize w:val="1"/>
      <w:tblStyleColBandSize w:val="1"/>
      <w:tblCellMar>
        <w:left w:w="108" w:type="dxa"/>
        <w:right w:w="108" w:type="dxa"/>
      </w:tblCellMar>
    </w:tblPr>
  </w:style>
  <w:style w:type="table" w:customStyle="1" w:styleId="2">
    <w:name w:val="2"/>
    <w:basedOn w:val="NormalTable0"/>
    <w:tblPr>
      <w:tblStyleRowBandSize w:val="1"/>
      <w:tblStyleColBandSize w:val="1"/>
      <w:tblCellMar>
        <w:left w:w="108" w:type="dxa"/>
        <w:right w:w="108" w:type="dxa"/>
      </w:tblCellMar>
    </w:tblPr>
  </w:style>
  <w:style w:type="table" w:customStyle="1" w:styleId="1">
    <w:name w:val="1"/>
    <w:basedOn w:val="NormalTable0"/>
    <w:tblPr>
      <w:tblStyleRowBandSize w:val="1"/>
      <w:tblStyleColBandSize w:val="1"/>
      <w:tblCellMar>
        <w:left w:w="108" w:type="dxa"/>
        <w:right w:w="108" w:type="dxa"/>
      </w:tblCellMar>
    </w:tblPr>
  </w:style>
  <w:style w:type="character" w:customStyle="1" w:styleId="ui-provider">
    <w:name w:val="ui-provider"/>
    <w:basedOn w:val="Fuentedeprrafopredeter"/>
    <w:rsid w:val="006A30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0003">
      <w:bodyDiv w:val="1"/>
      <w:marLeft w:val="0"/>
      <w:marRight w:val="0"/>
      <w:marTop w:val="0"/>
      <w:marBottom w:val="0"/>
      <w:divBdr>
        <w:top w:val="none" w:sz="0" w:space="0" w:color="auto"/>
        <w:left w:val="none" w:sz="0" w:space="0" w:color="auto"/>
        <w:bottom w:val="none" w:sz="0" w:space="0" w:color="auto"/>
        <w:right w:val="none" w:sz="0" w:space="0" w:color="auto"/>
      </w:divBdr>
    </w:div>
    <w:div w:id="226191872">
      <w:bodyDiv w:val="1"/>
      <w:marLeft w:val="0"/>
      <w:marRight w:val="0"/>
      <w:marTop w:val="0"/>
      <w:marBottom w:val="0"/>
      <w:divBdr>
        <w:top w:val="none" w:sz="0" w:space="0" w:color="auto"/>
        <w:left w:val="none" w:sz="0" w:space="0" w:color="auto"/>
        <w:bottom w:val="none" w:sz="0" w:space="0" w:color="auto"/>
        <w:right w:val="none" w:sz="0" w:space="0" w:color="auto"/>
      </w:divBdr>
    </w:div>
    <w:div w:id="594440106">
      <w:bodyDiv w:val="1"/>
      <w:marLeft w:val="0"/>
      <w:marRight w:val="0"/>
      <w:marTop w:val="0"/>
      <w:marBottom w:val="0"/>
      <w:divBdr>
        <w:top w:val="none" w:sz="0" w:space="0" w:color="auto"/>
        <w:left w:val="none" w:sz="0" w:space="0" w:color="auto"/>
        <w:bottom w:val="none" w:sz="0" w:space="0" w:color="auto"/>
        <w:right w:val="none" w:sz="0" w:space="0" w:color="auto"/>
      </w:divBdr>
    </w:div>
    <w:div w:id="813454549">
      <w:bodyDiv w:val="1"/>
      <w:marLeft w:val="0"/>
      <w:marRight w:val="0"/>
      <w:marTop w:val="0"/>
      <w:marBottom w:val="0"/>
      <w:divBdr>
        <w:top w:val="none" w:sz="0" w:space="0" w:color="auto"/>
        <w:left w:val="none" w:sz="0" w:space="0" w:color="auto"/>
        <w:bottom w:val="none" w:sz="0" w:space="0" w:color="auto"/>
        <w:right w:val="none" w:sz="0" w:space="0" w:color="auto"/>
      </w:divBdr>
    </w:div>
    <w:div w:id="993676865">
      <w:bodyDiv w:val="1"/>
      <w:marLeft w:val="0"/>
      <w:marRight w:val="0"/>
      <w:marTop w:val="0"/>
      <w:marBottom w:val="0"/>
      <w:divBdr>
        <w:top w:val="none" w:sz="0" w:space="0" w:color="auto"/>
        <w:left w:val="none" w:sz="0" w:space="0" w:color="auto"/>
        <w:bottom w:val="none" w:sz="0" w:space="0" w:color="auto"/>
        <w:right w:val="none" w:sz="0" w:space="0" w:color="auto"/>
      </w:divBdr>
    </w:div>
    <w:div w:id="1464036425">
      <w:bodyDiv w:val="1"/>
      <w:marLeft w:val="0"/>
      <w:marRight w:val="0"/>
      <w:marTop w:val="0"/>
      <w:marBottom w:val="0"/>
      <w:divBdr>
        <w:top w:val="none" w:sz="0" w:space="0" w:color="auto"/>
        <w:left w:val="none" w:sz="0" w:space="0" w:color="auto"/>
        <w:bottom w:val="none" w:sz="0" w:space="0" w:color="auto"/>
        <w:right w:val="none" w:sz="0" w:space="0" w:color="auto"/>
      </w:divBdr>
    </w:div>
    <w:div w:id="19109914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bKMNz6Z5TpjJnXwVuD0Z8RenA==">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</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CCFCD7FABCE9845A1B94DE71A3B57AE" ma:contentTypeVersion="13" ma:contentTypeDescription="Crear nuevo documento." ma:contentTypeScope="" ma:versionID="860a0c3449daa82be10967d397128cc7">
  <xsd:schema xmlns:xsd="http://www.w3.org/2001/XMLSchema" xmlns:xs="http://www.w3.org/2001/XMLSchema" xmlns:p="http://schemas.microsoft.com/office/2006/metadata/properties" xmlns:ns3="9fe9857c-b821-4328-beea-75241ce2645d" xmlns:ns4="2f8385a9-ab24-4701-b135-440240bdf637" targetNamespace="http://schemas.microsoft.com/office/2006/metadata/properties" ma:root="true" ma:fieldsID="121c3ee9ad48e4e94f507857a3110d15" ns3:_="" ns4:_="">
    <xsd:import namespace="9fe9857c-b821-4328-beea-75241ce2645d"/>
    <xsd:import namespace="2f8385a9-ab24-4701-b135-440240bdf6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9857c-b821-4328-beea-75241ce26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8385a9-ab24-4701-b135-440240bdf63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9fe9857c-b821-4328-beea-75241ce2645d"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ED6B9B8-93B2-462D-A856-58FD6595D9B5}">
  <ds:schemaRefs>
    <ds:schemaRef ds:uri="http://schemas.microsoft.com/sharepoint/v3/contenttype/forms"/>
  </ds:schemaRefs>
</ds:datastoreItem>
</file>

<file path=customXml/itemProps3.xml><?xml version="1.0" encoding="utf-8"?>
<ds:datastoreItem xmlns:ds="http://schemas.openxmlformats.org/officeDocument/2006/customXml" ds:itemID="{D462BFDA-13B6-4C32-8D96-FE47134CAD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9857c-b821-4328-beea-75241ce2645d"/>
    <ds:schemaRef ds:uri="2f8385a9-ab24-4701-b135-440240bdf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9AC1E9-7BA9-469E-981B-D564E104B858}">
  <ds:schemaRefs>
    <ds:schemaRef ds:uri="http://schemas.microsoft.com/office/2006/metadata/properties"/>
    <ds:schemaRef ds:uri="http://schemas.microsoft.com/office/infopath/2007/PartnerControls"/>
    <ds:schemaRef ds:uri="9fe9857c-b821-4328-beea-75241ce2645d"/>
  </ds:schemaRefs>
</ds:datastoreItem>
</file>

<file path=customXml/itemProps5.xml><?xml version="1.0" encoding="utf-8"?>
<ds:datastoreItem xmlns:ds="http://schemas.openxmlformats.org/officeDocument/2006/customXml" ds:itemID="{6AD50BBC-4643-4F24-B65D-9A33428B6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3923</Words>
  <Characters>21581</Characters>
  <Application>Microsoft Office Word</Application>
  <DocSecurity>0</DocSecurity>
  <Lines>179</Lines>
  <Paragraphs>50</Paragraphs>
  <ScaleCrop>false</ScaleCrop>
  <Company/>
  <LinksUpToDate>false</LinksUpToDate>
  <CharactersWithSpaces>25454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PRESIDENCIA</dc:creator>
  <cp:keywords/>
  <dc:description/>
  <cp:lastModifiedBy>Wilber Roman Pulido Rodriguez</cp:lastModifiedBy>
  <cp:revision>31</cp:revision>
  <dcterms:created xsi:type="dcterms:W3CDTF">2024-06-24T21:17:00Z</dcterms:created>
  <dcterms:modified xsi:type="dcterms:W3CDTF">2024-07-05T19:20:00Z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0x0101002CCFCD7FABCE9845A1B94DE71A3B57AE</vt:lpwstr>
  </property>
  <property fmtid="{D5CDD505-2E9C-101B-9397-08002B2CF9AE}" pid="3" name="_activity">
    <vt:lpwstr/>
  </property>
</Properties>
</file>