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7340"/>
      </w:tblGrid>
      <w:tr w:rsidR="005C4522" w:rsidRPr="00431BB6" w14:paraId="7783449F" w14:textId="77777777" w:rsidTr="1CDD529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7340" w:type="dxa"/>
            <w:tcBorders>
              <w:top w:val="single" w:sz="4" w:space="0" w:color="auto"/>
              <w:left w:val="single" w:sz="4" w:space="0" w:color="auto"/>
              <w:bottom w:val="single" w:sz="4" w:space="0" w:color="auto"/>
            </w:tcBorders>
            <w:shd w:val="clear" w:color="auto" w:fill="FFFFFF" w:themeFill="background1"/>
            <w:vAlign w:val="center"/>
          </w:tcPr>
          <w:p w14:paraId="780E4559" w14:textId="77777777" w:rsidR="0026513E" w:rsidRPr="00431BB6" w:rsidRDefault="001D3D5B" w:rsidP="00795C6B">
            <w:pPr>
              <w:pStyle w:val="Ttulo2"/>
              <w:ind w:left="72" w:right="72"/>
              <w:jc w:val="left"/>
              <w:rPr>
                <w:rFonts w:ascii="Arial Narrow" w:hAnsi="Arial Narrow" w:cs="Arial"/>
                <w:b w:val="0"/>
                <w:i/>
                <w:color w:val="808080"/>
                <w:sz w:val="22"/>
                <w:szCs w:val="22"/>
              </w:rPr>
            </w:pPr>
            <w:r>
              <w:rPr>
                <w:rFonts w:ascii="Arial Narrow" w:hAnsi="Arial Narrow" w:cs="Arial"/>
                <w:b w:val="0"/>
                <w:i/>
                <w:color w:val="000000"/>
                <w:sz w:val="22"/>
                <w:szCs w:val="22"/>
              </w:rPr>
              <w:t>Ministerio de Ambiente y Desarrollo Sostenible – Dirección de Ordenamiento Ambiental Territorial y Sistema Nacional Ambiental</w:t>
            </w:r>
          </w:p>
        </w:tc>
      </w:tr>
      <w:tr w:rsidR="005C4522" w:rsidRPr="00431BB6" w14:paraId="5B596B17" w14:textId="77777777" w:rsidTr="1CDD529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431BB6" w:rsidRDefault="0026513E"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Fecha</w:t>
            </w:r>
            <w:r w:rsidR="00BB545F" w:rsidRPr="00431BB6">
              <w:rPr>
                <w:rFonts w:ascii="Arial Narrow" w:hAnsi="Arial Narrow" w:cs="Arial"/>
                <w:bCs/>
                <w:color w:val="FFFFFF"/>
                <w:sz w:val="22"/>
                <w:szCs w:val="22"/>
              </w:rPr>
              <w:t xml:space="preserve"> (</w:t>
            </w:r>
            <w:proofErr w:type="spellStart"/>
            <w:r w:rsidR="00BB545F" w:rsidRPr="00431BB6">
              <w:rPr>
                <w:rFonts w:ascii="Arial Narrow" w:hAnsi="Arial Narrow" w:cs="Arial"/>
                <w:bCs/>
                <w:color w:val="FFFFFF"/>
                <w:sz w:val="22"/>
                <w:szCs w:val="22"/>
              </w:rPr>
              <w:t>dd</w:t>
            </w:r>
            <w:proofErr w:type="spellEnd"/>
            <w:r w:rsidR="00BB545F" w:rsidRPr="00431BB6">
              <w:rPr>
                <w:rFonts w:ascii="Arial Narrow" w:hAnsi="Arial Narrow" w:cs="Arial"/>
                <w:bCs/>
                <w:color w:val="FFFFFF"/>
                <w:sz w:val="22"/>
                <w:szCs w:val="22"/>
              </w:rPr>
              <w:t>/mm/</w:t>
            </w:r>
            <w:proofErr w:type="spellStart"/>
            <w:r w:rsidR="00BB545F" w:rsidRPr="00431BB6">
              <w:rPr>
                <w:rFonts w:ascii="Arial Narrow" w:hAnsi="Arial Narrow" w:cs="Arial"/>
                <w:bCs/>
                <w:color w:val="FFFFFF"/>
                <w:sz w:val="22"/>
                <w:szCs w:val="22"/>
              </w:rPr>
              <w:t>aa</w:t>
            </w:r>
            <w:proofErr w:type="spellEnd"/>
            <w:r w:rsidR="00BB545F" w:rsidRPr="00431BB6">
              <w:rPr>
                <w:rFonts w:ascii="Arial Narrow" w:hAnsi="Arial Narrow" w:cs="Arial"/>
                <w:bCs/>
                <w:color w:val="FFFFFF"/>
                <w:sz w:val="22"/>
                <w:szCs w:val="22"/>
              </w:rPr>
              <w:t>)</w:t>
            </w:r>
            <w:r w:rsidR="00293F29" w:rsidRPr="00431BB6">
              <w:rPr>
                <w:rFonts w:ascii="Arial Narrow" w:hAnsi="Arial Narrow" w:cs="Arial"/>
                <w:bCs/>
                <w:color w:val="FFFFFF"/>
                <w:sz w:val="22"/>
                <w:szCs w:val="22"/>
              </w:rPr>
              <w:t>:</w:t>
            </w:r>
          </w:p>
        </w:tc>
        <w:tc>
          <w:tcPr>
            <w:tcW w:w="7340" w:type="dxa"/>
            <w:tcBorders>
              <w:top w:val="single" w:sz="4" w:space="0" w:color="auto"/>
              <w:left w:val="single" w:sz="4" w:space="0" w:color="auto"/>
              <w:bottom w:val="single" w:sz="4" w:space="0" w:color="auto"/>
            </w:tcBorders>
            <w:shd w:val="clear" w:color="auto" w:fill="FFFFFF" w:themeFill="background1"/>
            <w:vAlign w:val="center"/>
          </w:tcPr>
          <w:p w14:paraId="1D31E16A" w14:textId="77777777" w:rsidR="00C47F73" w:rsidRPr="00DA7AD3" w:rsidRDefault="00A65841" w:rsidP="005F30C3">
            <w:pPr>
              <w:pStyle w:val="Ttulo2"/>
              <w:ind w:left="72" w:right="72"/>
              <w:jc w:val="left"/>
              <w:rPr>
                <w:rFonts w:ascii="Arial Narrow" w:hAnsi="Arial Narrow" w:cs="Arial"/>
                <w:b w:val="0"/>
                <w:color w:val="000000"/>
                <w:sz w:val="22"/>
                <w:szCs w:val="22"/>
              </w:rPr>
            </w:pPr>
            <w:r>
              <w:rPr>
                <w:rFonts w:ascii="Arial Narrow" w:hAnsi="Arial Narrow" w:cs="Arial"/>
                <w:b w:val="0"/>
                <w:i/>
                <w:color w:val="000000"/>
                <w:sz w:val="22"/>
                <w:szCs w:val="22"/>
              </w:rPr>
              <w:t>05</w:t>
            </w:r>
            <w:r w:rsidR="001D3D5B" w:rsidRPr="00DA7AD3">
              <w:rPr>
                <w:rFonts w:ascii="Arial Narrow" w:hAnsi="Arial Narrow" w:cs="Arial"/>
                <w:b w:val="0"/>
                <w:i/>
                <w:color w:val="000000"/>
                <w:sz w:val="22"/>
                <w:szCs w:val="22"/>
              </w:rPr>
              <w:t>/</w:t>
            </w:r>
            <w:r>
              <w:rPr>
                <w:rFonts w:ascii="Arial Narrow" w:hAnsi="Arial Narrow" w:cs="Arial"/>
                <w:b w:val="0"/>
                <w:i/>
                <w:color w:val="000000"/>
                <w:sz w:val="22"/>
                <w:szCs w:val="22"/>
              </w:rPr>
              <w:t>04</w:t>
            </w:r>
            <w:r w:rsidR="001D3D5B" w:rsidRPr="00DA7AD3">
              <w:rPr>
                <w:rFonts w:ascii="Arial Narrow" w:hAnsi="Arial Narrow" w:cs="Arial"/>
                <w:b w:val="0"/>
                <w:i/>
                <w:color w:val="000000"/>
                <w:sz w:val="22"/>
                <w:szCs w:val="22"/>
              </w:rPr>
              <w:t>/202</w:t>
            </w:r>
            <w:r>
              <w:rPr>
                <w:rFonts w:ascii="Arial Narrow" w:hAnsi="Arial Narrow" w:cs="Arial"/>
                <w:b w:val="0"/>
                <w:i/>
                <w:color w:val="000000"/>
                <w:sz w:val="22"/>
                <w:szCs w:val="22"/>
              </w:rPr>
              <w:t>4</w:t>
            </w:r>
          </w:p>
        </w:tc>
      </w:tr>
      <w:tr w:rsidR="005C4522" w:rsidRPr="00431BB6" w14:paraId="6448EAFF" w14:textId="77777777" w:rsidTr="1CDD529A">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0453613"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587695" w:rsidRPr="00431BB6">
              <w:rPr>
                <w:rFonts w:ascii="Arial Narrow" w:hAnsi="Arial Narrow" w:cs="Arial"/>
                <w:bCs/>
                <w:color w:val="FFFFFF"/>
                <w:sz w:val="22"/>
                <w:szCs w:val="22"/>
              </w:rPr>
              <w:t>D</w:t>
            </w:r>
            <w:r w:rsidRPr="00431BB6">
              <w:rPr>
                <w:rFonts w:ascii="Arial Narrow" w:hAnsi="Arial Narrow" w:cs="Arial"/>
                <w:bCs/>
                <w:color w:val="FFFFFF"/>
                <w:sz w:val="22"/>
                <w:szCs w:val="22"/>
              </w:rPr>
              <w:t>ecreto</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7340" w:type="dxa"/>
            <w:tcBorders>
              <w:top w:val="single" w:sz="4" w:space="0" w:color="auto"/>
              <w:left w:val="single" w:sz="4" w:space="0" w:color="auto"/>
              <w:bottom w:val="single" w:sz="4" w:space="0" w:color="auto"/>
            </w:tcBorders>
            <w:shd w:val="clear" w:color="auto" w:fill="FFFFFF" w:themeFill="background1"/>
            <w:vAlign w:val="center"/>
          </w:tcPr>
          <w:p w14:paraId="7400F523" w14:textId="45FE0A1A" w:rsidR="001F238A" w:rsidRPr="00431BB6" w:rsidRDefault="00016CCE" w:rsidP="005F30C3">
            <w:pPr>
              <w:pStyle w:val="Ttulo2"/>
              <w:ind w:left="72" w:right="72"/>
              <w:jc w:val="left"/>
              <w:rPr>
                <w:rFonts w:ascii="Arial Narrow" w:hAnsi="Arial Narrow" w:cs="Arial"/>
                <w:spacing w:val="-3"/>
                <w:sz w:val="22"/>
                <w:szCs w:val="22"/>
              </w:rPr>
            </w:pPr>
            <w:r w:rsidRPr="00016CCE">
              <w:rPr>
                <w:rFonts w:ascii="Arial Narrow" w:hAnsi="Arial Narrow" w:cs="Arial"/>
                <w:b w:val="0"/>
                <w:i/>
                <w:color w:val="000000"/>
                <w:sz w:val="22"/>
                <w:szCs w:val="22"/>
              </w:rPr>
              <w:t>Por la cual se modifican los artículos 6º, 9º y 10°, y el parágrafo del artículo 7º de la Resolución 667 de 2016 en relación con los indicadores mínimos de gestión e indicadores complementarios, la presentación y contenido de los informes semestrales y anuales de avance en la ejecución del Plan de Acción Cuatrienal de las Corporaciones Autónomas Regionales y de Desarrollo Sostenible</w:t>
            </w:r>
            <w:r w:rsidR="001D3D5B" w:rsidRPr="00D31217">
              <w:rPr>
                <w:rFonts w:ascii="Arial Narrow" w:hAnsi="Arial Narrow" w:cs="Arial"/>
                <w:b w:val="0"/>
                <w:i/>
                <w:color w:val="000000"/>
                <w:sz w:val="22"/>
                <w:szCs w:val="22"/>
              </w:rPr>
              <w:t>.</w:t>
            </w:r>
          </w:p>
        </w:tc>
      </w:tr>
      <w:tr w:rsidR="0060619D" w:rsidRPr="00431BB6" w14:paraId="65104628" w14:textId="77777777" w:rsidTr="1CDD529A">
        <w:trPr>
          <w:trHeight w:val="97"/>
        </w:trPr>
        <w:tc>
          <w:tcPr>
            <w:tcW w:w="10774" w:type="dxa"/>
            <w:gridSpan w:val="2"/>
            <w:tcBorders>
              <w:top w:val="single" w:sz="4" w:space="0" w:color="auto"/>
              <w:bottom w:val="single" w:sz="4" w:space="0" w:color="auto"/>
            </w:tcBorders>
            <w:shd w:val="clear" w:color="auto" w:fill="auto"/>
            <w:vAlign w:val="center"/>
          </w:tcPr>
          <w:p w14:paraId="69EC224E" w14:textId="77777777" w:rsidR="0060619D" w:rsidRPr="003D2177" w:rsidRDefault="0060619D" w:rsidP="005B0DE4">
            <w:pPr>
              <w:numPr>
                <w:ilvl w:val="0"/>
                <w:numId w:val="52"/>
              </w:numPr>
              <w:rPr>
                <w:rFonts w:ascii="Arial Narrow" w:hAnsi="Arial Narrow" w:cs="Arial"/>
                <w:b/>
                <w:color w:val="000000"/>
                <w:sz w:val="22"/>
                <w:szCs w:val="22"/>
                <w:lang w:val="es-CO"/>
              </w:rPr>
            </w:pPr>
            <w:r w:rsidRPr="00431BB6">
              <w:rPr>
                <w:rFonts w:ascii="Arial Narrow" w:hAnsi="Arial Narrow" w:cs="Arial"/>
                <w:b/>
                <w:color w:val="000000"/>
                <w:sz w:val="22"/>
                <w:szCs w:val="22"/>
                <w:lang w:val="es-CO"/>
              </w:rPr>
              <w:t>ANTECEDENTES Y RAZONES DE OPORTUNIDAD Y CONVENIENCIA QUE JUSTIFICAN SU EXPEDICIÓN.</w:t>
            </w:r>
          </w:p>
          <w:p w14:paraId="672A6659" w14:textId="77777777" w:rsidR="0060619D" w:rsidRDefault="0060619D" w:rsidP="00E76C3E">
            <w:pPr>
              <w:pStyle w:val="paragraph"/>
              <w:spacing w:before="0" w:beforeAutospacing="0" w:after="0" w:afterAutospacing="0"/>
              <w:jc w:val="both"/>
              <w:textAlignment w:val="baseline"/>
              <w:rPr>
                <w:rStyle w:val="normaltextrun"/>
                <w:rFonts w:ascii="Arial Narrow" w:hAnsi="Arial Narrow" w:cs="Segoe UI"/>
                <w:sz w:val="22"/>
                <w:szCs w:val="22"/>
                <w:lang w:val="es-ES"/>
              </w:rPr>
            </w:pPr>
          </w:p>
          <w:p w14:paraId="63F37172" w14:textId="1444125C" w:rsidR="0060619D" w:rsidRDefault="0FD22370" w:rsidP="00E76C3E">
            <w:pPr>
              <w:pStyle w:val="paragraph"/>
              <w:widowControl w:val="0"/>
              <w:spacing w:before="0" w:beforeAutospacing="0" w:after="0" w:afterAutospacing="0" w:line="259" w:lineRule="auto"/>
              <w:jc w:val="both"/>
              <w:rPr>
                <w:rStyle w:val="normaltextrun"/>
                <w:rFonts w:ascii="Arial Narrow" w:hAnsi="Arial Narrow" w:cs="Segoe UI"/>
                <w:sz w:val="22"/>
                <w:szCs w:val="22"/>
              </w:rPr>
            </w:pPr>
            <w:r w:rsidRPr="1CDD529A">
              <w:rPr>
                <w:rStyle w:val="normaltextrun"/>
                <w:rFonts w:ascii="Arial Narrow" w:hAnsi="Arial Narrow" w:cs="Segoe UI"/>
                <w:sz w:val="22"/>
                <w:szCs w:val="22"/>
              </w:rPr>
              <w:t xml:space="preserve">Como respuesta a lo establecido en el artículo 2.2.8.6.5.3 del Decreto 1076 de 2015 que  determina que el Ministerio de Ambiente y Desarrollo Sostenible </w:t>
            </w:r>
            <w:r w:rsidRPr="1CDD529A">
              <w:rPr>
                <w:rStyle w:val="normaltextrun"/>
                <w:rFonts w:ascii="Arial Narrow" w:hAnsi="Arial Narrow" w:cs="Segoe UI"/>
                <w:i/>
                <w:iCs/>
                <w:sz w:val="22"/>
                <w:szCs w:val="22"/>
              </w:rPr>
              <w:t>“establecerá mediante resolución los indicadores mínimos de referencia para que las Corporaciones Autónomas Regionales evalúen su gestión, el impacto generado, y se construya a nivel nacional un agregado para evaluar la política ambiental”</w:t>
            </w:r>
            <w:r w:rsidRPr="1CDD529A">
              <w:rPr>
                <w:rStyle w:val="normaltextrun"/>
                <w:rFonts w:ascii="Arial Narrow" w:hAnsi="Arial Narrow" w:cs="Segoe UI"/>
                <w:sz w:val="22"/>
                <w:szCs w:val="22"/>
              </w:rPr>
              <w:t xml:space="preserve">, el Ministerio expidió la Resolución 667 de 2016, mediante la cual (artículos 6 y 9) se definió el reporte y periodicidad de la información de dichos indicadores que corresponden a las CAR. </w:t>
            </w:r>
          </w:p>
          <w:p w14:paraId="74E34646" w14:textId="7D277D52" w:rsidR="0060619D" w:rsidRDefault="0060619D" w:rsidP="00E76C3E">
            <w:pPr>
              <w:pStyle w:val="paragraph"/>
              <w:spacing w:before="0" w:beforeAutospacing="0" w:after="0" w:afterAutospacing="0"/>
              <w:jc w:val="both"/>
              <w:textAlignment w:val="baseline"/>
              <w:rPr>
                <w:rStyle w:val="normaltextrun"/>
                <w:rFonts w:ascii="Arial Narrow" w:hAnsi="Arial Narrow" w:cs="Segoe UI"/>
                <w:sz w:val="22"/>
                <w:szCs w:val="22"/>
                <w:lang w:val="es-ES"/>
              </w:rPr>
            </w:pPr>
          </w:p>
          <w:p w14:paraId="2370F0DD" w14:textId="0D2A903A" w:rsidR="0060619D" w:rsidRDefault="0FD22370" w:rsidP="00E76C3E">
            <w:pPr>
              <w:pStyle w:val="paragraph"/>
              <w:spacing w:before="0" w:beforeAutospacing="0" w:after="0" w:afterAutospacing="0"/>
              <w:jc w:val="both"/>
              <w:textAlignment w:val="baseline"/>
              <w:rPr>
                <w:rStyle w:val="normaltextrun"/>
                <w:rFonts w:ascii="Arial Narrow" w:hAnsi="Arial Narrow" w:cs="Segoe UI"/>
                <w:sz w:val="22"/>
                <w:szCs w:val="22"/>
                <w:lang w:val="es-ES"/>
              </w:rPr>
            </w:pPr>
            <w:r w:rsidRPr="1CDD529A">
              <w:rPr>
                <w:rStyle w:val="normaltextrun"/>
                <w:rFonts w:ascii="Arial Narrow" w:hAnsi="Arial Narrow" w:cs="Segoe UI"/>
                <w:sz w:val="22"/>
                <w:szCs w:val="22"/>
                <w:lang w:val="es-ES"/>
              </w:rPr>
              <w:t>Por lo anterior, l</w:t>
            </w:r>
            <w:r w:rsidR="0060619D" w:rsidRPr="1CDD529A">
              <w:rPr>
                <w:rStyle w:val="normaltextrun"/>
                <w:rFonts w:ascii="Arial Narrow" w:hAnsi="Arial Narrow" w:cs="Segoe UI"/>
                <w:sz w:val="22"/>
                <w:szCs w:val="22"/>
                <w:lang w:val="es-ES"/>
              </w:rPr>
              <w:t>os Indicadores Mínimos de Gestión -IMG, fueron establecidos mediante la Resolución 667 de 2016 que reglamenta el artículo 2.</w:t>
            </w:r>
            <w:r w:rsidR="00CA55D4">
              <w:rPr>
                <w:rStyle w:val="normaltextrun"/>
                <w:rFonts w:ascii="Arial Narrow" w:hAnsi="Arial Narrow" w:cs="Segoe UI"/>
                <w:sz w:val="22"/>
                <w:szCs w:val="22"/>
                <w:lang w:val="es-ES"/>
              </w:rPr>
              <w:t>2</w:t>
            </w:r>
            <w:r w:rsidR="0060619D" w:rsidRPr="1CDD529A">
              <w:rPr>
                <w:rStyle w:val="normaltextrun"/>
                <w:rFonts w:ascii="Arial Narrow" w:hAnsi="Arial Narrow" w:cs="Segoe UI"/>
                <w:sz w:val="22"/>
                <w:szCs w:val="22"/>
                <w:lang w:val="es-ES"/>
              </w:rPr>
              <w:t>.8.</w:t>
            </w:r>
            <w:r w:rsidR="00CA55D4">
              <w:rPr>
                <w:rStyle w:val="normaltextrun"/>
                <w:rFonts w:ascii="Arial Narrow" w:hAnsi="Arial Narrow" w:cs="Segoe UI"/>
                <w:sz w:val="22"/>
                <w:szCs w:val="22"/>
                <w:lang w:val="es-ES"/>
              </w:rPr>
              <w:t>6</w:t>
            </w:r>
            <w:r w:rsidR="0060619D" w:rsidRPr="1CDD529A">
              <w:rPr>
                <w:rStyle w:val="normaltextrun"/>
                <w:rFonts w:ascii="Arial Narrow" w:hAnsi="Arial Narrow" w:cs="Segoe UI"/>
                <w:sz w:val="22"/>
                <w:szCs w:val="22"/>
                <w:lang w:val="es-ES"/>
              </w:rPr>
              <w:t>.5.3 del Decreto 1076 de 2015, los cuales tienen el propósito de evidenciar los avances en la ejecución del Plan de Acción Cuatrienal -PAC de las Corporaciones Autónomas Regionales y de Desarrollo Sostenible en términos de productos, así como, apoyar la construcción de agregados nacionales para evaluar la política ambiental. Considerando lo anterior</w:t>
            </w:r>
            <w:r w:rsidR="005C387E">
              <w:rPr>
                <w:rStyle w:val="normaltextrun"/>
                <w:rFonts w:ascii="Arial Narrow" w:hAnsi="Arial Narrow" w:cs="Segoe UI"/>
                <w:sz w:val="22"/>
                <w:szCs w:val="22"/>
                <w:lang w:val="es-ES"/>
              </w:rPr>
              <w:t xml:space="preserve">, </w:t>
            </w:r>
            <w:r w:rsidR="00CA55D4">
              <w:rPr>
                <w:rStyle w:val="normaltextrun"/>
                <w:rFonts w:ascii="Arial Narrow" w:hAnsi="Arial Narrow" w:cs="Segoe UI"/>
                <w:sz w:val="22"/>
                <w:szCs w:val="22"/>
                <w:lang w:val="es-ES"/>
              </w:rPr>
              <w:t>así como</w:t>
            </w:r>
            <w:r w:rsidR="005C387E">
              <w:rPr>
                <w:rStyle w:val="normaltextrun"/>
                <w:rFonts w:ascii="Arial Narrow" w:hAnsi="Arial Narrow" w:cs="Segoe UI"/>
                <w:sz w:val="22"/>
                <w:szCs w:val="22"/>
                <w:lang w:val="es-ES"/>
              </w:rPr>
              <w:t>,</w:t>
            </w:r>
            <w:r w:rsidR="0060619D" w:rsidRPr="1CDD529A">
              <w:rPr>
                <w:rStyle w:val="normaltextrun"/>
                <w:rFonts w:ascii="Arial Narrow" w:hAnsi="Arial Narrow" w:cs="Segoe UI"/>
                <w:sz w:val="22"/>
                <w:szCs w:val="22"/>
                <w:lang w:val="es-ES"/>
              </w:rPr>
              <w:t xml:space="preserve"> que tales indicadores se adoptaron hace ocho años, además, que el país ha suscrito nuevos compromisos y que existen modificaciones en la normatividad y en el alcance de los enfoques y acciones de las políticas ambientales, desde el año 2022 se empezó </w:t>
            </w:r>
            <w:r w:rsidR="0BAA3C7B" w:rsidRPr="1CDD529A">
              <w:rPr>
                <w:rStyle w:val="normaltextrun"/>
                <w:rFonts w:ascii="Arial Narrow" w:hAnsi="Arial Narrow" w:cs="Segoe UI"/>
                <w:sz w:val="22"/>
                <w:szCs w:val="22"/>
                <w:lang w:val="es-ES"/>
              </w:rPr>
              <w:t>l</w:t>
            </w:r>
            <w:r w:rsidR="0060619D" w:rsidRPr="1CDD529A">
              <w:rPr>
                <w:rStyle w:val="normaltextrun"/>
                <w:rFonts w:ascii="Arial Narrow" w:hAnsi="Arial Narrow" w:cs="Segoe UI"/>
                <w:sz w:val="22"/>
                <w:szCs w:val="22"/>
                <w:lang w:val="es-ES"/>
              </w:rPr>
              <w:t>a revis</w:t>
            </w:r>
            <w:r w:rsidR="4CCB7987" w:rsidRPr="1CDD529A">
              <w:rPr>
                <w:rStyle w:val="normaltextrun"/>
                <w:rFonts w:ascii="Arial Narrow" w:hAnsi="Arial Narrow" w:cs="Segoe UI"/>
                <w:sz w:val="22"/>
                <w:szCs w:val="22"/>
                <w:lang w:val="es-ES"/>
              </w:rPr>
              <w:t>ión de</w:t>
            </w:r>
            <w:r w:rsidR="0060619D" w:rsidRPr="1CDD529A">
              <w:rPr>
                <w:rStyle w:val="normaltextrun"/>
                <w:rFonts w:ascii="Arial Narrow" w:hAnsi="Arial Narrow" w:cs="Segoe UI"/>
                <w:sz w:val="22"/>
                <w:szCs w:val="22"/>
                <w:lang w:val="es-ES"/>
              </w:rPr>
              <w:t xml:space="preserve"> los IMG y sus hojas metodológicas para mejorar el </w:t>
            </w:r>
            <w:r w:rsidR="68CD0FE0" w:rsidRPr="1CDD529A">
              <w:rPr>
                <w:rStyle w:val="normaltextrun"/>
                <w:rFonts w:ascii="Arial Narrow" w:hAnsi="Arial Narrow" w:cs="Segoe UI"/>
                <w:sz w:val="22"/>
                <w:szCs w:val="22"/>
                <w:lang w:val="es-ES"/>
              </w:rPr>
              <w:t xml:space="preserve">proceso de </w:t>
            </w:r>
            <w:r w:rsidR="0060619D" w:rsidRPr="1CDD529A">
              <w:rPr>
                <w:rStyle w:val="normaltextrun"/>
                <w:rFonts w:ascii="Arial Narrow" w:hAnsi="Arial Narrow" w:cs="Segoe UI"/>
                <w:sz w:val="22"/>
                <w:szCs w:val="22"/>
                <w:lang w:val="es-ES"/>
              </w:rPr>
              <w:t xml:space="preserve">análisis de </w:t>
            </w:r>
            <w:r w:rsidR="78305DBA" w:rsidRPr="1CDD529A">
              <w:rPr>
                <w:rStyle w:val="normaltextrun"/>
                <w:rFonts w:ascii="Arial Narrow" w:hAnsi="Arial Narrow" w:cs="Segoe UI"/>
                <w:sz w:val="22"/>
                <w:szCs w:val="22"/>
                <w:lang w:val="es-ES"/>
              </w:rPr>
              <w:t xml:space="preserve">la </w:t>
            </w:r>
            <w:r w:rsidR="0060619D" w:rsidRPr="1CDD529A">
              <w:rPr>
                <w:rStyle w:val="normaltextrun"/>
                <w:rFonts w:ascii="Arial Narrow" w:hAnsi="Arial Narrow" w:cs="Segoe UI"/>
                <w:sz w:val="22"/>
                <w:szCs w:val="22"/>
                <w:lang w:val="es-ES"/>
              </w:rPr>
              <w:t xml:space="preserve">gestión </w:t>
            </w:r>
            <w:r w:rsidR="7599ECCB" w:rsidRPr="1CDD529A">
              <w:rPr>
                <w:rStyle w:val="normaltextrun"/>
                <w:rFonts w:ascii="Arial Narrow" w:hAnsi="Arial Narrow" w:cs="Segoe UI"/>
                <w:sz w:val="22"/>
                <w:szCs w:val="22"/>
                <w:lang w:val="es-ES"/>
              </w:rPr>
              <w:t xml:space="preserve">de las Corporaciones </w:t>
            </w:r>
            <w:r w:rsidR="0060619D" w:rsidRPr="1CDD529A">
              <w:rPr>
                <w:rStyle w:val="normaltextrun"/>
                <w:rFonts w:ascii="Arial Narrow" w:hAnsi="Arial Narrow" w:cs="Segoe UI"/>
                <w:sz w:val="22"/>
                <w:szCs w:val="22"/>
                <w:lang w:val="es-ES"/>
              </w:rPr>
              <w:t>y avanzar en la implementación de la política ambiental. En este mismo sentido, el Ministerio expidió la Resolución 072 de 2022 para regular la evaluación del desempeño a través del IEDI y la composición y reporte de los IMG.</w:t>
            </w:r>
          </w:p>
          <w:p w14:paraId="53405C19" w14:textId="77777777" w:rsidR="00EF321B" w:rsidRDefault="00EF321B" w:rsidP="00E76C3E">
            <w:pPr>
              <w:pStyle w:val="paragraph"/>
              <w:spacing w:before="0" w:beforeAutospacing="0" w:after="0" w:afterAutospacing="0"/>
              <w:jc w:val="both"/>
              <w:textAlignment w:val="baseline"/>
              <w:rPr>
                <w:rStyle w:val="normaltextrun"/>
                <w:lang w:val="es-ES"/>
              </w:rPr>
            </w:pPr>
          </w:p>
          <w:p w14:paraId="392BF54C" w14:textId="6746C73F" w:rsidR="00EF321B" w:rsidRPr="00DE4351" w:rsidRDefault="00EF321B" w:rsidP="00E76C3E">
            <w:pPr>
              <w:pStyle w:val="Textoindependiente"/>
              <w:widowControl w:val="0"/>
              <w:spacing w:before="120" w:after="60"/>
              <w:rPr>
                <w:rFonts w:ascii="Arial Narrow" w:hAnsi="Arial Narrow"/>
                <w:sz w:val="22"/>
                <w:szCs w:val="22"/>
              </w:rPr>
            </w:pPr>
            <w:r w:rsidRPr="1CDD529A">
              <w:rPr>
                <w:rFonts w:ascii="Arial Narrow" w:hAnsi="Arial Narrow"/>
                <w:sz w:val="22"/>
                <w:szCs w:val="22"/>
              </w:rPr>
              <w:t xml:space="preserve">Adicional a lo anterior, </w:t>
            </w:r>
            <w:r w:rsidR="00C7228A">
              <w:rPr>
                <w:rFonts w:ascii="Arial Narrow" w:hAnsi="Arial Narrow"/>
                <w:sz w:val="22"/>
                <w:szCs w:val="22"/>
              </w:rPr>
              <w:t>en</w:t>
            </w:r>
            <w:r w:rsidRPr="1CDD529A">
              <w:rPr>
                <w:rFonts w:ascii="Arial Narrow" w:hAnsi="Arial Narrow"/>
                <w:sz w:val="22"/>
                <w:szCs w:val="22"/>
              </w:rPr>
              <w:t xml:space="preserve"> el proceso de revisión y optimización de los Indicadores Mínimos de Gestión establecidos en el artículo 6° de la Resolución 667 de 2016, </w:t>
            </w:r>
            <w:r w:rsidR="000E4DD7">
              <w:rPr>
                <w:rFonts w:ascii="Arial Narrow" w:hAnsi="Arial Narrow"/>
                <w:sz w:val="22"/>
                <w:szCs w:val="22"/>
              </w:rPr>
              <w:t xml:space="preserve">las direcciones técnicas </w:t>
            </w:r>
            <w:r w:rsidR="00BE2DC4">
              <w:rPr>
                <w:rFonts w:ascii="Arial Narrow" w:hAnsi="Arial Narrow"/>
                <w:sz w:val="22"/>
                <w:szCs w:val="22"/>
              </w:rPr>
              <w:t xml:space="preserve">pudieron </w:t>
            </w:r>
            <w:r w:rsidRPr="1CDD529A">
              <w:rPr>
                <w:rFonts w:ascii="Arial Narrow" w:hAnsi="Arial Narrow"/>
                <w:sz w:val="22"/>
                <w:szCs w:val="22"/>
              </w:rPr>
              <w:t xml:space="preserve">evaluar si los </w:t>
            </w:r>
            <w:r w:rsidR="00BE2DC4">
              <w:rPr>
                <w:rFonts w:ascii="Arial Narrow" w:hAnsi="Arial Narrow"/>
                <w:sz w:val="22"/>
                <w:szCs w:val="22"/>
              </w:rPr>
              <w:t xml:space="preserve">indicadores </w:t>
            </w:r>
            <w:r w:rsidRPr="1CDD529A">
              <w:rPr>
                <w:rFonts w:ascii="Arial Narrow" w:hAnsi="Arial Narrow"/>
                <w:sz w:val="22"/>
                <w:szCs w:val="22"/>
              </w:rPr>
              <w:t xml:space="preserve">allí definidos permiten </w:t>
            </w:r>
            <w:r>
              <w:rPr>
                <w:rFonts w:ascii="Arial Narrow" w:hAnsi="Arial Narrow"/>
                <w:sz w:val="22"/>
                <w:szCs w:val="22"/>
              </w:rPr>
              <w:t>generar un consolidado d</w:t>
            </w:r>
            <w:r w:rsidRPr="1CDD529A">
              <w:rPr>
                <w:rFonts w:ascii="Arial Narrow" w:hAnsi="Arial Narrow"/>
                <w:sz w:val="22"/>
                <w:szCs w:val="22"/>
              </w:rPr>
              <w:t xml:space="preserve">el aporte de la gestión de las Corporaciones </w:t>
            </w:r>
            <w:r>
              <w:rPr>
                <w:rFonts w:ascii="Arial Narrow" w:hAnsi="Arial Narrow"/>
                <w:sz w:val="22"/>
                <w:szCs w:val="22"/>
              </w:rPr>
              <w:t xml:space="preserve">a la </w:t>
            </w:r>
            <w:r w:rsidRPr="1CDD529A">
              <w:rPr>
                <w:rFonts w:ascii="Arial Narrow" w:hAnsi="Arial Narrow"/>
                <w:sz w:val="22"/>
                <w:szCs w:val="22"/>
              </w:rPr>
              <w:t>implementación de las políticas ambientales del país</w:t>
            </w:r>
            <w:r>
              <w:rPr>
                <w:rFonts w:ascii="Arial Narrow" w:hAnsi="Arial Narrow"/>
                <w:sz w:val="22"/>
                <w:szCs w:val="22"/>
              </w:rPr>
              <w:t xml:space="preserve"> y los</w:t>
            </w:r>
            <w:r w:rsidRPr="1CDD529A">
              <w:rPr>
                <w:rFonts w:ascii="Arial Narrow" w:hAnsi="Arial Narrow"/>
                <w:sz w:val="22"/>
                <w:szCs w:val="22"/>
              </w:rPr>
              <w:t xml:space="preserve"> Objetivos de Desarrollo Sostenible</w:t>
            </w:r>
            <w:r w:rsidR="009E7EF5">
              <w:rPr>
                <w:rFonts w:ascii="Arial Narrow" w:hAnsi="Arial Narrow"/>
                <w:sz w:val="22"/>
                <w:szCs w:val="22"/>
              </w:rPr>
              <w:t xml:space="preserve">, adicionalmente la Dirección de Gestión </w:t>
            </w:r>
            <w:r w:rsidR="003A3943">
              <w:rPr>
                <w:rFonts w:ascii="Arial Narrow" w:hAnsi="Arial Narrow"/>
                <w:sz w:val="22"/>
                <w:szCs w:val="22"/>
              </w:rPr>
              <w:t>Integral del Recurso Hídrico en cumplimiento d</w:t>
            </w:r>
            <w:r w:rsidR="003A3943" w:rsidRPr="00BA48C9">
              <w:rPr>
                <w:rFonts w:ascii="Arial Narrow" w:hAnsi="Arial Narrow"/>
                <w:sz w:val="22"/>
                <w:szCs w:val="22"/>
              </w:rPr>
              <w:t>e los numerales 11 y 12 del artículo 6 de la Ley 2169 de 2021</w:t>
            </w:r>
            <w:r w:rsidR="00A845D1">
              <w:rPr>
                <w:rFonts w:ascii="Arial Narrow" w:hAnsi="Arial Narrow"/>
                <w:sz w:val="22"/>
                <w:szCs w:val="22"/>
              </w:rPr>
              <w:t xml:space="preserve"> debe</w:t>
            </w:r>
            <w:r w:rsidR="003A3943" w:rsidRPr="00BA48C9">
              <w:rPr>
                <w:rFonts w:ascii="Arial Narrow" w:hAnsi="Arial Narrow"/>
                <w:sz w:val="22"/>
                <w:szCs w:val="22"/>
              </w:rPr>
              <w:t xml:space="preserve"> </w:t>
            </w:r>
            <w:r w:rsidR="00A845D1" w:rsidRPr="00BA48C9">
              <w:rPr>
                <w:rFonts w:ascii="Arial Narrow" w:hAnsi="Arial Narrow"/>
                <w:sz w:val="22"/>
                <w:szCs w:val="22"/>
              </w:rPr>
              <w:t>“</w:t>
            </w:r>
            <w:r w:rsidR="00A845D1">
              <w:rPr>
                <w:rFonts w:ascii="Arial Narrow" w:hAnsi="Arial Narrow"/>
                <w:sz w:val="22"/>
                <w:szCs w:val="22"/>
              </w:rPr>
              <w:t xml:space="preserve">(…) </w:t>
            </w:r>
            <w:r w:rsidR="00A845D1" w:rsidRPr="002C7A4B">
              <w:rPr>
                <w:rFonts w:ascii="Arial Narrow" w:hAnsi="Arial Narrow"/>
                <w:i/>
                <w:sz w:val="22"/>
                <w:szCs w:val="22"/>
              </w:rPr>
              <w:t>Desarrollar e incorporar a 2022 un indicador que refleje el avance en el acotamiento de rondas hídricas, como parte de los indicadores mínimos de gestión de las Autoridades Ambientales, de que trata en el Decreto 1076 de 2015</w:t>
            </w:r>
            <w:r w:rsidR="00A845D1" w:rsidRPr="00BA48C9">
              <w:rPr>
                <w:rFonts w:ascii="Arial Narrow" w:hAnsi="Arial Narrow"/>
                <w:sz w:val="22"/>
                <w:szCs w:val="22"/>
              </w:rPr>
              <w:t>” (numeral 11</w:t>
            </w:r>
            <w:r w:rsidR="00A845D1">
              <w:rPr>
                <w:rFonts w:ascii="Arial Narrow" w:hAnsi="Arial Narrow"/>
                <w:sz w:val="22"/>
                <w:szCs w:val="22"/>
              </w:rPr>
              <w:t xml:space="preserve"> </w:t>
            </w:r>
            <w:r w:rsidR="00A845D1" w:rsidRPr="00BA48C9">
              <w:rPr>
                <w:rFonts w:ascii="Arial Narrow" w:hAnsi="Arial Narrow"/>
                <w:sz w:val="22"/>
                <w:szCs w:val="22"/>
              </w:rPr>
              <w:t>de la norma en cita) y “</w:t>
            </w:r>
            <w:r w:rsidR="00A845D1" w:rsidRPr="002C7A4B">
              <w:rPr>
                <w:rFonts w:ascii="Arial Narrow" w:hAnsi="Arial Narrow"/>
                <w:i/>
                <w:sz w:val="22"/>
                <w:szCs w:val="22"/>
              </w:rPr>
              <w:t>Acotar a 2030, los cuerpos de agua priorizados por parte de las Autoridades Ambientales competentes, de conformidad con la guía técnica para el acotamiento de rondas hídricas expedida por el Ministerio de Ambiente y Desarrollo Sostenible, y demás instrumentos correspondientes</w:t>
            </w:r>
            <w:r w:rsidR="00A845D1">
              <w:rPr>
                <w:rFonts w:ascii="Arial Narrow" w:hAnsi="Arial Narrow"/>
                <w:i/>
                <w:sz w:val="22"/>
                <w:szCs w:val="22"/>
              </w:rPr>
              <w:t xml:space="preserve"> (…)</w:t>
            </w:r>
            <w:r w:rsidR="00A845D1" w:rsidRPr="00BA48C9">
              <w:rPr>
                <w:rFonts w:ascii="Arial Narrow" w:hAnsi="Arial Narrow"/>
                <w:sz w:val="22"/>
                <w:szCs w:val="22"/>
              </w:rPr>
              <w:t>” (numeral 12 de la norma en cita</w:t>
            </w:r>
          </w:p>
          <w:p w14:paraId="6C52A25F" w14:textId="77777777" w:rsidR="00EF321B" w:rsidRDefault="00EF321B" w:rsidP="00E76C3E">
            <w:pPr>
              <w:pStyle w:val="paragraph"/>
              <w:spacing w:before="0" w:beforeAutospacing="0" w:after="0" w:afterAutospacing="0"/>
              <w:jc w:val="both"/>
              <w:textAlignment w:val="baseline"/>
              <w:rPr>
                <w:rStyle w:val="eop"/>
                <w:rFonts w:ascii="Arial Narrow" w:hAnsi="Arial Narrow" w:cs="Segoe UI"/>
                <w:sz w:val="22"/>
                <w:szCs w:val="22"/>
              </w:rPr>
            </w:pPr>
          </w:p>
          <w:p w14:paraId="33210AF8" w14:textId="22D8DB5E" w:rsidR="009C4552" w:rsidRDefault="00C555BE" w:rsidP="00E76C3E">
            <w:pPr>
              <w:pStyle w:val="paragraph"/>
              <w:spacing w:before="0" w:beforeAutospacing="0" w:after="0" w:afterAutospacing="0"/>
              <w:jc w:val="both"/>
              <w:textAlignment w:val="baseline"/>
              <w:rPr>
                <w:rStyle w:val="normaltextrun"/>
                <w:rFonts w:ascii="Arial Narrow" w:hAnsi="Arial Narrow" w:cs="Segoe UI"/>
                <w:sz w:val="22"/>
                <w:szCs w:val="22"/>
                <w:lang w:val="es-ES"/>
              </w:rPr>
            </w:pPr>
            <w:r>
              <w:rPr>
                <w:rStyle w:val="normaltextrun"/>
                <w:rFonts w:ascii="Arial Narrow" w:hAnsi="Arial Narrow" w:cs="Segoe UI"/>
                <w:sz w:val="22"/>
                <w:szCs w:val="22"/>
                <w:lang w:val="es-ES"/>
              </w:rPr>
              <w:t xml:space="preserve">Es por ello, </w:t>
            </w:r>
            <w:proofErr w:type="gramStart"/>
            <w:r>
              <w:rPr>
                <w:rStyle w:val="normaltextrun"/>
                <w:rFonts w:ascii="Arial Narrow" w:hAnsi="Arial Narrow" w:cs="Segoe UI"/>
                <w:sz w:val="22"/>
                <w:szCs w:val="22"/>
                <w:lang w:val="es-ES"/>
              </w:rPr>
              <w:t>que</w:t>
            </w:r>
            <w:proofErr w:type="gramEnd"/>
            <w:r>
              <w:rPr>
                <w:rStyle w:val="normaltextrun"/>
                <w:rFonts w:ascii="Arial Narrow" w:hAnsi="Arial Narrow" w:cs="Segoe UI"/>
                <w:sz w:val="22"/>
                <w:szCs w:val="22"/>
                <w:lang w:val="es-ES"/>
              </w:rPr>
              <w:t xml:space="preserve"> p</w:t>
            </w:r>
            <w:r w:rsidR="0060619D">
              <w:rPr>
                <w:rStyle w:val="normaltextrun"/>
                <w:rFonts w:ascii="Arial Narrow" w:hAnsi="Arial Narrow" w:cs="Segoe UI"/>
                <w:sz w:val="22"/>
                <w:szCs w:val="22"/>
                <w:lang w:val="es-ES"/>
              </w:rPr>
              <w:t>ara fortalecer el proceso de ajuste de los IMG y su reglamentación, desde la Dirección de Ordenamiento Ambiental Territorial y SINA se desarrollaron dieciséis (16) mesas de trabajo internas en el año 2022 y treinta (30) en la vigencia 2023, donde se trabajó junto a las direcciones técnicas del Ministerio quienes lideran las diferentes políticas ambientales.</w:t>
            </w:r>
            <w:r w:rsidR="00CE7DAC">
              <w:rPr>
                <w:rStyle w:val="normaltextrun"/>
                <w:rFonts w:ascii="Arial Narrow" w:hAnsi="Arial Narrow" w:cs="Segoe UI"/>
                <w:sz w:val="22"/>
                <w:szCs w:val="22"/>
                <w:lang w:val="es-ES"/>
              </w:rPr>
              <w:t xml:space="preserve"> Las listas de asistencia, en conjunto con las grabaciones de las reuniones y sus transcripciones se pueden consultar en </w:t>
            </w:r>
            <w:r w:rsidR="00CE7DAC" w:rsidRPr="00654DFB">
              <w:rPr>
                <w:rStyle w:val="normaltextrun"/>
                <w:rFonts w:ascii="Arial Narrow" w:hAnsi="Arial Narrow" w:cs="Segoe UI"/>
                <w:sz w:val="22"/>
                <w:szCs w:val="22"/>
                <w:lang w:val="es-ES"/>
              </w:rPr>
              <w:t>el enlace</w:t>
            </w:r>
            <w:r w:rsidR="009C4552">
              <w:rPr>
                <w:rStyle w:val="normaltextrun"/>
                <w:rFonts w:ascii="Arial Narrow" w:hAnsi="Arial Narrow" w:cs="Segoe UI"/>
                <w:sz w:val="22"/>
                <w:szCs w:val="22"/>
                <w:lang w:val="es-ES"/>
              </w:rPr>
              <w:t xml:space="preserve"> (</w:t>
            </w:r>
            <w:r w:rsidR="009C4552" w:rsidRPr="00EA1066">
              <w:rPr>
                <w:rStyle w:val="normaltextrun"/>
                <w:rFonts w:ascii="Arial Narrow" w:hAnsi="Arial Narrow" w:cs="Segoe UI"/>
                <w:sz w:val="22"/>
                <w:szCs w:val="22"/>
                <w:lang w:val="es-ES"/>
              </w:rPr>
              <w:t>https://ticminambiente-my.sharepoint.com/personal/idramirezb_minambiente_gov_co/_layouts/15/onedrive.aspx?e=5%3Ac322ebdc22254653831d386015e0dc86&amp;sharingv2=true&amp;fromShare=true&amp;at=9&amp;CT=1713231240277&amp;OR=OWA%2DNT%2DMail&amp;CID=f397248f%2D298b%2Dfb3e%2D3f6b%2Dbcc0ba158e4e&amp;WSL=1&amp;FolderCTID=0x012000753B3F306514A942B44CF5567FC112AF&amp;id=%2Fpersonal%2Fidra</w:t>
            </w:r>
            <w:r w:rsidR="009C4552" w:rsidRPr="00EA1066">
              <w:rPr>
                <w:rStyle w:val="normaltextrun"/>
                <w:rFonts w:ascii="Arial Narrow" w:hAnsi="Arial Narrow" w:cs="Segoe UI"/>
                <w:sz w:val="22"/>
                <w:szCs w:val="22"/>
                <w:lang w:val="es-ES"/>
              </w:rPr>
              <w:lastRenderedPageBreak/>
              <w:t>mirezb%5Fminambiente%5Fgov%5Fco%2FDocuments%2FMADS%2FPROCESO%5FAJUSTE%5FIMG%2FTRABAJO%5FDEPENDENCIAS%5FMINAMBIENTE</w:t>
            </w:r>
            <w:r w:rsidR="009C4552">
              <w:rPr>
                <w:rStyle w:val="normaltextrun"/>
                <w:rFonts w:ascii="Arial Narrow" w:hAnsi="Arial Narrow" w:cs="Segoe UI"/>
                <w:sz w:val="22"/>
                <w:szCs w:val="22"/>
                <w:lang w:val="es-ES"/>
              </w:rPr>
              <w:t>). </w:t>
            </w:r>
            <w:r w:rsidR="009C4552">
              <w:rPr>
                <w:rStyle w:val="eop"/>
                <w:rFonts w:ascii="Arial Narrow" w:hAnsi="Arial Narrow" w:cs="Segoe UI"/>
                <w:sz w:val="22"/>
                <w:szCs w:val="22"/>
              </w:rPr>
              <w:t> </w:t>
            </w:r>
          </w:p>
          <w:p w14:paraId="69290799" w14:textId="77777777" w:rsidR="009C4552" w:rsidRDefault="009C4552" w:rsidP="00E76C3E">
            <w:pPr>
              <w:pStyle w:val="paragraph"/>
              <w:spacing w:before="0" w:beforeAutospacing="0" w:after="0" w:afterAutospacing="0"/>
              <w:jc w:val="both"/>
              <w:textAlignment w:val="baseline"/>
              <w:rPr>
                <w:rStyle w:val="normaltextrun"/>
                <w:rFonts w:ascii="Arial Narrow" w:hAnsi="Arial Narrow" w:cs="Segoe UI"/>
                <w:sz w:val="22"/>
                <w:szCs w:val="22"/>
                <w:lang w:val="es-ES"/>
              </w:rPr>
            </w:pPr>
          </w:p>
          <w:p w14:paraId="16132459" w14:textId="1EAB50A6" w:rsidR="0060619D" w:rsidRDefault="0060619D" w:rsidP="00E76C3E">
            <w:pPr>
              <w:pStyle w:val="paragraph"/>
              <w:spacing w:before="0" w:beforeAutospacing="0" w:after="0" w:afterAutospacing="0"/>
              <w:jc w:val="both"/>
              <w:textAlignment w:val="baseline"/>
              <w:rPr>
                <w:rFonts w:ascii="Segoe UI" w:hAnsi="Segoe UI" w:cs="Segoe UI"/>
                <w:sz w:val="18"/>
                <w:szCs w:val="18"/>
              </w:rPr>
            </w:pPr>
            <w:r>
              <w:rPr>
                <w:rStyle w:val="normaltextrun"/>
                <w:rFonts w:ascii="Arial Narrow" w:hAnsi="Arial Narrow" w:cs="Segoe UI"/>
                <w:sz w:val="22"/>
                <w:szCs w:val="22"/>
                <w:lang w:val="es-ES"/>
              </w:rPr>
              <w:t>De la misma forma, se llevaron a cabo cuatro (4) mesas de trabajo en 2022 y seis (6) en 2023 con los asesores de la Dirección de Ordenamiento Ambiental Territorial y SINA</w:t>
            </w:r>
            <w:r w:rsidR="00B4601C">
              <w:rPr>
                <w:rStyle w:val="normaltextrun"/>
                <w:rFonts w:ascii="Arial Narrow" w:hAnsi="Arial Narrow" w:cs="Segoe UI"/>
                <w:sz w:val="22"/>
                <w:szCs w:val="22"/>
                <w:lang w:val="es-ES"/>
              </w:rPr>
              <w:t xml:space="preserve">. Las listas de asistencia de las reuniones se pueden consultar en </w:t>
            </w:r>
            <w:r w:rsidR="00B4601C" w:rsidRPr="0049742C">
              <w:rPr>
                <w:rStyle w:val="normaltextrun"/>
                <w:rFonts w:ascii="Arial Narrow" w:hAnsi="Arial Narrow" w:cs="Segoe UI"/>
                <w:sz w:val="22"/>
                <w:szCs w:val="22"/>
                <w:lang w:val="es-ES"/>
              </w:rPr>
              <w:t>el enlace</w:t>
            </w:r>
            <w:r w:rsidR="00B4601C">
              <w:rPr>
                <w:rStyle w:val="normaltextrun"/>
                <w:rFonts w:ascii="Arial Narrow" w:hAnsi="Arial Narrow" w:cs="Segoe UI"/>
                <w:sz w:val="22"/>
                <w:szCs w:val="22"/>
                <w:lang w:val="es-ES"/>
              </w:rPr>
              <w:t xml:space="preserve"> </w:t>
            </w:r>
            <w:r w:rsidR="009C4552">
              <w:rPr>
                <w:rStyle w:val="normaltextrun"/>
                <w:rFonts w:ascii="Arial Narrow" w:hAnsi="Arial Narrow" w:cs="Segoe UI"/>
                <w:sz w:val="22"/>
                <w:szCs w:val="22"/>
                <w:lang w:val="es-ES"/>
              </w:rPr>
              <w:t>(</w:t>
            </w:r>
            <w:r w:rsidR="009C4552" w:rsidRPr="009C4552">
              <w:rPr>
                <w:rStyle w:val="normaltextrun"/>
                <w:rFonts w:ascii="Arial Narrow" w:hAnsi="Arial Narrow" w:cs="Segoe UI"/>
                <w:sz w:val="22"/>
                <w:szCs w:val="22"/>
                <w:lang w:val="es-ES"/>
              </w:rPr>
              <w:t>https://ticminambiente-my.sharepoint.com/:f:/r/personal/idramirezb_minambiente_gov_co/Documents/MADS/PROCESO_AJUSTE_IMG/TRABAJO_ASESORES_SINA?csf=1&amp;web=1&amp;e=ZN33JD</w:t>
            </w:r>
            <w:r w:rsidR="009C4552">
              <w:rPr>
                <w:rStyle w:val="normaltextrun"/>
                <w:rFonts w:ascii="Arial Narrow" w:hAnsi="Arial Narrow" w:cs="Segoe UI"/>
                <w:sz w:val="22"/>
                <w:szCs w:val="22"/>
                <w:lang w:val="es-ES"/>
              </w:rPr>
              <w:t>).</w:t>
            </w:r>
          </w:p>
          <w:p w14:paraId="6E7BEAA2" w14:textId="77777777" w:rsidR="0060619D" w:rsidRDefault="0060619D" w:rsidP="00E76C3E">
            <w:pPr>
              <w:pStyle w:val="paragraph"/>
              <w:spacing w:before="0" w:beforeAutospacing="0" w:after="0" w:afterAutospacing="0"/>
              <w:jc w:val="both"/>
              <w:textAlignment w:val="baseline"/>
              <w:rPr>
                <w:rFonts w:ascii="Segoe UI" w:hAnsi="Segoe UI" w:cs="Segoe UI"/>
                <w:sz w:val="18"/>
                <w:szCs w:val="18"/>
                <w:lang w:val="es-ES"/>
              </w:rPr>
            </w:pPr>
            <w:r>
              <w:rPr>
                <w:rStyle w:val="eop"/>
                <w:rFonts w:ascii="Arial Narrow" w:hAnsi="Arial Narrow" w:cs="Segoe UI"/>
                <w:sz w:val="22"/>
                <w:szCs w:val="22"/>
                <w:lang w:val="es-ES"/>
              </w:rPr>
              <w:t> </w:t>
            </w:r>
          </w:p>
          <w:p w14:paraId="23311E11" w14:textId="4DAAEABC" w:rsidR="0060619D" w:rsidRDefault="0060619D" w:rsidP="00E76C3E">
            <w:pPr>
              <w:pStyle w:val="paragraph"/>
              <w:spacing w:before="0" w:beforeAutospacing="0" w:after="0" w:afterAutospacing="0"/>
              <w:jc w:val="both"/>
              <w:textAlignment w:val="baseline"/>
              <w:rPr>
                <w:rStyle w:val="eop"/>
                <w:rFonts w:ascii="Arial Narrow" w:hAnsi="Arial Narrow" w:cs="Segoe UI"/>
                <w:sz w:val="22"/>
                <w:szCs w:val="22"/>
                <w:lang w:val="es-ES"/>
              </w:rPr>
            </w:pPr>
            <w:r>
              <w:rPr>
                <w:rStyle w:val="normaltextrun"/>
                <w:rFonts w:ascii="Arial Narrow" w:hAnsi="Arial Narrow" w:cs="Segoe UI"/>
                <w:sz w:val="22"/>
                <w:szCs w:val="22"/>
                <w:lang w:val="es-ES"/>
              </w:rPr>
              <w:t xml:space="preserve">De otra parte, se realizaron diez (10) mesas de trabajo para la socialización de la propuesta de ajuste de los IMG a las 33 Corporaciones, con la participación de 782 profesionales. </w:t>
            </w:r>
            <w:r w:rsidR="008408B5">
              <w:rPr>
                <w:rStyle w:val="normaltextrun"/>
                <w:rFonts w:ascii="Arial Narrow" w:hAnsi="Arial Narrow" w:cs="Segoe UI"/>
                <w:sz w:val="22"/>
                <w:szCs w:val="22"/>
                <w:lang w:val="es-ES"/>
              </w:rPr>
              <w:t xml:space="preserve">Las listas de asistencia, en conjunto con las grabaciones de las reuniones y sus transcripciones se pueden consultar en </w:t>
            </w:r>
            <w:r w:rsidR="008408B5" w:rsidRPr="0049742C">
              <w:rPr>
                <w:rStyle w:val="normaltextrun"/>
                <w:rFonts w:ascii="Arial Narrow" w:hAnsi="Arial Narrow" w:cs="Segoe UI"/>
                <w:sz w:val="22"/>
                <w:szCs w:val="22"/>
                <w:lang w:val="es-ES"/>
              </w:rPr>
              <w:t>el enlace</w:t>
            </w:r>
            <w:r w:rsidR="008408B5">
              <w:rPr>
                <w:rStyle w:val="normaltextrun"/>
                <w:rFonts w:ascii="Arial Narrow" w:hAnsi="Arial Narrow" w:cs="Segoe UI"/>
                <w:sz w:val="22"/>
                <w:szCs w:val="22"/>
                <w:lang w:val="es-ES"/>
              </w:rPr>
              <w:t xml:space="preserve"> </w:t>
            </w:r>
            <w:r w:rsidR="00796C21">
              <w:rPr>
                <w:rStyle w:val="normaltextrun"/>
                <w:rFonts w:ascii="Arial Narrow" w:hAnsi="Arial Narrow" w:cs="Segoe UI"/>
                <w:sz w:val="22"/>
                <w:szCs w:val="22"/>
                <w:lang w:val="es-ES"/>
              </w:rPr>
              <w:t>(</w:t>
            </w:r>
            <w:r w:rsidR="00796C21" w:rsidRPr="00796C21">
              <w:rPr>
                <w:rStyle w:val="normaltextrun"/>
                <w:rFonts w:ascii="Arial Narrow" w:hAnsi="Arial Narrow" w:cs="Segoe UI"/>
                <w:sz w:val="22"/>
                <w:szCs w:val="22"/>
                <w:lang w:val="es-ES"/>
              </w:rPr>
              <w:t>https://ticminambiente-my.sharepoint.com/personal/idramirezb_minambiente_gov_co/_layouts/15/onedrive.aspx?e=5%3Ac322ebdc22254653831d386015e0dc86&amp;sharingv2=true&amp;fromShare=true&amp;at=9&amp;CT=1713231240277&amp;OR=OWA%2DNT%2DMail&amp;CID=f397248f%2D298b%2Dfb3e%2D3f6b%2Dbcc0ba158e4e&amp;WSL=1&amp;FolderCTID=0x012000753B3F306514A942B44CF5567FC112AF&amp;id=%2Fpersonal%2Fidramirezb%5Fminambiente%5Fgov%5Fco%2FDocuments%2FMADS%2FPROCESO%5FAJUSTE%5FIMG%2FTRABAJO%5FCORPORACIONES</w:t>
            </w:r>
            <w:r w:rsidR="00796C21">
              <w:rPr>
                <w:rStyle w:val="normaltextrun"/>
                <w:rFonts w:ascii="Arial Narrow" w:hAnsi="Arial Narrow" w:cs="Segoe UI"/>
                <w:sz w:val="22"/>
                <w:szCs w:val="22"/>
                <w:lang w:val="es-ES"/>
              </w:rPr>
              <w:t>)</w:t>
            </w:r>
            <w:r>
              <w:rPr>
                <w:rStyle w:val="normaltextrun"/>
                <w:rFonts w:ascii="Arial Narrow" w:hAnsi="Arial Narrow" w:cs="Segoe UI"/>
                <w:sz w:val="22"/>
                <w:szCs w:val="22"/>
                <w:lang w:val="es-ES"/>
              </w:rPr>
              <w:t>.</w:t>
            </w:r>
          </w:p>
          <w:p w14:paraId="4E6F684B" w14:textId="77777777" w:rsidR="008408B5" w:rsidRDefault="008408B5" w:rsidP="00E76C3E">
            <w:pPr>
              <w:pStyle w:val="paragraph"/>
              <w:spacing w:before="0" w:beforeAutospacing="0" w:after="0" w:afterAutospacing="0"/>
              <w:jc w:val="both"/>
              <w:textAlignment w:val="baseline"/>
              <w:rPr>
                <w:rFonts w:ascii="Segoe UI" w:hAnsi="Segoe UI" w:cs="Segoe UI"/>
                <w:sz w:val="18"/>
                <w:szCs w:val="18"/>
                <w:lang w:val="es-ES"/>
              </w:rPr>
            </w:pPr>
          </w:p>
          <w:p w14:paraId="63E4A9CD" w14:textId="2199614F" w:rsidR="0060619D" w:rsidRDefault="008408B5" w:rsidP="00E76C3E">
            <w:pPr>
              <w:pStyle w:val="paragraph"/>
              <w:spacing w:before="0" w:beforeAutospacing="0" w:after="0" w:afterAutospacing="0"/>
              <w:jc w:val="both"/>
              <w:textAlignment w:val="baseline"/>
              <w:rPr>
                <w:rFonts w:ascii="Segoe UI" w:hAnsi="Segoe UI" w:cs="Segoe UI"/>
                <w:sz w:val="18"/>
                <w:szCs w:val="18"/>
                <w:lang w:val="es-ES"/>
              </w:rPr>
            </w:pPr>
            <w:r w:rsidRPr="0060619D">
              <w:rPr>
                <w:rStyle w:val="wacimagecontainer"/>
                <w:rFonts w:ascii="Segoe UI" w:hAnsi="Segoe UI" w:cs="Segoe UI"/>
                <w:noProof/>
                <w:sz w:val="18"/>
                <w:szCs w:val="18"/>
              </w:rPr>
              <w:drawing>
                <wp:anchor distT="0" distB="0" distL="114300" distR="114300" simplePos="0" relativeHeight="251658240" behindDoc="1" locked="0" layoutInCell="1" allowOverlap="1" wp14:anchorId="086FB3D0" wp14:editId="18CEAAAF">
                  <wp:simplePos x="0" y="0"/>
                  <wp:positionH relativeFrom="column">
                    <wp:posOffset>1882140</wp:posOffset>
                  </wp:positionH>
                  <wp:positionV relativeFrom="paragraph">
                    <wp:posOffset>29210</wp:posOffset>
                  </wp:positionV>
                  <wp:extent cx="3020400" cy="2286738"/>
                  <wp:effectExtent l="0" t="0" r="8890" b="0"/>
                  <wp:wrapTopAndBottom/>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22867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6584BE" w14:textId="1C14E914" w:rsidR="0060619D" w:rsidRDefault="0060619D" w:rsidP="00E76C3E">
            <w:pPr>
              <w:pStyle w:val="paragraph"/>
              <w:spacing w:before="0" w:beforeAutospacing="0" w:after="0" w:afterAutospacing="0"/>
              <w:jc w:val="center"/>
              <w:textAlignment w:val="baseline"/>
              <w:rPr>
                <w:rStyle w:val="eop"/>
                <w:rFonts w:ascii="Arial" w:hAnsi="Arial" w:cs="Arial"/>
                <w:sz w:val="20"/>
                <w:szCs w:val="20"/>
              </w:rPr>
            </w:pPr>
          </w:p>
          <w:p w14:paraId="6920FDB4" w14:textId="527FC88A" w:rsidR="0060619D" w:rsidRDefault="0FBB2CD2" w:rsidP="00E76C3E">
            <w:pPr>
              <w:pStyle w:val="paragraph"/>
              <w:spacing w:before="0" w:beforeAutospacing="0" w:after="0" w:afterAutospacing="0"/>
              <w:jc w:val="center"/>
              <w:textAlignment w:val="baseline"/>
              <w:rPr>
                <w:rStyle w:val="eop"/>
                <w:rFonts w:ascii="Arial Narrow" w:hAnsi="Arial Narrow" w:cs="Segoe UI"/>
                <w:sz w:val="18"/>
                <w:szCs w:val="18"/>
              </w:rPr>
            </w:pPr>
            <w:r w:rsidRPr="1CDD529A">
              <w:rPr>
                <w:rStyle w:val="normaltextrun"/>
                <w:rFonts w:ascii="Arial Narrow" w:hAnsi="Arial Narrow" w:cs="Segoe UI"/>
                <w:sz w:val="18"/>
                <w:szCs w:val="18"/>
                <w:lang w:val="es-ES"/>
              </w:rPr>
              <w:t>No. de participantes en las mesas de trabajo</w:t>
            </w:r>
            <w:r w:rsidR="274BEE38" w:rsidRPr="1CDD529A">
              <w:rPr>
                <w:rStyle w:val="normaltextrun"/>
                <w:rFonts w:ascii="Arial Narrow" w:hAnsi="Arial Narrow" w:cs="Segoe UI"/>
                <w:sz w:val="18"/>
                <w:szCs w:val="18"/>
                <w:lang w:val="es-ES"/>
              </w:rPr>
              <w:t xml:space="preserve"> con Corporaciones</w:t>
            </w:r>
            <w:r w:rsidRPr="1CDD529A">
              <w:rPr>
                <w:rStyle w:val="normaltextrun"/>
                <w:rFonts w:ascii="Arial Narrow" w:hAnsi="Arial Narrow" w:cs="Segoe UI"/>
                <w:sz w:val="18"/>
                <w:szCs w:val="18"/>
                <w:lang w:val="es-ES"/>
              </w:rPr>
              <w:t xml:space="preserve">. </w:t>
            </w:r>
            <w:r w:rsidR="0060619D" w:rsidRPr="1CDD529A">
              <w:rPr>
                <w:rStyle w:val="normaltextrun"/>
                <w:rFonts w:ascii="Arial Narrow" w:hAnsi="Arial Narrow" w:cs="Segoe UI"/>
                <w:sz w:val="18"/>
                <w:szCs w:val="18"/>
                <w:lang w:val="es-ES"/>
              </w:rPr>
              <w:t>Fuente: Dirección de Ordenamiento Ambiental y SINA- MinAmbiente 2023</w:t>
            </w:r>
            <w:r w:rsidR="0060619D" w:rsidRPr="1CDD529A">
              <w:rPr>
                <w:rStyle w:val="eop"/>
                <w:rFonts w:ascii="Arial Narrow" w:hAnsi="Arial Narrow" w:cs="Segoe UI"/>
                <w:sz w:val="18"/>
                <w:szCs w:val="18"/>
              </w:rPr>
              <w:t> </w:t>
            </w:r>
          </w:p>
          <w:p w14:paraId="52F716D4" w14:textId="77777777" w:rsidR="005C58AF" w:rsidRDefault="005C58AF" w:rsidP="005C58AF">
            <w:pPr>
              <w:pStyle w:val="paragraph"/>
              <w:spacing w:before="0" w:beforeAutospacing="0" w:after="0" w:afterAutospacing="0"/>
              <w:jc w:val="both"/>
              <w:textAlignment w:val="baseline"/>
              <w:rPr>
                <w:rStyle w:val="normaltextrun"/>
                <w:rFonts w:ascii="Arial Narrow" w:hAnsi="Arial Narrow" w:cs="Segoe UI"/>
                <w:sz w:val="22"/>
                <w:szCs w:val="22"/>
                <w:lang w:val="es-ES"/>
              </w:rPr>
            </w:pPr>
          </w:p>
          <w:p w14:paraId="1E441241" w14:textId="09A66E62" w:rsidR="007B795C" w:rsidRPr="007B795C" w:rsidRDefault="005C58AF" w:rsidP="007B795C">
            <w:pPr>
              <w:pStyle w:val="paragraph"/>
              <w:spacing w:before="0" w:beforeAutospacing="0" w:after="0" w:afterAutospacing="0"/>
              <w:jc w:val="both"/>
              <w:textAlignment w:val="baseline"/>
              <w:rPr>
                <w:rFonts w:ascii="Arial Narrow" w:hAnsi="Arial Narrow" w:cs="Arial"/>
                <w:sz w:val="22"/>
                <w:szCs w:val="22"/>
              </w:rPr>
            </w:pPr>
            <w:r>
              <w:rPr>
                <w:rStyle w:val="normaltextrun"/>
                <w:rFonts w:ascii="Arial Narrow" w:hAnsi="Arial Narrow" w:cs="Segoe UI"/>
                <w:sz w:val="22"/>
                <w:szCs w:val="22"/>
                <w:lang w:val="es-ES"/>
              </w:rPr>
              <w:t xml:space="preserve">Este ejercicio en los distintos talleres dio como resultado la definición de 40 indicadores mínimos de gestión, que deberán adoptarse mediante acto administrativo que modifique la Resolución 667 de 2016.  </w:t>
            </w:r>
            <w:bookmarkStart w:id="0" w:name="_Hlk166344651"/>
            <w:r w:rsidR="00D57222">
              <w:rPr>
                <w:rFonts w:ascii="Arial Narrow" w:hAnsi="Arial Narrow"/>
                <w:color w:val="000000"/>
                <w:sz w:val="22"/>
                <w:szCs w:val="22"/>
              </w:rPr>
              <w:t xml:space="preserve">Con este trabajo, se logró consolidar la propuesta de </w:t>
            </w:r>
            <w:r>
              <w:rPr>
                <w:rFonts w:ascii="Arial Narrow" w:hAnsi="Arial Narrow"/>
                <w:color w:val="000000"/>
                <w:sz w:val="22"/>
                <w:szCs w:val="22"/>
              </w:rPr>
              <w:t xml:space="preserve">los </w:t>
            </w:r>
            <w:r w:rsidR="00CB27C3">
              <w:rPr>
                <w:rFonts w:ascii="Arial Narrow" w:hAnsi="Arial Narrow"/>
                <w:color w:val="000000"/>
                <w:sz w:val="22"/>
                <w:szCs w:val="22"/>
              </w:rPr>
              <w:t>indicadores, por lo cual se requiere m</w:t>
            </w:r>
            <w:r w:rsidR="00D57222" w:rsidRPr="00D57222">
              <w:rPr>
                <w:rFonts w:ascii="Arial Narrow" w:hAnsi="Arial Narrow"/>
                <w:color w:val="000000"/>
                <w:sz w:val="22"/>
                <w:szCs w:val="22"/>
              </w:rPr>
              <w:t>odificar el artículo 6 de la Resolución 667 de 2016</w:t>
            </w:r>
            <w:r w:rsidR="008E6CEB">
              <w:rPr>
                <w:rFonts w:ascii="Arial Narrow" w:hAnsi="Arial Narrow"/>
                <w:color w:val="000000"/>
                <w:sz w:val="22"/>
                <w:szCs w:val="22"/>
              </w:rPr>
              <w:t xml:space="preserve"> para ajustar los </w:t>
            </w:r>
            <w:r w:rsidR="00D57222" w:rsidRPr="00D57222">
              <w:rPr>
                <w:rFonts w:ascii="Arial Narrow" w:hAnsi="Arial Narrow"/>
                <w:color w:val="000000"/>
                <w:sz w:val="22"/>
                <w:szCs w:val="22"/>
              </w:rPr>
              <w:t xml:space="preserve">indicadores actuales que miden el avance de tres instrumentos en su formulación y ejecución </w:t>
            </w:r>
            <w:r w:rsidR="0094484E">
              <w:rPr>
                <w:rFonts w:ascii="Arial Narrow" w:hAnsi="Arial Narrow"/>
                <w:color w:val="000000"/>
                <w:sz w:val="22"/>
                <w:szCs w:val="22"/>
              </w:rPr>
              <w:t xml:space="preserve">esta medición </w:t>
            </w:r>
            <w:r w:rsidR="00D57222" w:rsidRPr="00D57222">
              <w:rPr>
                <w:rFonts w:ascii="Arial Narrow" w:hAnsi="Arial Narrow"/>
                <w:color w:val="000000"/>
                <w:sz w:val="22"/>
                <w:szCs w:val="22"/>
              </w:rPr>
              <w:t xml:space="preserve">se separan como es el caso de </w:t>
            </w:r>
            <w:r w:rsidR="00D57222" w:rsidRPr="00D57222">
              <w:rPr>
                <w:rFonts w:ascii="Arial Narrow" w:hAnsi="Arial Narrow"/>
                <w:i/>
                <w:color w:val="000000"/>
                <w:sz w:val="22"/>
                <w:szCs w:val="22"/>
              </w:rPr>
              <w:t>“Porcentaje de avance en la formulación y/o ajuste de los Planes de Ordenación y Manejo de Cuencas (POMCAS), Planes de Manejo de Acuíferos (PMA) y Planes de Manejo de Microcuencas (PMM)</w:t>
            </w:r>
            <w:r w:rsidR="00D57222" w:rsidRPr="00D57222">
              <w:rPr>
                <w:rFonts w:ascii="Arial Narrow" w:hAnsi="Arial Narrow"/>
                <w:color w:val="000000"/>
                <w:sz w:val="22"/>
                <w:szCs w:val="22"/>
              </w:rPr>
              <w:t>” y “</w:t>
            </w:r>
            <w:r w:rsidR="00D57222" w:rsidRPr="00D57222">
              <w:rPr>
                <w:rFonts w:ascii="Arial Narrow" w:hAnsi="Arial Narrow"/>
                <w:i/>
                <w:color w:val="000000"/>
                <w:sz w:val="22"/>
                <w:szCs w:val="22"/>
              </w:rPr>
              <w:t>Porcentaje de Planes de Ordenación y Manejo de Cuencas (POMCAS), Planes de Manejo de Acuíferos (PMA) y Planes de Manejo de Microcuencas (PMM) en ejecución</w:t>
            </w:r>
            <w:r w:rsidR="00D57222" w:rsidRPr="00D57222">
              <w:rPr>
                <w:rFonts w:ascii="Arial Narrow" w:hAnsi="Arial Narrow"/>
                <w:color w:val="000000"/>
                <w:sz w:val="22"/>
                <w:szCs w:val="22"/>
              </w:rPr>
              <w:t xml:space="preserve">” </w:t>
            </w:r>
            <w:r w:rsidR="007B795C" w:rsidRPr="007B795C">
              <w:rPr>
                <w:rFonts w:ascii="Arial Narrow" w:hAnsi="Arial Narrow" w:cs="Arial"/>
                <w:sz w:val="22"/>
                <w:szCs w:val="22"/>
              </w:rPr>
              <w:t>con ellos, en cada caso, se ha venido midiendo de manera conjunta en un solo indicador varios instrumentos de planificación y manejo del recurso hídrico, pese a que cada instrumento posee características propias para su formulación y ejecución, circunstancia que ha complejizado dicha medición, es por ello que en este ajuste estos pasan de dos (2) a seis (6) indicadores dos por cada instrumento</w:t>
            </w:r>
            <w:r w:rsidR="00887199">
              <w:rPr>
                <w:rFonts w:ascii="Arial Narrow" w:hAnsi="Arial Narrow" w:cs="Arial"/>
                <w:sz w:val="22"/>
                <w:szCs w:val="22"/>
              </w:rPr>
              <w:t>,</w:t>
            </w:r>
            <w:r w:rsidR="007B795C" w:rsidRPr="007B795C">
              <w:rPr>
                <w:rFonts w:ascii="Arial Narrow" w:hAnsi="Arial Narrow" w:cs="Arial"/>
                <w:sz w:val="22"/>
                <w:szCs w:val="22"/>
              </w:rPr>
              <w:t xml:space="preserve"> un</w:t>
            </w:r>
            <w:r w:rsidR="00887199">
              <w:rPr>
                <w:rFonts w:ascii="Arial Narrow" w:hAnsi="Arial Narrow" w:cs="Arial"/>
                <w:sz w:val="22"/>
                <w:szCs w:val="22"/>
              </w:rPr>
              <w:t>o</w:t>
            </w:r>
            <w:r w:rsidR="007B795C" w:rsidRPr="007B795C">
              <w:rPr>
                <w:rFonts w:ascii="Arial Narrow" w:hAnsi="Arial Narrow" w:cs="Arial"/>
                <w:sz w:val="22"/>
                <w:szCs w:val="22"/>
              </w:rPr>
              <w:t xml:space="preserve"> para medir la formulación y/o ajuste y otro que dé cuenta de la ejecución</w:t>
            </w:r>
            <w:r w:rsidR="00887199">
              <w:rPr>
                <w:rFonts w:ascii="Arial Narrow" w:hAnsi="Arial Narrow" w:cs="Arial"/>
                <w:sz w:val="22"/>
                <w:szCs w:val="22"/>
              </w:rPr>
              <w:t>. A</w:t>
            </w:r>
            <w:r w:rsidR="007B795C" w:rsidRPr="007B795C">
              <w:rPr>
                <w:rFonts w:ascii="Arial Narrow" w:hAnsi="Arial Narrow" w:cs="Arial"/>
                <w:sz w:val="22"/>
                <w:szCs w:val="22"/>
              </w:rPr>
              <w:t>dicionalmente se incluyen los siguientes indicadores</w:t>
            </w:r>
            <w:r w:rsidR="00FE1EBD">
              <w:rPr>
                <w:rFonts w:ascii="Arial Narrow" w:hAnsi="Arial Narrow" w:cs="Arial"/>
                <w:sz w:val="22"/>
                <w:szCs w:val="22"/>
              </w:rPr>
              <w:t>:</w:t>
            </w:r>
          </w:p>
          <w:p w14:paraId="2CEB07FD" w14:textId="4C1FA907" w:rsidR="005B0DE4" w:rsidRPr="005B0DE4" w:rsidRDefault="007B795C" w:rsidP="005B0DE4">
            <w:pPr>
              <w:pStyle w:val="Prrafodelista"/>
              <w:numPr>
                <w:ilvl w:val="0"/>
                <w:numId w:val="52"/>
              </w:numPr>
              <w:spacing w:before="240" w:after="240"/>
              <w:ind w:right="143"/>
              <w:jc w:val="both"/>
              <w:rPr>
                <w:rFonts w:ascii="Arial Narrow" w:hAnsi="Arial Narrow" w:cs="Arial"/>
                <w:sz w:val="22"/>
                <w:szCs w:val="22"/>
              </w:rPr>
            </w:pPr>
            <w:r w:rsidRPr="007B795C">
              <w:rPr>
                <w:rFonts w:ascii="Arial Narrow" w:hAnsi="Arial Narrow" w:cs="Arial"/>
                <w:sz w:val="22"/>
                <w:szCs w:val="22"/>
              </w:rPr>
              <w:lastRenderedPageBreak/>
              <w:t>Avance en el acotamiento de Rondas Hídricas de Cuerpos de Agua priorizados.</w:t>
            </w:r>
          </w:p>
          <w:p w14:paraId="4F9E3353"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el ordenamiento del manglar.</w:t>
            </w:r>
          </w:p>
          <w:p w14:paraId="0323DCC2"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formulación y/o ajuste de los Planes de Ordenación y Manejo Integrado de la Unidad Ambiental Costera – POMIUAC.</w:t>
            </w:r>
          </w:p>
          <w:p w14:paraId="11D8BDA5"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ejecución de los Planes de Ordenación y Manejo Integrado de la Unidad Ambiental Costera – POMIUAC, adoptados.</w:t>
            </w:r>
          </w:p>
          <w:p w14:paraId="42F01B24"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Cumplimiento del tiempo en la concertación de Planes parciales.</w:t>
            </w:r>
          </w:p>
          <w:p w14:paraId="104E0767"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Reporte de los instrumentos económicos, financieros y tributarios validados por el Minambiente.</w:t>
            </w:r>
          </w:p>
          <w:p w14:paraId="1C7EAD4C"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Implementación del Programa Pago por Servicios Ambientales (PSA).</w:t>
            </w:r>
          </w:p>
          <w:p w14:paraId="42CAFCE6"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Eventos de Gestión del Riesgo con Metodología de evaluación de daños, y análisis de necesidades ambientales post desastres continental EDANA-C implementada.</w:t>
            </w:r>
          </w:p>
          <w:p w14:paraId="0054D78E"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formulación, adopción y actualización del plan de manejo ambiental de páramos delimitados por el Minambiente.</w:t>
            </w:r>
          </w:p>
          <w:p w14:paraId="51DE0773"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implementación de los Planes de Manejo Ambiental de Páramos (PMAP).</w:t>
            </w:r>
          </w:p>
          <w:p w14:paraId="4DD0AEB4"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Avance en la ejecución del Plan de Ordenación Forestal.</w:t>
            </w:r>
          </w:p>
          <w:p w14:paraId="59CB1524" w14:textId="77777777" w:rsidR="005B0DE4" w:rsidRPr="005B0DE4" w:rsidRDefault="005B0DE4" w:rsidP="005B0DE4">
            <w:pPr>
              <w:pStyle w:val="Prrafodelista"/>
              <w:numPr>
                <w:ilvl w:val="0"/>
                <w:numId w:val="52"/>
              </w:numPr>
              <w:spacing w:before="240" w:after="240"/>
              <w:ind w:right="143"/>
              <w:jc w:val="both"/>
              <w:rPr>
                <w:rFonts w:ascii="Arial Narrow" w:hAnsi="Arial Narrow" w:cs="Arial"/>
                <w:sz w:val="22"/>
                <w:szCs w:val="22"/>
              </w:rPr>
            </w:pPr>
            <w:r w:rsidRPr="005B0DE4">
              <w:rPr>
                <w:rFonts w:ascii="Arial Narrow" w:hAnsi="Arial Narrow" w:cs="Arial"/>
                <w:sz w:val="22"/>
                <w:szCs w:val="22"/>
              </w:rPr>
              <w:t>Seguimiento al registro del libro de operaciones forestales de las empresas forestales identificadas en la jurisdicción de la autoridad ambiental.</w:t>
            </w:r>
          </w:p>
          <w:p w14:paraId="610DB9DD" w14:textId="77777777" w:rsidR="007B795C" w:rsidRPr="007B795C" w:rsidRDefault="007B795C" w:rsidP="007B795C">
            <w:pPr>
              <w:spacing w:before="240" w:after="240"/>
              <w:ind w:left="113" w:right="143"/>
              <w:jc w:val="both"/>
              <w:rPr>
                <w:rFonts w:ascii="Arial Narrow" w:hAnsi="Arial Narrow" w:cs="Arial"/>
                <w:sz w:val="22"/>
                <w:szCs w:val="22"/>
              </w:rPr>
            </w:pPr>
            <w:r w:rsidRPr="007B795C">
              <w:rPr>
                <w:rFonts w:ascii="Arial Narrow" w:hAnsi="Arial Narrow" w:cs="Arial"/>
                <w:sz w:val="22"/>
                <w:szCs w:val="22"/>
              </w:rPr>
              <w:t>Que de otra parte se requiere dar cumplimiento a lo dispuesto en el numeral 11 del artículo 6° de la Ley 2169 de 2021, en lo que corresponde al Sector Ambiente y Desarrollo Sostenible en relación con el desarrollo e incorporación de un indicador que refleje el avance en el acotamiento de rondas hídricas por parte de las Autoridades Ambientales, por lo cual se hace necesario adicionar este indicador a los indicadores mínimos de gestión que actualmente reportan las Corporaciones, con su respectiva hoja metodológica.</w:t>
            </w:r>
          </w:p>
          <w:p w14:paraId="66A04D6B" w14:textId="77777777" w:rsidR="007B795C" w:rsidRPr="007B795C" w:rsidRDefault="007B795C" w:rsidP="007B795C">
            <w:pPr>
              <w:spacing w:before="240" w:after="240"/>
              <w:ind w:left="113" w:right="143"/>
              <w:jc w:val="both"/>
              <w:rPr>
                <w:rFonts w:ascii="Arial Narrow" w:hAnsi="Arial Narrow" w:cs="Arial"/>
                <w:sz w:val="22"/>
                <w:szCs w:val="22"/>
              </w:rPr>
            </w:pPr>
            <w:r w:rsidRPr="007B795C">
              <w:rPr>
                <w:rFonts w:ascii="Arial Narrow" w:hAnsi="Arial Narrow" w:cs="Arial"/>
                <w:sz w:val="22"/>
                <w:szCs w:val="22"/>
              </w:rPr>
              <w:t>Que para adelantar el seguimiento a los Planes de Acción Cuatrienal es relevante contar con información de línea base y datos complementarios de los indicadores mínimos de gestión que permitan la medición y proyección de metas, que evidencien el impacto de la gestión de las Corporaciones en el proceso de conservación, restauración, rehabilitación, administración y vigilancia de los recursos naturales renovables y/o ecosistemas estratégicos, es por ello, que todos los IMG contaran con línea base</w:t>
            </w:r>
            <w:bookmarkEnd w:id="0"/>
            <w:r w:rsidRPr="007B795C">
              <w:rPr>
                <w:rFonts w:ascii="Arial Narrow" w:hAnsi="Arial Narrow" w:cs="Arial"/>
                <w:sz w:val="22"/>
                <w:szCs w:val="22"/>
              </w:rPr>
              <w:t>.</w:t>
            </w:r>
          </w:p>
          <w:p w14:paraId="4E1D8B8D" w14:textId="0F908DDF" w:rsidR="003C6D04" w:rsidRDefault="1C91171E" w:rsidP="002279C1">
            <w:pPr>
              <w:pStyle w:val="paragraph"/>
              <w:spacing w:before="0" w:beforeAutospacing="0" w:after="0" w:afterAutospacing="0"/>
              <w:ind w:left="113" w:right="143"/>
              <w:jc w:val="both"/>
              <w:textAlignment w:val="baseline"/>
              <w:rPr>
                <w:rFonts w:ascii="Arial Narrow" w:hAnsi="Arial Narrow"/>
                <w:sz w:val="22"/>
                <w:szCs w:val="22"/>
              </w:rPr>
            </w:pPr>
            <w:r w:rsidRPr="1CDD529A">
              <w:rPr>
                <w:rFonts w:ascii="Arial Narrow" w:hAnsi="Arial Narrow"/>
                <w:sz w:val="22"/>
                <w:szCs w:val="22"/>
              </w:rPr>
              <w:t>D</w:t>
            </w:r>
            <w:r w:rsidR="0060619D" w:rsidRPr="1CDD529A">
              <w:rPr>
                <w:rFonts w:ascii="Arial Narrow" w:hAnsi="Arial Narrow"/>
                <w:sz w:val="22"/>
                <w:szCs w:val="22"/>
              </w:rPr>
              <w:t xml:space="preserve">urante el proceso de revisión se evidenció la necesidad de incluir </w:t>
            </w:r>
            <w:r w:rsidR="009C7ED9">
              <w:rPr>
                <w:rFonts w:ascii="Arial Narrow" w:hAnsi="Arial Narrow"/>
                <w:sz w:val="22"/>
                <w:szCs w:val="22"/>
              </w:rPr>
              <w:t xml:space="preserve">el nuevo </w:t>
            </w:r>
            <w:r w:rsidR="003C6D04">
              <w:rPr>
                <w:rFonts w:ascii="Arial Narrow" w:hAnsi="Arial Narrow"/>
                <w:sz w:val="22"/>
                <w:szCs w:val="22"/>
              </w:rPr>
              <w:t xml:space="preserve">indicador </w:t>
            </w:r>
            <w:r w:rsidR="003C6D04" w:rsidRPr="1CDD529A">
              <w:rPr>
                <w:rFonts w:ascii="Arial Narrow" w:hAnsi="Arial Narrow"/>
                <w:sz w:val="22"/>
                <w:szCs w:val="22"/>
              </w:rPr>
              <w:t>“</w:t>
            </w:r>
            <w:r w:rsidR="0060619D" w:rsidRPr="1CDD529A">
              <w:rPr>
                <w:rFonts w:ascii="Arial Narrow" w:hAnsi="Arial Narrow"/>
                <w:sz w:val="22"/>
                <w:szCs w:val="22"/>
              </w:rPr>
              <w:t xml:space="preserve">Avance en el Acotamiento de la Ronda Hídrica de los Cuerpos de Agua” </w:t>
            </w:r>
            <w:r w:rsidR="006D64E1">
              <w:rPr>
                <w:rFonts w:ascii="Arial Narrow" w:hAnsi="Arial Narrow"/>
                <w:sz w:val="22"/>
                <w:szCs w:val="22"/>
              </w:rPr>
              <w:t>requerido por el numeral 11 del artículo 6</w:t>
            </w:r>
            <w:r w:rsidR="006D64E1" w:rsidRPr="1CDD529A">
              <w:rPr>
                <w:rFonts w:ascii="Arial Narrow" w:hAnsi="Arial Narrow"/>
                <w:sz w:val="22"/>
                <w:szCs w:val="22"/>
              </w:rPr>
              <w:t xml:space="preserve"> la Ley 2169 de 2021, en la actualidad, no hace parte de los IMG vigentes contemplados en la Resolución 667 de 2016. Por esta razón, para dar cumplimiento a la obligación determinada en la Ley</w:t>
            </w:r>
            <w:r w:rsidR="006D64E1">
              <w:rPr>
                <w:rFonts w:ascii="Arial Narrow" w:hAnsi="Arial Narrow"/>
                <w:sz w:val="22"/>
                <w:szCs w:val="22"/>
              </w:rPr>
              <w:t xml:space="preserve">, así como para </w:t>
            </w:r>
            <w:r w:rsidR="006D64E1" w:rsidRPr="1CDD529A">
              <w:rPr>
                <w:rFonts w:ascii="Arial Narrow" w:hAnsi="Arial Narrow"/>
                <w:sz w:val="22"/>
                <w:szCs w:val="22"/>
              </w:rPr>
              <w:t xml:space="preserve">i) contar con información específica que permita adelantar el seguimiento al acotamiento de rondas hídricas en cuerpos priorizados por dichas autoridades ambientales (meta referida en el numeral 12, artículo 6 de la Ley 2169 de 2021), ii) avanzar en la implementación y seguimiento a la estrategia de conservación efectiva de las zonas de ronda como áreas estratégicas para la regulación del recurso hídrico y iii) incidir en las </w:t>
            </w:r>
            <w:r w:rsidR="006D64E1" w:rsidRPr="1CDD529A">
              <w:rPr>
                <w:rFonts w:ascii="Arial Narrow" w:hAnsi="Arial Narrow" w:cs="Arial"/>
                <w:color w:val="000000" w:themeColor="text1"/>
                <w:sz w:val="22"/>
                <w:szCs w:val="22"/>
              </w:rPr>
              <w:t>acciones</w:t>
            </w:r>
            <w:r w:rsidR="006D64E1" w:rsidRPr="1CDD529A">
              <w:rPr>
                <w:rFonts w:ascii="Arial Narrow" w:hAnsi="Arial Narrow"/>
                <w:sz w:val="22"/>
                <w:szCs w:val="22"/>
              </w:rPr>
              <w:t xml:space="preserve"> y decisiones sobre el ordenamiento ambiental territorial como el establecimiento, </w:t>
            </w:r>
            <w:r w:rsidR="008A4860" w:rsidRPr="1CDD529A">
              <w:rPr>
                <w:rFonts w:ascii="Arial Narrow" w:hAnsi="Arial Narrow"/>
                <w:sz w:val="22"/>
                <w:szCs w:val="22"/>
              </w:rPr>
              <w:t>actualiz</w:t>
            </w:r>
            <w:r w:rsidR="008A4860">
              <w:rPr>
                <w:rFonts w:ascii="Arial Narrow" w:hAnsi="Arial Narrow"/>
                <w:sz w:val="22"/>
                <w:szCs w:val="22"/>
              </w:rPr>
              <w:t>a</w:t>
            </w:r>
            <w:r w:rsidR="008A4860" w:rsidRPr="1CDD529A">
              <w:rPr>
                <w:rFonts w:ascii="Arial Narrow" w:hAnsi="Arial Narrow"/>
                <w:sz w:val="22"/>
                <w:szCs w:val="22"/>
              </w:rPr>
              <w:t>ción</w:t>
            </w:r>
            <w:r w:rsidR="006D64E1" w:rsidRPr="1CDD529A">
              <w:rPr>
                <w:rFonts w:ascii="Arial Narrow" w:hAnsi="Arial Narrow"/>
                <w:sz w:val="22"/>
                <w:szCs w:val="22"/>
              </w:rPr>
              <w:t xml:space="preserve"> y seguimiento al cumplimiento de las determinantes ambientales, se incluye este indicador como parte de la propuesta de ajuste del artículo 6 de la Resolución 667 de 2016, con la finalidad de incluir el indicador mínimo de gestión “avance en el acotamiento de rondas hídricas” junto con su hoja metodológica dentro del componente “acciones de protección ambiental y planificación del desarrollo sostenible”.</w:t>
            </w:r>
          </w:p>
          <w:p w14:paraId="5A39BBE3" w14:textId="70ED7725" w:rsidR="0060619D" w:rsidRPr="003D2177" w:rsidRDefault="00BB03A9" w:rsidP="002279C1">
            <w:pPr>
              <w:pStyle w:val="Textoindependiente"/>
              <w:widowControl w:val="0"/>
              <w:spacing w:before="120" w:after="60"/>
              <w:ind w:left="113" w:right="143"/>
              <w:rPr>
                <w:rFonts w:ascii="Arial Narrow" w:hAnsi="Arial Narrow" w:cs="Arial"/>
                <w:b/>
                <w:i/>
                <w:color w:val="000000"/>
                <w:sz w:val="22"/>
                <w:szCs w:val="22"/>
              </w:rPr>
            </w:pPr>
            <w:r>
              <w:rPr>
                <w:rFonts w:ascii="Arial Narrow" w:hAnsi="Arial Narrow"/>
                <w:sz w:val="22"/>
                <w:szCs w:val="22"/>
              </w:rPr>
              <w:t xml:space="preserve">Conforme lo anterior, a </w:t>
            </w:r>
            <w:r w:rsidR="002C6EF2">
              <w:rPr>
                <w:rFonts w:ascii="Arial Narrow" w:hAnsi="Arial Narrow"/>
                <w:sz w:val="22"/>
                <w:szCs w:val="22"/>
              </w:rPr>
              <w:t>continuación,</w:t>
            </w:r>
            <w:r>
              <w:rPr>
                <w:rFonts w:ascii="Arial Narrow" w:hAnsi="Arial Narrow"/>
                <w:sz w:val="22"/>
                <w:szCs w:val="22"/>
              </w:rPr>
              <w:t xml:space="preserve"> se refleja en un cuadro resumen los fundamentos normativos y de política para la concreción de </w:t>
            </w:r>
            <w:r w:rsidR="0018003C">
              <w:rPr>
                <w:rFonts w:ascii="Arial Narrow" w:hAnsi="Arial Narrow"/>
                <w:sz w:val="22"/>
                <w:szCs w:val="22"/>
              </w:rPr>
              <w:t xml:space="preserve">los nuevos indicadores en </w:t>
            </w:r>
            <w:r>
              <w:rPr>
                <w:rFonts w:ascii="Arial Narrow" w:hAnsi="Arial Narrow"/>
                <w:sz w:val="22"/>
                <w:szCs w:val="22"/>
              </w:rPr>
              <w:t>la propuesta de ajuste de los Indicadores Mínimos de Gestión</w:t>
            </w:r>
            <w:r w:rsidR="00CA55D4">
              <w:rPr>
                <w:rFonts w:ascii="Arial Narrow" w:hAnsi="Arial Narrow"/>
                <w:sz w:val="22"/>
                <w:szCs w:val="22"/>
              </w:rPr>
              <w:t>,</w:t>
            </w:r>
            <w:r w:rsidR="00E03F3B">
              <w:rPr>
                <w:rFonts w:ascii="Arial Narrow" w:hAnsi="Arial Narrow"/>
                <w:sz w:val="22"/>
                <w:szCs w:val="22"/>
              </w:rPr>
              <w:t xml:space="preserve"> </w:t>
            </w:r>
            <w:r>
              <w:rPr>
                <w:rFonts w:ascii="Arial Narrow" w:hAnsi="Arial Narrow"/>
                <w:sz w:val="22"/>
                <w:szCs w:val="22"/>
              </w:rPr>
              <w:t>para adelantar la revisión en el avance de los PAC de las Corporaciones</w:t>
            </w:r>
            <w:r w:rsidR="005007A4">
              <w:rPr>
                <w:rFonts w:ascii="Arial Narrow" w:hAnsi="Arial Narrow"/>
                <w:sz w:val="22"/>
                <w:szCs w:val="22"/>
              </w:rPr>
              <w:t xml:space="preserve"> Autónomas Regionales y de Desarrollo Sostenible</w:t>
            </w:r>
            <w:r w:rsidR="0018003C">
              <w:rPr>
                <w:rFonts w:ascii="Arial Narrow" w:hAnsi="Arial Narrow"/>
                <w:sz w:val="22"/>
                <w:szCs w:val="22"/>
              </w:rPr>
              <w:t xml:space="preserve">, </w:t>
            </w:r>
            <w:r w:rsidR="00D72F86">
              <w:rPr>
                <w:rFonts w:ascii="Arial Narrow" w:hAnsi="Arial Narrow"/>
                <w:sz w:val="22"/>
                <w:szCs w:val="22"/>
              </w:rPr>
              <w:t>los cuales también se recoge</w:t>
            </w:r>
            <w:r w:rsidR="00CA55D4">
              <w:rPr>
                <w:rFonts w:ascii="Arial Narrow" w:hAnsi="Arial Narrow"/>
                <w:sz w:val="22"/>
                <w:szCs w:val="22"/>
              </w:rPr>
              <w:t>n</w:t>
            </w:r>
            <w:r w:rsidR="00D72F86">
              <w:rPr>
                <w:rFonts w:ascii="Arial Narrow" w:hAnsi="Arial Narrow"/>
                <w:sz w:val="22"/>
                <w:szCs w:val="22"/>
              </w:rPr>
              <w:t xml:space="preserve"> en cada una de las hojas metodológicas de los IMG propuestos</w:t>
            </w:r>
            <w:r>
              <w:rPr>
                <w:rFonts w:ascii="Arial Narrow" w:hAnsi="Arial Narrow"/>
                <w:sz w:val="22"/>
                <w:szCs w:val="22"/>
              </w:rPr>
              <w:t>.</w:t>
            </w:r>
          </w:p>
        </w:tc>
      </w:tr>
    </w:tbl>
    <w:p w14:paraId="41C8F396" w14:textId="77777777" w:rsidR="0060619D" w:rsidRDefault="0060619D" w:rsidP="003D2177">
      <w:pPr>
        <w:numPr>
          <w:ilvl w:val="0"/>
          <w:numId w:val="46"/>
        </w:numPr>
        <w:rPr>
          <w:rFonts w:ascii="Arial Narrow" w:hAnsi="Arial Narrow" w:cs="Arial"/>
          <w:b/>
          <w:color w:val="000000"/>
          <w:sz w:val="22"/>
          <w:szCs w:val="22"/>
          <w:lang w:val="es-CO"/>
        </w:rPr>
        <w:sectPr w:rsidR="0060619D" w:rsidSect="007344C5">
          <w:headerReference w:type="even" r:id="rId12"/>
          <w:headerReference w:type="default" r:id="rId13"/>
          <w:footerReference w:type="default" r:id="rId14"/>
          <w:headerReference w:type="first" r:id="rId15"/>
          <w:footerReference w:type="first" r:id="rId16"/>
          <w:type w:val="continuous"/>
          <w:pgSz w:w="12240" w:h="15840" w:code="1"/>
          <w:pgMar w:top="1616" w:right="616" w:bottom="1115" w:left="1701" w:header="624" w:footer="0" w:gutter="0"/>
          <w:cols w:space="720"/>
          <w:docGrid w:linePitch="272"/>
        </w:sectPr>
      </w:pPr>
    </w:p>
    <w:p w14:paraId="72A3D3EC" w14:textId="77777777" w:rsidR="0060619D" w:rsidRDefault="0060619D" w:rsidP="0060619D">
      <w:pPr>
        <w:rPr>
          <w:rFonts w:ascii="Arial Narrow" w:hAnsi="Arial Narrow" w:cs="Arial"/>
          <w:b/>
          <w:color w:val="000000"/>
          <w:sz w:val="22"/>
          <w:szCs w:val="22"/>
        </w:rPr>
      </w:pPr>
    </w:p>
    <w:tbl>
      <w:tblPr>
        <w:tblpPr w:leftFromText="141" w:rightFromText="141" w:vertAnchor="text" w:tblpY="1"/>
        <w:tblOverlap w:val="never"/>
        <w:tblW w:w="13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8"/>
        <w:gridCol w:w="7015"/>
        <w:gridCol w:w="3773"/>
        <w:gridCol w:w="7"/>
      </w:tblGrid>
      <w:tr w:rsidR="0060619D" w:rsidRPr="00153129" w14:paraId="11C1508B" w14:textId="77777777" w:rsidTr="009A5FBD">
        <w:trPr>
          <w:gridAfter w:val="1"/>
          <w:wAfter w:w="7" w:type="dxa"/>
          <w:trHeight w:val="217"/>
          <w:tblHeader/>
        </w:trPr>
        <w:tc>
          <w:tcPr>
            <w:tcW w:w="2478" w:type="dxa"/>
            <w:shd w:val="clear" w:color="auto" w:fill="auto"/>
            <w:vAlign w:val="center"/>
          </w:tcPr>
          <w:p w14:paraId="32789332" w14:textId="77777777" w:rsidR="0060619D" w:rsidRPr="00153129" w:rsidRDefault="0060619D" w:rsidP="00E74B72">
            <w:pPr>
              <w:pStyle w:val="Textoindependiente"/>
              <w:widowControl w:val="0"/>
              <w:ind w:right="618"/>
              <w:jc w:val="center"/>
              <w:rPr>
                <w:rFonts w:ascii="Arial Narrow" w:hAnsi="Arial Narrow"/>
                <w:b/>
                <w:bCs/>
                <w:sz w:val="20"/>
              </w:rPr>
            </w:pPr>
            <w:r w:rsidRPr="00153129">
              <w:rPr>
                <w:rFonts w:ascii="Arial Narrow" w:hAnsi="Arial Narrow"/>
                <w:b/>
                <w:bCs/>
                <w:sz w:val="20"/>
              </w:rPr>
              <w:t>Nombre indicador</w:t>
            </w:r>
          </w:p>
        </w:tc>
        <w:tc>
          <w:tcPr>
            <w:tcW w:w="7015" w:type="dxa"/>
            <w:shd w:val="clear" w:color="auto" w:fill="auto"/>
            <w:vAlign w:val="center"/>
          </w:tcPr>
          <w:p w14:paraId="49C556EA" w14:textId="77777777" w:rsidR="0060619D" w:rsidRPr="00153129" w:rsidRDefault="0060619D" w:rsidP="00E74B72">
            <w:pPr>
              <w:pStyle w:val="Textoindependiente"/>
              <w:widowControl w:val="0"/>
              <w:ind w:right="618"/>
              <w:jc w:val="center"/>
              <w:rPr>
                <w:rFonts w:ascii="Arial Narrow" w:hAnsi="Arial Narrow"/>
                <w:b/>
                <w:bCs/>
                <w:sz w:val="20"/>
              </w:rPr>
            </w:pPr>
            <w:r w:rsidRPr="00153129">
              <w:rPr>
                <w:rFonts w:ascii="Arial Narrow" w:hAnsi="Arial Narrow"/>
                <w:b/>
                <w:bCs/>
                <w:sz w:val="20"/>
              </w:rPr>
              <w:t>Fundamento Legal</w:t>
            </w:r>
          </w:p>
        </w:tc>
        <w:tc>
          <w:tcPr>
            <w:tcW w:w="3773" w:type="dxa"/>
            <w:shd w:val="clear" w:color="auto" w:fill="auto"/>
            <w:vAlign w:val="center"/>
          </w:tcPr>
          <w:p w14:paraId="7116E581" w14:textId="77777777" w:rsidR="0060619D" w:rsidRPr="00153129" w:rsidRDefault="0060619D" w:rsidP="00E74B72">
            <w:pPr>
              <w:pStyle w:val="Textoindependiente"/>
              <w:widowControl w:val="0"/>
              <w:ind w:right="618"/>
              <w:jc w:val="center"/>
              <w:rPr>
                <w:rFonts w:ascii="Arial Narrow" w:hAnsi="Arial Narrow"/>
                <w:b/>
                <w:bCs/>
                <w:sz w:val="20"/>
              </w:rPr>
            </w:pPr>
            <w:r w:rsidRPr="00153129">
              <w:rPr>
                <w:rFonts w:ascii="Arial Narrow" w:hAnsi="Arial Narrow"/>
                <w:b/>
                <w:bCs/>
                <w:sz w:val="20"/>
              </w:rPr>
              <w:t>Documentos de Referencia</w:t>
            </w:r>
          </w:p>
        </w:tc>
      </w:tr>
      <w:tr w:rsidR="0060619D" w:rsidRPr="00153129" w14:paraId="5D499A7B" w14:textId="77777777" w:rsidTr="00D0059D">
        <w:trPr>
          <w:trHeight w:val="217"/>
        </w:trPr>
        <w:tc>
          <w:tcPr>
            <w:tcW w:w="13273" w:type="dxa"/>
            <w:gridSpan w:val="4"/>
            <w:shd w:val="clear" w:color="auto" w:fill="auto"/>
            <w:vAlign w:val="center"/>
          </w:tcPr>
          <w:p w14:paraId="0725891F" w14:textId="77777777" w:rsidR="0060619D" w:rsidRPr="00153129" w:rsidRDefault="0060619D" w:rsidP="00E74B72">
            <w:pPr>
              <w:pStyle w:val="Textoindependiente"/>
              <w:widowControl w:val="0"/>
              <w:ind w:right="618"/>
              <w:jc w:val="center"/>
              <w:rPr>
                <w:rFonts w:ascii="Arial Narrow" w:hAnsi="Arial Narrow"/>
                <w:b/>
                <w:bCs/>
                <w:sz w:val="20"/>
              </w:rPr>
            </w:pPr>
            <w:r w:rsidRPr="007A5DB5">
              <w:rPr>
                <w:rFonts w:ascii="Arial Narrow" w:hAnsi="Arial Narrow"/>
                <w:b/>
                <w:bCs/>
                <w:sz w:val="20"/>
              </w:rPr>
              <w:t>ADMIN_CONTROL_VIGILANCIA</w:t>
            </w:r>
          </w:p>
        </w:tc>
      </w:tr>
      <w:tr w:rsidR="0060619D" w:rsidRPr="00153129" w14:paraId="7D47CA81" w14:textId="77777777" w:rsidTr="00D0059D">
        <w:tc>
          <w:tcPr>
            <w:tcW w:w="13273" w:type="dxa"/>
            <w:gridSpan w:val="4"/>
            <w:shd w:val="clear" w:color="auto" w:fill="auto"/>
          </w:tcPr>
          <w:p w14:paraId="003EA0AF" w14:textId="77777777" w:rsidR="0060619D" w:rsidRPr="00FC3BA3" w:rsidRDefault="0060619D" w:rsidP="00E74B72">
            <w:pPr>
              <w:pStyle w:val="Textoindependiente"/>
              <w:widowControl w:val="0"/>
              <w:ind w:right="618"/>
              <w:jc w:val="center"/>
              <w:rPr>
                <w:rFonts w:ascii="Arial Narrow" w:hAnsi="Arial Narrow"/>
                <w:b/>
                <w:bCs/>
                <w:sz w:val="20"/>
              </w:rPr>
            </w:pPr>
            <w:r w:rsidRPr="00FC3BA3">
              <w:rPr>
                <w:rFonts w:ascii="Arial Narrow" w:hAnsi="Arial Narrow"/>
                <w:b/>
                <w:bCs/>
                <w:sz w:val="20"/>
              </w:rPr>
              <w:t>PLANIFICACION_ORDENAMIENTO_COOR_AMBIENTAL</w:t>
            </w:r>
          </w:p>
        </w:tc>
      </w:tr>
      <w:tr w:rsidR="0060619D" w:rsidRPr="00153129" w14:paraId="7FDC3A83" w14:textId="77777777" w:rsidTr="009A5FBD">
        <w:trPr>
          <w:gridAfter w:val="1"/>
          <w:wAfter w:w="7" w:type="dxa"/>
        </w:trPr>
        <w:tc>
          <w:tcPr>
            <w:tcW w:w="2478" w:type="dxa"/>
            <w:vMerge w:val="restart"/>
            <w:shd w:val="clear" w:color="auto" w:fill="auto"/>
            <w:vAlign w:val="center"/>
          </w:tcPr>
          <w:p w14:paraId="3F7FFD6F" w14:textId="77777777" w:rsidR="0060619D" w:rsidRPr="007A5DB5" w:rsidRDefault="0060619D" w:rsidP="00E74B72">
            <w:pPr>
              <w:pStyle w:val="Textoindependiente"/>
              <w:widowControl w:val="0"/>
              <w:ind w:right="618"/>
              <w:jc w:val="left"/>
              <w:rPr>
                <w:rFonts w:ascii="Arial Narrow" w:hAnsi="Arial Narrow"/>
                <w:sz w:val="20"/>
              </w:rPr>
            </w:pPr>
            <w:r w:rsidRPr="00FC3BA3">
              <w:rPr>
                <w:rFonts w:ascii="Arial Narrow" w:hAnsi="Arial Narrow"/>
                <w:sz w:val="20"/>
              </w:rPr>
              <w:t>Avance en el acotamiento de Rondas Hídricas de Cuerpos de Agua priorizados.</w:t>
            </w:r>
          </w:p>
        </w:tc>
        <w:tc>
          <w:tcPr>
            <w:tcW w:w="7015" w:type="dxa"/>
            <w:shd w:val="clear" w:color="auto" w:fill="auto"/>
          </w:tcPr>
          <w:p w14:paraId="2F92BE47" w14:textId="77777777"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Ley 99 de 1993 y sus modificaciones</w:t>
            </w:r>
            <w:r>
              <w:rPr>
                <w:rFonts w:ascii="Arial Narrow" w:hAnsi="Arial Narrow"/>
                <w:sz w:val="20"/>
              </w:rPr>
              <w:t xml:space="preserve"> </w:t>
            </w:r>
            <w:r w:rsidRPr="00651E00">
              <w:rPr>
                <w:rFonts w:ascii="Arial Narrow" w:hAnsi="Arial Narrow"/>
                <w:sz w:val="20"/>
              </w:rPr>
              <w:t>Por la cual se crea el Ministerio del Medio Ambiente, se reordena el Sector Público encargado de la gestión y conservación del medio ambiente y los recursos naturales renovables, se organiza el Sistema Nacional Ambiental, SINA, y se dictan otras disposiciones.</w:t>
            </w:r>
          </w:p>
        </w:tc>
        <w:tc>
          <w:tcPr>
            <w:tcW w:w="3773" w:type="dxa"/>
            <w:vMerge w:val="restart"/>
            <w:shd w:val="clear" w:color="auto" w:fill="auto"/>
            <w:vAlign w:val="center"/>
          </w:tcPr>
          <w:p w14:paraId="0053158A" w14:textId="77777777" w:rsidR="0060619D" w:rsidRPr="00FC3BA3" w:rsidRDefault="0060619D" w:rsidP="00DF3A4F">
            <w:pPr>
              <w:pStyle w:val="Textoindependiente"/>
              <w:widowControl w:val="0"/>
              <w:ind w:right="618"/>
              <w:rPr>
                <w:rFonts w:ascii="Arial Narrow" w:hAnsi="Arial Narrow"/>
                <w:sz w:val="20"/>
              </w:rPr>
            </w:pPr>
            <w:r w:rsidRPr="00FC3BA3">
              <w:rPr>
                <w:rFonts w:ascii="Arial Narrow" w:hAnsi="Arial Narrow"/>
                <w:sz w:val="20"/>
              </w:rPr>
              <w:t>• Guía Técnica de Criterios para el Acotamiento de las Rondas Hídricas en Colombia, adoptada mediane la resolución 957 de 2018.</w:t>
            </w:r>
          </w:p>
          <w:p w14:paraId="125D9BBA" w14:textId="77777777" w:rsidR="0060619D" w:rsidRPr="00FC3BA3" w:rsidRDefault="0060619D" w:rsidP="00E74B72">
            <w:pPr>
              <w:pStyle w:val="Textoindependiente"/>
              <w:widowControl w:val="0"/>
              <w:ind w:right="618"/>
              <w:jc w:val="left"/>
              <w:rPr>
                <w:rFonts w:ascii="Arial Narrow" w:hAnsi="Arial Narrow"/>
                <w:sz w:val="20"/>
              </w:rPr>
            </w:pPr>
            <w:r w:rsidRPr="00FC3BA3">
              <w:rPr>
                <w:rFonts w:ascii="Arial Narrow" w:hAnsi="Arial Narrow"/>
                <w:sz w:val="20"/>
              </w:rPr>
              <w:t>• Circulares expedidas por pate de este Ministerio:</w:t>
            </w:r>
          </w:p>
          <w:p w14:paraId="43AD9976" w14:textId="77777777" w:rsidR="0060619D" w:rsidRPr="00FC3BA3" w:rsidRDefault="0060619D" w:rsidP="00DF3A4F">
            <w:pPr>
              <w:pStyle w:val="Textoindependiente"/>
              <w:widowControl w:val="0"/>
              <w:ind w:right="618"/>
              <w:rPr>
                <w:rFonts w:ascii="Arial Narrow" w:hAnsi="Arial Narrow"/>
                <w:sz w:val="20"/>
              </w:rPr>
            </w:pPr>
            <w:r w:rsidRPr="00FC3BA3">
              <w:rPr>
                <w:rFonts w:ascii="Arial Narrow" w:hAnsi="Arial Narrow"/>
                <w:sz w:val="20"/>
              </w:rPr>
              <w:t>­Circular MIN-8000-2-01322 de 2 de abril de 2020, del Ministerio de Ambiente y Desarrollo Sostenible, la cual tiene como asunto: dar claridad con respecto al tratamiento al acotamiento de la ronda hídrica.</w:t>
            </w:r>
          </w:p>
          <w:p w14:paraId="62BE2451" w14:textId="77777777" w:rsidR="0060619D" w:rsidRPr="00FC3BA3" w:rsidRDefault="0060619D" w:rsidP="00DF3A4F">
            <w:pPr>
              <w:pStyle w:val="Textoindependiente"/>
              <w:widowControl w:val="0"/>
              <w:ind w:right="618"/>
              <w:rPr>
                <w:rFonts w:ascii="Arial Narrow" w:hAnsi="Arial Narrow"/>
                <w:sz w:val="20"/>
              </w:rPr>
            </w:pPr>
            <w:r w:rsidRPr="00FC3BA3">
              <w:rPr>
                <w:rFonts w:ascii="Arial Narrow" w:hAnsi="Arial Narrow"/>
                <w:sz w:val="20"/>
              </w:rPr>
              <w:t>­Circular MADS-8230-004 de14 de julio de 2020, suscrita por parte la Dirección General Marítima y el Centro de Investigaciones oceanográficas e Hidrográficas y el Ministerio de Ambiente y Desarrollo, se presenta el Protocolo para el flujo de información entre entidades del estado para el acotamiento de las rondas hídricas para cuerpos de agua influenciados por la dinámica marina.</w:t>
            </w:r>
          </w:p>
          <w:p w14:paraId="44D8D883" w14:textId="77777777" w:rsidR="0060619D" w:rsidRPr="00153129" w:rsidRDefault="0060619D" w:rsidP="00DF3A4F">
            <w:pPr>
              <w:pStyle w:val="Textoindependiente"/>
              <w:widowControl w:val="0"/>
              <w:ind w:right="618"/>
              <w:rPr>
                <w:rFonts w:ascii="Arial Narrow" w:hAnsi="Arial Narrow"/>
                <w:sz w:val="20"/>
              </w:rPr>
            </w:pPr>
            <w:r w:rsidRPr="00FC3BA3">
              <w:rPr>
                <w:rFonts w:ascii="Arial Narrow" w:hAnsi="Arial Narrow"/>
                <w:sz w:val="20"/>
              </w:rPr>
              <w:t>­Circular 8140-2-002900 de 16 de diciembre de 2019 a través de la Oficina Asesora Jurídica, la cual da aclaración con respecto a la aplicación y vigencia de las disposiciones contenidas en el artículo 2.2.1.1.18.2 del decreto 1076 de 2015, (Decreto 1449 de 1977) que tratan del área forestal protectora."</w:t>
            </w:r>
          </w:p>
        </w:tc>
      </w:tr>
      <w:tr w:rsidR="0060619D" w:rsidRPr="00153129" w14:paraId="34CF8F19" w14:textId="77777777" w:rsidTr="009A5FBD">
        <w:trPr>
          <w:gridAfter w:val="1"/>
          <w:wAfter w:w="7" w:type="dxa"/>
        </w:trPr>
        <w:tc>
          <w:tcPr>
            <w:tcW w:w="2478" w:type="dxa"/>
            <w:vMerge/>
            <w:shd w:val="clear" w:color="auto" w:fill="auto"/>
          </w:tcPr>
          <w:p w14:paraId="6BD18F9B"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6BF2E3EF"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Ley 1450 de 2011, Artículo 206, y sus modificaciones</w:t>
            </w:r>
            <w:r>
              <w:rPr>
                <w:rFonts w:ascii="Arial Narrow" w:hAnsi="Arial Narrow"/>
                <w:sz w:val="20"/>
              </w:rPr>
              <w:t xml:space="preserve"> </w:t>
            </w:r>
            <w:r w:rsidRPr="00651E00">
              <w:rPr>
                <w:rFonts w:ascii="Arial Narrow" w:hAnsi="Arial Narrow"/>
                <w:sz w:val="20"/>
              </w:rPr>
              <w:t xml:space="preserve">"Por la cual se expide El Plan Nacional de Desarrollo, 2010-2014. </w:t>
            </w:r>
          </w:p>
          <w:p w14:paraId="238601FE" w14:textId="77777777" w:rsidR="0060619D" w:rsidRPr="00651E00" w:rsidRDefault="0060619D" w:rsidP="00E74B72">
            <w:pPr>
              <w:pStyle w:val="Textoindependiente"/>
              <w:widowControl w:val="0"/>
              <w:ind w:right="42"/>
              <w:rPr>
                <w:rFonts w:ascii="Arial Narrow" w:hAnsi="Arial Narrow"/>
                <w:sz w:val="20"/>
              </w:rPr>
            </w:pPr>
          </w:p>
          <w:p w14:paraId="1AFC5DEE" w14:textId="2833A66D"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Artículo 206°. RONDAS H</w:t>
            </w:r>
            <w:r w:rsidR="00634A4A">
              <w:rPr>
                <w:rFonts w:ascii="Arial Narrow" w:hAnsi="Arial Narrow"/>
                <w:sz w:val="20"/>
              </w:rPr>
              <w:t>Í</w:t>
            </w:r>
            <w:r w:rsidRPr="00651E00">
              <w:rPr>
                <w:rFonts w:ascii="Arial Narrow" w:hAnsi="Arial Narrow"/>
                <w:sz w:val="20"/>
              </w:rPr>
              <w:t>DRICAS. Corresponde a las Corporaciones Autónomas Regionales y de Desarrollo Sostenible, los Grandes Centros Urbanos y los Establecimientos Públicos Ambientales efectuar, en el área de su jurisdicción y en el marco de sus competencias, el acotamiento de la faja paralela a los cuerpos de agua a que se refiere el literal d) del artículo 83 del decreto Ley 2811 de 1974 Y el área de protección o conservación aferente, para lo cual deberán realizar los estudios correspondientes, conforme a los criterios que defina el Gobierno Nacional"</w:t>
            </w:r>
            <w:r w:rsidRPr="00651E00">
              <w:rPr>
                <w:rFonts w:ascii="Arial Narrow" w:hAnsi="Arial Narrow"/>
                <w:sz w:val="20"/>
              </w:rPr>
              <w:tab/>
            </w:r>
          </w:p>
        </w:tc>
        <w:tc>
          <w:tcPr>
            <w:tcW w:w="3773" w:type="dxa"/>
            <w:vMerge/>
            <w:shd w:val="clear" w:color="auto" w:fill="auto"/>
          </w:tcPr>
          <w:p w14:paraId="0F3CABC7"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7D6C2EB" w14:textId="77777777" w:rsidTr="009A5FBD">
        <w:trPr>
          <w:gridAfter w:val="1"/>
          <w:wAfter w:w="7" w:type="dxa"/>
        </w:trPr>
        <w:tc>
          <w:tcPr>
            <w:tcW w:w="2478" w:type="dxa"/>
            <w:vMerge/>
            <w:shd w:val="clear" w:color="auto" w:fill="auto"/>
          </w:tcPr>
          <w:p w14:paraId="5B08B5D1"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0ECB5090" w14:textId="60847C63"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Ley 2169 de 2021, Artículo 6, Numerales 11 y 12, y sus modificaciones</w:t>
            </w:r>
            <w:r>
              <w:rPr>
                <w:rFonts w:ascii="Arial Narrow" w:hAnsi="Arial Narrow"/>
                <w:sz w:val="20"/>
              </w:rPr>
              <w:t xml:space="preserve"> </w:t>
            </w:r>
            <w:r w:rsidRPr="00651E00">
              <w:rPr>
                <w:rFonts w:ascii="Arial Narrow" w:hAnsi="Arial Narrow"/>
                <w:sz w:val="20"/>
              </w:rPr>
              <w:t xml:space="preserve">"Por medio de la cual se impulsa el desarrollo bajo carbono del país mediante el establecimiento de las metas y medidas mínimas en la materia de carbono neutralidad y resiliencia climática y se dictan otras disposiciones. </w:t>
            </w:r>
          </w:p>
          <w:p w14:paraId="16DEB4AB" w14:textId="77777777" w:rsidR="0060619D" w:rsidRPr="00651E00" w:rsidRDefault="0060619D" w:rsidP="00E74B72">
            <w:pPr>
              <w:pStyle w:val="Textoindependiente"/>
              <w:widowControl w:val="0"/>
              <w:ind w:right="42"/>
              <w:rPr>
                <w:rFonts w:ascii="Arial Narrow" w:hAnsi="Arial Narrow"/>
                <w:sz w:val="20"/>
              </w:rPr>
            </w:pPr>
          </w:p>
          <w:p w14:paraId="6B7C3152" w14:textId="77CA6C65"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Artículo 6. Metas en materia de adaptación al cambio climático. Las metas nacionales de adaptación al cambio climático a 2030, comprenden las establecidas aquí y en la ""Actualización de la Contribución Determinada a Nivel</w:t>
            </w:r>
            <w:r w:rsidR="00104933">
              <w:rPr>
                <w:rFonts w:ascii="Arial Narrow" w:hAnsi="Arial Narrow"/>
                <w:sz w:val="20"/>
              </w:rPr>
              <w:t xml:space="preserve"> </w:t>
            </w:r>
            <w:r w:rsidRPr="00651E00">
              <w:rPr>
                <w:rFonts w:ascii="Arial Narrow" w:hAnsi="Arial Narrow"/>
                <w:sz w:val="20"/>
              </w:rPr>
              <w:t xml:space="preserve">Nacional de Colombia (NDC)"" sometida ante la CMNUCC, o cualquiera que lo actualice o sustituya. </w:t>
            </w:r>
          </w:p>
          <w:p w14:paraId="4B1F511A" w14:textId="77777777" w:rsidR="0060619D" w:rsidRPr="00651E00" w:rsidRDefault="0060619D" w:rsidP="00E74B72">
            <w:pPr>
              <w:pStyle w:val="Textoindependiente"/>
              <w:widowControl w:val="0"/>
              <w:ind w:right="42"/>
              <w:rPr>
                <w:rFonts w:ascii="Arial Narrow" w:hAnsi="Arial Narrow"/>
                <w:sz w:val="20"/>
              </w:rPr>
            </w:pPr>
          </w:p>
          <w:p w14:paraId="1F6F1A9D" w14:textId="01980F1D" w:rsidR="0060619D" w:rsidRPr="007A5DB5" w:rsidRDefault="00B11DAC" w:rsidP="00B11DAC">
            <w:pPr>
              <w:pStyle w:val="Textoindependiente"/>
              <w:widowControl w:val="0"/>
              <w:ind w:right="42"/>
              <w:rPr>
                <w:rFonts w:ascii="Arial Narrow" w:hAnsi="Arial Narrow"/>
                <w:sz w:val="20"/>
              </w:rPr>
            </w:pPr>
            <w:r>
              <w:rPr>
                <w:rFonts w:ascii="Arial Narrow" w:hAnsi="Arial Narrow"/>
                <w:sz w:val="20"/>
              </w:rPr>
              <w:t xml:space="preserve">Para ello, el </w:t>
            </w:r>
            <w:r w:rsidR="0060619D" w:rsidRPr="00651E00">
              <w:rPr>
                <w:rFonts w:ascii="Arial Narrow" w:hAnsi="Arial Narrow"/>
                <w:sz w:val="20"/>
              </w:rPr>
              <w:t xml:space="preserve">Sector Ambiente y Desarrollo Sostenible </w:t>
            </w:r>
            <w:r>
              <w:rPr>
                <w:rFonts w:ascii="Arial Narrow" w:hAnsi="Arial Narrow"/>
                <w:sz w:val="20"/>
              </w:rPr>
              <w:t>debe d</w:t>
            </w:r>
            <w:r w:rsidR="0060619D" w:rsidRPr="00651E00">
              <w:rPr>
                <w:rFonts w:ascii="Arial Narrow" w:hAnsi="Arial Narrow"/>
                <w:sz w:val="20"/>
              </w:rPr>
              <w:t>esarrollar e incorporar a un indicador que refleje el avance en el acotamiento de rondas hídricas, como parte de los indicadores mínimos de gestión de las Autoridades Ambientales, de que trata en el Decreto 1076 de</w:t>
            </w:r>
            <w:r>
              <w:rPr>
                <w:rFonts w:ascii="Arial Narrow" w:hAnsi="Arial Narrow"/>
                <w:sz w:val="20"/>
              </w:rPr>
              <w:t xml:space="preserve"> </w:t>
            </w:r>
            <w:r w:rsidR="0060619D" w:rsidRPr="00651E00">
              <w:rPr>
                <w:rFonts w:ascii="Arial Narrow" w:hAnsi="Arial Narrow"/>
                <w:sz w:val="20"/>
              </w:rPr>
              <w:t>2015</w:t>
            </w:r>
            <w:r>
              <w:rPr>
                <w:rFonts w:ascii="Arial Narrow" w:hAnsi="Arial Narrow"/>
                <w:sz w:val="20"/>
              </w:rPr>
              <w:t xml:space="preserve"> y que permita hacer seguimiento al acotamiento en los cuerpos de agua </w:t>
            </w:r>
            <w:r w:rsidR="0060619D" w:rsidRPr="00651E00">
              <w:rPr>
                <w:rFonts w:ascii="Arial Narrow" w:hAnsi="Arial Narrow"/>
                <w:sz w:val="20"/>
              </w:rPr>
              <w:t xml:space="preserve">priorizados </w:t>
            </w:r>
            <w:r>
              <w:rPr>
                <w:rFonts w:ascii="Arial Narrow" w:hAnsi="Arial Narrow"/>
                <w:sz w:val="20"/>
              </w:rPr>
              <w:t xml:space="preserve">a 2030 </w:t>
            </w:r>
            <w:r w:rsidR="0060619D" w:rsidRPr="00651E00">
              <w:rPr>
                <w:rFonts w:ascii="Arial Narrow" w:hAnsi="Arial Narrow"/>
                <w:sz w:val="20"/>
              </w:rPr>
              <w:t>por parte de las Autoridades Ambientales competentes, de conformidad con la guía técnica para el acotamiento de rondas hídricas expedida por el Ministerio de Ambiente y</w:t>
            </w:r>
            <w:r w:rsidR="00634A4A">
              <w:rPr>
                <w:rFonts w:ascii="Arial Narrow" w:hAnsi="Arial Narrow"/>
                <w:sz w:val="20"/>
              </w:rPr>
              <w:t xml:space="preserve"> </w:t>
            </w:r>
            <w:r w:rsidR="0060619D" w:rsidRPr="00651E00">
              <w:rPr>
                <w:rFonts w:ascii="Arial Narrow" w:hAnsi="Arial Narrow"/>
                <w:sz w:val="20"/>
              </w:rPr>
              <w:t>Desarrollo Sostenible, y demás instrumentos correspondientes.</w:t>
            </w:r>
            <w:r w:rsidR="0060619D" w:rsidRPr="00651E00">
              <w:rPr>
                <w:rFonts w:ascii="Arial Narrow" w:hAnsi="Arial Narrow"/>
                <w:sz w:val="20"/>
              </w:rPr>
              <w:tab/>
            </w:r>
          </w:p>
        </w:tc>
        <w:tc>
          <w:tcPr>
            <w:tcW w:w="3773" w:type="dxa"/>
            <w:vMerge/>
            <w:shd w:val="clear" w:color="auto" w:fill="auto"/>
          </w:tcPr>
          <w:p w14:paraId="65F9C3DC"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5F7C017" w14:textId="77777777" w:rsidTr="009A5FBD">
        <w:trPr>
          <w:gridAfter w:val="1"/>
          <w:wAfter w:w="7" w:type="dxa"/>
        </w:trPr>
        <w:tc>
          <w:tcPr>
            <w:tcW w:w="2478" w:type="dxa"/>
            <w:vMerge/>
            <w:shd w:val="clear" w:color="auto" w:fill="auto"/>
          </w:tcPr>
          <w:p w14:paraId="5023141B"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69965B33" w14:textId="77777777"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Decreto 1076 de 2015, Artículo 2.2.3.2.3A.1 al 2.2.3.2.3A.4 y sus modificaciones</w:t>
            </w:r>
            <w:r>
              <w:rPr>
                <w:rFonts w:ascii="Arial Narrow" w:hAnsi="Arial Narrow"/>
                <w:sz w:val="20"/>
              </w:rPr>
              <w:t xml:space="preserve"> </w:t>
            </w:r>
            <w:r w:rsidRPr="00651E00">
              <w:rPr>
                <w:rFonts w:ascii="Arial Narrow" w:hAnsi="Arial Narrow"/>
                <w:sz w:val="20"/>
              </w:rPr>
              <w:t xml:space="preserve">Sección 3A del acotamiento de las rondas hídricas, adicionado por el Decreto 2245 de 2017 Por el cual </w:t>
            </w:r>
            <w:r w:rsidRPr="00651E00">
              <w:rPr>
                <w:rFonts w:ascii="Arial Narrow" w:hAnsi="Arial Narrow"/>
                <w:sz w:val="20"/>
              </w:rPr>
              <w:lastRenderedPageBreak/>
              <w:t>se reglamenta el artículo 206 de la Ley 1450 de 2011 y se adiciona una sección al Decreto 1076 de 2015, Decreto Único Reglamentario del Sector Ambiente y Desarrollo Sostenible, en lo relacionado con el acotamiento de rondas hídricas.</w:t>
            </w:r>
          </w:p>
        </w:tc>
        <w:tc>
          <w:tcPr>
            <w:tcW w:w="3773" w:type="dxa"/>
            <w:vMerge/>
            <w:shd w:val="clear" w:color="auto" w:fill="auto"/>
          </w:tcPr>
          <w:p w14:paraId="1F3B1409"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429FA45D" w14:textId="77777777" w:rsidTr="009A5FBD">
        <w:trPr>
          <w:gridAfter w:val="1"/>
          <w:wAfter w:w="7" w:type="dxa"/>
        </w:trPr>
        <w:tc>
          <w:tcPr>
            <w:tcW w:w="2478" w:type="dxa"/>
            <w:vMerge/>
            <w:shd w:val="clear" w:color="auto" w:fill="auto"/>
          </w:tcPr>
          <w:p w14:paraId="562C75D1"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2568DFAD" w14:textId="442AFFF8"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Resolución 957 de 2018 y sus modificaciones</w:t>
            </w:r>
            <w:r>
              <w:rPr>
                <w:rFonts w:ascii="Arial Narrow" w:hAnsi="Arial Narrow"/>
                <w:sz w:val="20"/>
              </w:rPr>
              <w:t xml:space="preserve"> </w:t>
            </w:r>
            <w:r w:rsidRPr="00651E00">
              <w:rPr>
                <w:rFonts w:ascii="Arial Narrow" w:hAnsi="Arial Narrow"/>
                <w:sz w:val="20"/>
              </w:rPr>
              <w:t>Por la cual se adopta la Guía Técnica de criterios para el acotamiento de las rondas hídricas en Colombia y se dictan otras disposiciones</w:t>
            </w:r>
            <w:r w:rsidR="00634A4A">
              <w:rPr>
                <w:rFonts w:ascii="Arial Narrow" w:hAnsi="Arial Narrow"/>
                <w:sz w:val="20"/>
              </w:rPr>
              <w:t>.</w:t>
            </w:r>
          </w:p>
        </w:tc>
        <w:tc>
          <w:tcPr>
            <w:tcW w:w="3773" w:type="dxa"/>
            <w:vMerge/>
            <w:shd w:val="clear" w:color="auto" w:fill="auto"/>
          </w:tcPr>
          <w:p w14:paraId="664355AD"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FEC7CF4" w14:textId="77777777" w:rsidTr="009A5FBD">
        <w:trPr>
          <w:gridAfter w:val="1"/>
          <w:wAfter w:w="7" w:type="dxa"/>
        </w:trPr>
        <w:tc>
          <w:tcPr>
            <w:tcW w:w="2478" w:type="dxa"/>
            <w:vMerge w:val="restart"/>
            <w:shd w:val="clear" w:color="auto" w:fill="auto"/>
            <w:vAlign w:val="center"/>
          </w:tcPr>
          <w:p w14:paraId="07879258" w14:textId="77777777" w:rsidR="0060619D" w:rsidRPr="007A5DB5" w:rsidRDefault="0060619D" w:rsidP="00E74B72">
            <w:pPr>
              <w:pStyle w:val="Textoindependiente"/>
              <w:widowControl w:val="0"/>
              <w:ind w:right="618"/>
              <w:jc w:val="left"/>
              <w:rPr>
                <w:rFonts w:ascii="Arial Narrow" w:hAnsi="Arial Narrow"/>
                <w:sz w:val="20"/>
              </w:rPr>
            </w:pPr>
            <w:r w:rsidRPr="00651E00">
              <w:rPr>
                <w:rFonts w:ascii="Arial Narrow" w:hAnsi="Arial Narrow"/>
                <w:sz w:val="20"/>
              </w:rPr>
              <w:t>Avance en el ordenamiento del manglar</w:t>
            </w:r>
          </w:p>
        </w:tc>
        <w:tc>
          <w:tcPr>
            <w:tcW w:w="7015" w:type="dxa"/>
            <w:shd w:val="clear" w:color="auto" w:fill="auto"/>
          </w:tcPr>
          <w:p w14:paraId="7A50E6CE" w14:textId="40AAAD01"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Ley 99 de 1993</w:t>
            </w:r>
            <w:r>
              <w:rPr>
                <w:rFonts w:ascii="Arial Narrow" w:hAnsi="Arial Narrow"/>
                <w:sz w:val="20"/>
              </w:rPr>
              <w:t xml:space="preserve"> </w:t>
            </w:r>
            <w:r w:rsidRPr="00651E00">
              <w:rPr>
                <w:rFonts w:ascii="Arial Narrow" w:hAnsi="Arial Narrow"/>
                <w:sz w:val="20"/>
              </w:rPr>
              <w:t>Define las funciones del Minambiente confiriendo las obligaciones de: formular las políticas nacionales en relación con el medio ambiente y los recursos naturales renovables, establecer reglas y criterios de ordenamiento ambiental del uso del territorio, y fijar las pautas generales para el ordenamiento y manejo de cuencas hidrográficas y demás áreas de manejo especial</w:t>
            </w:r>
            <w:r w:rsidR="00634A4A">
              <w:rPr>
                <w:rFonts w:ascii="Arial Narrow" w:hAnsi="Arial Narrow"/>
                <w:sz w:val="20"/>
              </w:rPr>
              <w:t>.</w:t>
            </w:r>
            <w:r w:rsidRPr="00651E00">
              <w:rPr>
                <w:rFonts w:ascii="Arial Narrow" w:hAnsi="Arial Narrow"/>
                <w:sz w:val="20"/>
              </w:rPr>
              <w:tab/>
            </w:r>
          </w:p>
        </w:tc>
        <w:tc>
          <w:tcPr>
            <w:tcW w:w="3773" w:type="dxa"/>
            <w:vMerge w:val="restart"/>
            <w:shd w:val="clear" w:color="auto" w:fill="auto"/>
            <w:vAlign w:val="center"/>
          </w:tcPr>
          <w:p w14:paraId="78D4CE59" w14:textId="77777777" w:rsidR="0060619D" w:rsidRPr="00651E00" w:rsidRDefault="0060619D" w:rsidP="00E74B72">
            <w:pPr>
              <w:pStyle w:val="Textoindependiente"/>
              <w:widowControl w:val="0"/>
              <w:ind w:right="618"/>
              <w:rPr>
                <w:rFonts w:ascii="Arial Narrow" w:hAnsi="Arial Narrow"/>
                <w:sz w:val="20"/>
              </w:rPr>
            </w:pPr>
            <w:r w:rsidRPr="00651E00">
              <w:rPr>
                <w:rFonts w:ascii="Arial Narrow" w:hAnsi="Arial Narrow"/>
                <w:sz w:val="20"/>
              </w:rPr>
              <w:t xml:space="preserve">- Términos de referencia para la formulación, complementación o actualización de los estudios de caracterización, diagnóstico y zonificación del manglar, de la Resolución 1263 de 2018. </w:t>
            </w:r>
          </w:p>
          <w:p w14:paraId="1A965116" w14:textId="77777777" w:rsidR="0060619D" w:rsidRPr="00651E00" w:rsidRDefault="0060619D" w:rsidP="00E74B72">
            <w:pPr>
              <w:pStyle w:val="Textoindependiente"/>
              <w:widowControl w:val="0"/>
              <w:ind w:right="618"/>
              <w:rPr>
                <w:rFonts w:ascii="Arial Narrow" w:hAnsi="Arial Narrow"/>
                <w:sz w:val="20"/>
              </w:rPr>
            </w:pPr>
          </w:p>
          <w:p w14:paraId="3495E546" w14:textId="77777777" w:rsidR="0060619D" w:rsidRPr="00651E00" w:rsidRDefault="0060619D" w:rsidP="00E74B72">
            <w:pPr>
              <w:pStyle w:val="Textoindependiente"/>
              <w:widowControl w:val="0"/>
              <w:ind w:right="618"/>
              <w:rPr>
                <w:rFonts w:ascii="Arial Narrow" w:hAnsi="Arial Narrow"/>
                <w:sz w:val="20"/>
              </w:rPr>
            </w:pPr>
            <w:r w:rsidRPr="00651E00">
              <w:rPr>
                <w:rFonts w:ascii="Arial Narrow" w:hAnsi="Arial Narrow"/>
                <w:sz w:val="20"/>
              </w:rPr>
              <w:t xml:space="preserve">-Términos de referencia para la formulación de los lineamientos de manejo integral para las unidades de uso sostenible del sistema </w:t>
            </w:r>
            <w:proofErr w:type="spellStart"/>
            <w:r w:rsidRPr="00651E00">
              <w:rPr>
                <w:rFonts w:ascii="Arial Narrow" w:hAnsi="Arial Narrow"/>
                <w:sz w:val="20"/>
              </w:rPr>
              <w:t>socioecológico</w:t>
            </w:r>
            <w:proofErr w:type="spellEnd"/>
            <w:r w:rsidRPr="00651E00">
              <w:rPr>
                <w:rFonts w:ascii="Arial Narrow" w:hAnsi="Arial Narrow"/>
                <w:sz w:val="20"/>
              </w:rPr>
              <w:t xml:space="preserve"> de manglar, de la Resolución 1263 de 2018. </w:t>
            </w:r>
          </w:p>
          <w:p w14:paraId="7DF4E37C" w14:textId="77777777" w:rsidR="0060619D" w:rsidRPr="00651E00" w:rsidRDefault="0060619D" w:rsidP="00E74B72">
            <w:pPr>
              <w:pStyle w:val="Textoindependiente"/>
              <w:widowControl w:val="0"/>
              <w:ind w:right="618"/>
              <w:rPr>
                <w:rFonts w:ascii="Arial Narrow" w:hAnsi="Arial Narrow"/>
                <w:sz w:val="20"/>
              </w:rPr>
            </w:pPr>
          </w:p>
          <w:p w14:paraId="20DFB790" w14:textId="77777777" w:rsidR="0060619D" w:rsidRPr="00651E00" w:rsidRDefault="0060619D" w:rsidP="00E74B72">
            <w:pPr>
              <w:pStyle w:val="Textoindependiente"/>
              <w:widowControl w:val="0"/>
              <w:ind w:right="618"/>
              <w:rPr>
                <w:rFonts w:ascii="Arial Narrow" w:hAnsi="Arial Narrow"/>
                <w:sz w:val="20"/>
              </w:rPr>
            </w:pPr>
            <w:r w:rsidRPr="00651E00">
              <w:rPr>
                <w:rFonts w:ascii="Arial Narrow" w:hAnsi="Arial Narrow"/>
                <w:sz w:val="20"/>
              </w:rPr>
              <w:t>-Términos de referencia-estudios-rezonificación-áreas-de-manglar</w:t>
            </w:r>
          </w:p>
          <w:p w14:paraId="44FB30F8" w14:textId="77777777" w:rsidR="0060619D" w:rsidRPr="00651E00" w:rsidRDefault="0060619D" w:rsidP="00E74B72">
            <w:pPr>
              <w:pStyle w:val="Textoindependiente"/>
              <w:widowControl w:val="0"/>
              <w:ind w:right="618"/>
              <w:rPr>
                <w:rFonts w:ascii="Arial Narrow" w:hAnsi="Arial Narrow"/>
                <w:sz w:val="20"/>
              </w:rPr>
            </w:pPr>
          </w:p>
          <w:p w14:paraId="4A581978" w14:textId="77777777" w:rsidR="0060619D" w:rsidRPr="00153129" w:rsidRDefault="0060619D" w:rsidP="00DF3A4F">
            <w:pPr>
              <w:pStyle w:val="Textoindependiente"/>
              <w:widowControl w:val="0"/>
              <w:ind w:right="618"/>
              <w:rPr>
                <w:rFonts w:ascii="Arial Narrow" w:hAnsi="Arial Narrow"/>
                <w:sz w:val="20"/>
              </w:rPr>
            </w:pPr>
            <w:r w:rsidRPr="00651E00">
              <w:rPr>
                <w:rFonts w:ascii="Arial Narrow" w:hAnsi="Arial Narrow"/>
                <w:sz w:val="20"/>
              </w:rPr>
              <w:t>Programa nacional uso sostenible manejo y conservación de los-ecosistemas de manglar"</w:t>
            </w:r>
          </w:p>
        </w:tc>
      </w:tr>
      <w:tr w:rsidR="0060619D" w:rsidRPr="00153129" w14:paraId="2A62AFC1" w14:textId="77777777" w:rsidTr="009A5FBD">
        <w:trPr>
          <w:gridAfter w:val="1"/>
          <w:wAfter w:w="7" w:type="dxa"/>
        </w:trPr>
        <w:tc>
          <w:tcPr>
            <w:tcW w:w="2478" w:type="dxa"/>
            <w:vMerge/>
            <w:shd w:val="clear" w:color="auto" w:fill="auto"/>
          </w:tcPr>
          <w:p w14:paraId="1DA6542E"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49ACD874"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Resolución 1263 de 2018</w:t>
            </w:r>
            <w:r>
              <w:rPr>
                <w:rFonts w:ascii="Arial Narrow" w:hAnsi="Arial Narrow"/>
                <w:sz w:val="20"/>
              </w:rPr>
              <w:t xml:space="preserve"> </w:t>
            </w:r>
            <w:r w:rsidRPr="00651E00">
              <w:rPr>
                <w:rFonts w:ascii="Arial Narrow" w:hAnsi="Arial Narrow"/>
                <w:sz w:val="20"/>
              </w:rPr>
              <w:t xml:space="preserve">"Señala que el proceso de ordenamiento del manglar compete a las Corporaciones Autónomas Regionales y de Desarrollo Sostenible, las autoridades ambientales de los Grandes Centros Urbanos creadas mediante la Ley 768 de 2002 y los Establecimientos Públicos Ambientales de que trata la Ley 1617 de 2013.  </w:t>
            </w:r>
          </w:p>
          <w:p w14:paraId="3041E394" w14:textId="77777777" w:rsidR="0060619D" w:rsidRPr="00651E00" w:rsidRDefault="0060619D" w:rsidP="00E74B72">
            <w:pPr>
              <w:pStyle w:val="Textoindependiente"/>
              <w:widowControl w:val="0"/>
              <w:ind w:right="42"/>
              <w:rPr>
                <w:rFonts w:ascii="Arial Narrow" w:hAnsi="Arial Narrow"/>
                <w:sz w:val="20"/>
              </w:rPr>
            </w:pPr>
          </w:p>
          <w:p w14:paraId="687F9F44"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 xml:space="preserve"> De acuerdo con la Resolución 1263 de 2018 el proceso de ordenamiento del manglar se concibe en dos grandes momentos, el primero asociado a la caracterización, diagnóstico y zonificación del manglar que definirá entre otras cosas las zonas de manejo, su categoría de zonificación y su régimen de uso. El otro momento considera la definición particular de lineamientos de manejo integrado para cada una de las zonas precisadas en los estudios de caracterización, diagnóstico y zonificación. </w:t>
            </w:r>
          </w:p>
          <w:p w14:paraId="722B00AE" w14:textId="77777777" w:rsidR="0060619D" w:rsidRPr="00651E00" w:rsidRDefault="0060619D" w:rsidP="00E74B72">
            <w:pPr>
              <w:pStyle w:val="Textoindependiente"/>
              <w:widowControl w:val="0"/>
              <w:ind w:right="42"/>
              <w:rPr>
                <w:rFonts w:ascii="Arial Narrow" w:hAnsi="Arial Narrow"/>
                <w:sz w:val="20"/>
              </w:rPr>
            </w:pPr>
          </w:p>
          <w:p w14:paraId="5D1D4EED" w14:textId="6EBBC605"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Por otra parte, la adopción de los estudios de caracterización diagnóstico y zonificación del manglar es competencia del Minambiente, de acuerdo con lo señalado en la Resolución 1263 de 2018"</w:t>
            </w:r>
            <w:r w:rsidR="00634A4A">
              <w:rPr>
                <w:rFonts w:ascii="Arial Narrow" w:hAnsi="Arial Narrow"/>
                <w:sz w:val="20"/>
              </w:rPr>
              <w:t>.</w:t>
            </w:r>
            <w:r w:rsidRPr="00651E00">
              <w:rPr>
                <w:rFonts w:ascii="Arial Narrow" w:hAnsi="Arial Narrow"/>
                <w:sz w:val="20"/>
              </w:rPr>
              <w:tab/>
            </w:r>
          </w:p>
        </w:tc>
        <w:tc>
          <w:tcPr>
            <w:tcW w:w="3773" w:type="dxa"/>
            <w:vMerge/>
            <w:shd w:val="clear" w:color="auto" w:fill="auto"/>
          </w:tcPr>
          <w:p w14:paraId="42C6D79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358DF8E" w14:textId="77777777" w:rsidTr="009A5FBD">
        <w:trPr>
          <w:gridAfter w:val="1"/>
          <w:wAfter w:w="7" w:type="dxa"/>
        </w:trPr>
        <w:tc>
          <w:tcPr>
            <w:tcW w:w="2478" w:type="dxa"/>
            <w:vMerge/>
            <w:shd w:val="clear" w:color="auto" w:fill="auto"/>
          </w:tcPr>
          <w:p w14:paraId="6E1831B3"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bottom w:val="single" w:sz="4" w:space="0" w:color="auto"/>
            </w:tcBorders>
            <w:shd w:val="clear" w:color="auto" w:fill="auto"/>
          </w:tcPr>
          <w:p w14:paraId="2B502707" w14:textId="77777777" w:rsidR="0060619D" w:rsidRPr="007A5DB5" w:rsidRDefault="0060619D" w:rsidP="00E74B72">
            <w:pPr>
              <w:pStyle w:val="Textoindependiente"/>
              <w:widowControl w:val="0"/>
              <w:ind w:right="42"/>
              <w:rPr>
                <w:rFonts w:ascii="Arial Narrow" w:hAnsi="Arial Narrow"/>
                <w:sz w:val="20"/>
              </w:rPr>
            </w:pPr>
            <w:r w:rsidRPr="00651E00">
              <w:rPr>
                <w:rFonts w:ascii="Arial Narrow" w:hAnsi="Arial Narrow"/>
                <w:sz w:val="20"/>
              </w:rPr>
              <w:t>Ley 2243 de 2022,</w:t>
            </w:r>
            <w:r>
              <w:rPr>
                <w:rFonts w:ascii="Arial Narrow" w:hAnsi="Arial Narrow"/>
                <w:sz w:val="20"/>
              </w:rPr>
              <w:t xml:space="preserve"> </w:t>
            </w:r>
            <w:r w:rsidRPr="00651E00">
              <w:rPr>
                <w:rFonts w:ascii="Arial Narrow" w:hAnsi="Arial Narrow"/>
                <w:sz w:val="20"/>
              </w:rPr>
              <w:t xml:space="preserve">Se reitera que éste se deberá abordar con participación y concertación de las comunidades locales y pueblos étnicos, y que los resultados se consideran determinantes ambientales que orientan la actualización, adopción e implementación de los instrumentos de ordenamiento territorial. </w:t>
            </w:r>
          </w:p>
        </w:tc>
        <w:tc>
          <w:tcPr>
            <w:tcW w:w="3773" w:type="dxa"/>
            <w:vMerge/>
            <w:shd w:val="clear" w:color="auto" w:fill="auto"/>
          </w:tcPr>
          <w:p w14:paraId="54E11D2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19C80B3" w14:textId="77777777" w:rsidTr="009A5FBD">
        <w:trPr>
          <w:gridAfter w:val="1"/>
          <w:wAfter w:w="7" w:type="dxa"/>
        </w:trPr>
        <w:tc>
          <w:tcPr>
            <w:tcW w:w="2478" w:type="dxa"/>
            <w:vMerge w:val="restart"/>
            <w:shd w:val="clear" w:color="auto" w:fill="auto"/>
            <w:vAlign w:val="center"/>
          </w:tcPr>
          <w:p w14:paraId="74E310A0" w14:textId="77777777" w:rsidR="0060619D" w:rsidRPr="007A5DB5" w:rsidRDefault="0060619D" w:rsidP="00E74B72">
            <w:pPr>
              <w:pStyle w:val="Textoindependiente"/>
              <w:widowControl w:val="0"/>
              <w:ind w:right="618"/>
              <w:jc w:val="left"/>
              <w:rPr>
                <w:rFonts w:ascii="Arial Narrow" w:hAnsi="Arial Narrow"/>
                <w:sz w:val="20"/>
              </w:rPr>
            </w:pPr>
            <w:r w:rsidRPr="00651E00">
              <w:rPr>
                <w:rFonts w:ascii="Arial Narrow" w:hAnsi="Arial Narrow"/>
                <w:sz w:val="20"/>
              </w:rPr>
              <w:t>Cumplimiento del tiempo en la concertación de Planes parciales</w:t>
            </w:r>
          </w:p>
        </w:tc>
        <w:tc>
          <w:tcPr>
            <w:tcW w:w="7015" w:type="dxa"/>
            <w:tcBorders>
              <w:bottom w:val="nil"/>
            </w:tcBorders>
            <w:shd w:val="clear" w:color="auto" w:fill="auto"/>
          </w:tcPr>
          <w:p w14:paraId="1B7EAFBF" w14:textId="7777777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Ley 99 de 1993</w:t>
            </w:r>
            <w:r>
              <w:rPr>
                <w:rFonts w:ascii="Arial Narrow" w:hAnsi="Arial Narrow"/>
                <w:sz w:val="20"/>
              </w:rPr>
              <w:t xml:space="preserve"> </w:t>
            </w:r>
            <w:r w:rsidRPr="00651E00">
              <w:rPr>
                <w:rFonts w:ascii="Arial Narrow" w:hAnsi="Arial Narrow"/>
                <w:sz w:val="20"/>
              </w:rPr>
              <w:t xml:space="preserve">Ley Marco del Medio Ambiente. artículo 31, Numerales 4) , 5) y 29) en cuanto a funciones de las CAR  (Coordinar el proceso de preparación de los planes, programas y proyectos de desarrollo medioambiental que deban formular los diferentes organismos y entidades integrantes del Sistema Nacional Ambiental (SINA) en el área de su jurisdicción y en especial, asesorar a los Departamentos, Distritos y Municipios de su comprensión territorial en la definición de los planes de desarrollo ambiental y en sus programas y proyectos en </w:t>
            </w:r>
            <w:r w:rsidRPr="00651E00">
              <w:rPr>
                <w:rFonts w:ascii="Arial Narrow" w:hAnsi="Arial Narrow"/>
                <w:sz w:val="20"/>
              </w:rPr>
              <w:lastRenderedPageBreak/>
              <w:t>materia de protección del medio ambiente y los recursos naturales renovables, de manera que se asegure la armonía y coherencia de las políticas y acciones adoptadas por las distintas entidades territoriales;  Participar  con los demás organismos y entes competentes en el ámbito de su jurisdicción, en los procesos de planificación y ordenamiento territorial a fin de que el factor ambiental sea tenido en cuenta en las decisiones que se adopten;  y Apoyar a los concejos municipales, a las asambleas departamentales y a los consejos de las entidades territoriales indígenas en las funciones de planificación que les otorga la Constitución Nacional)</w:t>
            </w:r>
            <w:r w:rsidR="00634A4A">
              <w:rPr>
                <w:rFonts w:ascii="Arial Narrow" w:hAnsi="Arial Narrow"/>
                <w:sz w:val="20"/>
              </w:rPr>
              <w:t>.</w:t>
            </w:r>
          </w:p>
          <w:p w14:paraId="0F3532AF" w14:textId="34A892AC" w:rsidR="0070769A" w:rsidRPr="007A5DB5" w:rsidRDefault="0070769A" w:rsidP="00E74B72">
            <w:pPr>
              <w:pStyle w:val="Textoindependiente"/>
              <w:widowControl w:val="0"/>
              <w:ind w:right="42"/>
              <w:rPr>
                <w:rFonts w:ascii="Arial Narrow" w:hAnsi="Arial Narrow"/>
                <w:sz w:val="20"/>
              </w:rPr>
            </w:pPr>
          </w:p>
        </w:tc>
        <w:tc>
          <w:tcPr>
            <w:tcW w:w="3773" w:type="dxa"/>
            <w:vMerge w:val="restart"/>
            <w:shd w:val="clear" w:color="auto" w:fill="auto"/>
            <w:vAlign w:val="center"/>
          </w:tcPr>
          <w:p w14:paraId="31126E5D" w14:textId="77777777" w:rsidR="0060619D" w:rsidRPr="00153129" w:rsidRDefault="0060619D" w:rsidP="00E74B72">
            <w:pPr>
              <w:pStyle w:val="Textoindependiente"/>
              <w:widowControl w:val="0"/>
              <w:ind w:right="618"/>
              <w:jc w:val="left"/>
              <w:rPr>
                <w:rFonts w:ascii="Arial Narrow" w:hAnsi="Arial Narrow"/>
                <w:sz w:val="20"/>
              </w:rPr>
            </w:pPr>
          </w:p>
        </w:tc>
      </w:tr>
      <w:tr w:rsidR="0060619D" w:rsidRPr="00153129" w14:paraId="6AF27073" w14:textId="77777777" w:rsidTr="009A5FBD">
        <w:trPr>
          <w:gridAfter w:val="1"/>
          <w:wAfter w:w="7" w:type="dxa"/>
        </w:trPr>
        <w:tc>
          <w:tcPr>
            <w:tcW w:w="2478" w:type="dxa"/>
            <w:vMerge/>
            <w:shd w:val="clear" w:color="auto" w:fill="auto"/>
          </w:tcPr>
          <w:p w14:paraId="2DE403A5"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nil"/>
            </w:tcBorders>
            <w:shd w:val="clear" w:color="auto" w:fill="auto"/>
          </w:tcPr>
          <w:p w14:paraId="718D407C"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Ley 388 de 1997</w:t>
            </w:r>
            <w:r>
              <w:rPr>
                <w:rFonts w:ascii="Arial Narrow" w:hAnsi="Arial Narrow"/>
                <w:sz w:val="20"/>
              </w:rPr>
              <w:t xml:space="preserve"> </w:t>
            </w:r>
            <w:r w:rsidRPr="00651E00">
              <w:rPr>
                <w:rFonts w:ascii="Arial Narrow" w:hAnsi="Arial Narrow"/>
                <w:sz w:val="20"/>
              </w:rPr>
              <w:t>"ARTÍCULO 19.- Planes parciales. Reglamentado parcialmente por el Decreto Nacional 2181 de 2006, Reglamentado por el Decreto Nacional 4300 de 2007. Los planes parciales son los instrumentos mediante los cuales se desarrollan y complementan las disposiciones de los planes de ordenamiento, para áreas determinadas del suelo urbano y para las áreas incluidas en el suelo de expansión urbana, además de las que deban desarrollarse mediante unidades de actuación urbanística, macroproyectos u otras operaciones urbanas especiales, de acuerdo con las autorizaciones emanadas de las normas urbanísticas generales, en los términos previstos en la presente Ley. El plan parcial o local incluirá por lo menos los siguientes aspectos:</w:t>
            </w:r>
          </w:p>
          <w:p w14:paraId="62431CDC" w14:textId="77777777" w:rsidR="0060619D" w:rsidRPr="00651E00" w:rsidRDefault="0060619D" w:rsidP="00E74B72">
            <w:pPr>
              <w:pStyle w:val="Textoindependiente"/>
              <w:widowControl w:val="0"/>
              <w:ind w:right="42"/>
              <w:rPr>
                <w:rFonts w:ascii="Arial Narrow" w:hAnsi="Arial Narrow"/>
                <w:sz w:val="20"/>
              </w:rPr>
            </w:pPr>
          </w:p>
          <w:p w14:paraId="030C7894"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1. La delimitación y características del área de la operación urbana o de la unidad mínima de actuación urbanística contemplada en el plan parcial o local.</w:t>
            </w:r>
          </w:p>
          <w:p w14:paraId="49E398E2" w14:textId="77777777" w:rsidR="0060619D" w:rsidRPr="00651E00" w:rsidRDefault="0060619D" w:rsidP="00E74B72">
            <w:pPr>
              <w:pStyle w:val="Textoindependiente"/>
              <w:widowControl w:val="0"/>
              <w:ind w:right="42"/>
              <w:rPr>
                <w:rFonts w:ascii="Arial Narrow" w:hAnsi="Arial Narrow"/>
                <w:sz w:val="20"/>
              </w:rPr>
            </w:pPr>
          </w:p>
          <w:p w14:paraId="2DB58EB2"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2. La definición precisa de los objetivos y las directrices urbanísticas específicas que orientan la correspondiente actuación u operación urbana, en aspectos tales como el aprovechamiento de los inmuebles; el suministro, ampliación o mejoramiento del espacio público, la calidad del entorno, las alternativas de expansión, el mejoramiento integral o renovación consideradas; los estímulos a los propietarios e inversionistas para facilitar procesos de concertación, integración inmobiliaria o reajuste de tierras u otros mecanismos para garantizar el reparto equitativo de las cargas y los beneficios vinculadas al mejor aprovechamiento de los inmuebles; los programas y proyectos urbanísticos que específicamente caracterizan los propósitos de la operación y las prioridades de su desarrollo, todo ello de acuerdo con la escala y complejidad de la actuación o de la operación urbana contemplada.</w:t>
            </w:r>
          </w:p>
          <w:p w14:paraId="16287F21" w14:textId="77777777" w:rsidR="0060619D" w:rsidRPr="00651E00" w:rsidRDefault="0060619D" w:rsidP="00E74B72">
            <w:pPr>
              <w:pStyle w:val="Textoindependiente"/>
              <w:widowControl w:val="0"/>
              <w:ind w:right="42"/>
              <w:rPr>
                <w:rFonts w:ascii="Arial Narrow" w:hAnsi="Arial Narrow"/>
                <w:sz w:val="20"/>
              </w:rPr>
            </w:pPr>
          </w:p>
          <w:p w14:paraId="256474D4" w14:textId="7777777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3. Las normas urbanísticas específicas para la correspondiente unidad de actuación o para el área específica objeto de la operación urbana objeto del plan: definición de usos específicos del suelo, intensidades de ocupación y construcción, retiros, aislamientos, empates y alturas."</w:t>
            </w:r>
          </w:p>
          <w:p w14:paraId="29D6B04F"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lastRenderedPageBreak/>
              <w:t xml:space="preserve"> </w:t>
            </w:r>
          </w:p>
          <w:p w14:paraId="576C81DD"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"4. La definición del trazado y características del espacio público y las vías y, especialmente en el caso de las unidades de actuación, de la red vial secundaria; de las redes secundarias de abastecimiento de servicios públicos domiciliarios; la localización de equipamientos colectivos de interés público o social como templos, centros docentes y de salud, espacios públicos y zonas verdes destinados a parques, complementarios del contenido estructural del plan de ordenamiento.</w:t>
            </w:r>
          </w:p>
          <w:p w14:paraId="5BE93A62" w14:textId="77777777" w:rsidR="0060619D" w:rsidRPr="00651E00" w:rsidRDefault="0060619D" w:rsidP="00E74B72">
            <w:pPr>
              <w:pStyle w:val="Textoindependiente"/>
              <w:widowControl w:val="0"/>
              <w:ind w:right="42"/>
              <w:rPr>
                <w:rFonts w:ascii="Arial Narrow" w:hAnsi="Arial Narrow"/>
                <w:sz w:val="20"/>
              </w:rPr>
            </w:pPr>
          </w:p>
          <w:p w14:paraId="2A36125C"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5. Los demás necesarios para complementar el planeamiento de las zonas determinadas, de acuerdo con la naturaleza, objetivos y directrices de la operación o actuación respectiva.</w:t>
            </w:r>
          </w:p>
          <w:p w14:paraId="384BA73E" w14:textId="77777777" w:rsidR="0060619D" w:rsidRPr="00651E00" w:rsidRDefault="0060619D" w:rsidP="00E74B72">
            <w:pPr>
              <w:pStyle w:val="Textoindependiente"/>
              <w:widowControl w:val="0"/>
              <w:ind w:right="42"/>
              <w:rPr>
                <w:rFonts w:ascii="Arial Narrow" w:hAnsi="Arial Narrow"/>
                <w:sz w:val="20"/>
              </w:rPr>
            </w:pPr>
          </w:p>
          <w:p w14:paraId="6E784CDB"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6. La adopción de los instrumentos de manejo de suelo, captación de plusvalías, reparto de cargas y beneficios, procedimientos de gestión, evaluación financiera de las obras de urbanización y su programa de ejecución, junto con el programa de financiamiento.</w:t>
            </w:r>
          </w:p>
          <w:p w14:paraId="34B3F2EB" w14:textId="77777777" w:rsidR="0060619D" w:rsidRPr="00651E00" w:rsidRDefault="0060619D" w:rsidP="00E74B72">
            <w:pPr>
              <w:pStyle w:val="Textoindependiente"/>
              <w:widowControl w:val="0"/>
              <w:ind w:right="42"/>
              <w:rPr>
                <w:rFonts w:ascii="Arial Narrow" w:hAnsi="Arial Narrow"/>
                <w:sz w:val="20"/>
              </w:rPr>
            </w:pPr>
          </w:p>
          <w:p w14:paraId="1076FE8F" w14:textId="77777777"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En los casos previstos en las normas urbanísticas generales, los planes parciales podrán ser propuestos ante las autoridades de planeación municipal o distrital para su aprobación, por personas o entidades privadas interesadas en su desarrollo. En ningún caso podrán contradecir o modificar las determinaciones de los planes de ordenamiento ni las normas estructurales de los mismos.</w:t>
            </w:r>
          </w:p>
          <w:p w14:paraId="7D34F5C7" w14:textId="77777777" w:rsidR="0060619D" w:rsidRPr="00651E00" w:rsidRDefault="0060619D" w:rsidP="00E74B72">
            <w:pPr>
              <w:pStyle w:val="Textoindependiente"/>
              <w:widowControl w:val="0"/>
              <w:ind w:right="42"/>
              <w:rPr>
                <w:rFonts w:ascii="Arial Narrow" w:hAnsi="Arial Narrow"/>
                <w:sz w:val="20"/>
              </w:rPr>
            </w:pPr>
          </w:p>
          <w:p w14:paraId="540D24A1" w14:textId="77777777" w:rsidR="0060619D" w:rsidRPr="007A5DB5" w:rsidRDefault="0060619D" w:rsidP="00E74B72">
            <w:pPr>
              <w:pStyle w:val="Textoindependiente"/>
              <w:widowControl w:val="0"/>
              <w:ind w:right="42"/>
              <w:rPr>
                <w:rFonts w:ascii="Arial Narrow" w:hAnsi="Arial Narrow"/>
                <w:sz w:val="20"/>
              </w:rPr>
            </w:pPr>
            <w:proofErr w:type="gramStart"/>
            <w:r w:rsidRPr="00651E00">
              <w:rPr>
                <w:rFonts w:ascii="Arial Narrow" w:hAnsi="Arial Narrow"/>
                <w:sz w:val="20"/>
              </w:rPr>
              <w:t>PARÁGRAFO.-</w:t>
            </w:r>
            <w:proofErr w:type="gramEnd"/>
            <w:r w:rsidRPr="00651E00">
              <w:rPr>
                <w:rFonts w:ascii="Arial Narrow" w:hAnsi="Arial Narrow"/>
                <w:sz w:val="20"/>
              </w:rPr>
              <w:t xml:space="preserve"> Los planes parciales también podrán ser aplicables para complementar la planificación de las localidades en el caso de los distritos, cuando así lo señalare el Plan de Ordenamiento Territorial, evento en el cual se denominará planes locales."</w:t>
            </w:r>
          </w:p>
        </w:tc>
        <w:tc>
          <w:tcPr>
            <w:tcW w:w="3773" w:type="dxa"/>
            <w:vMerge/>
            <w:shd w:val="clear" w:color="auto" w:fill="auto"/>
          </w:tcPr>
          <w:p w14:paraId="0B4020A7"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2EBEB91" w14:textId="77777777" w:rsidTr="009A5FBD">
        <w:trPr>
          <w:gridAfter w:val="1"/>
          <w:wAfter w:w="7" w:type="dxa"/>
        </w:trPr>
        <w:tc>
          <w:tcPr>
            <w:tcW w:w="2478" w:type="dxa"/>
            <w:vMerge/>
            <w:shd w:val="clear" w:color="auto" w:fill="auto"/>
          </w:tcPr>
          <w:p w14:paraId="1D7B270A"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nil"/>
            </w:tcBorders>
            <w:shd w:val="clear" w:color="auto" w:fill="auto"/>
          </w:tcPr>
          <w:p w14:paraId="0E01F9FA" w14:textId="3C50530C" w:rsidR="0060619D" w:rsidRPr="00651E00" w:rsidRDefault="0060619D" w:rsidP="00E74B72">
            <w:pPr>
              <w:pStyle w:val="Textoindependiente"/>
              <w:widowControl w:val="0"/>
              <w:ind w:right="42"/>
              <w:rPr>
                <w:rFonts w:ascii="Arial Narrow" w:hAnsi="Arial Narrow"/>
                <w:sz w:val="20"/>
              </w:rPr>
            </w:pPr>
            <w:r w:rsidRPr="00651E00">
              <w:rPr>
                <w:rFonts w:ascii="Arial Narrow" w:hAnsi="Arial Narrow"/>
                <w:sz w:val="20"/>
              </w:rPr>
              <w:t>Ley 2079 de 2021</w:t>
            </w:r>
            <w:r>
              <w:rPr>
                <w:rFonts w:ascii="Arial Narrow" w:hAnsi="Arial Narrow"/>
                <w:sz w:val="20"/>
              </w:rPr>
              <w:t xml:space="preserve"> </w:t>
            </w:r>
            <w:r w:rsidRPr="00651E00">
              <w:rPr>
                <w:rFonts w:ascii="Arial Narrow" w:hAnsi="Arial Narrow"/>
                <w:sz w:val="20"/>
              </w:rPr>
              <w:t xml:space="preserve">"Articulo 29. procedimiento para la </w:t>
            </w:r>
            <w:r w:rsidR="00634A4A">
              <w:rPr>
                <w:rFonts w:ascii="Arial Narrow" w:hAnsi="Arial Narrow"/>
                <w:sz w:val="20"/>
              </w:rPr>
              <w:t xml:space="preserve">aprobación y adopción de los </w:t>
            </w:r>
            <w:r w:rsidRPr="00651E00">
              <w:rPr>
                <w:rFonts w:ascii="Arial Narrow" w:hAnsi="Arial Narrow"/>
                <w:sz w:val="20"/>
              </w:rPr>
              <w:t>planes parciales ""(…) 3. Una vez que la oficina de planeación municipal o distrital, o la dependencia que haga sus veces, apruebe el proyecto de plan parcial, mediante acto administrativo u ocurra el silencio administrativo en los términos del numeral 2, éste se someterá a consideración de la autoridad ambiental competente, cuando se requiera según lo previsto en el reglamento del Gobierno Nacional, a efectos de que conjuntamente con el municipio o distrito acuerden los asuntos exclusivamente ambientales, para lo cual dispondrán de quince (15) días hábiles prorrogables por un término igual. Este acuerdo debe realizarse con base en el acto administrativo de viabilidad y en las normas ambientales vigentes al momento de su expedición.</w:t>
            </w:r>
          </w:p>
          <w:p w14:paraId="4F904CB7" w14:textId="77777777" w:rsidR="0060619D" w:rsidRPr="00651E00" w:rsidRDefault="0060619D" w:rsidP="00E74B72">
            <w:pPr>
              <w:pStyle w:val="Textoindependiente"/>
              <w:widowControl w:val="0"/>
              <w:ind w:right="42"/>
              <w:rPr>
                <w:rFonts w:ascii="Arial Narrow" w:hAnsi="Arial Narrow"/>
                <w:sz w:val="20"/>
              </w:rPr>
            </w:pPr>
          </w:p>
          <w:p w14:paraId="5069AEFD" w14:textId="7777777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 xml:space="preserve">Los resultados de este proceso se consignarán en un acta que deberá ser suscrita por los </w:t>
            </w:r>
            <w:r w:rsidRPr="00651E00">
              <w:rPr>
                <w:rFonts w:ascii="Arial Narrow" w:hAnsi="Arial Narrow"/>
                <w:sz w:val="20"/>
              </w:rPr>
              <w:lastRenderedPageBreak/>
              <w:t xml:space="preserve">representantes legales correspondientes o sus delegados. En la concertación ambiental de planes parciales de iniciativa particular, las partes podrán solicitar a los interesados que lo hayan elaborado la sustentación </w:t>
            </w:r>
            <w:proofErr w:type="gramStart"/>
            <w:r w:rsidRPr="00651E00">
              <w:rPr>
                <w:rFonts w:ascii="Arial Narrow" w:hAnsi="Arial Narrow"/>
                <w:sz w:val="20"/>
              </w:rPr>
              <w:t>del mismo</w:t>
            </w:r>
            <w:proofErr w:type="gramEnd"/>
            <w:r w:rsidRPr="00651E00">
              <w:rPr>
                <w:rFonts w:ascii="Arial Narrow" w:hAnsi="Arial Narrow"/>
                <w:sz w:val="20"/>
              </w:rPr>
              <w:t>. (...)"""</w:t>
            </w:r>
          </w:p>
          <w:p w14:paraId="7B168911" w14:textId="77777777" w:rsidR="0070769A" w:rsidRPr="00651E00" w:rsidRDefault="0070769A" w:rsidP="00E74B72">
            <w:pPr>
              <w:pStyle w:val="Textoindependiente"/>
              <w:widowControl w:val="0"/>
              <w:ind w:right="42"/>
              <w:rPr>
                <w:rFonts w:ascii="Arial Narrow" w:hAnsi="Arial Narrow"/>
                <w:sz w:val="20"/>
              </w:rPr>
            </w:pPr>
          </w:p>
        </w:tc>
        <w:tc>
          <w:tcPr>
            <w:tcW w:w="3773" w:type="dxa"/>
            <w:vMerge/>
            <w:shd w:val="clear" w:color="auto" w:fill="auto"/>
          </w:tcPr>
          <w:p w14:paraId="06971CD3"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135BDA3" w14:textId="77777777" w:rsidTr="009A5FBD">
        <w:trPr>
          <w:gridAfter w:val="1"/>
          <w:wAfter w:w="7" w:type="dxa"/>
        </w:trPr>
        <w:tc>
          <w:tcPr>
            <w:tcW w:w="2478" w:type="dxa"/>
            <w:vMerge/>
            <w:shd w:val="clear" w:color="auto" w:fill="auto"/>
          </w:tcPr>
          <w:p w14:paraId="5F96A722"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nil"/>
            </w:tcBorders>
            <w:shd w:val="clear" w:color="auto" w:fill="auto"/>
          </w:tcPr>
          <w:p w14:paraId="4655D7B0" w14:textId="7777777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Ley 1931 de 2018</w:t>
            </w:r>
            <w:r>
              <w:rPr>
                <w:rFonts w:ascii="Arial Narrow" w:hAnsi="Arial Narrow"/>
                <w:sz w:val="20"/>
              </w:rPr>
              <w:t xml:space="preserve"> </w:t>
            </w:r>
            <w:r w:rsidRPr="00651E00">
              <w:rPr>
                <w:rFonts w:ascii="Arial Narrow" w:hAnsi="Arial Narrow"/>
                <w:sz w:val="20"/>
              </w:rPr>
              <w:t>Por la cual se establecen directrices para la gestión del cambio climático en el ordenamiento del territorio, específicamente en el artículo 7. Instrumentos de los Ministerios, artículo 9. Instrumentos municipales y distritales y artículo 13. Incorporación de cambio climático en instrumentos de planificación</w:t>
            </w:r>
            <w:r w:rsidRPr="00651E00">
              <w:rPr>
                <w:rFonts w:ascii="Arial Narrow" w:hAnsi="Arial Narrow"/>
                <w:sz w:val="20"/>
              </w:rPr>
              <w:tab/>
            </w:r>
            <w:r w:rsidR="006B652F">
              <w:rPr>
                <w:rFonts w:ascii="Arial Narrow" w:hAnsi="Arial Narrow"/>
                <w:sz w:val="20"/>
              </w:rPr>
              <w:t>.</w:t>
            </w:r>
          </w:p>
          <w:p w14:paraId="00A8287B" w14:textId="7C3FD7DE" w:rsidR="0070769A" w:rsidRPr="00651E00" w:rsidRDefault="0070769A" w:rsidP="00E74B72">
            <w:pPr>
              <w:pStyle w:val="Textoindependiente"/>
              <w:widowControl w:val="0"/>
              <w:ind w:right="42"/>
              <w:rPr>
                <w:rFonts w:ascii="Arial Narrow" w:hAnsi="Arial Narrow"/>
                <w:sz w:val="20"/>
              </w:rPr>
            </w:pPr>
          </w:p>
        </w:tc>
        <w:tc>
          <w:tcPr>
            <w:tcW w:w="3773" w:type="dxa"/>
            <w:vMerge/>
            <w:shd w:val="clear" w:color="auto" w:fill="auto"/>
          </w:tcPr>
          <w:p w14:paraId="5B95CD12"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6594A8F" w14:textId="77777777" w:rsidTr="009A5FBD">
        <w:trPr>
          <w:gridAfter w:val="1"/>
          <w:wAfter w:w="7" w:type="dxa"/>
        </w:trPr>
        <w:tc>
          <w:tcPr>
            <w:tcW w:w="2478" w:type="dxa"/>
            <w:vMerge/>
            <w:shd w:val="clear" w:color="auto" w:fill="auto"/>
          </w:tcPr>
          <w:p w14:paraId="5220BBB2"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nil"/>
            </w:tcBorders>
            <w:shd w:val="clear" w:color="auto" w:fill="auto"/>
          </w:tcPr>
          <w:p w14:paraId="34ACFF0D" w14:textId="73C94A8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Decreto 1077 de 2015</w:t>
            </w:r>
            <w:r>
              <w:rPr>
                <w:rFonts w:ascii="Arial Narrow" w:hAnsi="Arial Narrow"/>
                <w:sz w:val="20"/>
              </w:rPr>
              <w:t xml:space="preserve"> </w:t>
            </w:r>
            <w:r w:rsidRPr="00651E00">
              <w:rPr>
                <w:rFonts w:ascii="Arial Narrow" w:hAnsi="Arial Narrow"/>
                <w:sz w:val="20"/>
              </w:rPr>
              <w:t>"Decreto Único Reglamentario del Sector Vivienda, Ciudad y Territorio. Titulo 2 Planeación para el ordenamiento territorial. Capítulo 1. Instrumentos de ordenamiento territorial. Sección 4 Tratamientos Urbanísticos. Subsección 1. Urbanización e incorporación al desarrollo de predios y zonas comprendidas en suelo urbano y de expansión. Título 4. Instrumentos de planeación y gestión del desarrollo territorial. Capítulo 1. Planes Parciales</w:t>
            </w:r>
            <w:r w:rsidR="006B652F">
              <w:rPr>
                <w:rFonts w:ascii="Arial Narrow" w:hAnsi="Arial Narrow"/>
                <w:sz w:val="20"/>
              </w:rPr>
              <w:t>.</w:t>
            </w:r>
          </w:p>
          <w:p w14:paraId="3091A797" w14:textId="77777777" w:rsidR="001A06BD" w:rsidRPr="00651E00" w:rsidRDefault="001A06BD" w:rsidP="00E74B72">
            <w:pPr>
              <w:pStyle w:val="Textoindependiente"/>
              <w:widowControl w:val="0"/>
              <w:ind w:right="42"/>
              <w:rPr>
                <w:rFonts w:ascii="Arial Narrow" w:hAnsi="Arial Narrow"/>
                <w:sz w:val="20"/>
              </w:rPr>
            </w:pPr>
          </w:p>
          <w:p w14:paraId="094F587B" w14:textId="77777777" w:rsidR="0060619D" w:rsidRDefault="0060619D" w:rsidP="00E74B72">
            <w:pPr>
              <w:pStyle w:val="Textoindependiente"/>
              <w:widowControl w:val="0"/>
              <w:ind w:right="42"/>
              <w:rPr>
                <w:rFonts w:ascii="Arial Narrow" w:hAnsi="Arial Narrow"/>
                <w:sz w:val="20"/>
              </w:rPr>
            </w:pPr>
            <w:r w:rsidRPr="00651E00">
              <w:rPr>
                <w:rFonts w:ascii="Arial Narrow" w:hAnsi="Arial Narrow"/>
                <w:sz w:val="20"/>
              </w:rPr>
              <w:t>Capítulo 2. Macroproyectos de interés social nacional"</w:t>
            </w:r>
            <w:r w:rsidR="006B652F">
              <w:rPr>
                <w:rFonts w:ascii="Arial Narrow" w:hAnsi="Arial Narrow"/>
                <w:sz w:val="20"/>
              </w:rPr>
              <w:t>.</w:t>
            </w:r>
          </w:p>
          <w:p w14:paraId="6455FFA1" w14:textId="5ED710F0" w:rsidR="00992CC2" w:rsidRPr="00651E00" w:rsidRDefault="00992CC2" w:rsidP="00E74B72">
            <w:pPr>
              <w:pStyle w:val="Textoindependiente"/>
              <w:widowControl w:val="0"/>
              <w:ind w:right="42"/>
              <w:rPr>
                <w:rFonts w:ascii="Arial Narrow" w:hAnsi="Arial Narrow"/>
                <w:sz w:val="20"/>
              </w:rPr>
            </w:pPr>
          </w:p>
        </w:tc>
        <w:tc>
          <w:tcPr>
            <w:tcW w:w="3773" w:type="dxa"/>
            <w:vMerge/>
            <w:shd w:val="clear" w:color="auto" w:fill="auto"/>
          </w:tcPr>
          <w:p w14:paraId="13CB595B"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30D9E92" w14:textId="77777777" w:rsidTr="009A5FBD">
        <w:trPr>
          <w:gridAfter w:val="1"/>
          <w:wAfter w:w="7" w:type="dxa"/>
        </w:trPr>
        <w:tc>
          <w:tcPr>
            <w:tcW w:w="2478" w:type="dxa"/>
            <w:vMerge/>
            <w:shd w:val="clear" w:color="auto" w:fill="auto"/>
          </w:tcPr>
          <w:p w14:paraId="6D9C8D39"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nil"/>
            </w:tcBorders>
            <w:shd w:val="clear" w:color="auto" w:fill="auto"/>
          </w:tcPr>
          <w:p w14:paraId="6CFCF936" w14:textId="66404929" w:rsidR="0060619D" w:rsidRDefault="0060619D" w:rsidP="00E74B72">
            <w:pPr>
              <w:pStyle w:val="Textoindependiente"/>
              <w:widowControl w:val="0"/>
              <w:ind w:right="42"/>
              <w:rPr>
                <w:rFonts w:ascii="Arial Narrow" w:hAnsi="Arial Narrow"/>
                <w:sz w:val="20"/>
              </w:rPr>
            </w:pPr>
            <w:r w:rsidRPr="00585428">
              <w:rPr>
                <w:rFonts w:ascii="Arial Narrow" w:hAnsi="Arial Narrow"/>
                <w:sz w:val="20"/>
              </w:rPr>
              <w:t xml:space="preserve">Resolución 1968 de 2012Por la cual se establecen los términos de referencia para la elaboración del estudio de impacto ambiental de formulación (EAF), de los </w:t>
            </w:r>
            <w:proofErr w:type="gramStart"/>
            <w:r w:rsidRPr="00585428">
              <w:rPr>
                <w:rFonts w:ascii="Arial Narrow" w:hAnsi="Arial Narrow"/>
                <w:sz w:val="20"/>
              </w:rPr>
              <w:t>macro</w:t>
            </w:r>
            <w:r>
              <w:rPr>
                <w:rFonts w:ascii="Arial Narrow" w:hAnsi="Arial Narrow"/>
                <w:sz w:val="20"/>
              </w:rPr>
              <w:t xml:space="preserve"> </w:t>
            </w:r>
            <w:r w:rsidRPr="00585428">
              <w:rPr>
                <w:rFonts w:ascii="Arial Narrow" w:hAnsi="Arial Narrow"/>
                <w:sz w:val="20"/>
              </w:rPr>
              <w:t>proyectos</w:t>
            </w:r>
            <w:proofErr w:type="gramEnd"/>
            <w:r w:rsidRPr="00585428">
              <w:rPr>
                <w:rFonts w:ascii="Arial Narrow" w:hAnsi="Arial Narrow"/>
                <w:sz w:val="20"/>
              </w:rPr>
              <w:t xml:space="preserve"> de interés social nacional, documento con el cual las autoridades ambientales se pronuncian a través de un concepto técnico ambiental sobre los macroproyectos</w:t>
            </w:r>
            <w:r w:rsidR="006B652F">
              <w:rPr>
                <w:rFonts w:ascii="Arial Narrow" w:hAnsi="Arial Narrow"/>
                <w:sz w:val="20"/>
              </w:rPr>
              <w:t>.</w:t>
            </w:r>
          </w:p>
          <w:p w14:paraId="0E463EAE" w14:textId="0C3D0100" w:rsidR="001A06BD" w:rsidRPr="00651E00" w:rsidRDefault="001A06BD" w:rsidP="00E74B72">
            <w:pPr>
              <w:pStyle w:val="Textoindependiente"/>
              <w:widowControl w:val="0"/>
              <w:ind w:right="42"/>
              <w:rPr>
                <w:rFonts w:ascii="Arial Narrow" w:hAnsi="Arial Narrow"/>
                <w:sz w:val="20"/>
              </w:rPr>
            </w:pPr>
          </w:p>
        </w:tc>
        <w:tc>
          <w:tcPr>
            <w:tcW w:w="3773" w:type="dxa"/>
            <w:vMerge/>
            <w:shd w:val="clear" w:color="auto" w:fill="auto"/>
          </w:tcPr>
          <w:p w14:paraId="675E05E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7F6DAF6" w14:textId="77777777" w:rsidTr="009A5FBD">
        <w:trPr>
          <w:gridAfter w:val="1"/>
          <w:wAfter w:w="7" w:type="dxa"/>
        </w:trPr>
        <w:tc>
          <w:tcPr>
            <w:tcW w:w="2478" w:type="dxa"/>
            <w:vMerge/>
            <w:shd w:val="clear" w:color="auto" w:fill="auto"/>
          </w:tcPr>
          <w:p w14:paraId="2FC17F8B"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tcBorders>
            <w:shd w:val="clear" w:color="auto" w:fill="auto"/>
          </w:tcPr>
          <w:p w14:paraId="25A030A2" w14:textId="44022EFD" w:rsidR="0060619D" w:rsidRPr="00651E00" w:rsidRDefault="0060619D" w:rsidP="00E74B72">
            <w:pPr>
              <w:pStyle w:val="Textoindependiente"/>
              <w:widowControl w:val="0"/>
              <w:ind w:right="42"/>
              <w:rPr>
                <w:rFonts w:ascii="Arial Narrow" w:hAnsi="Arial Narrow"/>
                <w:sz w:val="20"/>
              </w:rPr>
            </w:pPr>
            <w:r w:rsidRPr="00585428">
              <w:rPr>
                <w:rFonts w:ascii="Arial Narrow" w:hAnsi="Arial Narrow"/>
                <w:sz w:val="20"/>
              </w:rPr>
              <w:t>Resolución 444 de 2013</w:t>
            </w:r>
            <w:r>
              <w:rPr>
                <w:rFonts w:ascii="Arial Narrow" w:hAnsi="Arial Narrow"/>
                <w:sz w:val="20"/>
              </w:rPr>
              <w:t xml:space="preserve"> </w:t>
            </w:r>
            <w:r w:rsidRPr="00585428">
              <w:rPr>
                <w:rFonts w:ascii="Arial Narrow" w:hAnsi="Arial Narrow"/>
                <w:sz w:val="20"/>
              </w:rPr>
              <w:t>Por la cual se establecen los términos de referencia para la elaboración del estudio de impacto ambiental de formulación (EAF), de los macroproyectos de interés social nacional, documento con el cual las autoridades ambientales emiten el concepto técnico ambiental, la evaluación del EAF y el pronunciamiento de viabilidad ambiental para la fase de formulación.</w:t>
            </w:r>
          </w:p>
        </w:tc>
        <w:tc>
          <w:tcPr>
            <w:tcW w:w="3773" w:type="dxa"/>
            <w:vMerge/>
            <w:shd w:val="clear" w:color="auto" w:fill="auto"/>
          </w:tcPr>
          <w:p w14:paraId="0A4F722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63AFF47" w14:textId="77777777" w:rsidTr="009A5FBD">
        <w:trPr>
          <w:gridAfter w:val="1"/>
          <w:wAfter w:w="7" w:type="dxa"/>
        </w:trPr>
        <w:tc>
          <w:tcPr>
            <w:tcW w:w="2478" w:type="dxa"/>
            <w:vMerge w:val="restart"/>
            <w:shd w:val="clear" w:color="auto" w:fill="auto"/>
            <w:vAlign w:val="center"/>
          </w:tcPr>
          <w:p w14:paraId="06706B23" w14:textId="2BF46F9A" w:rsidR="0060619D" w:rsidRPr="007A5DB5" w:rsidRDefault="0060619D" w:rsidP="00E74B72">
            <w:pPr>
              <w:pStyle w:val="Textoindependiente"/>
              <w:widowControl w:val="0"/>
              <w:ind w:right="108"/>
              <w:jc w:val="left"/>
              <w:rPr>
                <w:rFonts w:ascii="Arial Narrow" w:hAnsi="Arial Narrow"/>
                <w:sz w:val="20"/>
              </w:rPr>
            </w:pPr>
            <w:r w:rsidRPr="00585428">
              <w:rPr>
                <w:rFonts w:ascii="Arial Narrow" w:hAnsi="Arial Narrow"/>
                <w:sz w:val="20"/>
              </w:rPr>
              <w:t>Eventos de Gestión del Riesgo con Metodología de evaluación de daños, y análisis de necesidades ambientales pos</w:t>
            </w:r>
            <w:r w:rsidR="00B14A5A">
              <w:rPr>
                <w:rFonts w:ascii="Arial Narrow" w:hAnsi="Arial Narrow"/>
                <w:sz w:val="20"/>
              </w:rPr>
              <w:t>t</w:t>
            </w:r>
            <w:r w:rsidRPr="00585428">
              <w:rPr>
                <w:rFonts w:ascii="Arial Narrow" w:hAnsi="Arial Narrow"/>
                <w:sz w:val="20"/>
              </w:rPr>
              <w:t xml:space="preserve"> desastres continental EDANA-C implementada</w:t>
            </w:r>
          </w:p>
        </w:tc>
        <w:tc>
          <w:tcPr>
            <w:tcW w:w="7015" w:type="dxa"/>
            <w:tcBorders>
              <w:bottom w:val="single" w:sz="4" w:space="0" w:color="auto"/>
            </w:tcBorders>
            <w:shd w:val="clear" w:color="auto" w:fill="auto"/>
          </w:tcPr>
          <w:p w14:paraId="4F1B9C53" w14:textId="723C82DE" w:rsidR="0060619D" w:rsidRPr="00585428" w:rsidRDefault="0060619D" w:rsidP="00E74B72">
            <w:pPr>
              <w:pStyle w:val="Textoindependiente"/>
              <w:widowControl w:val="0"/>
              <w:ind w:right="42"/>
              <w:rPr>
                <w:rFonts w:ascii="Arial Narrow" w:hAnsi="Arial Narrow"/>
                <w:sz w:val="20"/>
              </w:rPr>
            </w:pPr>
            <w:r w:rsidRPr="00585428">
              <w:rPr>
                <w:rFonts w:ascii="Arial Narrow" w:hAnsi="Arial Narrow"/>
                <w:sz w:val="20"/>
              </w:rPr>
              <w:t>Ley 99 de 1993</w:t>
            </w:r>
            <w:r w:rsidR="001A06BD">
              <w:rPr>
                <w:rFonts w:ascii="Arial Narrow" w:hAnsi="Arial Narrow"/>
                <w:sz w:val="20"/>
              </w:rPr>
              <w:t xml:space="preserve"> </w:t>
            </w:r>
            <w:r w:rsidRPr="00585428">
              <w:rPr>
                <w:rFonts w:ascii="Arial Narrow" w:hAnsi="Arial Narrow"/>
                <w:sz w:val="20"/>
              </w:rPr>
              <w:t xml:space="preserve">"artículo 5 como una de las funciones del ministerio de ambiente se indica: “Hacer evaluación, seguimiento y control de los factores de riesgo ecológico y de los que puedan incidir en la ocurrencia de desastres naturales y coordinar con las demás autoridades las acciones tendientes a prevenir la emergencia o a impedir la extensión de sus efectos”. Si bien el término de Riesgo </w:t>
            </w:r>
            <w:r w:rsidR="002C6EF2" w:rsidRPr="00585428">
              <w:rPr>
                <w:rFonts w:ascii="Arial Narrow" w:hAnsi="Arial Narrow"/>
                <w:sz w:val="20"/>
              </w:rPr>
              <w:t>Ecológico</w:t>
            </w:r>
            <w:r w:rsidRPr="00585428">
              <w:rPr>
                <w:rFonts w:ascii="Arial Narrow" w:hAnsi="Arial Narrow"/>
                <w:sz w:val="20"/>
              </w:rPr>
              <w:t xml:space="preserve"> aun no presenta una definición clara dentro del sector, si es claro que la normativa busca que se consideren estrategias para impedir la extensión de los efectos que en el medio ambiente producen los desastres naturales.</w:t>
            </w:r>
          </w:p>
          <w:p w14:paraId="5AE48A43" w14:textId="77777777" w:rsidR="0060619D" w:rsidRPr="00585428" w:rsidRDefault="0060619D" w:rsidP="00E74B72">
            <w:pPr>
              <w:pStyle w:val="Textoindependiente"/>
              <w:widowControl w:val="0"/>
              <w:ind w:right="42"/>
              <w:rPr>
                <w:rFonts w:ascii="Arial Narrow" w:hAnsi="Arial Narrow"/>
                <w:sz w:val="20"/>
              </w:rPr>
            </w:pPr>
          </w:p>
          <w:p w14:paraId="16D3EA3A" w14:textId="77777777" w:rsidR="0060619D" w:rsidRDefault="0060619D" w:rsidP="00E74B72">
            <w:pPr>
              <w:pStyle w:val="Textoindependiente"/>
              <w:widowControl w:val="0"/>
              <w:ind w:right="42"/>
              <w:rPr>
                <w:rFonts w:ascii="Arial Narrow" w:hAnsi="Arial Narrow"/>
                <w:sz w:val="20"/>
              </w:rPr>
            </w:pPr>
            <w:proofErr w:type="gramStart"/>
            <w:r w:rsidRPr="00585428">
              <w:rPr>
                <w:rFonts w:ascii="Arial Narrow" w:hAnsi="Arial Narrow"/>
                <w:sz w:val="20"/>
              </w:rPr>
              <w:t>En relación a</w:t>
            </w:r>
            <w:proofErr w:type="gramEnd"/>
            <w:r w:rsidRPr="00585428">
              <w:rPr>
                <w:rFonts w:ascii="Arial Narrow" w:hAnsi="Arial Narrow"/>
                <w:sz w:val="20"/>
              </w:rPr>
              <w:t xml:space="preserve"> las Corporaciones Autónomas regionales (Autoridades Ambientales) el articulo </w:t>
            </w:r>
            <w:r w:rsidRPr="00585428">
              <w:rPr>
                <w:rFonts w:ascii="Arial Narrow" w:hAnsi="Arial Narrow"/>
                <w:sz w:val="20"/>
              </w:rPr>
              <w:lastRenderedPageBreak/>
              <w:t>31 indica como una de las funciones de las misma: “Realizar actividades de análisis, seguimiento, prevención y control de desastres, en coordinación con las demás autoridades competentes, y asistirlas en los aspectos medioambientales en la prevención y atención de emergencias y desastres (..)”"</w:t>
            </w:r>
          </w:p>
          <w:p w14:paraId="640C0833" w14:textId="77777777" w:rsidR="00B14A5A" w:rsidRPr="00651E00" w:rsidRDefault="00B14A5A" w:rsidP="00E74B72">
            <w:pPr>
              <w:pStyle w:val="Textoindependiente"/>
              <w:widowControl w:val="0"/>
              <w:ind w:right="42"/>
              <w:rPr>
                <w:rFonts w:ascii="Arial Narrow" w:hAnsi="Arial Narrow"/>
                <w:sz w:val="20"/>
              </w:rPr>
            </w:pPr>
          </w:p>
        </w:tc>
        <w:tc>
          <w:tcPr>
            <w:tcW w:w="3773" w:type="dxa"/>
            <w:vMerge w:val="restart"/>
            <w:shd w:val="clear" w:color="auto" w:fill="auto"/>
            <w:vAlign w:val="center"/>
          </w:tcPr>
          <w:p w14:paraId="069975C1" w14:textId="77777777" w:rsidR="0060619D" w:rsidRPr="00585428" w:rsidRDefault="0060619D" w:rsidP="00E74B72">
            <w:pPr>
              <w:pStyle w:val="Textoindependiente"/>
              <w:widowControl w:val="0"/>
              <w:ind w:right="31"/>
              <w:jc w:val="left"/>
              <w:rPr>
                <w:rFonts w:ascii="Arial Narrow" w:hAnsi="Arial Narrow"/>
                <w:sz w:val="20"/>
              </w:rPr>
            </w:pPr>
            <w:r w:rsidRPr="00585428">
              <w:rPr>
                <w:rFonts w:ascii="Arial Narrow" w:hAnsi="Arial Narrow"/>
                <w:sz w:val="20"/>
              </w:rPr>
              <w:lastRenderedPageBreak/>
              <w:t xml:space="preserve">Plan Nacional de Gestión del Riesgo de Desastres 2015-2030 </w:t>
            </w:r>
          </w:p>
          <w:p w14:paraId="50F40DEB" w14:textId="77777777" w:rsidR="0060619D" w:rsidRPr="00585428" w:rsidRDefault="0060619D" w:rsidP="00E74B72">
            <w:pPr>
              <w:pStyle w:val="Textoindependiente"/>
              <w:widowControl w:val="0"/>
              <w:ind w:right="31"/>
              <w:jc w:val="left"/>
              <w:rPr>
                <w:rFonts w:ascii="Arial Narrow" w:hAnsi="Arial Narrow"/>
                <w:sz w:val="20"/>
              </w:rPr>
            </w:pPr>
          </w:p>
          <w:p w14:paraId="6EBE942A" w14:textId="77777777" w:rsidR="0060619D" w:rsidRPr="00585428" w:rsidRDefault="0060619D" w:rsidP="00E74B72">
            <w:pPr>
              <w:pStyle w:val="Textoindependiente"/>
              <w:widowControl w:val="0"/>
              <w:ind w:right="31"/>
              <w:jc w:val="left"/>
              <w:rPr>
                <w:rFonts w:ascii="Arial Narrow" w:hAnsi="Arial Narrow"/>
                <w:sz w:val="20"/>
              </w:rPr>
            </w:pPr>
            <w:r w:rsidRPr="00585428">
              <w:rPr>
                <w:rFonts w:ascii="Arial Narrow" w:hAnsi="Arial Narrow"/>
                <w:sz w:val="20"/>
              </w:rPr>
              <w:t xml:space="preserve"> https://portal.gestiondelriesgo.gov.co/Documents/PNGRD/PNGRD-2022-Actualizacion-VF.pdf </w:t>
            </w:r>
          </w:p>
          <w:p w14:paraId="77A52294" w14:textId="77777777" w:rsidR="0060619D" w:rsidRPr="00585428" w:rsidRDefault="0060619D" w:rsidP="00E74B72">
            <w:pPr>
              <w:pStyle w:val="Textoindependiente"/>
              <w:widowControl w:val="0"/>
              <w:ind w:right="31"/>
              <w:jc w:val="left"/>
              <w:rPr>
                <w:rFonts w:ascii="Arial Narrow" w:hAnsi="Arial Narrow"/>
                <w:sz w:val="20"/>
              </w:rPr>
            </w:pPr>
          </w:p>
          <w:p w14:paraId="32121258" w14:textId="77777777" w:rsidR="0060619D" w:rsidRPr="00153129" w:rsidRDefault="0060619D" w:rsidP="00E74B72">
            <w:pPr>
              <w:pStyle w:val="Textoindependiente"/>
              <w:widowControl w:val="0"/>
              <w:ind w:right="31"/>
              <w:jc w:val="left"/>
              <w:rPr>
                <w:rFonts w:ascii="Arial Narrow" w:hAnsi="Arial Narrow"/>
                <w:sz w:val="20"/>
              </w:rPr>
            </w:pPr>
            <w:r w:rsidRPr="00585428">
              <w:rPr>
                <w:rFonts w:ascii="Arial Narrow" w:hAnsi="Arial Narrow"/>
                <w:sz w:val="20"/>
              </w:rPr>
              <w:t>https://portal.gestiondelriesgo.gov.co/Documents/PNGRD/DECRETO-1478-DEL-03-DE-</w:t>
            </w:r>
            <w:r w:rsidRPr="00585428">
              <w:rPr>
                <w:rFonts w:ascii="Arial Narrow" w:hAnsi="Arial Narrow"/>
                <w:sz w:val="20"/>
              </w:rPr>
              <w:lastRenderedPageBreak/>
              <w:t>AGOSTO-DE-2022.pdf "</w:t>
            </w:r>
          </w:p>
          <w:p w14:paraId="007DCDA8" w14:textId="77777777" w:rsidR="0060619D" w:rsidRPr="00153129" w:rsidRDefault="0060619D" w:rsidP="00E74B72">
            <w:pPr>
              <w:pStyle w:val="Textoindependiente"/>
              <w:widowControl w:val="0"/>
              <w:ind w:right="618"/>
              <w:jc w:val="left"/>
              <w:rPr>
                <w:rFonts w:ascii="Arial Narrow" w:hAnsi="Arial Narrow"/>
                <w:sz w:val="20"/>
              </w:rPr>
            </w:pPr>
          </w:p>
        </w:tc>
      </w:tr>
      <w:tr w:rsidR="0060619D" w:rsidRPr="00153129" w14:paraId="2222787A" w14:textId="77777777" w:rsidTr="009A5FBD">
        <w:trPr>
          <w:gridAfter w:val="1"/>
          <w:wAfter w:w="7" w:type="dxa"/>
        </w:trPr>
        <w:tc>
          <w:tcPr>
            <w:tcW w:w="2478" w:type="dxa"/>
            <w:vMerge/>
            <w:shd w:val="clear" w:color="auto" w:fill="auto"/>
          </w:tcPr>
          <w:p w14:paraId="450EA2D7"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bottom w:val="nil"/>
            </w:tcBorders>
            <w:shd w:val="clear" w:color="auto" w:fill="auto"/>
          </w:tcPr>
          <w:p w14:paraId="5313B709" w14:textId="5C9DFFCB" w:rsidR="0060619D" w:rsidRPr="00585428" w:rsidRDefault="0060619D" w:rsidP="00E74B72">
            <w:pPr>
              <w:pStyle w:val="Textoindependiente"/>
              <w:widowControl w:val="0"/>
              <w:ind w:right="42"/>
              <w:rPr>
                <w:rFonts w:ascii="Arial Narrow" w:hAnsi="Arial Narrow"/>
                <w:sz w:val="20"/>
              </w:rPr>
            </w:pPr>
            <w:r w:rsidRPr="00585428">
              <w:rPr>
                <w:rFonts w:ascii="Arial Narrow" w:hAnsi="Arial Narrow"/>
                <w:sz w:val="20"/>
              </w:rPr>
              <w:t>Ley 1523</w:t>
            </w:r>
            <w:r w:rsidRPr="00585428">
              <w:rPr>
                <w:rFonts w:ascii="Arial Narrow" w:hAnsi="Arial Narrow"/>
                <w:sz w:val="20"/>
              </w:rPr>
              <w:tab/>
            </w:r>
            <w:r w:rsidR="00B14A5A">
              <w:rPr>
                <w:rFonts w:ascii="Arial Narrow" w:hAnsi="Arial Narrow"/>
                <w:sz w:val="20"/>
              </w:rPr>
              <w:t xml:space="preserve"> </w:t>
            </w:r>
            <w:r w:rsidRPr="00585428">
              <w:rPr>
                <w:rFonts w:ascii="Arial Narrow" w:hAnsi="Arial Narrow"/>
                <w:sz w:val="20"/>
              </w:rPr>
              <w:t>"</w:t>
            </w:r>
            <w:r w:rsidR="00DA61AC">
              <w:rPr>
                <w:rFonts w:ascii="Arial Narrow" w:hAnsi="Arial Narrow"/>
                <w:sz w:val="20"/>
              </w:rPr>
              <w:t xml:space="preserve"> de 2012 </w:t>
            </w:r>
            <w:r w:rsidRPr="00585428">
              <w:rPr>
                <w:rFonts w:ascii="Arial Narrow" w:hAnsi="Arial Narrow"/>
                <w:sz w:val="20"/>
              </w:rPr>
              <w:t>artículo 1 señala: “La gestión del riesgo de desastres, es un proceso social orientado a la formulación, ejecución, seguimiento y evaluación de políticas, estrategias, planes, programas, regulaciones, instrumentos, medidas y acciones permanentes para el conocimiento y la reducción del riesgo y para el manejo de desastres, con el propósito explícito de contribuir a la seguridad, el bienestar, la calidad de vida de las personas y al desarrollo sostenible”.</w:t>
            </w:r>
          </w:p>
          <w:p w14:paraId="3DD355C9" w14:textId="77777777" w:rsidR="0060619D" w:rsidRPr="00585428" w:rsidRDefault="0060619D" w:rsidP="00E74B72">
            <w:pPr>
              <w:pStyle w:val="Textoindependiente"/>
              <w:widowControl w:val="0"/>
              <w:ind w:right="42"/>
              <w:rPr>
                <w:rFonts w:ascii="Arial Narrow" w:hAnsi="Arial Narrow"/>
                <w:sz w:val="20"/>
              </w:rPr>
            </w:pPr>
          </w:p>
          <w:p w14:paraId="3EAA3930" w14:textId="7E9C3F6F" w:rsidR="0060619D" w:rsidRPr="00651E00" w:rsidRDefault="002C6EF2" w:rsidP="00E74B72">
            <w:pPr>
              <w:pStyle w:val="Textoindependiente"/>
              <w:widowControl w:val="0"/>
              <w:ind w:right="42"/>
              <w:rPr>
                <w:rFonts w:ascii="Arial Narrow" w:hAnsi="Arial Narrow"/>
                <w:sz w:val="20"/>
              </w:rPr>
            </w:pPr>
            <w:r w:rsidRPr="00585428">
              <w:rPr>
                <w:rFonts w:ascii="Arial Narrow" w:hAnsi="Arial Narrow"/>
                <w:sz w:val="20"/>
              </w:rPr>
              <w:t>De acuerdo con el</w:t>
            </w:r>
            <w:r w:rsidR="0060619D" w:rsidRPr="00585428">
              <w:rPr>
                <w:rFonts w:ascii="Arial Narrow" w:hAnsi="Arial Narrow"/>
                <w:sz w:val="20"/>
              </w:rPr>
              <w:t xml:space="preserve"> artículo 3 uno de los principios generales que orientan la gestión del riesgo es el principio de sostenibilidad Ambiental, citando; “… El desarrollo es sostenible cuando satisface las necesidades del presente sin comprometer la capacidad de los sistemas ambientales de satisfacer las necesidades futuras e implica tener en cuenta la dimensión económica, social y ambiental del desarrollo. El riesgo de desastre se deriva de procesos de uso y ocupación insostenible del territorio, por tanto, la explotación racional de los recursos naturales y la protección del medio ambiente constituyen características irreductibles de sostenibilidad ambiental y contribuyen a la gestión del riesgo de desastres"</w:t>
            </w:r>
            <w:r w:rsidR="0060619D" w:rsidRPr="00585428">
              <w:rPr>
                <w:rFonts w:ascii="Arial Narrow" w:hAnsi="Arial Narrow"/>
                <w:sz w:val="20"/>
              </w:rPr>
              <w:tab/>
            </w:r>
          </w:p>
        </w:tc>
        <w:tc>
          <w:tcPr>
            <w:tcW w:w="3773" w:type="dxa"/>
            <w:vMerge/>
            <w:shd w:val="clear" w:color="auto" w:fill="auto"/>
          </w:tcPr>
          <w:p w14:paraId="1A81F0B1"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B18A539" w14:textId="77777777" w:rsidTr="009A5FBD">
        <w:trPr>
          <w:gridAfter w:val="1"/>
          <w:wAfter w:w="7" w:type="dxa"/>
        </w:trPr>
        <w:tc>
          <w:tcPr>
            <w:tcW w:w="2478" w:type="dxa"/>
            <w:vMerge/>
            <w:shd w:val="clear" w:color="auto" w:fill="auto"/>
          </w:tcPr>
          <w:p w14:paraId="717AAFBA" w14:textId="77777777" w:rsidR="0060619D" w:rsidRPr="007A5DB5" w:rsidRDefault="0060619D" w:rsidP="00E74B72">
            <w:pPr>
              <w:pStyle w:val="Textoindependiente"/>
              <w:widowControl w:val="0"/>
              <w:ind w:right="618"/>
              <w:rPr>
                <w:rFonts w:ascii="Arial Narrow" w:hAnsi="Arial Narrow"/>
                <w:sz w:val="20"/>
              </w:rPr>
            </w:pPr>
          </w:p>
        </w:tc>
        <w:tc>
          <w:tcPr>
            <w:tcW w:w="7015" w:type="dxa"/>
            <w:tcBorders>
              <w:top w:val="nil"/>
              <w:bottom w:val="single" w:sz="4" w:space="0" w:color="auto"/>
            </w:tcBorders>
            <w:shd w:val="clear" w:color="auto" w:fill="auto"/>
          </w:tcPr>
          <w:p w14:paraId="44D97626" w14:textId="77777777" w:rsidR="0060619D" w:rsidRPr="00651E00" w:rsidRDefault="0060619D" w:rsidP="00E74B72">
            <w:pPr>
              <w:pStyle w:val="Textoindependiente"/>
              <w:widowControl w:val="0"/>
              <w:ind w:right="42"/>
              <w:rPr>
                <w:rFonts w:ascii="Arial Narrow" w:hAnsi="Arial Narrow"/>
                <w:sz w:val="20"/>
              </w:rPr>
            </w:pPr>
            <w:r w:rsidRPr="00585428">
              <w:rPr>
                <w:rFonts w:ascii="Arial Narrow" w:hAnsi="Arial Narrow"/>
                <w:sz w:val="20"/>
              </w:rPr>
              <w:t>Decreto 1478 de 2022 Por medio del cual se adopta la actualización del Plan Nacional de Gestión del Riesgo de Desastres y se modifica el Artículo 2.3.1.2.2.4.3 de la Subsección 4, Sección 2, Capítulo 2, Título 1, Libro 2, del Decreto Único Presidencial 1081 de 2015.</w:t>
            </w:r>
          </w:p>
        </w:tc>
        <w:tc>
          <w:tcPr>
            <w:tcW w:w="3773" w:type="dxa"/>
            <w:vMerge/>
            <w:shd w:val="clear" w:color="auto" w:fill="auto"/>
          </w:tcPr>
          <w:p w14:paraId="56EE48E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2D382D6" w14:textId="77777777" w:rsidTr="009A5FBD">
        <w:trPr>
          <w:gridAfter w:val="1"/>
          <w:wAfter w:w="7" w:type="dxa"/>
        </w:trPr>
        <w:tc>
          <w:tcPr>
            <w:tcW w:w="2478" w:type="dxa"/>
            <w:vMerge/>
            <w:shd w:val="clear" w:color="auto" w:fill="auto"/>
          </w:tcPr>
          <w:p w14:paraId="4BDB5498"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60DF826F" w14:textId="77777777" w:rsidR="0060619D" w:rsidRPr="00585428"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"Ley 2079 de 2021 y</w:t>
            </w:r>
            <w:r>
              <w:rPr>
                <w:rFonts w:ascii="Arial Narrow" w:hAnsi="Arial Narrow"/>
                <w:sz w:val="20"/>
              </w:rPr>
              <w:t xml:space="preserve"> </w:t>
            </w:r>
            <w:r w:rsidRPr="00585428">
              <w:rPr>
                <w:rFonts w:ascii="Arial Narrow" w:hAnsi="Arial Narrow"/>
                <w:sz w:val="20"/>
              </w:rPr>
              <w:t>Ley 507 de 1999"</w:t>
            </w:r>
            <w:r w:rsidRPr="00585428">
              <w:rPr>
                <w:rFonts w:ascii="Arial Narrow" w:hAnsi="Arial Narrow"/>
                <w:sz w:val="20"/>
              </w:rPr>
              <w:tab/>
            </w:r>
            <w:r>
              <w:rPr>
                <w:rFonts w:ascii="Arial Narrow" w:hAnsi="Arial Narrow"/>
                <w:sz w:val="20"/>
              </w:rPr>
              <w:t xml:space="preserve"> </w:t>
            </w:r>
            <w:r w:rsidRPr="00585428">
              <w:rPr>
                <w:rFonts w:ascii="Arial Narrow" w:hAnsi="Arial Narrow"/>
                <w:sz w:val="20"/>
              </w:rPr>
              <w:t xml:space="preserve">"Articulo 26. Instancias de coordinación de asuntos ambientales de los POT: ""1. El proyecto de Plan se someterá a consideración de la Corporación Autónoma Regional o autoridad ambiental correspondiente, a efectos de que </w:t>
            </w:r>
            <w:proofErr w:type="gramStart"/>
            <w:r w:rsidRPr="00585428">
              <w:rPr>
                <w:rFonts w:ascii="Arial Narrow" w:hAnsi="Arial Narrow"/>
                <w:sz w:val="20"/>
              </w:rPr>
              <w:t>conjuntamente con</w:t>
            </w:r>
            <w:proofErr w:type="gramEnd"/>
            <w:r w:rsidRPr="00585428">
              <w:rPr>
                <w:rFonts w:ascii="Arial Narrow" w:hAnsi="Arial Narrow"/>
                <w:sz w:val="20"/>
              </w:rPr>
              <w:t xml:space="preserve"> el municipio y/o distrito </w:t>
            </w:r>
            <w:proofErr w:type="spellStart"/>
            <w:r w:rsidRPr="00585428">
              <w:rPr>
                <w:rFonts w:ascii="Arial Narrow" w:hAnsi="Arial Narrow"/>
                <w:sz w:val="20"/>
              </w:rPr>
              <w:t>concerten</w:t>
            </w:r>
            <w:proofErr w:type="spellEnd"/>
            <w:r w:rsidRPr="00585428">
              <w:rPr>
                <w:rFonts w:ascii="Arial Narrow" w:hAnsi="Arial Narrow"/>
                <w:sz w:val="20"/>
              </w:rPr>
              <w:t xml:space="preserve"> los asuntos exclusivamente ambientales, dentro del ámbito de su competencia de acuerdo con lo dispuesto en la Ley 99 de 1993, para lo cual dispondrán, de cuarenta y cinco (45) días; solo podrá ser objetado por razones técnicas y sustentadas en estudios.</w:t>
            </w:r>
          </w:p>
          <w:p w14:paraId="2916C19D" w14:textId="77777777" w:rsidR="0060619D" w:rsidRPr="00585428" w:rsidRDefault="0060619D" w:rsidP="00E74B72">
            <w:pPr>
              <w:pStyle w:val="Textoindependiente"/>
              <w:widowControl w:val="0"/>
              <w:tabs>
                <w:tab w:val="left" w:pos="1608"/>
              </w:tabs>
              <w:rPr>
                <w:rFonts w:ascii="Arial Narrow" w:hAnsi="Arial Narrow"/>
                <w:sz w:val="20"/>
              </w:rPr>
            </w:pPr>
          </w:p>
          <w:p w14:paraId="50AAA475" w14:textId="77777777" w:rsidR="0060619D"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En relación con los temas sobre los cuales no se logre la concertación, el Ministerio de Ambiente y Desarrollo Sostenible intervendrá con el fin de decidir sobre los puntos de desacuerdo, para lo cual dispondrá de un término máximo de treinta (30) días, contados a partir de la radicación de la información del proceso por parte del municipio o distrito quien está obligado a remitirla.</w:t>
            </w:r>
          </w:p>
          <w:p w14:paraId="222022CE" w14:textId="77777777" w:rsidR="00FA3761" w:rsidRDefault="00FA3761" w:rsidP="00E74B72">
            <w:pPr>
              <w:pStyle w:val="Textoindependiente"/>
              <w:widowControl w:val="0"/>
              <w:tabs>
                <w:tab w:val="left" w:pos="1608"/>
              </w:tabs>
              <w:rPr>
                <w:rFonts w:ascii="Arial Narrow" w:hAnsi="Arial Narrow"/>
                <w:sz w:val="20"/>
              </w:rPr>
            </w:pPr>
          </w:p>
          <w:p w14:paraId="274F6907" w14:textId="3D740A80" w:rsidR="00FA3761" w:rsidRPr="00651E00" w:rsidRDefault="00FA3761" w:rsidP="00E74B72">
            <w:pPr>
              <w:pStyle w:val="Textoindependiente"/>
              <w:widowControl w:val="0"/>
              <w:tabs>
                <w:tab w:val="left" w:pos="1608"/>
              </w:tabs>
              <w:rPr>
                <w:rFonts w:ascii="Arial Narrow" w:hAnsi="Arial Narrow"/>
                <w:sz w:val="20"/>
              </w:rPr>
            </w:pPr>
            <w:r w:rsidRPr="00585428">
              <w:rPr>
                <w:rFonts w:ascii="Arial Narrow" w:hAnsi="Arial Narrow"/>
                <w:sz w:val="20"/>
              </w:rPr>
              <w:t>Decreto 1232 de 2020</w:t>
            </w:r>
            <w:r>
              <w:rPr>
                <w:rFonts w:ascii="Arial Narrow" w:hAnsi="Arial Narrow"/>
                <w:sz w:val="20"/>
              </w:rPr>
              <w:t xml:space="preserve"> </w:t>
            </w:r>
            <w:r w:rsidRPr="00585428">
              <w:rPr>
                <w:rFonts w:ascii="Arial Narrow" w:hAnsi="Arial Narrow"/>
                <w:sz w:val="20"/>
              </w:rPr>
              <w:t>Por medio del cual se adiciona y modifica el artículo 2.2. 1.1 del Título 1, se modifica la Sección 2 del Capítulo 1 del Título 2 y se adiciona al artículo 2.2.4.1.2.2 de la sección 2 del capítulo 1 del Título 4, de la Parte 2 del Libro 2 del Decreto 1077 de 2015 Único Reglamentario del Sector Vivienda, Ciudad y Territorio, en lo relacionado con la planeación del ordenamiento territorial</w:t>
            </w:r>
          </w:p>
        </w:tc>
        <w:tc>
          <w:tcPr>
            <w:tcW w:w="3773" w:type="dxa"/>
            <w:vMerge/>
            <w:shd w:val="clear" w:color="auto" w:fill="auto"/>
          </w:tcPr>
          <w:p w14:paraId="74869460"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0ED26A4" w14:textId="77777777" w:rsidTr="009A5FBD">
        <w:trPr>
          <w:gridAfter w:val="1"/>
          <w:wAfter w:w="7" w:type="dxa"/>
        </w:trPr>
        <w:tc>
          <w:tcPr>
            <w:tcW w:w="2478" w:type="dxa"/>
            <w:vMerge w:val="restart"/>
            <w:shd w:val="clear" w:color="auto" w:fill="auto"/>
            <w:vAlign w:val="center"/>
          </w:tcPr>
          <w:p w14:paraId="298EB5F9" w14:textId="77777777" w:rsidR="0060619D" w:rsidRPr="007A5DB5" w:rsidRDefault="0060619D" w:rsidP="00E74B72">
            <w:pPr>
              <w:pStyle w:val="Textoindependiente"/>
              <w:widowControl w:val="0"/>
              <w:ind w:right="108"/>
              <w:jc w:val="left"/>
              <w:rPr>
                <w:rFonts w:ascii="Arial Narrow" w:hAnsi="Arial Narrow"/>
                <w:sz w:val="20"/>
              </w:rPr>
            </w:pPr>
            <w:r w:rsidRPr="00585428">
              <w:rPr>
                <w:rFonts w:ascii="Arial Narrow" w:hAnsi="Arial Narrow"/>
                <w:sz w:val="20"/>
              </w:rPr>
              <w:t>Avance en la formulación, adopción y actualización del plan de manejo ambiental de páramos delimitados por el MinAmbiente</w:t>
            </w:r>
          </w:p>
        </w:tc>
        <w:tc>
          <w:tcPr>
            <w:tcW w:w="7015" w:type="dxa"/>
            <w:shd w:val="clear" w:color="auto" w:fill="auto"/>
          </w:tcPr>
          <w:p w14:paraId="61BD550E" w14:textId="77777777"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Ley 99 de 1993, artículo 1, Establece entre los Principios Generales Ambientales que las zonas de páramos, subpáramos, los nacimientos de agua y las zonas de recarga de acuíferos serán objeto de protección especial.</w:t>
            </w:r>
          </w:p>
        </w:tc>
        <w:tc>
          <w:tcPr>
            <w:tcW w:w="3773" w:type="dxa"/>
            <w:vMerge w:val="restart"/>
            <w:shd w:val="clear" w:color="auto" w:fill="auto"/>
            <w:vAlign w:val="center"/>
          </w:tcPr>
          <w:p w14:paraId="35B8D4D9" w14:textId="7097D398" w:rsidR="0060619D" w:rsidRPr="00153129" w:rsidRDefault="0060619D" w:rsidP="00E74B72">
            <w:pPr>
              <w:pStyle w:val="Textoindependiente"/>
              <w:widowControl w:val="0"/>
              <w:jc w:val="left"/>
              <w:rPr>
                <w:rFonts w:ascii="Arial Narrow" w:hAnsi="Arial Narrow"/>
                <w:sz w:val="20"/>
              </w:rPr>
            </w:pPr>
            <w:r w:rsidRPr="00585428">
              <w:rPr>
                <w:rFonts w:ascii="Arial Narrow" w:hAnsi="Arial Narrow"/>
                <w:sz w:val="20"/>
              </w:rPr>
              <w:t xml:space="preserve">'Lineamientos para la elaboración del Plan de Manejo ambiental aplicable a los páramos </w:t>
            </w:r>
            <w:r w:rsidR="00690D51" w:rsidRPr="00585428">
              <w:rPr>
                <w:rFonts w:ascii="Arial Narrow" w:hAnsi="Arial Narrow"/>
                <w:sz w:val="20"/>
              </w:rPr>
              <w:t>delimitados</w:t>
            </w:r>
            <w:r w:rsidRPr="00585428">
              <w:rPr>
                <w:rFonts w:ascii="Arial Narrow" w:hAnsi="Arial Narrow"/>
                <w:sz w:val="20"/>
              </w:rPr>
              <w:t xml:space="preserve">, </w:t>
            </w:r>
            <w:r w:rsidR="00690D51" w:rsidRPr="00585428">
              <w:rPr>
                <w:rFonts w:ascii="Arial Narrow" w:hAnsi="Arial Narrow"/>
                <w:sz w:val="20"/>
              </w:rPr>
              <w:t>Parágrafo</w:t>
            </w:r>
            <w:r w:rsidRPr="00585428">
              <w:rPr>
                <w:rFonts w:ascii="Arial Narrow" w:hAnsi="Arial Narrow"/>
                <w:sz w:val="20"/>
              </w:rPr>
              <w:t xml:space="preserve"> 1 del artículo 1 de la Resolución 886 de 2018."</w:t>
            </w:r>
          </w:p>
        </w:tc>
      </w:tr>
      <w:tr w:rsidR="0060619D" w:rsidRPr="00153129" w14:paraId="783777CA" w14:textId="77777777" w:rsidTr="009A5FBD">
        <w:trPr>
          <w:gridAfter w:val="1"/>
          <w:wAfter w:w="7" w:type="dxa"/>
        </w:trPr>
        <w:tc>
          <w:tcPr>
            <w:tcW w:w="2478" w:type="dxa"/>
            <w:vMerge/>
            <w:shd w:val="clear" w:color="auto" w:fill="auto"/>
          </w:tcPr>
          <w:p w14:paraId="464FCBC1"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1F08B289" w14:textId="67936589"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Ley 1450 de 2011, artículo 202,</w:t>
            </w:r>
            <w:r>
              <w:rPr>
                <w:rFonts w:ascii="Arial Narrow" w:hAnsi="Arial Narrow"/>
                <w:sz w:val="20"/>
              </w:rPr>
              <w:t xml:space="preserve"> </w:t>
            </w:r>
            <w:r w:rsidRPr="00585428">
              <w:rPr>
                <w:rFonts w:ascii="Arial Narrow" w:hAnsi="Arial Narrow"/>
                <w:sz w:val="20"/>
              </w:rPr>
              <w:t>Por la cual se expide el Plan Nacional de Desarrollo, 2010-2014, Delimitación de Ecosistemas de Páramos y Humedales</w:t>
            </w:r>
            <w:r w:rsidR="00690D51">
              <w:rPr>
                <w:rFonts w:ascii="Arial Narrow" w:hAnsi="Arial Narrow"/>
                <w:sz w:val="20"/>
              </w:rPr>
              <w:t>.</w:t>
            </w:r>
          </w:p>
        </w:tc>
        <w:tc>
          <w:tcPr>
            <w:tcW w:w="3773" w:type="dxa"/>
            <w:vMerge/>
            <w:shd w:val="clear" w:color="auto" w:fill="auto"/>
            <w:vAlign w:val="center"/>
          </w:tcPr>
          <w:p w14:paraId="5C8C6B09" w14:textId="77777777" w:rsidR="0060619D" w:rsidRPr="00153129" w:rsidRDefault="0060619D" w:rsidP="00E74B72">
            <w:pPr>
              <w:pStyle w:val="Textoindependiente"/>
              <w:widowControl w:val="0"/>
              <w:ind w:right="618"/>
              <w:jc w:val="left"/>
              <w:rPr>
                <w:rFonts w:ascii="Arial Narrow" w:hAnsi="Arial Narrow"/>
                <w:sz w:val="20"/>
              </w:rPr>
            </w:pPr>
          </w:p>
        </w:tc>
      </w:tr>
      <w:tr w:rsidR="0060619D" w:rsidRPr="00153129" w14:paraId="40043D55" w14:textId="77777777" w:rsidTr="009A5FBD">
        <w:trPr>
          <w:gridAfter w:val="1"/>
          <w:wAfter w:w="7" w:type="dxa"/>
        </w:trPr>
        <w:tc>
          <w:tcPr>
            <w:tcW w:w="2478" w:type="dxa"/>
            <w:vMerge/>
            <w:shd w:val="clear" w:color="auto" w:fill="auto"/>
          </w:tcPr>
          <w:p w14:paraId="3382A365"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307F9F8A" w14:textId="1CAB1815"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Ley 1753 de 2015, artículo 173</w:t>
            </w:r>
            <w:r>
              <w:rPr>
                <w:rFonts w:ascii="Arial Narrow" w:hAnsi="Arial Narrow"/>
                <w:sz w:val="20"/>
              </w:rPr>
              <w:t xml:space="preserve"> </w:t>
            </w:r>
            <w:r w:rsidRPr="00585428">
              <w:rPr>
                <w:rFonts w:ascii="Arial Narrow" w:hAnsi="Arial Narrow"/>
                <w:sz w:val="20"/>
              </w:rPr>
              <w:t>Por la cual se expide el Plan Nacional de Desarrollo 2014-2018, Protección y delimitación de páramos</w:t>
            </w:r>
            <w:r w:rsidR="00690D51">
              <w:rPr>
                <w:rFonts w:ascii="Arial Narrow" w:hAnsi="Arial Narrow"/>
                <w:sz w:val="20"/>
              </w:rPr>
              <w:t>.</w:t>
            </w:r>
            <w:r w:rsidRPr="00585428">
              <w:rPr>
                <w:rFonts w:ascii="Arial Narrow" w:hAnsi="Arial Narrow"/>
                <w:sz w:val="20"/>
              </w:rPr>
              <w:tab/>
            </w:r>
          </w:p>
        </w:tc>
        <w:tc>
          <w:tcPr>
            <w:tcW w:w="3773" w:type="dxa"/>
            <w:vMerge/>
            <w:shd w:val="clear" w:color="auto" w:fill="auto"/>
          </w:tcPr>
          <w:p w14:paraId="5C71F13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A6E5FB4" w14:textId="77777777" w:rsidTr="009A5FBD">
        <w:trPr>
          <w:gridAfter w:val="1"/>
          <w:wAfter w:w="7" w:type="dxa"/>
        </w:trPr>
        <w:tc>
          <w:tcPr>
            <w:tcW w:w="2478" w:type="dxa"/>
            <w:vMerge/>
            <w:shd w:val="clear" w:color="auto" w:fill="auto"/>
          </w:tcPr>
          <w:p w14:paraId="62199465"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1D05042F" w14:textId="6AC792E7"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Ley 1930 de 2018, artículo 6</w:t>
            </w:r>
            <w:r>
              <w:rPr>
                <w:rFonts w:ascii="Arial Narrow" w:hAnsi="Arial Narrow"/>
                <w:sz w:val="20"/>
              </w:rPr>
              <w:t xml:space="preserve"> </w:t>
            </w:r>
            <w:r w:rsidRPr="00585428">
              <w:rPr>
                <w:rFonts w:ascii="Arial Narrow" w:hAnsi="Arial Narrow"/>
                <w:sz w:val="20"/>
              </w:rPr>
              <w:t>Por medio de la cual se dictan disposiciones para la gestión integral de los páramos en Colombia, Plan de Manejo de Páramos</w:t>
            </w:r>
            <w:r w:rsidR="00690D51">
              <w:rPr>
                <w:rFonts w:ascii="Arial Narrow" w:hAnsi="Arial Narrow"/>
                <w:sz w:val="20"/>
              </w:rPr>
              <w:t>.</w:t>
            </w:r>
            <w:r w:rsidRPr="00585428">
              <w:rPr>
                <w:rFonts w:ascii="Arial Narrow" w:hAnsi="Arial Narrow"/>
                <w:sz w:val="20"/>
              </w:rPr>
              <w:tab/>
            </w:r>
          </w:p>
        </w:tc>
        <w:tc>
          <w:tcPr>
            <w:tcW w:w="3773" w:type="dxa"/>
            <w:vMerge/>
            <w:shd w:val="clear" w:color="auto" w:fill="auto"/>
          </w:tcPr>
          <w:p w14:paraId="0DA123B1"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6322F31" w14:textId="77777777" w:rsidTr="009A5FBD">
        <w:trPr>
          <w:gridAfter w:val="1"/>
          <w:wAfter w:w="7" w:type="dxa"/>
        </w:trPr>
        <w:tc>
          <w:tcPr>
            <w:tcW w:w="2478" w:type="dxa"/>
            <w:vMerge/>
            <w:shd w:val="clear" w:color="auto" w:fill="auto"/>
          </w:tcPr>
          <w:p w14:paraId="4C4CEA3D"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7DEBD4C8" w14:textId="0B9D64C3"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Resolución 1294 de 2021</w:t>
            </w:r>
            <w:r>
              <w:rPr>
                <w:rFonts w:ascii="Arial Narrow" w:hAnsi="Arial Narrow"/>
                <w:sz w:val="20"/>
              </w:rPr>
              <w:t xml:space="preserve"> </w:t>
            </w:r>
            <w:r w:rsidRPr="00585428">
              <w:rPr>
                <w:rFonts w:ascii="Arial Narrow" w:hAnsi="Arial Narrow"/>
                <w:sz w:val="20"/>
              </w:rPr>
              <w:t>Por la cual se establecen los lineamientos para el desarrollo de actividades agropecuarias de bajo impacto y ambientalmente sostenibles en páramos y se adoptan otras disposiciones</w:t>
            </w:r>
            <w:r w:rsidR="00690D51">
              <w:rPr>
                <w:rFonts w:ascii="Arial Narrow" w:hAnsi="Arial Narrow"/>
                <w:sz w:val="20"/>
              </w:rPr>
              <w:t>.</w:t>
            </w:r>
          </w:p>
        </w:tc>
        <w:tc>
          <w:tcPr>
            <w:tcW w:w="3773" w:type="dxa"/>
            <w:vMerge/>
            <w:shd w:val="clear" w:color="auto" w:fill="auto"/>
          </w:tcPr>
          <w:p w14:paraId="50895670"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582D544" w14:textId="77777777" w:rsidTr="009A5FBD">
        <w:trPr>
          <w:gridAfter w:val="1"/>
          <w:wAfter w:w="7" w:type="dxa"/>
        </w:trPr>
        <w:tc>
          <w:tcPr>
            <w:tcW w:w="2478" w:type="dxa"/>
            <w:vMerge/>
            <w:shd w:val="clear" w:color="auto" w:fill="auto"/>
          </w:tcPr>
          <w:p w14:paraId="38C1F859"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16EDD85E" w14:textId="77777777"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Resolución 249 de 2022</w:t>
            </w:r>
            <w:r>
              <w:rPr>
                <w:rFonts w:ascii="Arial Narrow" w:hAnsi="Arial Narrow"/>
                <w:sz w:val="20"/>
              </w:rPr>
              <w:t xml:space="preserve"> </w:t>
            </w:r>
            <w:r w:rsidRPr="00585428">
              <w:rPr>
                <w:rFonts w:ascii="Arial Narrow" w:hAnsi="Arial Narrow"/>
                <w:sz w:val="20"/>
              </w:rPr>
              <w:t>Por la cual se adoptan los lineamientos para orientar el diseño, capacitación y puesta en marcha de los programas, planes y proyectos de reconversión y sustitución de las actividades agropecuarias en páramos delimitados y se adoptan otras disposiciones.</w:t>
            </w:r>
          </w:p>
        </w:tc>
        <w:tc>
          <w:tcPr>
            <w:tcW w:w="3773" w:type="dxa"/>
            <w:vMerge/>
            <w:shd w:val="clear" w:color="auto" w:fill="auto"/>
          </w:tcPr>
          <w:p w14:paraId="0C8FE7C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F94BAA9" w14:textId="77777777" w:rsidTr="009A5FBD">
        <w:trPr>
          <w:gridAfter w:val="1"/>
          <w:wAfter w:w="7" w:type="dxa"/>
        </w:trPr>
        <w:tc>
          <w:tcPr>
            <w:tcW w:w="2478" w:type="dxa"/>
            <w:vMerge/>
            <w:shd w:val="clear" w:color="auto" w:fill="auto"/>
          </w:tcPr>
          <w:p w14:paraId="41004F19" w14:textId="77777777" w:rsidR="0060619D" w:rsidRPr="007A5DB5" w:rsidRDefault="0060619D" w:rsidP="00E74B72">
            <w:pPr>
              <w:pStyle w:val="Textoindependiente"/>
              <w:widowControl w:val="0"/>
              <w:ind w:right="618"/>
              <w:rPr>
                <w:rFonts w:ascii="Arial Narrow" w:hAnsi="Arial Narrow"/>
                <w:sz w:val="20"/>
              </w:rPr>
            </w:pPr>
          </w:p>
        </w:tc>
        <w:tc>
          <w:tcPr>
            <w:tcW w:w="7015" w:type="dxa"/>
            <w:shd w:val="clear" w:color="auto" w:fill="auto"/>
          </w:tcPr>
          <w:p w14:paraId="371B4047" w14:textId="77777777" w:rsidR="0060619D" w:rsidRPr="00651E00" w:rsidRDefault="0060619D" w:rsidP="00E74B72">
            <w:pPr>
              <w:pStyle w:val="Textoindependiente"/>
              <w:widowControl w:val="0"/>
              <w:tabs>
                <w:tab w:val="left" w:pos="1608"/>
              </w:tabs>
              <w:rPr>
                <w:rFonts w:ascii="Arial Narrow" w:hAnsi="Arial Narrow"/>
                <w:sz w:val="20"/>
              </w:rPr>
            </w:pPr>
            <w:r w:rsidRPr="00585428">
              <w:rPr>
                <w:rFonts w:ascii="Arial Narrow" w:hAnsi="Arial Narrow"/>
                <w:sz w:val="20"/>
              </w:rPr>
              <w:t>Resolución 886 de 2018</w:t>
            </w:r>
            <w:r>
              <w:rPr>
                <w:rFonts w:ascii="Arial Narrow" w:hAnsi="Arial Narrow"/>
                <w:sz w:val="20"/>
              </w:rPr>
              <w:t xml:space="preserve"> </w:t>
            </w:r>
            <w:r w:rsidRPr="00585428">
              <w:rPr>
                <w:rFonts w:ascii="Arial Narrow" w:hAnsi="Arial Narrow"/>
                <w:sz w:val="20"/>
              </w:rPr>
              <w:t>Por la cual se adoptan los lineamientos para la zonificación y régimen de usos en as áreas de páramos delimitados y se establecen directrices para diseñar, capacitar y poner en marcha programas de sustitución y reconversión de las actividades agropecuarias y se toma otras determinaciones.</w:t>
            </w:r>
          </w:p>
        </w:tc>
        <w:tc>
          <w:tcPr>
            <w:tcW w:w="3773" w:type="dxa"/>
            <w:vMerge/>
            <w:shd w:val="clear" w:color="auto" w:fill="auto"/>
          </w:tcPr>
          <w:p w14:paraId="67C0C651"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68B6766" w14:textId="77777777" w:rsidTr="009A5FBD">
        <w:trPr>
          <w:gridAfter w:val="1"/>
          <w:wAfter w:w="7" w:type="dxa"/>
          <w:trHeight w:val="1117"/>
        </w:trPr>
        <w:tc>
          <w:tcPr>
            <w:tcW w:w="2478" w:type="dxa"/>
            <w:vMerge/>
            <w:shd w:val="clear" w:color="auto" w:fill="auto"/>
          </w:tcPr>
          <w:p w14:paraId="38645DC7"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358FFAAB" w14:textId="59F6C06B" w:rsidR="0060619D" w:rsidRPr="00651E00" w:rsidRDefault="0060619D" w:rsidP="00E74B72">
            <w:pPr>
              <w:pStyle w:val="Textoindependiente"/>
              <w:widowControl w:val="0"/>
              <w:tabs>
                <w:tab w:val="left" w:pos="1608"/>
              </w:tabs>
              <w:rPr>
                <w:rFonts w:ascii="Arial Narrow" w:hAnsi="Arial Narrow"/>
                <w:sz w:val="20"/>
              </w:rPr>
            </w:pPr>
            <w:r w:rsidRPr="00343CA9">
              <w:rPr>
                <w:rFonts w:ascii="Arial Narrow" w:hAnsi="Arial Narrow"/>
                <w:sz w:val="20"/>
              </w:rPr>
              <w:t>Ley 2169 de 2021 y sus modificaciones</w:t>
            </w:r>
            <w:r>
              <w:rPr>
                <w:rFonts w:ascii="Arial Narrow" w:hAnsi="Arial Narrow"/>
                <w:sz w:val="20"/>
              </w:rPr>
              <w:t xml:space="preserve"> </w:t>
            </w:r>
            <w:r w:rsidRPr="00343CA9">
              <w:rPr>
                <w:rFonts w:ascii="Arial Narrow" w:hAnsi="Arial Narrow"/>
                <w:sz w:val="20"/>
              </w:rPr>
              <w:t>Por medio de la cual se impulsa el desarrollo bajo en carbono del país mediante el establecimiento de metas y medidas mínimas en materia de carbono neutralidad y resiliencia climática y se dictan otras disposiciones</w:t>
            </w:r>
            <w:r w:rsidR="00B563FA">
              <w:rPr>
                <w:rFonts w:ascii="Arial Narrow" w:hAnsi="Arial Narrow"/>
                <w:sz w:val="20"/>
              </w:rPr>
              <w:t>.</w:t>
            </w:r>
            <w:r w:rsidRPr="00343CA9">
              <w:rPr>
                <w:rFonts w:ascii="Arial Narrow" w:hAnsi="Arial Narrow"/>
                <w:sz w:val="20"/>
              </w:rPr>
              <w:tab/>
            </w:r>
            <w:r>
              <w:rPr>
                <w:rFonts w:ascii="Arial Narrow" w:hAnsi="Arial Narrow"/>
                <w:sz w:val="20"/>
              </w:rPr>
              <w:t xml:space="preserve"> </w:t>
            </w:r>
          </w:p>
        </w:tc>
        <w:tc>
          <w:tcPr>
            <w:tcW w:w="3773" w:type="dxa"/>
            <w:vMerge/>
            <w:shd w:val="clear" w:color="auto" w:fill="auto"/>
          </w:tcPr>
          <w:p w14:paraId="135E58C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1DC7CA8" w14:textId="77777777" w:rsidTr="009A5FBD">
        <w:trPr>
          <w:gridAfter w:val="1"/>
          <w:wAfter w:w="7" w:type="dxa"/>
        </w:trPr>
        <w:tc>
          <w:tcPr>
            <w:tcW w:w="2478" w:type="dxa"/>
            <w:vMerge w:val="restart"/>
            <w:shd w:val="clear" w:color="auto" w:fill="auto"/>
            <w:vAlign w:val="center"/>
          </w:tcPr>
          <w:p w14:paraId="0C178E9E" w14:textId="400D4DE3" w:rsidR="008F6100" w:rsidRPr="00B611C9" w:rsidRDefault="0060619D" w:rsidP="00B611C9">
            <w:pPr>
              <w:pStyle w:val="Textoindependiente"/>
              <w:widowControl w:val="0"/>
              <w:tabs>
                <w:tab w:val="left" w:pos="1608"/>
              </w:tabs>
              <w:rPr>
                <w:rFonts w:ascii="Arial Narrow" w:hAnsi="Arial Narrow"/>
                <w:sz w:val="20"/>
              </w:rPr>
            </w:pPr>
            <w:r w:rsidRPr="00DC2B70">
              <w:rPr>
                <w:rFonts w:ascii="Arial Narrow" w:hAnsi="Arial Narrow"/>
                <w:sz w:val="20"/>
              </w:rPr>
              <w:t xml:space="preserve">Avance en la formulación y/o ajuste de los Planes de Ordenación y Manejo Integrado de la Unidad Ambiental Costera – </w:t>
            </w:r>
            <w:r w:rsidRPr="00DC2B70">
              <w:rPr>
                <w:rFonts w:ascii="Arial Narrow" w:hAnsi="Arial Narrow"/>
                <w:sz w:val="20"/>
              </w:rPr>
              <w:lastRenderedPageBreak/>
              <w:t xml:space="preserve">POMIUAC </w:t>
            </w:r>
          </w:p>
        </w:tc>
        <w:tc>
          <w:tcPr>
            <w:tcW w:w="7015" w:type="dxa"/>
            <w:shd w:val="clear" w:color="auto" w:fill="auto"/>
          </w:tcPr>
          <w:p w14:paraId="23AEA26C" w14:textId="77777777"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lastRenderedPageBreak/>
              <w:t xml:space="preserve">Decreto-Ley 2811 de 1974 Estableció en su artículo 164 que “Corresponde al Estado la protección del ambiente marino, constituido por las aguas, por el suelo, el subsuelo y el espacio aéreo del mar territorial y el de la zona económica, y por las playas y recursos naturales renovables de la zona.” </w:t>
            </w:r>
          </w:p>
        </w:tc>
        <w:tc>
          <w:tcPr>
            <w:tcW w:w="3773" w:type="dxa"/>
            <w:vMerge w:val="restart"/>
            <w:shd w:val="clear" w:color="auto" w:fill="auto"/>
            <w:vAlign w:val="center"/>
          </w:tcPr>
          <w:p w14:paraId="5D5FB294" w14:textId="77777777" w:rsidR="0060619D" w:rsidRPr="00DC2B70" w:rsidRDefault="0060619D" w:rsidP="00E74B72">
            <w:pPr>
              <w:pStyle w:val="Textoindependiente"/>
              <w:widowControl w:val="0"/>
              <w:ind w:right="31"/>
              <w:jc w:val="left"/>
              <w:rPr>
                <w:rFonts w:ascii="Arial Narrow" w:hAnsi="Arial Narrow"/>
                <w:sz w:val="20"/>
              </w:rPr>
            </w:pPr>
            <w:r w:rsidRPr="00DC2B70">
              <w:rPr>
                <w:rFonts w:ascii="Arial Narrow" w:hAnsi="Arial Narrow"/>
                <w:sz w:val="20"/>
              </w:rPr>
              <w:t xml:space="preserve">- Política nacional ambiental para el desarrollo sostenible de los espacios oceánicos y las zonas costeras e insulares de Colombia – PNAOC. </w:t>
            </w:r>
          </w:p>
          <w:p w14:paraId="455214D2" w14:textId="77777777" w:rsidR="0060619D" w:rsidRPr="00DC2B70" w:rsidRDefault="0060619D" w:rsidP="00E74B72">
            <w:pPr>
              <w:pStyle w:val="Textoindependiente"/>
              <w:widowControl w:val="0"/>
              <w:ind w:right="31"/>
              <w:jc w:val="left"/>
              <w:rPr>
                <w:rFonts w:ascii="Arial Narrow" w:hAnsi="Arial Narrow"/>
                <w:sz w:val="20"/>
              </w:rPr>
            </w:pPr>
            <w:r w:rsidRPr="00DC2B70">
              <w:rPr>
                <w:rFonts w:ascii="Arial Narrow" w:hAnsi="Arial Narrow"/>
                <w:sz w:val="20"/>
              </w:rPr>
              <w:t xml:space="preserve">- Guía Técnica para la Ordenación y Manejo </w:t>
            </w:r>
            <w:r w:rsidRPr="00DC2B70">
              <w:rPr>
                <w:rFonts w:ascii="Arial Narrow" w:hAnsi="Arial Narrow"/>
                <w:sz w:val="20"/>
              </w:rPr>
              <w:lastRenderedPageBreak/>
              <w:t xml:space="preserve">Integrado de la Zona Costera. </w:t>
            </w:r>
          </w:p>
          <w:p w14:paraId="40E0B9FF" w14:textId="77777777" w:rsidR="0060619D" w:rsidRPr="00DC2B70" w:rsidRDefault="0060619D" w:rsidP="00DF3A4F">
            <w:pPr>
              <w:pStyle w:val="Textoindependiente"/>
              <w:widowControl w:val="0"/>
              <w:ind w:right="31"/>
              <w:rPr>
                <w:rFonts w:ascii="Arial Narrow" w:hAnsi="Arial Narrow"/>
                <w:sz w:val="20"/>
              </w:rPr>
            </w:pPr>
            <w:r w:rsidRPr="00DC2B70">
              <w:rPr>
                <w:rFonts w:ascii="Arial Narrow" w:hAnsi="Arial Narrow"/>
                <w:sz w:val="20"/>
              </w:rPr>
              <w:t xml:space="preserve">- Guía Técnica para la Ordenación, Ordenamiento y Planificación Ambiental de la Unidad Ambiental Costera Caribe Insular </w:t>
            </w:r>
          </w:p>
          <w:p w14:paraId="7949842D" w14:textId="77777777" w:rsidR="0060619D" w:rsidRPr="00153129" w:rsidRDefault="0060619D" w:rsidP="00E74B72">
            <w:pPr>
              <w:pStyle w:val="Textoindependiente"/>
              <w:widowControl w:val="0"/>
              <w:ind w:right="31"/>
              <w:jc w:val="left"/>
              <w:rPr>
                <w:rFonts w:ascii="Arial Narrow" w:hAnsi="Arial Narrow"/>
                <w:sz w:val="20"/>
              </w:rPr>
            </w:pPr>
            <w:r w:rsidRPr="00DC2B70">
              <w:rPr>
                <w:rFonts w:ascii="Arial Narrow" w:hAnsi="Arial Narrow"/>
                <w:sz w:val="20"/>
              </w:rPr>
              <w:t xml:space="preserve">- NDC de Colombia, actualización 2020. </w:t>
            </w:r>
          </w:p>
        </w:tc>
      </w:tr>
      <w:tr w:rsidR="0060619D" w:rsidRPr="00153129" w14:paraId="0C194846" w14:textId="77777777" w:rsidTr="009A5FBD">
        <w:trPr>
          <w:gridAfter w:val="1"/>
          <w:wAfter w:w="7" w:type="dxa"/>
        </w:trPr>
        <w:tc>
          <w:tcPr>
            <w:tcW w:w="2478" w:type="dxa"/>
            <w:vMerge/>
            <w:shd w:val="clear" w:color="auto" w:fill="auto"/>
          </w:tcPr>
          <w:p w14:paraId="3C0395D3"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2A289E98" w14:textId="283DBD28"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Ley 99 de 1993</w:t>
            </w:r>
            <w:r>
              <w:rPr>
                <w:rFonts w:ascii="Arial Narrow" w:hAnsi="Arial Narrow"/>
                <w:sz w:val="20"/>
              </w:rPr>
              <w:t xml:space="preserve"> </w:t>
            </w:r>
            <w:r w:rsidRPr="00DC2B70">
              <w:rPr>
                <w:rFonts w:ascii="Arial Narrow" w:hAnsi="Arial Narrow"/>
                <w:sz w:val="20"/>
              </w:rPr>
              <w:t xml:space="preserve">Define las funciones del Ministerio de Medio Ambiente confiriendo la obligación </w:t>
            </w:r>
            <w:r w:rsidRPr="00DC2B70">
              <w:rPr>
                <w:rFonts w:ascii="Arial Narrow" w:hAnsi="Arial Narrow"/>
                <w:sz w:val="20"/>
              </w:rPr>
              <w:lastRenderedPageBreak/>
              <w:t xml:space="preserve">de formular las Políticas Nacionales en relación con el medio ambiente y los recursos naturales renovables, establecer reglas y criterios de ordenamiento ambiental de uso del territorio y de los mares adyacentes,  Dirigir y coordinar el proceso de planificación y la ejecución armónica de las actividades en materia ambiental, de las entidades integrantes del Sistema Nacional Ambiental (SINA) y fijar las pautas generales para el ordenamiento y manejo de  Unidad Ambiental Costera hidrográficas y demás áreas de manejo especial. Esta Ley igualmente establece la competencia a las Corporaciones Autónomas Regionales y de Desarrollo Sostenible en la </w:t>
            </w:r>
            <w:r w:rsidR="006A4E73" w:rsidRPr="00DC2B70">
              <w:rPr>
                <w:rFonts w:ascii="Arial Narrow" w:hAnsi="Arial Narrow"/>
                <w:sz w:val="20"/>
              </w:rPr>
              <w:t>ejecución</w:t>
            </w:r>
            <w:r w:rsidRPr="00DC2B70">
              <w:rPr>
                <w:rFonts w:ascii="Arial Narrow" w:hAnsi="Arial Narrow"/>
                <w:sz w:val="20"/>
              </w:rPr>
              <w:t xml:space="preserve"> de las políticas, planes y programas nacionales en materia ambiental a través del ejercicio de la función de máxima autoridad ambiental en el área de su jurisdicción, de acuerdo con las normas de carácter superior y conforme a los criterios y directrices trazadas por el Ministerio del Medio Ambiente</w:t>
            </w:r>
            <w:r w:rsidR="00B563FA">
              <w:rPr>
                <w:rFonts w:ascii="Arial Narrow" w:hAnsi="Arial Narrow"/>
                <w:sz w:val="20"/>
              </w:rPr>
              <w:t>.</w:t>
            </w:r>
            <w:r w:rsidRPr="00DC2B70">
              <w:rPr>
                <w:rFonts w:ascii="Arial Narrow" w:hAnsi="Arial Narrow"/>
                <w:sz w:val="20"/>
              </w:rPr>
              <w:tab/>
            </w:r>
          </w:p>
        </w:tc>
        <w:tc>
          <w:tcPr>
            <w:tcW w:w="3773" w:type="dxa"/>
            <w:vMerge/>
            <w:shd w:val="clear" w:color="auto" w:fill="auto"/>
          </w:tcPr>
          <w:p w14:paraId="3254BC2F"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8F23397" w14:textId="77777777" w:rsidTr="009A5FBD">
        <w:trPr>
          <w:gridAfter w:val="1"/>
          <w:wAfter w:w="7" w:type="dxa"/>
        </w:trPr>
        <w:tc>
          <w:tcPr>
            <w:tcW w:w="2478" w:type="dxa"/>
            <w:vMerge/>
            <w:shd w:val="clear" w:color="auto" w:fill="auto"/>
          </w:tcPr>
          <w:p w14:paraId="651E9592"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4DE92D5E" w14:textId="77777777"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Ley 165 de 1994</w:t>
            </w:r>
            <w:r>
              <w:rPr>
                <w:rFonts w:ascii="Arial Narrow" w:hAnsi="Arial Narrow"/>
                <w:sz w:val="20"/>
              </w:rPr>
              <w:t xml:space="preserve"> </w:t>
            </w:r>
            <w:r w:rsidRPr="00DC2B70">
              <w:rPr>
                <w:rFonts w:ascii="Arial Narrow" w:hAnsi="Arial Narrow"/>
                <w:sz w:val="20"/>
              </w:rPr>
              <w:t>Colombia ratifica su adhesión al Convenio sobre la Diversidad Biológica -CDB, la cual ha promovido y respaldado el desarrollo y apuesta de enfoques para el ordenamiento marino costero (gestión o manejo integrado de zonas costeras -MIZC), como fue inicialmente el Mandato de Yakarta en 1995 (Decisión II/10).</w:t>
            </w:r>
            <w:r>
              <w:rPr>
                <w:rFonts w:ascii="Arial Narrow" w:hAnsi="Arial Narrow"/>
                <w:sz w:val="20"/>
              </w:rPr>
              <w:t xml:space="preserve"> </w:t>
            </w:r>
          </w:p>
        </w:tc>
        <w:tc>
          <w:tcPr>
            <w:tcW w:w="3773" w:type="dxa"/>
            <w:vMerge/>
            <w:shd w:val="clear" w:color="auto" w:fill="auto"/>
          </w:tcPr>
          <w:p w14:paraId="269E314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47B16B10" w14:textId="77777777" w:rsidTr="009A5FBD">
        <w:trPr>
          <w:gridAfter w:val="1"/>
          <w:wAfter w:w="7" w:type="dxa"/>
        </w:trPr>
        <w:tc>
          <w:tcPr>
            <w:tcW w:w="2478" w:type="dxa"/>
            <w:vMerge/>
            <w:shd w:val="clear" w:color="auto" w:fill="auto"/>
          </w:tcPr>
          <w:p w14:paraId="47341341"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7787ACFC" w14:textId="638E6BF0"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Ley 1450 de 2011 Expide el Plan Nacional de Desarrollo 2011-2014, que en su artículo 208 establece lo concerniente a la autoridad ambiental marina de las Corporaciones Autónomas Regionales y las de Desarrollo Sostenibles de los departamentos costeros</w:t>
            </w:r>
            <w:r w:rsidR="00B563FA">
              <w:rPr>
                <w:rFonts w:ascii="Arial Narrow" w:hAnsi="Arial Narrow"/>
                <w:sz w:val="20"/>
              </w:rPr>
              <w:t>.</w:t>
            </w:r>
          </w:p>
        </w:tc>
        <w:tc>
          <w:tcPr>
            <w:tcW w:w="3773" w:type="dxa"/>
            <w:vMerge/>
            <w:shd w:val="clear" w:color="auto" w:fill="auto"/>
          </w:tcPr>
          <w:p w14:paraId="42EF2083"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DA64AE1" w14:textId="77777777" w:rsidTr="009A5FBD">
        <w:trPr>
          <w:gridAfter w:val="1"/>
          <w:wAfter w:w="7" w:type="dxa"/>
        </w:trPr>
        <w:tc>
          <w:tcPr>
            <w:tcW w:w="2478" w:type="dxa"/>
            <w:vMerge/>
            <w:shd w:val="clear" w:color="auto" w:fill="auto"/>
          </w:tcPr>
          <w:p w14:paraId="7B40C951"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5D920FB9" w14:textId="77777777"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 xml:space="preserve">Decreto 3570 de 2011 Modificó la parte final del parágrafo 3o del artículo 207 de la Ley 1450 de 2011, en el sentido que a la Dirección de Asuntos Marinos, Costeros y Recursos Acuáticos del Ministerio de Ambiente y Desarrollo Sostenible le corresponde “Emitir concepto previo a la aprobación de los planes de manejo integrado de las unidades ambientales costeras que deben ser adoptados por las corporaciones autónomas regionales”. </w:t>
            </w:r>
          </w:p>
        </w:tc>
        <w:tc>
          <w:tcPr>
            <w:tcW w:w="3773" w:type="dxa"/>
            <w:vMerge/>
            <w:shd w:val="clear" w:color="auto" w:fill="auto"/>
          </w:tcPr>
          <w:p w14:paraId="4B4D7232"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4EC6A414" w14:textId="77777777" w:rsidTr="009A5FBD">
        <w:trPr>
          <w:gridAfter w:val="1"/>
          <w:wAfter w:w="7" w:type="dxa"/>
        </w:trPr>
        <w:tc>
          <w:tcPr>
            <w:tcW w:w="2478" w:type="dxa"/>
            <w:vMerge/>
            <w:shd w:val="clear" w:color="auto" w:fill="auto"/>
          </w:tcPr>
          <w:p w14:paraId="2093CA67"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0DD4209E" w14:textId="77D75B9E"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Decreto 1120 de 2013 Reglamenta las Unidades Ambientales Costeras (UAC) y las comisiones conjuntas, establece las reglas de procedimiento y criterios para reglamentar la restricción de ciertas actividades en pastos marinos, y dicta otras disposiciones</w:t>
            </w:r>
            <w:r w:rsidR="00B563FA">
              <w:rPr>
                <w:rFonts w:ascii="Arial Narrow" w:hAnsi="Arial Narrow"/>
                <w:sz w:val="20"/>
              </w:rPr>
              <w:t>.</w:t>
            </w:r>
            <w:r w:rsidRPr="00DC2B70">
              <w:rPr>
                <w:rFonts w:ascii="Arial Narrow" w:hAnsi="Arial Narrow"/>
                <w:sz w:val="20"/>
              </w:rPr>
              <w:tab/>
            </w:r>
          </w:p>
        </w:tc>
        <w:tc>
          <w:tcPr>
            <w:tcW w:w="3773" w:type="dxa"/>
            <w:vMerge/>
            <w:shd w:val="clear" w:color="auto" w:fill="auto"/>
          </w:tcPr>
          <w:p w14:paraId="2503B197"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D72D729" w14:textId="77777777" w:rsidTr="009A5FBD">
        <w:trPr>
          <w:gridAfter w:val="1"/>
          <w:wAfter w:w="7" w:type="dxa"/>
        </w:trPr>
        <w:tc>
          <w:tcPr>
            <w:tcW w:w="2478" w:type="dxa"/>
            <w:vMerge/>
            <w:shd w:val="clear" w:color="auto" w:fill="auto"/>
          </w:tcPr>
          <w:p w14:paraId="38288749"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2B6F966E" w14:textId="77777777" w:rsidR="0060619D" w:rsidRPr="00651E0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Decreto 1076 de 2015</w:t>
            </w:r>
            <w:r>
              <w:rPr>
                <w:rFonts w:ascii="Arial Narrow" w:hAnsi="Arial Narrow"/>
                <w:sz w:val="20"/>
              </w:rPr>
              <w:t xml:space="preserve"> </w:t>
            </w:r>
            <w:r w:rsidRPr="00DC2B70">
              <w:rPr>
                <w:rFonts w:ascii="Arial Narrow" w:hAnsi="Arial Narrow"/>
                <w:sz w:val="20"/>
              </w:rPr>
              <w:t xml:space="preserve">Decreto Único Reglamentario del Sector Ambiente y Desarrollo Sostenible, compila la normativa vigente a la fecha de su expedición y se encuentra en permanente actualización. </w:t>
            </w:r>
          </w:p>
        </w:tc>
        <w:tc>
          <w:tcPr>
            <w:tcW w:w="3773" w:type="dxa"/>
            <w:vMerge/>
            <w:shd w:val="clear" w:color="auto" w:fill="auto"/>
          </w:tcPr>
          <w:p w14:paraId="20BD9A1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12240F5" w14:textId="77777777" w:rsidTr="009A5FBD">
        <w:trPr>
          <w:gridAfter w:val="1"/>
          <w:wAfter w:w="7" w:type="dxa"/>
        </w:trPr>
        <w:tc>
          <w:tcPr>
            <w:tcW w:w="2478" w:type="dxa"/>
            <w:vMerge/>
            <w:shd w:val="clear" w:color="auto" w:fill="auto"/>
          </w:tcPr>
          <w:p w14:paraId="0C136CF1"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773D04EC" w14:textId="77777777" w:rsidR="0060619D" w:rsidRPr="00DC2B7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Decreto 415 de 2017 Adiciona al Título 4 de la Parte 2 del Libro 2 del Decreto 1076 de 2015, Decreto Único Reglamentario del Sector Ambiente y Desarrollo Sostenible, un Capítulo 3 en el que se establece el Plan de Ordenación y Manejo Integrado de la Unidad Ambiental Costera -POMIUAC Caribe Insular, en el Departamento Archipiélago de San Andrés, Providencia y Santa Catalina”.</w:t>
            </w:r>
          </w:p>
        </w:tc>
        <w:tc>
          <w:tcPr>
            <w:tcW w:w="3773" w:type="dxa"/>
            <w:vMerge/>
            <w:shd w:val="clear" w:color="auto" w:fill="auto"/>
          </w:tcPr>
          <w:p w14:paraId="0A392C6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B902818" w14:textId="77777777" w:rsidTr="009A5FBD">
        <w:trPr>
          <w:gridAfter w:val="1"/>
          <w:wAfter w:w="7" w:type="dxa"/>
        </w:trPr>
        <w:tc>
          <w:tcPr>
            <w:tcW w:w="2478" w:type="dxa"/>
            <w:vMerge/>
            <w:shd w:val="clear" w:color="auto" w:fill="auto"/>
          </w:tcPr>
          <w:p w14:paraId="290583F9"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22F08C93" w14:textId="77777777" w:rsidR="0060619D" w:rsidRPr="00DC2B7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Resolución 768 de 2017</w:t>
            </w:r>
            <w:r>
              <w:rPr>
                <w:rFonts w:ascii="Arial Narrow" w:hAnsi="Arial Narrow"/>
                <w:sz w:val="20"/>
              </w:rPr>
              <w:t xml:space="preserve"> </w:t>
            </w:r>
            <w:r w:rsidRPr="00DC2B70">
              <w:rPr>
                <w:rFonts w:ascii="Arial Narrow" w:hAnsi="Arial Narrow"/>
                <w:sz w:val="20"/>
              </w:rPr>
              <w:t xml:space="preserve">Adopta la Guía Técnica para la Ordenación y Manejo Integrado de la Zona Costera elaborada por la Dirección de Asuntos Marinos, Costeros y Recursos Acuáticos </w:t>
            </w:r>
            <w:r w:rsidRPr="00DC2B70">
              <w:rPr>
                <w:rFonts w:ascii="Arial Narrow" w:hAnsi="Arial Narrow"/>
                <w:sz w:val="20"/>
              </w:rPr>
              <w:lastRenderedPageBreak/>
              <w:t xml:space="preserve">del Ministerio de Ambiente y Desarrollo Sostenible. </w:t>
            </w:r>
          </w:p>
        </w:tc>
        <w:tc>
          <w:tcPr>
            <w:tcW w:w="3773" w:type="dxa"/>
            <w:vMerge/>
            <w:shd w:val="clear" w:color="auto" w:fill="auto"/>
          </w:tcPr>
          <w:p w14:paraId="68F21D90"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A573981" w14:textId="77777777" w:rsidTr="009A5FBD">
        <w:trPr>
          <w:gridAfter w:val="1"/>
          <w:wAfter w:w="7" w:type="dxa"/>
        </w:trPr>
        <w:tc>
          <w:tcPr>
            <w:tcW w:w="2478" w:type="dxa"/>
            <w:vMerge/>
            <w:shd w:val="clear" w:color="auto" w:fill="auto"/>
          </w:tcPr>
          <w:p w14:paraId="13C326F3"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2BB8AB25" w14:textId="01190A96" w:rsidR="0060619D" w:rsidRPr="00DC2B7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Ley 2169 de 2021</w:t>
            </w:r>
            <w:r>
              <w:rPr>
                <w:rFonts w:ascii="Arial Narrow" w:hAnsi="Arial Narrow"/>
                <w:sz w:val="20"/>
              </w:rPr>
              <w:t xml:space="preserve"> </w:t>
            </w:r>
            <w:r w:rsidRPr="00DC2B70">
              <w:rPr>
                <w:rFonts w:ascii="Arial Narrow" w:hAnsi="Arial Narrow"/>
                <w:sz w:val="20"/>
              </w:rPr>
              <w:t>Ley de Acción Climática, acoge la meta de NDC y establece que, dentro de las metas nacionales de adaptación al cambio climático, en el sector ambiente y desarrollo sostenible, se debe “Adoptar e implementar a 2030, el cien por ciento (100%) de los Planes de Ordenación y Manejo Integrado de las Unidades Ambientales Costeras (POMIUAC) con acciones de adaptación basada en ecosistemas sobre manglar y pastos marinos, arrecifes coralinos, y otros ecosistemas costero</w:t>
            </w:r>
            <w:r w:rsidR="00B563FA">
              <w:rPr>
                <w:rFonts w:ascii="Arial Narrow" w:hAnsi="Arial Narrow"/>
                <w:sz w:val="20"/>
              </w:rPr>
              <w:t>s.</w:t>
            </w:r>
          </w:p>
        </w:tc>
        <w:tc>
          <w:tcPr>
            <w:tcW w:w="3773" w:type="dxa"/>
            <w:vMerge/>
            <w:shd w:val="clear" w:color="auto" w:fill="auto"/>
          </w:tcPr>
          <w:p w14:paraId="4853B841"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4F7FBB1" w14:textId="77777777" w:rsidTr="009A5FBD">
        <w:trPr>
          <w:gridAfter w:val="1"/>
          <w:wAfter w:w="7" w:type="dxa"/>
        </w:trPr>
        <w:tc>
          <w:tcPr>
            <w:tcW w:w="2478" w:type="dxa"/>
            <w:vMerge/>
            <w:shd w:val="clear" w:color="auto" w:fill="auto"/>
          </w:tcPr>
          <w:p w14:paraId="50125231" w14:textId="77777777" w:rsidR="0060619D" w:rsidRPr="007A5DB5" w:rsidRDefault="0060619D" w:rsidP="00E74B72">
            <w:pPr>
              <w:pStyle w:val="Textoindependiente"/>
              <w:widowControl w:val="0"/>
              <w:tabs>
                <w:tab w:val="left" w:pos="1608"/>
              </w:tabs>
              <w:rPr>
                <w:rFonts w:ascii="Arial Narrow" w:hAnsi="Arial Narrow"/>
                <w:sz w:val="20"/>
              </w:rPr>
            </w:pPr>
          </w:p>
        </w:tc>
        <w:tc>
          <w:tcPr>
            <w:tcW w:w="7015" w:type="dxa"/>
            <w:shd w:val="clear" w:color="auto" w:fill="auto"/>
          </w:tcPr>
          <w:p w14:paraId="5FC0C8AE" w14:textId="64C06DCF" w:rsidR="0060619D" w:rsidRPr="00DC2B70" w:rsidRDefault="0060619D" w:rsidP="00E74B72">
            <w:pPr>
              <w:pStyle w:val="Textoindependiente"/>
              <w:widowControl w:val="0"/>
              <w:tabs>
                <w:tab w:val="left" w:pos="1608"/>
              </w:tabs>
              <w:rPr>
                <w:rFonts w:ascii="Arial Narrow" w:hAnsi="Arial Narrow"/>
                <w:sz w:val="20"/>
              </w:rPr>
            </w:pPr>
            <w:r w:rsidRPr="00DC2B70">
              <w:rPr>
                <w:rFonts w:ascii="Arial Narrow" w:hAnsi="Arial Narrow"/>
                <w:sz w:val="20"/>
              </w:rPr>
              <w:t>Resolución 1979 de 2017</w:t>
            </w:r>
            <w:r>
              <w:rPr>
                <w:rFonts w:ascii="Arial Narrow" w:hAnsi="Arial Narrow"/>
                <w:sz w:val="20"/>
              </w:rPr>
              <w:t xml:space="preserve"> </w:t>
            </w:r>
            <w:r w:rsidRPr="00DC2B70">
              <w:rPr>
                <w:rFonts w:ascii="Arial Narrow" w:hAnsi="Arial Narrow"/>
                <w:sz w:val="20"/>
              </w:rPr>
              <w:t>Adopta la Guía Técnica para la Ordenación, Ordenamiento y Planificación Ambiental de la Unidad Ambiental Costera Caribe Insular</w:t>
            </w:r>
            <w:r w:rsidR="00B563FA">
              <w:rPr>
                <w:rFonts w:ascii="Arial Narrow" w:hAnsi="Arial Narrow"/>
                <w:sz w:val="20"/>
              </w:rPr>
              <w:t>.</w:t>
            </w:r>
          </w:p>
        </w:tc>
        <w:tc>
          <w:tcPr>
            <w:tcW w:w="3773" w:type="dxa"/>
            <w:vMerge/>
            <w:shd w:val="clear" w:color="auto" w:fill="auto"/>
          </w:tcPr>
          <w:p w14:paraId="5A25747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CD4AFCD" w14:textId="77777777" w:rsidTr="009A5FBD">
        <w:trPr>
          <w:gridAfter w:val="1"/>
          <w:wAfter w:w="7" w:type="dxa"/>
        </w:trPr>
        <w:tc>
          <w:tcPr>
            <w:tcW w:w="2478" w:type="dxa"/>
            <w:vMerge w:val="restart"/>
            <w:shd w:val="clear" w:color="auto" w:fill="auto"/>
            <w:vAlign w:val="center"/>
          </w:tcPr>
          <w:p w14:paraId="300BD2B4" w14:textId="25B1802F" w:rsidR="0060619D" w:rsidRPr="00A736C3" w:rsidRDefault="0060619D" w:rsidP="00E74B72">
            <w:pPr>
              <w:pStyle w:val="Textoindependiente"/>
              <w:widowControl w:val="0"/>
              <w:tabs>
                <w:tab w:val="left" w:pos="26"/>
              </w:tabs>
              <w:jc w:val="left"/>
              <w:rPr>
                <w:rFonts w:ascii="Arial Narrow" w:hAnsi="Arial Narrow"/>
                <w:sz w:val="20"/>
              </w:rPr>
            </w:pPr>
            <w:r w:rsidRPr="00A736C3">
              <w:rPr>
                <w:rFonts w:ascii="Arial Narrow" w:hAnsi="Arial Narrow"/>
                <w:sz w:val="20"/>
              </w:rPr>
              <w:t>Reporte de los instrumentos económicos, financieros y tributarios validados por el M</w:t>
            </w:r>
            <w:r w:rsidR="004C7814">
              <w:rPr>
                <w:rFonts w:ascii="Arial Narrow" w:hAnsi="Arial Narrow"/>
                <w:sz w:val="20"/>
              </w:rPr>
              <w:t>inambiente</w:t>
            </w:r>
          </w:p>
        </w:tc>
        <w:tc>
          <w:tcPr>
            <w:tcW w:w="7015" w:type="dxa"/>
            <w:shd w:val="clear" w:color="auto" w:fill="auto"/>
          </w:tcPr>
          <w:p w14:paraId="7D36C4BB"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Tasa Retributiva por Vertimientos Puntuales al Agua</w:t>
            </w:r>
          </w:p>
          <w:p w14:paraId="011009C8"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 xml:space="preserve">"Artículo 42 de la Ley 99 de 1993   </w:t>
            </w:r>
          </w:p>
          <w:p w14:paraId="66ECD76F"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 xml:space="preserve"> Artículo 228 de la Ley 1753 de 2015</w:t>
            </w:r>
          </w:p>
          <w:p w14:paraId="3F9A7EDA"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 xml:space="preserve"> Decreto 2667 de 2012, compilado en los artículos 2.2.9.7.1.1. a 2.2.9.7.6.2. del Decreto 1076 de 2015</w:t>
            </w:r>
          </w:p>
          <w:p w14:paraId="648DFC33"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 xml:space="preserve"> Decreto 2141 de 2016, compilado en los artículos 2.2.9.7.7.1. a 2.2.9.7.7.6. del Decreto 1076 de 2015</w:t>
            </w:r>
          </w:p>
          <w:p w14:paraId="5AC30266" w14:textId="226B787E" w:rsidR="0060619D" w:rsidRPr="00A736C3" w:rsidRDefault="0060619D" w:rsidP="00E74B72">
            <w:pPr>
              <w:pStyle w:val="Textoindependiente"/>
              <w:widowControl w:val="0"/>
              <w:tabs>
                <w:tab w:val="left" w:pos="1608"/>
              </w:tabs>
              <w:rPr>
                <w:rFonts w:ascii="Arial Narrow" w:hAnsi="Arial Narrow"/>
                <w:sz w:val="20"/>
              </w:rPr>
            </w:pPr>
            <w:r w:rsidRPr="00776BBC">
              <w:rPr>
                <w:rFonts w:ascii="Arial Narrow" w:hAnsi="Arial Narrow"/>
                <w:b/>
                <w:bCs/>
                <w:sz w:val="20"/>
              </w:rPr>
              <w:t>Resolución 273 de 1997</w:t>
            </w:r>
            <w:r w:rsidRPr="00A736C3">
              <w:rPr>
                <w:rFonts w:ascii="Arial Narrow" w:hAnsi="Arial Narrow"/>
                <w:sz w:val="20"/>
              </w:rPr>
              <w:t xml:space="preserve"> del Ministerio de Ambiente y Desarrollo Sostenible </w:t>
            </w:r>
            <w:r w:rsidR="00F41FD9">
              <w:t>p</w:t>
            </w:r>
            <w:r w:rsidR="00F41FD9" w:rsidRPr="00F41FD9">
              <w:rPr>
                <w:rFonts w:ascii="Arial Narrow" w:hAnsi="Arial Narrow"/>
                <w:sz w:val="20"/>
              </w:rPr>
              <w:t xml:space="preserve">or la cual se fijan las tarifas mínimas de las tasas retributivas </w:t>
            </w:r>
            <w:proofErr w:type="gramStart"/>
            <w:r w:rsidR="00F41FD9" w:rsidRPr="00F41FD9">
              <w:rPr>
                <w:rFonts w:ascii="Arial Narrow" w:hAnsi="Arial Narrow"/>
                <w:sz w:val="20"/>
              </w:rPr>
              <w:t>por  vertimientos</w:t>
            </w:r>
            <w:proofErr w:type="gramEnd"/>
            <w:r w:rsidR="00F41FD9" w:rsidRPr="00F41FD9">
              <w:rPr>
                <w:rFonts w:ascii="Arial Narrow" w:hAnsi="Arial Narrow"/>
                <w:sz w:val="20"/>
              </w:rPr>
              <w:t xml:space="preserve"> líquidos para los parámetros Demanda Bioquímica de Oxígeno (DBO) y Sólidos Suspendidos Totales (SST)</w:t>
            </w:r>
          </w:p>
          <w:p w14:paraId="24286BD5" w14:textId="2BA5D44F" w:rsidR="00561120" w:rsidRPr="00561120" w:rsidRDefault="0060619D" w:rsidP="00561120">
            <w:pPr>
              <w:pStyle w:val="Textoindependiente"/>
              <w:widowControl w:val="0"/>
              <w:tabs>
                <w:tab w:val="left" w:pos="1608"/>
              </w:tabs>
              <w:rPr>
                <w:rFonts w:ascii="Arial Narrow" w:hAnsi="Arial Narrow"/>
                <w:sz w:val="20"/>
              </w:rPr>
            </w:pPr>
            <w:r w:rsidRPr="00776BBC">
              <w:rPr>
                <w:rFonts w:ascii="Arial Narrow" w:hAnsi="Arial Narrow"/>
                <w:b/>
                <w:bCs/>
                <w:sz w:val="20"/>
              </w:rPr>
              <w:t>Resolución 372 de 1998</w:t>
            </w:r>
            <w:r w:rsidRPr="00A736C3">
              <w:rPr>
                <w:rFonts w:ascii="Arial Narrow" w:hAnsi="Arial Narrow"/>
                <w:sz w:val="20"/>
              </w:rPr>
              <w:t xml:space="preserve"> del Ministerio de Ambiente y Desarrollo </w:t>
            </w:r>
            <w:proofErr w:type="gramStart"/>
            <w:r w:rsidRPr="00A736C3">
              <w:rPr>
                <w:rFonts w:ascii="Arial Narrow" w:hAnsi="Arial Narrow"/>
                <w:sz w:val="20"/>
              </w:rPr>
              <w:t>Sostenible</w:t>
            </w:r>
            <w:r w:rsidR="00561120">
              <w:rPr>
                <w:rFonts w:ascii="Arial Narrow" w:hAnsi="Arial Narrow"/>
                <w:sz w:val="20"/>
              </w:rPr>
              <w:t xml:space="preserve"> </w:t>
            </w:r>
            <w:r w:rsidR="00561120">
              <w:t xml:space="preserve"> </w:t>
            </w:r>
            <w:r w:rsidR="00561120" w:rsidRPr="00561120">
              <w:rPr>
                <w:rFonts w:ascii="Arial Narrow" w:hAnsi="Arial Narrow"/>
                <w:sz w:val="20"/>
              </w:rPr>
              <w:t>Por</w:t>
            </w:r>
            <w:proofErr w:type="gramEnd"/>
            <w:r w:rsidR="00561120" w:rsidRPr="00561120">
              <w:rPr>
                <w:rFonts w:ascii="Arial Narrow" w:hAnsi="Arial Narrow"/>
                <w:sz w:val="20"/>
              </w:rPr>
              <w:t xml:space="preserve"> la cual se actualizan las tarifas mínimas de las tasas retributivas por</w:t>
            </w:r>
          </w:p>
          <w:p w14:paraId="18496A03" w14:textId="3DBD8BB8" w:rsidR="0060619D" w:rsidRPr="00A736C3" w:rsidRDefault="00561120" w:rsidP="00561120">
            <w:pPr>
              <w:pStyle w:val="Textoindependiente"/>
              <w:widowControl w:val="0"/>
              <w:tabs>
                <w:tab w:val="left" w:pos="1608"/>
              </w:tabs>
              <w:rPr>
                <w:rFonts w:ascii="Arial Narrow" w:hAnsi="Arial Narrow"/>
                <w:sz w:val="20"/>
              </w:rPr>
            </w:pPr>
            <w:r w:rsidRPr="00561120">
              <w:rPr>
                <w:rFonts w:ascii="Arial Narrow" w:hAnsi="Arial Narrow"/>
                <w:sz w:val="20"/>
              </w:rPr>
              <w:t>vertimientos líquidos y se dictan disposiciones</w:t>
            </w:r>
          </w:p>
          <w:p w14:paraId="7444C079" w14:textId="67FA8C2D" w:rsidR="0060619D" w:rsidRPr="00A736C3" w:rsidRDefault="0060619D" w:rsidP="00E74B72">
            <w:pPr>
              <w:pStyle w:val="Textoindependiente"/>
              <w:widowControl w:val="0"/>
              <w:tabs>
                <w:tab w:val="left" w:pos="1608"/>
              </w:tabs>
              <w:rPr>
                <w:rFonts w:ascii="Arial Narrow" w:hAnsi="Arial Narrow"/>
                <w:sz w:val="20"/>
              </w:rPr>
            </w:pPr>
            <w:r w:rsidRPr="00776BBC">
              <w:rPr>
                <w:rFonts w:ascii="Arial Narrow" w:hAnsi="Arial Narrow"/>
                <w:b/>
                <w:bCs/>
                <w:sz w:val="20"/>
              </w:rPr>
              <w:t>Resolución 081 de 2001</w:t>
            </w:r>
            <w:r w:rsidRPr="00A736C3">
              <w:rPr>
                <w:rFonts w:ascii="Arial Narrow" w:hAnsi="Arial Narrow"/>
                <w:sz w:val="20"/>
              </w:rPr>
              <w:t xml:space="preserve"> del Ministerio de Ambiente y Desarrollo Sostenible</w:t>
            </w:r>
            <w:r w:rsidR="00852A7C">
              <w:rPr>
                <w:rFonts w:ascii="Arial Narrow" w:hAnsi="Arial Narrow"/>
                <w:sz w:val="20"/>
              </w:rPr>
              <w:t xml:space="preserve"> </w:t>
            </w:r>
            <w:r w:rsidR="00852A7C" w:rsidRPr="00852A7C">
              <w:rPr>
                <w:rFonts w:ascii="Arial Narrow" w:hAnsi="Arial Narrow"/>
                <w:sz w:val="20"/>
              </w:rPr>
              <w:t>por la cual se adopta un formulario de información relacionada con el cobro de la tasa retributiva y el estado de los recursos y se adoptan otras determinacione</w:t>
            </w:r>
            <w:r w:rsidR="00852A7C">
              <w:rPr>
                <w:rFonts w:ascii="Arial Narrow" w:hAnsi="Arial Narrow"/>
                <w:sz w:val="20"/>
              </w:rPr>
              <w:t>s</w:t>
            </w:r>
          </w:p>
          <w:p w14:paraId="09C1821F" w14:textId="743481DA" w:rsidR="0060619D" w:rsidRPr="00A736C3" w:rsidRDefault="0060619D" w:rsidP="00E74B72">
            <w:pPr>
              <w:pStyle w:val="Textoindependiente"/>
              <w:widowControl w:val="0"/>
              <w:tabs>
                <w:tab w:val="left" w:pos="1608"/>
              </w:tabs>
              <w:rPr>
                <w:rFonts w:ascii="Arial Narrow" w:hAnsi="Arial Narrow"/>
                <w:sz w:val="20"/>
              </w:rPr>
            </w:pPr>
            <w:r w:rsidRPr="00776BBC">
              <w:rPr>
                <w:rFonts w:ascii="Arial Narrow" w:hAnsi="Arial Narrow"/>
                <w:b/>
                <w:bCs/>
                <w:sz w:val="20"/>
              </w:rPr>
              <w:t>Resolución 1433 de 2004</w:t>
            </w:r>
            <w:r w:rsidRPr="00A736C3">
              <w:rPr>
                <w:rFonts w:ascii="Arial Narrow" w:hAnsi="Arial Narrow"/>
                <w:sz w:val="20"/>
              </w:rPr>
              <w:t xml:space="preserve"> del Ministerio de Ambiente y Desarrollo Sostenible</w:t>
            </w:r>
            <w:r w:rsidR="00776BBC">
              <w:rPr>
                <w:rFonts w:ascii="Arial Narrow" w:hAnsi="Arial Narrow"/>
                <w:sz w:val="20"/>
              </w:rPr>
              <w:t xml:space="preserve"> </w:t>
            </w:r>
            <w:r w:rsidR="00776BBC" w:rsidRPr="00776BBC">
              <w:rPr>
                <w:rFonts w:ascii="Arial Narrow" w:hAnsi="Arial Narrow"/>
                <w:sz w:val="20"/>
              </w:rPr>
              <w:t>Por la cual se reglamenta el artículo 12 del Decreto 3100 de 2003, sobre Planes de Saneamientos y Manejo de Vertimientos, PSMV, y se adoptan otras determinaciones</w:t>
            </w:r>
          </w:p>
          <w:p w14:paraId="39A9C968" w14:textId="4C644757" w:rsidR="00776BBC" w:rsidRPr="00776BBC" w:rsidRDefault="0060619D" w:rsidP="00776BBC">
            <w:pPr>
              <w:pStyle w:val="Textoindependiente"/>
              <w:widowControl w:val="0"/>
              <w:tabs>
                <w:tab w:val="left" w:pos="1608"/>
              </w:tabs>
              <w:rPr>
                <w:rFonts w:ascii="Arial Narrow" w:hAnsi="Arial Narrow"/>
                <w:sz w:val="20"/>
              </w:rPr>
            </w:pPr>
            <w:r w:rsidRPr="00776BBC">
              <w:rPr>
                <w:rFonts w:ascii="Arial Narrow" w:hAnsi="Arial Narrow"/>
                <w:b/>
                <w:bCs/>
                <w:sz w:val="20"/>
              </w:rPr>
              <w:t>Resolución 2145 de 2005</w:t>
            </w:r>
            <w:r w:rsidRPr="00A736C3">
              <w:rPr>
                <w:rFonts w:ascii="Arial Narrow" w:hAnsi="Arial Narrow"/>
                <w:sz w:val="20"/>
              </w:rPr>
              <w:t xml:space="preserve"> del Ministerio de Ambiente y Desarrollo Sostenible</w:t>
            </w:r>
            <w:r w:rsidR="00776BBC">
              <w:rPr>
                <w:rFonts w:ascii="Arial Narrow" w:hAnsi="Arial Narrow"/>
                <w:sz w:val="20"/>
              </w:rPr>
              <w:t xml:space="preserve"> </w:t>
            </w:r>
            <w:r w:rsidR="00776BBC" w:rsidRPr="00776BBC">
              <w:rPr>
                <w:rFonts w:ascii="Arial Narrow" w:hAnsi="Arial Narrow"/>
                <w:sz w:val="20"/>
              </w:rPr>
              <w:t>por la cual se modifica parcialmente la Resolución 1433 de 2004 sobre Planes</w:t>
            </w:r>
          </w:p>
          <w:p w14:paraId="44935E4E" w14:textId="41A07884" w:rsidR="0060619D" w:rsidRPr="006E6F47" w:rsidRDefault="00776BBC" w:rsidP="00776BBC">
            <w:pPr>
              <w:pStyle w:val="Textoindependiente"/>
              <w:widowControl w:val="0"/>
              <w:tabs>
                <w:tab w:val="left" w:pos="1608"/>
              </w:tabs>
              <w:rPr>
                <w:rFonts w:ascii="Arial Narrow" w:hAnsi="Arial Narrow"/>
                <w:sz w:val="20"/>
              </w:rPr>
            </w:pPr>
            <w:r w:rsidRPr="00776BBC">
              <w:rPr>
                <w:rFonts w:ascii="Arial Narrow" w:hAnsi="Arial Narrow"/>
                <w:sz w:val="20"/>
              </w:rPr>
              <w:t>de Saneamiento y Manejo de Vertimientos, PSMV.</w:t>
            </w:r>
          </w:p>
        </w:tc>
        <w:tc>
          <w:tcPr>
            <w:tcW w:w="3773" w:type="dxa"/>
            <w:vMerge w:val="restart"/>
            <w:shd w:val="clear" w:color="auto" w:fill="auto"/>
            <w:vAlign w:val="center"/>
          </w:tcPr>
          <w:p w14:paraId="5186B13D" w14:textId="77777777" w:rsidR="0060619D" w:rsidRPr="00153129" w:rsidRDefault="0060619D" w:rsidP="00E74B72">
            <w:pPr>
              <w:pStyle w:val="Textoindependiente"/>
              <w:widowControl w:val="0"/>
              <w:rPr>
                <w:rFonts w:ascii="Arial Narrow" w:hAnsi="Arial Narrow"/>
                <w:sz w:val="20"/>
              </w:rPr>
            </w:pPr>
          </w:p>
        </w:tc>
      </w:tr>
      <w:tr w:rsidR="0060619D" w:rsidRPr="00153129" w14:paraId="47E2EF72" w14:textId="77777777" w:rsidTr="009A5FBD">
        <w:trPr>
          <w:gridAfter w:val="1"/>
          <w:wAfter w:w="7" w:type="dxa"/>
        </w:trPr>
        <w:tc>
          <w:tcPr>
            <w:tcW w:w="2478" w:type="dxa"/>
            <w:vMerge/>
            <w:shd w:val="clear" w:color="auto" w:fill="auto"/>
          </w:tcPr>
          <w:p w14:paraId="6C57C439" w14:textId="77777777" w:rsidR="0060619D" w:rsidRPr="007A5DB5" w:rsidRDefault="0060619D" w:rsidP="00E74B72">
            <w:pPr>
              <w:pStyle w:val="Textoindependiente"/>
              <w:widowControl w:val="0"/>
              <w:tabs>
                <w:tab w:val="left" w:pos="26"/>
              </w:tabs>
              <w:rPr>
                <w:rFonts w:ascii="Arial Narrow" w:hAnsi="Arial Narrow"/>
                <w:sz w:val="20"/>
              </w:rPr>
            </w:pPr>
          </w:p>
        </w:tc>
        <w:tc>
          <w:tcPr>
            <w:tcW w:w="7015" w:type="dxa"/>
            <w:shd w:val="clear" w:color="auto" w:fill="auto"/>
          </w:tcPr>
          <w:p w14:paraId="25FC3D2C"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Tasa por Utilización de Aguas</w:t>
            </w:r>
          </w:p>
          <w:p w14:paraId="3CC780B6"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 43 de la Ley 99 de 1993</w:t>
            </w:r>
          </w:p>
          <w:p w14:paraId="38DDBE13"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 108 de la Ley 1151 de 2007</w:t>
            </w:r>
          </w:p>
          <w:p w14:paraId="28A1B25B" w14:textId="735BDD3A"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Decreto 155 de 2004, compilado en los artículos 2.2.9.6.1.1. a 2.2.9.6.1.22. del Decreto 1076 de 2015</w:t>
            </w:r>
          </w:p>
          <w:p w14:paraId="32B3D18F"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lastRenderedPageBreak/>
              <w:t>Decreto 1155 de 2017, el cual modifica los artículos 2.2.9.6.1.9., 2.2.9.6.1.10. y 2.2.9.6.1.12. del Decreto 1076 de 2015</w:t>
            </w:r>
          </w:p>
          <w:p w14:paraId="6F8200D1" w14:textId="2A949DD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865 de 2004 del Ministerio de Ambiente y Desarrollo Sostenible</w:t>
            </w:r>
            <w:r w:rsidR="007C52D4">
              <w:rPr>
                <w:rFonts w:ascii="Arial Narrow" w:hAnsi="Arial Narrow"/>
                <w:sz w:val="20"/>
              </w:rPr>
              <w:t xml:space="preserve"> </w:t>
            </w:r>
            <w:r w:rsidR="00687D1F" w:rsidRPr="00687D1F">
              <w:rPr>
                <w:rFonts w:ascii="Arial Narrow" w:hAnsi="Arial Narrow"/>
                <w:sz w:val="20"/>
              </w:rPr>
              <w:t>Por la cual se adopta la metodología para el cálculo del índice de escasez para aguas superficiales a que se refiere el Decreto 155 de 2004 y se adoptan otras disposiciones</w:t>
            </w:r>
          </w:p>
          <w:p w14:paraId="6D076A3E" w14:textId="2277FF5F"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866 de 2004 del Ministerio de Ambiente y Desarrollo Sostenible</w:t>
            </w:r>
            <w:r w:rsidR="00E64EE5">
              <w:rPr>
                <w:rFonts w:ascii="Arial Narrow" w:hAnsi="Arial Narrow"/>
                <w:sz w:val="20"/>
              </w:rPr>
              <w:t xml:space="preserve"> </w:t>
            </w:r>
            <w:r w:rsidR="00E64EE5" w:rsidRPr="00E64EE5">
              <w:rPr>
                <w:rFonts w:ascii="Arial Narrow" w:hAnsi="Arial Narrow"/>
                <w:sz w:val="20"/>
              </w:rPr>
              <w:t>Por la cual se adopta el formulario de información relacionada con el cobro de las tasas por utilización y el estado de los recursos hídricos, a que se refiere el artículo 20 del Decreto 155 de 2004</w:t>
            </w:r>
          </w:p>
          <w:p w14:paraId="166A2181" w14:textId="00B2723B" w:rsidR="003975AD" w:rsidRPr="003975AD" w:rsidRDefault="0060619D" w:rsidP="003975AD">
            <w:pPr>
              <w:pStyle w:val="Textoindependiente"/>
              <w:widowControl w:val="0"/>
              <w:tabs>
                <w:tab w:val="left" w:pos="1608"/>
              </w:tabs>
              <w:rPr>
                <w:rFonts w:ascii="Arial Narrow" w:hAnsi="Arial Narrow"/>
                <w:sz w:val="20"/>
              </w:rPr>
            </w:pPr>
            <w:r w:rsidRPr="00A736C3">
              <w:rPr>
                <w:rFonts w:ascii="Arial Narrow" w:hAnsi="Arial Narrow"/>
                <w:sz w:val="20"/>
              </w:rPr>
              <w:t>Resolución 872 de 2006 del Ministerio de Ambiente y Desarrollo Sostenible</w:t>
            </w:r>
            <w:r w:rsidR="003975AD">
              <w:rPr>
                <w:rFonts w:ascii="Arial Narrow" w:hAnsi="Arial Narrow"/>
                <w:sz w:val="20"/>
              </w:rPr>
              <w:t xml:space="preserve"> </w:t>
            </w:r>
            <w:r w:rsidR="003975AD" w:rsidRPr="003975AD">
              <w:rPr>
                <w:rFonts w:ascii="Arial Narrow" w:hAnsi="Arial Narrow"/>
                <w:sz w:val="20"/>
              </w:rPr>
              <w:t>Por la cual se establece la metodología para el cálculo del índice de escasez para</w:t>
            </w:r>
          </w:p>
          <w:p w14:paraId="00941634" w14:textId="77777777" w:rsidR="003975AD" w:rsidRPr="003975AD" w:rsidRDefault="003975AD" w:rsidP="003975AD">
            <w:pPr>
              <w:pStyle w:val="Textoindependiente"/>
              <w:widowControl w:val="0"/>
              <w:tabs>
                <w:tab w:val="left" w:pos="1608"/>
              </w:tabs>
              <w:rPr>
                <w:rFonts w:ascii="Arial Narrow" w:hAnsi="Arial Narrow"/>
                <w:sz w:val="20"/>
              </w:rPr>
            </w:pPr>
            <w:r w:rsidRPr="003975AD">
              <w:rPr>
                <w:rFonts w:ascii="Arial Narrow" w:hAnsi="Arial Narrow"/>
                <w:sz w:val="20"/>
              </w:rPr>
              <w:t>aguas subterráneas a que se refiere el Decreto 155 de 2004 y se adoptan otras</w:t>
            </w:r>
          </w:p>
          <w:p w14:paraId="0B509470" w14:textId="4C246F2E" w:rsidR="0060619D" w:rsidRPr="00A736C3" w:rsidRDefault="003975AD" w:rsidP="003975AD">
            <w:pPr>
              <w:pStyle w:val="Textoindependiente"/>
              <w:widowControl w:val="0"/>
              <w:tabs>
                <w:tab w:val="left" w:pos="1608"/>
              </w:tabs>
              <w:rPr>
                <w:rFonts w:ascii="Arial Narrow" w:hAnsi="Arial Narrow"/>
                <w:sz w:val="20"/>
              </w:rPr>
            </w:pPr>
            <w:r w:rsidRPr="003975AD">
              <w:rPr>
                <w:rFonts w:ascii="Arial Narrow" w:hAnsi="Arial Narrow"/>
                <w:sz w:val="20"/>
              </w:rPr>
              <w:t>disposiciones.</w:t>
            </w:r>
          </w:p>
          <w:p w14:paraId="46FEB4B9" w14:textId="34962FBF" w:rsidR="0060619D" w:rsidRPr="006E6F47"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1571 de 2017 del Ministerio de Ambiente y Desarrollo Sostenible"</w:t>
            </w:r>
            <w:r w:rsidR="007C52D4">
              <w:rPr>
                <w:rFonts w:ascii="Arial Narrow" w:hAnsi="Arial Narrow"/>
                <w:sz w:val="20"/>
              </w:rPr>
              <w:t xml:space="preserve"> </w:t>
            </w:r>
            <w:r w:rsidR="007C52D4" w:rsidRPr="007C52D4">
              <w:rPr>
                <w:rFonts w:ascii="Arial Narrow" w:hAnsi="Arial Narrow"/>
                <w:sz w:val="20"/>
              </w:rPr>
              <w:t>Por la cual se fija la Tarifa Mínima de la Tasa por Utilización de Aguas</w:t>
            </w:r>
          </w:p>
        </w:tc>
        <w:tc>
          <w:tcPr>
            <w:tcW w:w="3773" w:type="dxa"/>
            <w:vMerge/>
            <w:shd w:val="clear" w:color="auto" w:fill="auto"/>
          </w:tcPr>
          <w:p w14:paraId="3D404BC9"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0EB9A30" w14:textId="77777777" w:rsidTr="009A5FBD">
        <w:trPr>
          <w:gridAfter w:val="1"/>
          <w:wAfter w:w="7" w:type="dxa"/>
        </w:trPr>
        <w:tc>
          <w:tcPr>
            <w:tcW w:w="2478" w:type="dxa"/>
            <w:vMerge/>
            <w:shd w:val="clear" w:color="auto" w:fill="auto"/>
          </w:tcPr>
          <w:p w14:paraId="61319B8A" w14:textId="77777777" w:rsidR="0060619D" w:rsidRPr="007A5DB5" w:rsidRDefault="0060619D" w:rsidP="00E74B72">
            <w:pPr>
              <w:pStyle w:val="Textoindependiente"/>
              <w:widowControl w:val="0"/>
              <w:tabs>
                <w:tab w:val="left" w:pos="26"/>
              </w:tabs>
              <w:rPr>
                <w:rFonts w:ascii="Arial Narrow" w:hAnsi="Arial Narrow"/>
                <w:sz w:val="20"/>
              </w:rPr>
            </w:pPr>
          </w:p>
        </w:tc>
        <w:tc>
          <w:tcPr>
            <w:tcW w:w="7015" w:type="dxa"/>
            <w:shd w:val="clear" w:color="auto" w:fill="auto"/>
          </w:tcPr>
          <w:p w14:paraId="054CC1B5"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Tasa Compensatoria por Caza de Fauna Silvestre</w:t>
            </w:r>
          </w:p>
          <w:p w14:paraId="17DE7525"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 42 de la Ley 99 de 1993</w:t>
            </w:r>
          </w:p>
          <w:p w14:paraId="4A1C59EB"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Decreto 1272 de 2016, compilado en los artículos 2.2.9.10.1.1. a 2.2.9.10.4.4. del Decreto 1076 de 2015</w:t>
            </w:r>
          </w:p>
          <w:p w14:paraId="15BEE8ED" w14:textId="0210F9BF"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1372 de 2016 del Ministerio de Ambiente y Desarrollo Sostenible</w:t>
            </w:r>
            <w:r w:rsidR="008E5A25">
              <w:rPr>
                <w:rFonts w:ascii="Arial Narrow" w:hAnsi="Arial Narrow"/>
                <w:sz w:val="20"/>
              </w:rPr>
              <w:t xml:space="preserve"> </w:t>
            </w:r>
            <w:r w:rsidR="008E5A25" w:rsidRPr="008E5A25">
              <w:rPr>
                <w:rFonts w:ascii="Arial Narrow" w:hAnsi="Arial Narrow"/>
                <w:sz w:val="20"/>
              </w:rPr>
              <w:t>Por la cual se establece la tarifa mínima de la tasa compensatoria por caza de fauna silvestre y se dictan otras disposiciones</w:t>
            </w:r>
          </w:p>
          <w:p w14:paraId="0363249B" w14:textId="40798F2C"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0589 de 2017 del Ministerio de Ambiente y Desarrollo Sostenible</w:t>
            </w:r>
            <w:r w:rsidR="00F81170">
              <w:rPr>
                <w:rFonts w:ascii="Arial Narrow" w:hAnsi="Arial Narrow"/>
                <w:sz w:val="20"/>
              </w:rPr>
              <w:t xml:space="preserve"> </w:t>
            </w:r>
            <w:r w:rsidR="00F81170">
              <w:t xml:space="preserve"> </w:t>
            </w:r>
            <w:r w:rsidR="00F81170" w:rsidRPr="00F81170">
              <w:rPr>
                <w:rFonts w:ascii="Arial Narrow" w:hAnsi="Arial Narrow"/>
                <w:sz w:val="20"/>
              </w:rPr>
              <w:t>Por la cual se establecen las especies de la fauna silvestre incluidas dentro de las categorías de coeficiente de valoración y el valor correspondiente a las especies establecidas en el numeral 3 de que trata el artículo 2.29.10.2.7 del Capítulo 10 del Título 9 de la Parte 2 del Libro 2 del Decreto 1076 de 2015, en el cual se reglamenta el artículo 43 de la Ley de 1993 en lo referente a la tasa compensatoria por caza de fauna silvestre</w:t>
            </w:r>
          </w:p>
          <w:p w14:paraId="19E1E127" w14:textId="387F2DE8"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1912 de 2017 del Ministerio de Ambiente y Desarrollo Sostenible</w:t>
            </w:r>
            <w:r w:rsidR="00422688">
              <w:rPr>
                <w:rFonts w:ascii="Arial Narrow" w:hAnsi="Arial Narrow"/>
                <w:sz w:val="20"/>
              </w:rPr>
              <w:t xml:space="preserve"> </w:t>
            </w:r>
            <w:r w:rsidR="00422688" w:rsidRPr="00422688">
              <w:rPr>
                <w:rFonts w:ascii="Arial Narrow" w:hAnsi="Arial Narrow"/>
                <w:sz w:val="20"/>
              </w:rPr>
              <w:t>Por la cual se establece el listado de las especies silvestres amenazadas de la diversidad biológica colombiana continental y marino costera que se encuentran en el territorio nacional y se dictan otras disposiciones</w:t>
            </w:r>
          </w:p>
          <w:p w14:paraId="1371B71D" w14:textId="0A59F165" w:rsidR="0060619D" w:rsidRPr="006E6F47"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1982 de 2017 del Ministerio de Ambiente y Desarrollo Sostenible"</w:t>
            </w:r>
            <w:r w:rsidR="005C349B">
              <w:t xml:space="preserve"> </w:t>
            </w:r>
            <w:r w:rsidR="005C349B" w:rsidRPr="005C349B">
              <w:rPr>
                <w:rFonts w:ascii="Arial Narrow" w:hAnsi="Arial Narrow"/>
                <w:sz w:val="20"/>
              </w:rPr>
              <w:t>Por la cual se adopta el formulario para el reporte de la información relacionada con la aplicación de la tasa compensatoria por caza de fauna silvestre y se dictan otras disposiciones</w:t>
            </w:r>
          </w:p>
        </w:tc>
        <w:tc>
          <w:tcPr>
            <w:tcW w:w="3773" w:type="dxa"/>
            <w:vMerge/>
            <w:shd w:val="clear" w:color="auto" w:fill="auto"/>
          </w:tcPr>
          <w:p w14:paraId="31A560F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308BBFB" w14:textId="77777777" w:rsidTr="009A5FBD">
        <w:trPr>
          <w:gridAfter w:val="1"/>
          <w:wAfter w:w="7" w:type="dxa"/>
        </w:trPr>
        <w:tc>
          <w:tcPr>
            <w:tcW w:w="2478" w:type="dxa"/>
            <w:vMerge/>
            <w:shd w:val="clear" w:color="auto" w:fill="auto"/>
          </w:tcPr>
          <w:p w14:paraId="70DF735C" w14:textId="77777777" w:rsidR="0060619D" w:rsidRPr="007A5DB5" w:rsidRDefault="0060619D" w:rsidP="00E74B72">
            <w:pPr>
              <w:pStyle w:val="Textoindependiente"/>
              <w:widowControl w:val="0"/>
              <w:tabs>
                <w:tab w:val="left" w:pos="26"/>
              </w:tabs>
              <w:rPr>
                <w:rFonts w:ascii="Arial Narrow" w:hAnsi="Arial Narrow"/>
                <w:sz w:val="20"/>
              </w:rPr>
            </w:pPr>
          </w:p>
        </w:tc>
        <w:tc>
          <w:tcPr>
            <w:tcW w:w="7015" w:type="dxa"/>
            <w:shd w:val="clear" w:color="auto" w:fill="auto"/>
          </w:tcPr>
          <w:p w14:paraId="6233AFF3"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Tasa Compensatoria por Aprovechamiento Forestal Maderable</w:t>
            </w:r>
          </w:p>
          <w:p w14:paraId="1BE60595"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 42 de la Ley 99 de 1993</w:t>
            </w:r>
          </w:p>
          <w:p w14:paraId="2E12B3A9"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lastRenderedPageBreak/>
              <w:t>Decreto 1390 de 2018, compilado en los artículos 2.2.9.12.1.1. a 2.2.9.12.5.2. del Decreto 1076 de 2015</w:t>
            </w:r>
          </w:p>
          <w:p w14:paraId="74E57F93" w14:textId="12CDF0D6" w:rsidR="0060619D" w:rsidRPr="006E6F47"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1479 de 2018 del Ministerio de Ambiente y Desarrollo Sostenible</w:t>
            </w:r>
            <w:r w:rsidR="00D84742">
              <w:rPr>
                <w:rFonts w:ascii="Arial Narrow" w:hAnsi="Arial Narrow"/>
                <w:sz w:val="20"/>
              </w:rPr>
              <w:t xml:space="preserve"> </w:t>
            </w:r>
            <w:r w:rsidR="000D15A4">
              <w:rPr>
                <w:rFonts w:ascii="Arial Narrow" w:hAnsi="Arial Narrow"/>
                <w:sz w:val="20"/>
              </w:rPr>
              <w:t>p</w:t>
            </w:r>
            <w:r w:rsidR="00D84742" w:rsidRPr="00D84742">
              <w:rPr>
                <w:rFonts w:ascii="Arial Narrow" w:hAnsi="Arial Narrow"/>
                <w:sz w:val="20"/>
              </w:rPr>
              <w:t>or la cual se fija la Tarifa Mínima de la Tasa Compensatoria por Aprovechamiento Forestal Maderable en bosques naturales</w:t>
            </w:r>
          </w:p>
        </w:tc>
        <w:tc>
          <w:tcPr>
            <w:tcW w:w="3773" w:type="dxa"/>
            <w:vMerge/>
            <w:shd w:val="clear" w:color="auto" w:fill="auto"/>
          </w:tcPr>
          <w:p w14:paraId="3A413BF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5EED5F9" w14:textId="77777777" w:rsidTr="009A5FBD">
        <w:trPr>
          <w:gridAfter w:val="1"/>
          <w:wAfter w:w="7" w:type="dxa"/>
        </w:trPr>
        <w:tc>
          <w:tcPr>
            <w:tcW w:w="2478" w:type="dxa"/>
            <w:vMerge/>
            <w:shd w:val="clear" w:color="auto" w:fill="auto"/>
          </w:tcPr>
          <w:p w14:paraId="33D28B4B" w14:textId="77777777" w:rsidR="0060619D" w:rsidRPr="007A5DB5" w:rsidRDefault="0060619D" w:rsidP="00E74B72">
            <w:pPr>
              <w:pStyle w:val="Textoindependiente"/>
              <w:widowControl w:val="0"/>
              <w:tabs>
                <w:tab w:val="left" w:pos="26"/>
              </w:tabs>
              <w:rPr>
                <w:rFonts w:ascii="Arial Narrow" w:hAnsi="Arial Narrow"/>
                <w:sz w:val="20"/>
              </w:rPr>
            </w:pPr>
          </w:p>
        </w:tc>
        <w:tc>
          <w:tcPr>
            <w:tcW w:w="7015" w:type="dxa"/>
            <w:shd w:val="clear" w:color="auto" w:fill="auto"/>
          </w:tcPr>
          <w:p w14:paraId="161B66F3"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Tasa Compensatoria por la Utilización Permanente de la Reserva Forestal Protectora Bosque Oriental de Bogotá</w:t>
            </w:r>
          </w:p>
          <w:p w14:paraId="64FE1976"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 42 de la Ley 99 de 1993</w:t>
            </w:r>
          </w:p>
          <w:p w14:paraId="311221F3"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Decreto 1648 de 2016, compilado en los artículos 2.2.9.11.1.1. a 2.2.9.11.1.4. del Decreto 1076 de 2015</w:t>
            </w:r>
          </w:p>
          <w:p w14:paraId="7E48F46F" w14:textId="3BBD5C96" w:rsidR="0060619D" w:rsidRPr="006E6F47"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Resolución 2723 de 2017 del Ministerio de Ambiente y Desarrollo Sostenible</w:t>
            </w:r>
            <w:r w:rsidR="00721940">
              <w:rPr>
                <w:rFonts w:ascii="Arial Narrow" w:hAnsi="Arial Narrow"/>
                <w:sz w:val="20"/>
              </w:rPr>
              <w:t xml:space="preserve"> </w:t>
            </w:r>
            <w:r w:rsidR="00721940" w:rsidRPr="00721940">
              <w:rPr>
                <w:rFonts w:ascii="Arial Narrow" w:hAnsi="Arial Narrow"/>
                <w:sz w:val="20"/>
              </w:rPr>
              <w:t>por la cual establece la Tarifa Mínima de la Tasa compensatoria por la utilización permanente de la Reserva Forestal Protectora Bosque Oriental de Bogotá</w:t>
            </w:r>
          </w:p>
        </w:tc>
        <w:tc>
          <w:tcPr>
            <w:tcW w:w="3773" w:type="dxa"/>
            <w:vMerge/>
            <w:shd w:val="clear" w:color="auto" w:fill="auto"/>
          </w:tcPr>
          <w:p w14:paraId="37EFA3E3"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E5733B1" w14:textId="77777777" w:rsidTr="009A5FBD">
        <w:trPr>
          <w:gridAfter w:val="1"/>
          <w:wAfter w:w="7" w:type="dxa"/>
        </w:trPr>
        <w:tc>
          <w:tcPr>
            <w:tcW w:w="2478" w:type="dxa"/>
            <w:vMerge/>
            <w:shd w:val="clear" w:color="auto" w:fill="auto"/>
          </w:tcPr>
          <w:p w14:paraId="41C6AC2A" w14:textId="77777777" w:rsidR="0060619D" w:rsidRPr="007A5DB5" w:rsidRDefault="0060619D" w:rsidP="00E74B72">
            <w:pPr>
              <w:pStyle w:val="Textoindependiente"/>
              <w:widowControl w:val="0"/>
              <w:tabs>
                <w:tab w:val="left" w:pos="26"/>
              </w:tabs>
              <w:ind w:right="618"/>
              <w:rPr>
                <w:rFonts w:ascii="Arial Narrow" w:hAnsi="Arial Narrow"/>
                <w:sz w:val="20"/>
              </w:rPr>
            </w:pPr>
          </w:p>
        </w:tc>
        <w:tc>
          <w:tcPr>
            <w:tcW w:w="7015" w:type="dxa"/>
            <w:shd w:val="clear" w:color="auto" w:fill="auto"/>
          </w:tcPr>
          <w:p w14:paraId="3E2C6824" w14:textId="77777777" w:rsidR="0060619D"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Pago por Servicios Ambientales</w:t>
            </w:r>
          </w:p>
          <w:p w14:paraId="7F685F7C"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"Artículos 108 y 111 de la Ley 99 de 1993</w:t>
            </w:r>
          </w:p>
          <w:p w14:paraId="387713A4"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Decreto Ley 870 de 2017</w:t>
            </w:r>
          </w:p>
          <w:p w14:paraId="1AFD3F24" w14:textId="77777777" w:rsidR="0060619D" w:rsidRPr="00A736C3"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Decreto 1007 de 2018, compilado en los artículos 2.2.9.8.1.1. a 2.2.9.8.3.5. del Decreto 1076 de 2015</w:t>
            </w:r>
          </w:p>
          <w:p w14:paraId="644CEF77" w14:textId="7CB0F9A1" w:rsidR="0060619D" w:rsidRPr="006E6F47" w:rsidRDefault="0060619D" w:rsidP="00E74B72">
            <w:pPr>
              <w:pStyle w:val="Textoindependiente"/>
              <w:widowControl w:val="0"/>
              <w:tabs>
                <w:tab w:val="left" w:pos="1608"/>
              </w:tabs>
              <w:rPr>
                <w:rFonts w:ascii="Arial Narrow" w:hAnsi="Arial Narrow"/>
                <w:sz w:val="20"/>
              </w:rPr>
            </w:pPr>
            <w:r w:rsidRPr="00A736C3">
              <w:rPr>
                <w:rFonts w:ascii="Arial Narrow" w:hAnsi="Arial Narrow"/>
                <w:sz w:val="20"/>
              </w:rPr>
              <w:t xml:space="preserve">Resolución 1781 de 2014 del Ministerio de Ambiente y Desarrollo </w:t>
            </w:r>
            <w:proofErr w:type="gramStart"/>
            <w:r w:rsidRPr="00A736C3">
              <w:rPr>
                <w:rFonts w:ascii="Arial Narrow" w:hAnsi="Arial Narrow"/>
                <w:sz w:val="20"/>
              </w:rPr>
              <w:t>Sostenible</w:t>
            </w:r>
            <w:r w:rsidR="008F6412">
              <w:rPr>
                <w:rFonts w:ascii="Arial Narrow" w:hAnsi="Arial Narrow"/>
                <w:sz w:val="20"/>
              </w:rPr>
              <w:t xml:space="preserve"> </w:t>
            </w:r>
            <w:r w:rsidR="008F6412">
              <w:t xml:space="preserve"> </w:t>
            </w:r>
            <w:r w:rsidR="008F6412" w:rsidRPr="008F6412">
              <w:rPr>
                <w:rFonts w:ascii="Arial Narrow" w:hAnsi="Arial Narrow"/>
                <w:sz w:val="20"/>
              </w:rPr>
              <w:t>Por</w:t>
            </w:r>
            <w:proofErr w:type="gramEnd"/>
            <w:r w:rsidR="008F6412" w:rsidRPr="008F6412">
              <w:rPr>
                <w:rFonts w:ascii="Arial Narrow" w:hAnsi="Arial Narrow"/>
                <w:sz w:val="20"/>
              </w:rPr>
              <w:t xml:space="preserve"> la cual se establecen los lineamientos y se adoptan los formatos e instructivos para el reporte de información al que se refiere el artículo 14 del Decreto 953 de 2013</w:t>
            </w:r>
          </w:p>
        </w:tc>
        <w:tc>
          <w:tcPr>
            <w:tcW w:w="3773" w:type="dxa"/>
            <w:vMerge/>
            <w:shd w:val="clear" w:color="auto" w:fill="auto"/>
          </w:tcPr>
          <w:p w14:paraId="2DC4458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032B739" w14:textId="77777777" w:rsidTr="00D0059D">
        <w:tc>
          <w:tcPr>
            <w:tcW w:w="13273" w:type="dxa"/>
            <w:gridSpan w:val="4"/>
            <w:shd w:val="clear" w:color="auto" w:fill="auto"/>
          </w:tcPr>
          <w:p w14:paraId="0DCBFFAB" w14:textId="77777777" w:rsidR="0060619D" w:rsidRPr="000D7957" w:rsidRDefault="0060619D" w:rsidP="00E74B72">
            <w:pPr>
              <w:pStyle w:val="Textoindependiente"/>
              <w:widowControl w:val="0"/>
              <w:ind w:right="618"/>
              <w:jc w:val="center"/>
              <w:rPr>
                <w:rFonts w:ascii="Arial Narrow" w:hAnsi="Arial Narrow"/>
                <w:b/>
                <w:bCs/>
                <w:sz w:val="20"/>
              </w:rPr>
            </w:pPr>
            <w:r w:rsidRPr="000D7957">
              <w:rPr>
                <w:rFonts w:ascii="Arial Narrow" w:hAnsi="Arial Narrow"/>
                <w:b/>
                <w:bCs/>
                <w:sz w:val="20"/>
              </w:rPr>
              <w:t>PROTEC</w:t>
            </w:r>
            <w:r>
              <w:rPr>
                <w:rFonts w:ascii="Arial Narrow" w:hAnsi="Arial Narrow"/>
                <w:b/>
                <w:bCs/>
                <w:sz w:val="20"/>
              </w:rPr>
              <w:t xml:space="preserve">ION </w:t>
            </w:r>
            <w:r w:rsidRPr="000D7957">
              <w:rPr>
                <w:rFonts w:ascii="Arial Narrow" w:hAnsi="Arial Narrow"/>
                <w:b/>
                <w:bCs/>
                <w:sz w:val="20"/>
              </w:rPr>
              <w:t>AMBIENTAL</w:t>
            </w:r>
            <w:r>
              <w:rPr>
                <w:rFonts w:ascii="Arial Narrow" w:hAnsi="Arial Narrow"/>
                <w:b/>
                <w:bCs/>
                <w:sz w:val="20"/>
              </w:rPr>
              <w:t xml:space="preserve">, </w:t>
            </w:r>
            <w:r w:rsidRPr="000D7957">
              <w:rPr>
                <w:rFonts w:ascii="Arial Narrow" w:hAnsi="Arial Narrow"/>
                <w:b/>
                <w:bCs/>
                <w:sz w:val="20"/>
              </w:rPr>
              <w:t>PLANIFI</w:t>
            </w:r>
            <w:r>
              <w:rPr>
                <w:rFonts w:ascii="Arial Narrow" w:hAnsi="Arial Narrow"/>
                <w:b/>
                <w:bCs/>
                <w:sz w:val="20"/>
              </w:rPr>
              <w:t xml:space="preserve">CACIÓN Y </w:t>
            </w:r>
            <w:r w:rsidRPr="000D7957">
              <w:rPr>
                <w:rFonts w:ascii="Arial Narrow" w:hAnsi="Arial Narrow"/>
                <w:b/>
                <w:bCs/>
                <w:sz w:val="20"/>
              </w:rPr>
              <w:t>DESA</w:t>
            </w:r>
            <w:r>
              <w:rPr>
                <w:rFonts w:ascii="Arial Narrow" w:hAnsi="Arial Narrow"/>
                <w:b/>
                <w:bCs/>
                <w:sz w:val="20"/>
              </w:rPr>
              <w:t xml:space="preserve">RROLLO </w:t>
            </w:r>
            <w:r w:rsidRPr="000D7957">
              <w:rPr>
                <w:rFonts w:ascii="Arial Narrow" w:hAnsi="Arial Narrow"/>
                <w:b/>
                <w:bCs/>
                <w:sz w:val="20"/>
              </w:rPr>
              <w:t>SOSTENIBLE</w:t>
            </w:r>
          </w:p>
        </w:tc>
      </w:tr>
      <w:tr w:rsidR="0060619D" w:rsidRPr="00153129" w14:paraId="586BF5E6" w14:textId="77777777" w:rsidTr="009A5FBD">
        <w:trPr>
          <w:gridAfter w:val="1"/>
          <w:wAfter w:w="7" w:type="dxa"/>
        </w:trPr>
        <w:tc>
          <w:tcPr>
            <w:tcW w:w="2478" w:type="dxa"/>
            <w:vMerge w:val="restart"/>
            <w:shd w:val="clear" w:color="auto" w:fill="auto"/>
            <w:vAlign w:val="center"/>
          </w:tcPr>
          <w:p w14:paraId="07A9828E" w14:textId="1956FACA" w:rsidR="0060619D" w:rsidRPr="00DB2342" w:rsidRDefault="0060619D" w:rsidP="00E74B72">
            <w:pPr>
              <w:jc w:val="both"/>
              <w:rPr>
                <w:rFonts w:ascii="Arial Narrow" w:hAnsi="Arial Narrow" w:cs="Arial"/>
                <w:lang w:val="es-CO" w:eastAsia="es-CO"/>
              </w:rPr>
            </w:pPr>
            <w:r w:rsidRPr="00DB2342">
              <w:rPr>
                <w:rFonts w:ascii="Arial Narrow" w:hAnsi="Arial Narrow" w:cs="Arial"/>
              </w:rPr>
              <w:t xml:space="preserve">Avance en la implementación de los Planes de Manejo Ambiental de </w:t>
            </w:r>
            <w:r w:rsidR="00DF02EE" w:rsidRPr="00DB2342">
              <w:rPr>
                <w:rFonts w:ascii="Arial Narrow" w:hAnsi="Arial Narrow" w:cs="Arial"/>
              </w:rPr>
              <w:t>Páramos</w:t>
            </w:r>
            <w:r w:rsidRPr="00DB2342">
              <w:rPr>
                <w:rFonts w:ascii="Arial Narrow" w:hAnsi="Arial Narrow" w:cs="Arial"/>
              </w:rPr>
              <w:t xml:space="preserve"> (PMAP)</w:t>
            </w:r>
          </w:p>
        </w:tc>
        <w:tc>
          <w:tcPr>
            <w:tcW w:w="7015" w:type="dxa"/>
            <w:shd w:val="clear" w:color="auto" w:fill="auto"/>
          </w:tcPr>
          <w:p w14:paraId="303F57AA" w14:textId="77777777"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Ley 99 de 1993, artículo 1, Establece entre los Principios Generales Ambientales que las zonas de páramos, subpáramos, los nacimientos de agua y las zonas de recarga de acuíferos serán objeto de protección especial.</w:t>
            </w:r>
          </w:p>
        </w:tc>
        <w:tc>
          <w:tcPr>
            <w:tcW w:w="3773" w:type="dxa"/>
            <w:vMerge w:val="restart"/>
            <w:shd w:val="clear" w:color="auto" w:fill="auto"/>
            <w:vAlign w:val="center"/>
          </w:tcPr>
          <w:p w14:paraId="3AF1599A" w14:textId="2641365D" w:rsidR="0060619D" w:rsidRPr="00153129" w:rsidRDefault="0060619D" w:rsidP="00E74B72">
            <w:pPr>
              <w:pStyle w:val="Textoindependiente"/>
              <w:widowControl w:val="0"/>
              <w:ind w:right="31"/>
              <w:rPr>
                <w:rFonts w:ascii="Arial Narrow" w:hAnsi="Arial Narrow"/>
                <w:sz w:val="20"/>
              </w:rPr>
            </w:pPr>
            <w:r w:rsidRPr="00DB2342">
              <w:rPr>
                <w:rFonts w:ascii="Arial Narrow" w:hAnsi="Arial Narrow"/>
                <w:sz w:val="20"/>
              </w:rPr>
              <w:t xml:space="preserve">'Lineamientos para la elaboración del Plan de Manejo ambiental aplicable a los páramos </w:t>
            </w:r>
            <w:r w:rsidR="00FA7902" w:rsidRPr="00DB2342">
              <w:rPr>
                <w:rFonts w:ascii="Arial Narrow" w:hAnsi="Arial Narrow"/>
                <w:sz w:val="20"/>
              </w:rPr>
              <w:t>delimitadas</w:t>
            </w:r>
            <w:r w:rsidRPr="00DB2342">
              <w:rPr>
                <w:rFonts w:ascii="Arial Narrow" w:hAnsi="Arial Narrow"/>
                <w:sz w:val="20"/>
              </w:rPr>
              <w:t xml:space="preserve">, </w:t>
            </w:r>
            <w:r w:rsidR="00FA7902" w:rsidRPr="00DB2342">
              <w:rPr>
                <w:rFonts w:ascii="Arial Narrow" w:hAnsi="Arial Narrow"/>
                <w:sz w:val="20"/>
              </w:rPr>
              <w:t>Parágrafo</w:t>
            </w:r>
            <w:r w:rsidRPr="00DB2342">
              <w:rPr>
                <w:rFonts w:ascii="Arial Narrow" w:hAnsi="Arial Narrow"/>
                <w:sz w:val="20"/>
              </w:rPr>
              <w:t xml:space="preserve"> 1 del artículo 1 de la Resolución 886 de 2018."</w:t>
            </w:r>
          </w:p>
        </w:tc>
      </w:tr>
      <w:tr w:rsidR="0060619D" w:rsidRPr="00153129" w14:paraId="1D235BE1" w14:textId="77777777" w:rsidTr="009A5FBD">
        <w:trPr>
          <w:gridAfter w:val="1"/>
          <w:wAfter w:w="7" w:type="dxa"/>
        </w:trPr>
        <w:tc>
          <w:tcPr>
            <w:tcW w:w="2478" w:type="dxa"/>
            <w:vMerge/>
            <w:shd w:val="clear" w:color="auto" w:fill="auto"/>
          </w:tcPr>
          <w:p w14:paraId="740C982E" w14:textId="77777777" w:rsidR="0060619D" w:rsidRDefault="0060619D" w:rsidP="00E74B72">
            <w:pPr>
              <w:jc w:val="both"/>
              <w:rPr>
                <w:rFonts w:ascii="Arial Narrow" w:hAnsi="Arial Narrow" w:cs="Arial"/>
              </w:rPr>
            </w:pPr>
          </w:p>
        </w:tc>
        <w:tc>
          <w:tcPr>
            <w:tcW w:w="7015" w:type="dxa"/>
            <w:shd w:val="clear" w:color="auto" w:fill="auto"/>
          </w:tcPr>
          <w:p w14:paraId="66F26CE9" w14:textId="705B0478"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Ley 1450 de 2011, artículo 202,</w:t>
            </w:r>
            <w:r>
              <w:rPr>
                <w:rFonts w:ascii="Arial Narrow" w:hAnsi="Arial Narrow"/>
                <w:sz w:val="20"/>
              </w:rPr>
              <w:t xml:space="preserve"> </w:t>
            </w:r>
            <w:r w:rsidRPr="00DB2342">
              <w:rPr>
                <w:rFonts w:ascii="Arial Narrow" w:hAnsi="Arial Narrow"/>
                <w:sz w:val="20"/>
              </w:rPr>
              <w:t>Por la cual se expide el Plan Nacional de Desarrollo, 2010-2014, Delimitación de Ecosistemas de Páramos y Humedales</w:t>
            </w:r>
            <w:r w:rsidR="00AE1056">
              <w:rPr>
                <w:rFonts w:ascii="Arial Narrow" w:hAnsi="Arial Narrow"/>
                <w:sz w:val="20"/>
              </w:rPr>
              <w:t>.</w:t>
            </w:r>
          </w:p>
        </w:tc>
        <w:tc>
          <w:tcPr>
            <w:tcW w:w="3773" w:type="dxa"/>
            <w:vMerge/>
            <w:shd w:val="clear" w:color="auto" w:fill="auto"/>
          </w:tcPr>
          <w:p w14:paraId="15C78039"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E4E910D" w14:textId="77777777" w:rsidTr="009A5FBD">
        <w:trPr>
          <w:gridAfter w:val="1"/>
          <w:wAfter w:w="7" w:type="dxa"/>
        </w:trPr>
        <w:tc>
          <w:tcPr>
            <w:tcW w:w="2478" w:type="dxa"/>
            <w:vMerge/>
            <w:shd w:val="clear" w:color="auto" w:fill="auto"/>
          </w:tcPr>
          <w:p w14:paraId="527D639D" w14:textId="77777777" w:rsidR="0060619D" w:rsidRDefault="0060619D" w:rsidP="00E74B72">
            <w:pPr>
              <w:jc w:val="both"/>
              <w:rPr>
                <w:rFonts w:ascii="Arial Narrow" w:hAnsi="Arial Narrow" w:cs="Arial"/>
              </w:rPr>
            </w:pPr>
          </w:p>
        </w:tc>
        <w:tc>
          <w:tcPr>
            <w:tcW w:w="7015" w:type="dxa"/>
            <w:shd w:val="clear" w:color="auto" w:fill="auto"/>
          </w:tcPr>
          <w:p w14:paraId="3A266284" w14:textId="72D3E564"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Ley 1753 de 2015, artículo 173</w:t>
            </w:r>
            <w:r>
              <w:rPr>
                <w:rFonts w:ascii="Arial Narrow" w:hAnsi="Arial Narrow"/>
                <w:sz w:val="20"/>
              </w:rPr>
              <w:t xml:space="preserve"> </w:t>
            </w:r>
            <w:r w:rsidRPr="00DB2342">
              <w:rPr>
                <w:rFonts w:ascii="Arial Narrow" w:hAnsi="Arial Narrow"/>
                <w:sz w:val="20"/>
              </w:rPr>
              <w:t>Por la cual se expide el Plan Nacional de Desarrollo 2014-2018, Protección y delimitación de páramos</w:t>
            </w:r>
            <w:r w:rsidR="00AE1056">
              <w:rPr>
                <w:rFonts w:ascii="Arial Narrow" w:hAnsi="Arial Narrow"/>
                <w:sz w:val="20"/>
              </w:rPr>
              <w:t>.</w:t>
            </w:r>
          </w:p>
        </w:tc>
        <w:tc>
          <w:tcPr>
            <w:tcW w:w="3773" w:type="dxa"/>
            <w:vMerge/>
            <w:shd w:val="clear" w:color="auto" w:fill="auto"/>
          </w:tcPr>
          <w:p w14:paraId="5101B52C"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CCDEADC" w14:textId="77777777" w:rsidTr="009A5FBD">
        <w:trPr>
          <w:gridAfter w:val="1"/>
          <w:wAfter w:w="7" w:type="dxa"/>
        </w:trPr>
        <w:tc>
          <w:tcPr>
            <w:tcW w:w="2478" w:type="dxa"/>
            <w:vMerge/>
            <w:shd w:val="clear" w:color="auto" w:fill="auto"/>
          </w:tcPr>
          <w:p w14:paraId="3C8EC45C" w14:textId="77777777" w:rsidR="0060619D" w:rsidRDefault="0060619D" w:rsidP="00E74B72">
            <w:pPr>
              <w:jc w:val="both"/>
              <w:rPr>
                <w:rFonts w:ascii="Arial Narrow" w:hAnsi="Arial Narrow" w:cs="Arial"/>
              </w:rPr>
            </w:pPr>
          </w:p>
        </w:tc>
        <w:tc>
          <w:tcPr>
            <w:tcW w:w="7015" w:type="dxa"/>
            <w:shd w:val="clear" w:color="auto" w:fill="auto"/>
          </w:tcPr>
          <w:p w14:paraId="46CD3F39" w14:textId="6EC76754"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Ley 1930 de 2018, artículo 6</w:t>
            </w:r>
            <w:r>
              <w:rPr>
                <w:rFonts w:ascii="Arial Narrow" w:hAnsi="Arial Narrow"/>
                <w:sz w:val="20"/>
              </w:rPr>
              <w:t xml:space="preserve"> </w:t>
            </w:r>
            <w:r w:rsidRPr="00DB2342">
              <w:rPr>
                <w:rFonts w:ascii="Arial Narrow" w:hAnsi="Arial Narrow"/>
                <w:sz w:val="20"/>
              </w:rPr>
              <w:t>Por medio de la cual se dictan disposiciones para la gestión integral de los páramos en Colombia, Plan de Manejo de Páramos</w:t>
            </w:r>
            <w:r w:rsidR="00AE1056">
              <w:rPr>
                <w:rFonts w:ascii="Arial Narrow" w:hAnsi="Arial Narrow"/>
                <w:sz w:val="20"/>
              </w:rPr>
              <w:t>.</w:t>
            </w:r>
          </w:p>
        </w:tc>
        <w:tc>
          <w:tcPr>
            <w:tcW w:w="3773" w:type="dxa"/>
            <w:vMerge/>
            <w:shd w:val="clear" w:color="auto" w:fill="auto"/>
          </w:tcPr>
          <w:p w14:paraId="326DC100"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C470D0C" w14:textId="77777777" w:rsidTr="009A5FBD">
        <w:trPr>
          <w:gridAfter w:val="1"/>
          <w:wAfter w:w="7" w:type="dxa"/>
        </w:trPr>
        <w:tc>
          <w:tcPr>
            <w:tcW w:w="2478" w:type="dxa"/>
            <w:vMerge/>
            <w:shd w:val="clear" w:color="auto" w:fill="auto"/>
          </w:tcPr>
          <w:p w14:paraId="0A821549" w14:textId="77777777" w:rsidR="0060619D" w:rsidRDefault="0060619D" w:rsidP="00E74B72">
            <w:pPr>
              <w:jc w:val="both"/>
              <w:rPr>
                <w:rFonts w:ascii="Arial Narrow" w:hAnsi="Arial Narrow" w:cs="Arial"/>
              </w:rPr>
            </w:pPr>
          </w:p>
        </w:tc>
        <w:tc>
          <w:tcPr>
            <w:tcW w:w="7015" w:type="dxa"/>
            <w:shd w:val="clear" w:color="auto" w:fill="auto"/>
          </w:tcPr>
          <w:p w14:paraId="5D6D765E" w14:textId="4614327A"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Resolución 1294 de 2021</w:t>
            </w:r>
            <w:r>
              <w:rPr>
                <w:rFonts w:ascii="Arial Narrow" w:hAnsi="Arial Narrow"/>
                <w:sz w:val="20"/>
              </w:rPr>
              <w:t xml:space="preserve"> </w:t>
            </w:r>
            <w:r w:rsidRPr="00DB2342">
              <w:rPr>
                <w:rFonts w:ascii="Arial Narrow" w:hAnsi="Arial Narrow"/>
                <w:sz w:val="20"/>
              </w:rPr>
              <w:t>Por la cual se establecen los lineamientos para el desarrollo de actividades agropecuarias de bajo impacto y ambientalmente sostenibles en páramos y se adoptan otras disposiciones</w:t>
            </w:r>
            <w:r w:rsidR="00AE1056">
              <w:rPr>
                <w:rFonts w:ascii="Arial Narrow" w:hAnsi="Arial Narrow"/>
                <w:sz w:val="20"/>
              </w:rPr>
              <w:t>.</w:t>
            </w:r>
          </w:p>
        </w:tc>
        <w:tc>
          <w:tcPr>
            <w:tcW w:w="3773" w:type="dxa"/>
            <w:vMerge/>
            <w:shd w:val="clear" w:color="auto" w:fill="auto"/>
          </w:tcPr>
          <w:p w14:paraId="66FDCF4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4A333959" w14:textId="77777777" w:rsidTr="009A5FBD">
        <w:trPr>
          <w:gridAfter w:val="1"/>
          <w:wAfter w:w="7" w:type="dxa"/>
        </w:trPr>
        <w:tc>
          <w:tcPr>
            <w:tcW w:w="2478" w:type="dxa"/>
            <w:vMerge/>
            <w:shd w:val="clear" w:color="auto" w:fill="auto"/>
          </w:tcPr>
          <w:p w14:paraId="3BEE236D" w14:textId="77777777" w:rsidR="0060619D" w:rsidRDefault="0060619D" w:rsidP="00E74B72">
            <w:pPr>
              <w:jc w:val="both"/>
              <w:rPr>
                <w:rFonts w:ascii="Arial Narrow" w:hAnsi="Arial Narrow" w:cs="Arial"/>
              </w:rPr>
            </w:pPr>
          </w:p>
        </w:tc>
        <w:tc>
          <w:tcPr>
            <w:tcW w:w="7015" w:type="dxa"/>
            <w:shd w:val="clear" w:color="auto" w:fill="auto"/>
          </w:tcPr>
          <w:p w14:paraId="4BC3C5C7" w14:textId="77777777"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Resolución 249 de 2022</w:t>
            </w:r>
            <w:r>
              <w:rPr>
                <w:rFonts w:ascii="Arial Narrow" w:hAnsi="Arial Narrow"/>
                <w:sz w:val="20"/>
              </w:rPr>
              <w:t xml:space="preserve"> </w:t>
            </w:r>
            <w:r w:rsidRPr="00DB2342">
              <w:rPr>
                <w:rFonts w:ascii="Arial Narrow" w:hAnsi="Arial Narrow"/>
                <w:sz w:val="20"/>
              </w:rPr>
              <w:t xml:space="preserve">Por la cual se adoptan los lineamientos para orientar el diseño, capacitación y puesta en marcha de los programas, planes y proyectos de reconversión y </w:t>
            </w:r>
            <w:r w:rsidRPr="00DB2342">
              <w:rPr>
                <w:rFonts w:ascii="Arial Narrow" w:hAnsi="Arial Narrow"/>
                <w:sz w:val="20"/>
              </w:rPr>
              <w:lastRenderedPageBreak/>
              <w:t>sustitución de las actividades agropecuarias en páramos delimitados y se adoptan otras disposiciones.</w:t>
            </w:r>
          </w:p>
        </w:tc>
        <w:tc>
          <w:tcPr>
            <w:tcW w:w="3773" w:type="dxa"/>
            <w:vMerge/>
            <w:shd w:val="clear" w:color="auto" w:fill="auto"/>
          </w:tcPr>
          <w:p w14:paraId="0CCC0888"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0833B44" w14:textId="77777777" w:rsidTr="009A5FBD">
        <w:trPr>
          <w:gridAfter w:val="1"/>
          <w:wAfter w:w="7" w:type="dxa"/>
        </w:trPr>
        <w:tc>
          <w:tcPr>
            <w:tcW w:w="2478" w:type="dxa"/>
            <w:vMerge/>
            <w:shd w:val="clear" w:color="auto" w:fill="auto"/>
          </w:tcPr>
          <w:p w14:paraId="4A990D24" w14:textId="77777777" w:rsidR="0060619D" w:rsidRDefault="0060619D" w:rsidP="00E74B72">
            <w:pPr>
              <w:jc w:val="both"/>
              <w:rPr>
                <w:rFonts w:ascii="Arial Narrow" w:hAnsi="Arial Narrow" w:cs="Arial"/>
              </w:rPr>
            </w:pPr>
          </w:p>
        </w:tc>
        <w:tc>
          <w:tcPr>
            <w:tcW w:w="7015" w:type="dxa"/>
            <w:shd w:val="clear" w:color="auto" w:fill="auto"/>
          </w:tcPr>
          <w:p w14:paraId="08FCC3BB" w14:textId="77777777" w:rsidR="0060619D" w:rsidRPr="000F27B8" w:rsidRDefault="0060619D" w:rsidP="00E74B72">
            <w:pPr>
              <w:pStyle w:val="Textoindependiente"/>
              <w:widowControl w:val="0"/>
              <w:ind w:right="42"/>
              <w:rPr>
                <w:rFonts w:ascii="Arial Narrow" w:hAnsi="Arial Narrow"/>
                <w:sz w:val="20"/>
              </w:rPr>
            </w:pPr>
            <w:r w:rsidRPr="00DB2342">
              <w:rPr>
                <w:rFonts w:ascii="Arial Narrow" w:hAnsi="Arial Narrow"/>
                <w:sz w:val="20"/>
              </w:rPr>
              <w:t>Resolución 886 de 2018</w:t>
            </w:r>
            <w:r>
              <w:rPr>
                <w:rFonts w:ascii="Arial Narrow" w:hAnsi="Arial Narrow"/>
                <w:sz w:val="20"/>
              </w:rPr>
              <w:t xml:space="preserve"> </w:t>
            </w:r>
            <w:r w:rsidRPr="00DB2342">
              <w:rPr>
                <w:rFonts w:ascii="Arial Narrow" w:hAnsi="Arial Narrow"/>
                <w:sz w:val="20"/>
              </w:rPr>
              <w:t>Por la cual se adoptan los lineamientos para la zonificación y régimen de usos en as áreas de páramos delimitados y se establecen directrices para diseñar, capacitar y poner en marcha programas de sustitución y reconversión de las actividades agropecuarias y se toma otras determinaciones.</w:t>
            </w:r>
          </w:p>
        </w:tc>
        <w:tc>
          <w:tcPr>
            <w:tcW w:w="3773" w:type="dxa"/>
            <w:vMerge/>
            <w:shd w:val="clear" w:color="auto" w:fill="auto"/>
          </w:tcPr>
          <w:p w14:paraId="603CC4DB"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3FE1B9B" w14:textId="77777777" w:rsidTr="009A5FBD">
        <w:trPr>
          <w:gridAfter w:val="1"/>
          <w:wAfter w:w="7" w:type="dxa"/>
        </w:trPr>
        <w:tc>
          <w:tcPr>
            <w:tcW w:w="2478" w:type="dxa"/>
            <w:vMerge w:val="restart"/>
            <w:shd w:val="clear" w:color="auto" w:fill="auto"/>
            <w:vAlign w:val="center"/>
          </w:tcPr>
          <w:p w14:paraId="07578CE7" w14:textId="77777777" w:rsidR="0060619D" w:rsidRDefault="0060619D" w:rsidP="00E74B72">
            <w:pPr>
              <w:jc w:val="both"/>
              <w:rPr>
                <w:rFonts w:ascii="Arial Narrow" w:hAnsi="Arial Narrow" w:cs="Arial"/>
              </w:rPr>
            </w:pPr>
            <w:r w:rsidRPr="00801812">
              <w:rPr>
                <w:rFonts w:ascii="Arial Narrow" w:hAnsi="Arial Narrow" w:cs="Arial"/>
              </w:rPr>
              <w:t>Avance en la ejecución del Plan de Ordenación Forestal</w:t>
            </w:r>
          </w:p>
        </w:tc>
        <w:tc>
          <w:tcPr>
            <w:tcW w:w="7015" w:type="dxa"/>
            <w:shd w:val="clear" w:color="auto" w:fill="auto"/>
          </w:tcPr>
          <w:p w14:paraId="510E8686" w14:textId="77777777" w:rsidR="0060619D" w:rsidRPr="00801812" w:rsidRDefault="0060619D" w:rsidP="00E74B72">
            <w:pPr>
              <w:pStyle w:val="Textoindependiente"/>
              <w:widowControl w:val="0"/>
              <w:rPr>
                <w:rFonts w:ascii="Arial Narrow" w:hAnsi="Arial Narrow"/>
                <w:sz w:val="20"/>
              </w:rPr>
            </w:pPr>
            <w:r w:rsidRPr="00801812">
              <w:rPr>
                <w:rFonts w:ascii="Arial Narrow" w:hAnsi="Arial Narrow"/>
                <w:sz w:val="20"/>
              </w:rPr>
              <w:t>"Constitución Política de Colombia</w:t>
            </w:r>
          </w:p>
          <w:p w14:paraId="6532915F" w14:textId="77777777" w:rsidR="0060619D" w:rsidRPr="000F27B8" w:rsidRDefault="0060619D" w:rsidP="00E74B72">
            <w:pPr>
              <w:pStyle w:val="Textoindependiente"/>
              <w:widowControl w:val="0"/>
              <w:rPr>
                <w:rFonts w:ascii="Arial Narrow" w:hAnsi="Arial Narrow"/>
                <w:sz w:val="20"/>
              </w:rPr>
            </w:pPr>
            <w:r w:rsidRPr="00801812">
              <w:rPr>
                <w:rFonts w:ascii="Arial Narrow" w:hAnsi="Arial Narrow"/>
                <w:sz w:val="20"/>
              </w:rPr>
              <w:t>artículos 8°, 79 y 80"</w:t>
            </w:r>
            <w:r>
              <w:rPr>
                <w:rFonts w:ascii="Arial Narrow" w:hAnsi="Arial Narrow"/>
                <w:sz w:val="20"/>
              </w:rPr>
              <w:t xml:space="preserve"> </w:t>
            </w:r>
            <w:r w:rsidRPr="00801812">
              <w:rPr>
                <w:rFonts w:ascii="Arial Narrow" w:hAnsi="Arial Narrow"/>
                <w:sz w:val="20"/>
              </w:rPr>
              <w:t>El Estado proteger la diversidad e integridad del ambiente, conservar las áreas de especial importancia ecológica, fomentar la educación para el logro de estos fines, planificar el manejo y aprovechamiento de los recursos naturales para garantizar su desarrollo sostenible, su conservación, restauración o sustitución.</w:t>
            </w:r>
          </w:p>
        </w:tc>
        <w:tc>
          <w:tcPr>
            <w:tcW w:w="3773" w:type="dxa"/>
            <w:vMerge w:val="restart"/>
            <w:shd w:val="clear" w:color="auto" w:fill="auto"/>
            <w:vAlign w:val="center"/>
          </w:tcPr>
          <w:p w14:paraId="7F163831" w14:textId="77777777" w:rsidR="0060619D" w:rsidRPr="00801812" w:rsidRDefault="0060619D" w:rsidP="00E74B72">
            <w:pPr>
              <w:pStyle w:val="Textoindependiente"/>
              <w:widowControl w:val="0"/>
              <w:ind w:right="31"/>
              <w:rPr>
                <w:rFonts w:ascii="Arial Narrow" w:hAnsi="Arial Narrow"/>
                <w:sz w:val="20"/>
              </w:rPr>
            </w:pPr>
            <w:r w:rsidRPr="00801812">
              <w:rPr>
                <w:rFonts w:ascii="Arial Narrow" w:hAnsi="Arial Narrow"/>
                <w:sz w:val="20"/>
              </w:rPr>
              <w:t>"•</w:t>
            </w:r>
            <w:r>
              <w:rPr>
                <w:rFonts w:ascii="Arial Narrow" w:hAnsi="Arial Narrow"/>
                <w:sz w:val="20"/>
              </w:rPr>
              <w:t xml:space="preserve"> </w:t>
            </w:r>
            <w:r w:rsidRPr="00801812">
              <w:rPr>
                <w:rFonts w:ascii="Arial Narrow" w:hAnsi="Arial Narrow"/>
                <w:sz w:val="20"/>
              </w:rPr>
              <w:t>Lineamientos y Guía para la Ordenación Forestal en Colombia. Ministerio de Ambiente y Desarrollo Sostenible, Dirección de Bosques, Biodiversidad y Servicios Ecosistémicos, Bogotá D.C., 2020.</w:t>
            </w:r>
          </w:p>
          <w:p w14:paraId="7DC8C081" w14:textId="77777777" w:rsidR="0060619D" w:rsidRPr="00801812" w:rsidRDefault="0060619D" w:rsidP="00E74B72">
            <w:pPr>
              <w:pStyle w:val="Textoindependiente"/>
              <w:widowControl w:val="0"/>
              <w:ind w:right="618"/>
              <w:rPr>
                <w:rFonts w:ascii="Arial Narrow" w:hAnsi="Arial Narrow"/>
                <w:sz w:val="20"/>
              </w:rPr>
            </w:pPr>
          </w:p>
          <w:p w14:paraId="39174EAA" w14:textId="77777777" w:rsidR="0060619D" w:rsidRPr="00153129" w:rsidRDefault="0060619D" w:rsidP="00E74B72">
            <w:pPr>
              <w:pStyle w:val="Textoindependiente"/>
              <w:widowControl w:val="0"/>
              <w:rPr>
                <w:rFonts w:ascii="Arial Narrow" w:hAnsi="Arial Narrow"/>
                <w:sz w:val="20"/>
              </w:rPr>
            </w:pPr>
            <w:r w:rsidRPr="00801812">
              <w:rPr>
                <w:rFonts w:ascii="Arial Narrow" w:hAnsi="Arial Narrow"/>
                <w:sz w:val="20"/>
              </w:rPr>
              <w:t>• Política Nacional de Gestión Integral de la Biodiversidad y sus Servicios Ecosistémicos. Ministerio de Ambiente y Desarrollo Sostenible, Dirección de Bosques, Biodiversidad y Servicios Ecosistémicos, Bogotá D.C., 2012."</w:t>
            </w:r>
          </w:p>
        </w:tc>
      </w:tr>
      <w:tr w:rsidR="0060619D" w:rsidRPr="00153129" w14:paraId="59BDB579" w14:textId="77777777" w:rsidTr="009A5FBD">
        <w:trPr>
          <w:gridAfter w:val="1"/>
          <w:wAfter w:w="7" w:type="dxa"/>
        </w:trPr>
        <w:tc>
          <w:tcPr>
            <w:tcW w:w="2478" w:type="dxa"/>
            <w:vMerge/>
            <w:shd w:val="clear" w:color="auto" w:fill="auto"/>
          </w:tcPr>
          <w:p w14:paraId="0477E574" w14:textId="77777777" w:rsidR="0060619D" w:rsidRDefault="0060619D" w:rsidP="00E74B72">
            <w:pPr>
              <w:jc w:val="both"/>
              <w:rPr>
                <w:rFonts w:ascii="Arial Narrow" w:hAnsi="Arial Narrow" w:cs="Arial"/>
              </w:rPr>
            </w:pPr>
          </w:p>
        </w:tc>
        <w:tc>
          <w:tcPr>
            <w:tcW w:w="7015" w:type="dxa"/>
            <w:shd w:val="clear" w:color="auto" w:fill="auto"/>
          </w:tcPr>
          <w:p w14:paraId="6868A537" w14:textId="1AE3CD21" w:rsidR="0060619D" w:rsidRPr="000F27B8" w:rsidRDefault="0060619D" w:rsidP="00E74B72">
            <w:pPr>
              <w:pStyle w:val="Textoindependiente"/>
              <w:widowControl w:val="0"/>
              <w:rPr>
                <w:rFonts w:ascii="Arial Narrow" w:hAnsi="Arial Narrow"/>
                <w:sz w:val="20"/>
              </w:rPr>
            </w:pPr>
            <w:r w:rsidRPr="00801812">
              <w:rPr>
                <w:rFonts w:ascii="Arial Narrow" w:hAnsi="Arial Narrow"/>
                <w:sz w:val="20"/>
              </w:rPr>
              <w:t>Ley 2ª de 1959</w:t>
            </w:r>
            <w:r>
              <w:rPr>
                <w:rFonts w:ascii="Arial Narrow" w:hAnsi="Arial Narrow"/>
                <w:sz w:val="20"/>
              </w:rPr>
              <w:t xml:space="preserve"> </w:t>
            </w:r>
            <w:r w:rsidRPr="00801812">
              <w:rPr>
                <w:rFonts w:ascii="Arial Narrow" w:hAnsi="Arial Narrow"/>
                <w:sz w:val="20"/>
              </w:rPr>
              <w:t xml:space="preserve">Sobre Economía Forestal de la Nación y Conservación de Recursos Naturales </w:t>
            </w:r>
            <w:r w:rsidR="00AE1056" w:rsidRPr="00801812">
              <w:rPr>
                <w:rFonts w:ascii="Arial Narrow" w:hAnsi="Arial Narrow"/>
                <w:sz w:val="20"/>
              </w:rPr>
              <w:t>Renovables</w:t>
            </w:r>
            <w:r w:rsidR="00AE1056">
              <w:rPr>
                <w:rFonts w:ascii="Arial Narrow" w:hAnsi="Arial Narrow"/>
                <w:sz w:val="20"/>
              </w:rPr>
              <w:t>.</w:t>
            </w:r>
          </w:p>
        </w:tc>
        <w:tc>
          <w:tcPr>
            <w:tcW w:w="3773" w:type="dxa"/>
            <w:vMerge/>
            <w:shd w:val="clear" w:color="auto" w:fill="auto"/>
          </w:tcPr>
          <w:p w14:paraId="3FD9042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B6780B8" w14:textId="77777777" w:rsidTr="009A5FBD">
        <w:trPr>
          <w:gridAfter w:val="1"/>
          <w:wAfter w:w="7" w:type="dxa"/>
        </w:trPr>
        <w:tc>
          <w:tcPr>
            <w:tcW w:w="2478" w:type="dxa"/>
            <w:vMerge/>
            <w:shd w:val="clear" w:color="auto" w:fill="auto"/>
          </w:tcPr>
          <w:p w14:paraId="052D4810" w14:textId="77777777" w:rsidR="0060619D" w:rsidRDefault="0060619D" w:rsidP="00E74B72">
            <w:pPr>
              <w:jc w:val="both"/>
              <w:rPr>
                <w:rFonts w:ascii="Arial Narrow" w:hAnsi="Arial Narrow" w:cs="Arial"/>
              </w:rPr>
            </w:pPr>
          </w:p>
        </w:tc>
        <w:tc>
          <w:tcPr>
            <w:tcW w:w="7015" w:type="dxa"/>
            <w:shd w:val="clear" w:color="auto" w:fill="auto"/>
          </w:tcPr>
          <w:p w14:paraId="1C243512" w14:textId="77777777" w:rsidR="0060619D" w:rsidRPr="000F27B8" w:rsidRDefault="0060619D" w:rsidP="00E74B72">
            <w:pPr>
              <w:pStyle w:val="Textoindependiente"/>
              <w:widowControl w:val="0"/>
              <w:rPr>
                <w:rFonts w:ascii="Arial Narrow" w:hAnsi="Arial Narrow"/>
                <w:sz w:val="20"/>
              </w:rPr>
            </w:pPr>
            <w:r w:rsidRPr="00801812">
              <w:rPr>
                <w:rFonts w:ascii="Arial Narrow" w:hAnsi="Arial Narrow"/>
                <w:sz w:val="20"/>
              </w:rPr>
              <w:t>Ley 99 de 1993</w:t>
            </w:r>
            <w:r>
              <w:rPr>
                <w:rFonts w:ascii="Arial Narrow" w:hAnsi="Arial Narrow"/>
                <w:sz w:val="20"/>
              </w:rPr>
              <w:t xml:space="preserve"> </w:t>
            </w:r>
            <w:r w:rsidRPr="00801812">
              <w:rPr>
                <w:rFonts w:ascii="Arial Narrow" w:hAnsi="Arial Narrow"/>
                <w:sz w:val="20"/>
              </w:rPr>
              <w:t>Por la cual se crea el Ministerio del Medio Ambiente, se reordena el Sector Público encargado de la gestión y conservación del medio ambiente y los recursos naturales renovables, se organiza el Sistema Nacional Ambiental, SINA, y se dictan otras disposiciones.</w:t>
            </w:r>
          </w:p>
        </w:tc>
        <w:tc>
          <w:tcPr>
            <w:tcW w:w="3773" w:type="dxa"/>
            <w:vMerge/>
            <w:shd w:val="clear" w:color="auto" w:fill="auto"/>
          </w:tcPr>
          <w:p w14:paraId="62D3F89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B46E380" w14:textId="77777777" w:rsidTr="009A5FBD">
        <w:trPr>
          <w:gridAfter w:val="1"/>
          <w:wAfter w:w="7" w:type="dxa"/>
        </w:trPr>
        <w:tc>
          <w:tcPr>
            <w:tcW w:w="2478" w:type="dxa"/>
            <w:vMerge/>
            <w:shd w:val="clear" w:color="auto" w:fill="auto"/>
          </w:tcPr>
          <w:p w14:paraId="2780AF0D" w14:textId="77777777" w:rsidR="0060619D" w:rsidRDefault="0060619D" w:rsidP="00E74B72">
            <w:pPr>
              <w:jc w:val="both"/>
              <w:rPr>
                <w:rFonts w:ascii="Arial Narrow" w:hAnsi="Arial Narrow" w:cs="Arial"/>
              </w:rPr>
            </w:pPr>
          </w:p>
        </w:tc>
        <w:tc>
          <w:tcPr>
            <w:tcW w:w="7015" w:type="dxa"/>
            <w:shd w:val="clear" w:color="auto" w:fill="auto"/>
          </w:tcPr>
          <w:p w14:paraId="149B8FBB" w14:textId="77777777" w:rsidR="0060619D" w:rsidRPr="000F27B8" w:rsidRDefault="0060619D" w:rsidP="00E74B72">
            <w:pPr>
              <w:pStyle w:val="Textoindependiente"/>
              <w:widowControl w:val="0"/>
              <w:rPr>
                <w:rFonts w:ascii="Arial Narrow" w:hAnsi="Arial Narrow"/>
                <w:sz w:val="20"/>
              </w:rPr>
            </w:pPr>
            <w:r w:rsidRPr="00801812">
              <w:rPr>
                <w:rFonts w:ascii="Arial Narrow" w:hAnsi="Arial Narrow"/>
                <w:sz w:val="20"/>
              </w:rPr>
              <w:t>Decreto-Ley 2811 de 1974</w:t>
            </w:r>
            <w:r>
              <w:rPr>
                <w:rFonts w:ascii="Arial Narrow" w:hAnsi="Arial Narrow"/>
                <w:sz w:val="20"/>
              </w:rPr>
              <w:t xml:space="preserve"> </w:t>
            </w:r>
            <w:r w:rsidRPr="00801812">
              <w:rPr>
                <w:rFonts w:ascii="Arial Narrow" w:hAnsi="Arial Narrow"/>
                <w:sz w:val="20"/>
              </w:rPr>
              <w:t>Por el cual se dicta el Código Nacional de Recursos Naturales Renovables y de Protección al Medio Ambiente.</w:t>
            </w:r>
          </w:p>
        </w:tc>
        <w:tc>
          <w:tcPr>
            <w:tcW w:w="3773" w:type="dxa"/>
            <w:vMerge/>
            <w:shd w:val="clear" w:color="auto" w:fill="auto"/>
          </w:tcPr>
          <w:p w14:paraId="46FC4A0D"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9BA29A8" w14:textId="77777777" w:rsidTr="009A5FBD">
        <w:trPr>
          <w:gridAfter w:val="1"/>
          <w:wAfter w:w="7" w:type="dxa"/>
        </w:trPr>
        <w:tc>
          <w:tcPr>
            <w:tcW w:w="2478" w:type="dxa"/>
            <w:vMerge/>
            <w:shd w:val="clear" w:color="auto" w:fill="auto"/>
          </w:tcPr>
          <w:p w14:paraId="4DC2ECC6" w14:textId="77777777" w:rsidR="0060619D" w:rsidRDefault="0060619D" w:rsidP="00E74B72">
            <w:pPr>
              <w:jc w:val="both"/>
              <w:rPr>
                <w:rFonts w:ascii="Arial Narrow" w:hAnsi="Arial Narrow" w:cs="Arial"/>
              </w:rPr>
            </w:pPr>
          </w:p>
        </w:tc>
        <w:tc>
          <w:tcPr>
            <w:tcW w:w="7015" w:type="dxa"/>
            <w:shd w:val="clear" w:color="auto" w:fill="auto"/>
          </w:tcPr>
          <w:p w14:paraId="43C192AF" w14:textId="7431C7A0" w:rsidR="0060619D" w:rsidRPr="000F27B8" w:rsidRDefault="0060619D" w:rsidP="00E74B72">
            <w:pPr>
              <w:pStyle w:val="Textoindependiente"/>
              <w:widowControl w:val="0"/>
              <w:rPr>
                <w:rFonts w:ascii="Arial Narrow" w:hAnsi="Arial Narrow"/>
                <w:sz w:val="20"/>
              </w:rPr>
            </w:pPr>
            <w:r w:rsidRPr="00801812">
              <w:rPr>
                <w:rFonts w:ascii="Arial Narrow" w:hAnsi="Arial Narrow"/>
                <w:sz w:val="20"/>
              </w:rPr>
              <w:t>Decreto 1076 de 2015</w:t>
            </w:r>
            <w:r>
              <w:rPr>
                <w:rFonts w:ascii="Arial Narrow" w:hAnsi="Arial Narrow"/>
                <w:sz w:val="20"/>
              </w:rPr>
              <w:t xml:space="preserve"> </w:t>
            </w:r>
            <w:r w:rsidRPr="00801812">
              <w:rPr>
                <w:rFonts w:ascii="Arial Narrow" w:hAnsi="Arial Narrow"/>
                <w:sz w:val="20"/>
              </w:rPr>
              <w:t>Por medio del cual se expide el Decreto Único Reglamentario del Sector Ambiente y Desarrollo Sostenible</w:t>
            </w:r>
            <w:r w:rsidR="00AE1056">
              <w:rPr>
                <w:rFonts w:ascii="Arial Narrow" w:hAnsi="Arial Narrow"/>
                <w:sz w:val="20"/>
              </w:rPr>
              <w:t>.</w:t>
            </w:r>
          </w:p>
        </w:tc>
        <w:tc>
          <w:tcPr>
            <w:tcW w:w="3773" w:type="dxa"/>
            <w:vMerge/>
            <w:shd w:val="clear" w:color="auto" w:fill="auto"/>
          </w:tcPr>
          <w:p w14:paraId="79796693"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930DF34" w14:textId="77777777" w:rsidTr="009A5FBD">
        <w:trPr>
          <w:gridAfter w:val="1"/>
          <w:wAfter w:w="7" w:type="dxa"/>
        </w:trPr>
        <w:tc>
          <w:tcPr>
            <w:tcW w:w="2478" w:type="dxa"/>
            <w:vMerge w:val="restart"/>
            <w:shd w:val="clear" w:color="auto" w:fill="auto"/>
            <w:vAlign w:val="center"/>
          </w:tcPr>
          <w:p w14:paraId="7E106F69" w14:textId="2738922C" w:rsidR="0060619D" w:rsidRPr="008B0906" w:rsidRDefault="0060619D" w:rsidP="00E74B72">
            <w:pPr>
              <w:pStyle w:val="Textoindependiente"/>
              <w:widowControl w:val="0"/>
              <w:ind w:right="42"/>
              <w:rPr>
                <w:rFonts w:ascii="Arial Narrow" w:hAnsi="Arial Narrow"/>
                <w:sz w:val="20"/>
              </w:rPr>
            </w:pPr>
            <w:r w:rsidRPr="00241D83">
              <w:rPr>
                <w:rFonts w:ascii="Arial Narrow" w:hAnsi="Arial Narrow"/>
                <w:sz w:val="20"/>
              </w:rPr>
              <w:t>Avance en la ejecución de los Planes de Ordenación y Manejo Integrado de la Unidad Ambiental Costera – POMIUAC, adoptado</w:t>
            </w:r>
            <w:r w:rsidR="00F8204C">
              <w:rPr>
                <w:rFonts w:ascii="Arial Narrow" w:hAnsi="Arial Narrow"/>
                <w:sz w:val="20"/>
              </w:rPr>
              <w:t>s</w:t>
            </w:r>
          </w:p>
        </w:tc>
        <w:tc>
          <w:tcPr>
            <w:tcW w:w="7015" w:type="dxa"/>
            <w:shd w:val="clear" w:color="auto" w:fill="auto"/>
          </w:tcPr>
          <w:p w14:paraId="3663CFA2" w14:textId="30413864" w:rsidR="0060619D" w:rsidRPr="000F27B8" w:rsidRDefault="0060619D" w:rsidP="00E74B72">
            <w:pPr>
              <w:pStyle w:val="Textoindependiente"/>
              <w:widowControl w:val="0"/>
              <w:ind w:right="42"/>
              <w:rPr>
                <w:rFonts w:ascii="Arial Narrow" w:hAnsi="Arial Narrow"/>
                <w:sz w:val="20"/>
              </w:rPr>
            </w:pPr>
            <w:r w:rsidRPr="00241D83">
              <w:rPr>
                <w:rFonts w:ascii="Arial Narrow" w:hAnsi="Arial Narrow"/>
                <w:sz w:val="20"/>
              </w:rPr>
              <w:t>'Decreto-Ley 2811 de 1974</w:t>
            </w:r>
            <w:r>
              <w:rPr>
                <w:rFonts w:ascii="Arial Narrow" w:hAnsi="Arial Narrow"/>
                <w:sz w:val="20"/>
              </w:rPr>
              <w:t xml:space="preserve">: </w:t>
            </w:r>
            <w:r w:rsidRPr="00241D83">
              <w:rPr>
                <w:rFonts w:ascii="Arial Narrow" w:hAnsi="Arial Narrow"/>
                <w:sz w:val="20"/>
              </w:rPr>
              <w:t>Artículo 164 que “Corresponde al Estado la protección del ambiente marino, constituido por las aguas, por el suelo, el subsuelo y el espacio aéreo del mar territorial y el de la zona económica, y por las playas y recursos naturales renovables de la zona</w:t>
            </w:r>
            <w:r w:rsidR="00AE1056">
              <w:rPr>
                <w:rFonts w:ascii="Arial Narrow" w:hAnsi="Arial Narrow"/>
                <w:sz w:val="20"/>
              </w:rPr>
              <w:t>.</w:t>
            </w:r>
          </w:p>
        </w:tc>
        <w:tc>
          <w:tcPr>
            <w:tcW w:w="3773" w:type="dxa"/>
            <w:vMerge w:val="restart"/>
            <w:shd w:val="clear" w:color="auto" w:fill="auto"/>
            <w:vAlign w:val="center"/>
          </w:tcPr>
          <w:p w14:paraId="5F075751" w14:textId="148B1103" w:rsidR="0060619D" w:rsidRPr="00241D83" w:rsidRDefault="0060619D" w:rsidP="00054807">
            <w:pPr>
              <w:pStyle w:val="Textoindependiente"/>
              <w:widowControl w:val="0"/>
              <w:numPr>
                <w:ilvl w:val="0"/>
                <w:numId w:val="47"/>
              </w:numPr>
              <w:ind w:left="211" w:hanging="211"/>
              <w:rPr>
                <w:rFonts w:ascii="Arial Narrow" w:hAnsi="Arial Narrow"/>
                <w:sz w:val="20"/>
              </w:rPr>
            </w:pPr>
            <w:r w:rsidRPr="00241D83">
              <w:rPr>
                <w:rFonts w:ascii="Arial Narrow" w:hAnsi="Arial Narrow"/>
                <w:sz w:val="20"/>
              </w:rPr>
              <w:t xml:space="preserve">Política nacional ambiental para el desarrollo sostenible de los espacios oceánicos y las zonas costeras e insulares de Colombia – PNAOC. </w:t>
            </w:r>
          </w:p>
          <w:p w14:paraId="445830AD" w14:textId="114F82CF" w:rsidR="0060619D" w:rsidRPr="00241D83" w:rsidRDefault="0060619D" w:rsidP="00054807">
            <w:pPr>
              <w:pStyle w:val="Textoindependiente"/>
              <w:widowControl w:val="0"/>
              <w:numPr>
                <w:ilvl w:val="0"/>
                <w:numId w:val="47"/>
              </w:numPr>
              <w:ind w:left="211" w:hanging="211"/>
              <w:rPr>
                <w:rFonts w:ascii="Arial Narrow" w:hAnsi="Arial Narrow"/>
                <w:sz w:val="20"/>
              </w:rPr>
            </w:pPr>
            <w:r w:rsidRPr="00241D83">
              <w:rPr>
                <w:rFonts w:ascii="Arial Narrow" w:hAnsi="Arial Narrow"/>
                <w:sz w:val="20"/>
              </w:rPr>
              <w:t xml:space="preserve">Guía Técnica para la Ordenación y Manejo Integrado de la Zona Costera. </w:t>
            </w:r>
          </w:p>
          <w:p w14:paraId="16A322DC" w14:textId="325A0017" w:rsidR="0060619D" w:rsidRPr="00241D83" w:rsidRDefault="0060619D" w:rsidP="00054807">
            <w:pPr>
              <w:pStyle w:val="Textoindependiente"/>
              <w:widowControl w:val="0"/>
              <w:numPr>
                <w:ilvl w:val="0"/>
                <w:numId w:val="47"/>
              </w:numPr>
              <w:ind w:left="211" w:hanging="211"/>
              <w:rPr>
                <w:rFonts w:ascii="Arial Narrow" w:hAnsi="Arial Narrow"/>
                <w:sz w:val="20"/>
              </w:rPr>
            </w:pPr>
            <w:r w:rsidRPr="00241D83">
              <w:rPr>
                <w:rFonts w:ascii="Arial Narrow" w:hAnsi="Arial Narrow"/>
                <w:sz w:val="20"/>
              </w:rPr>
              <w:t xml:space="preserve">Guía Técnica para la Ordenación, Ordenamiento y Planificación Ambiental de la Unidad Ambiental Costera Caribe Insular </w:t>
            </w:r>
          </w:p>
          <w:p w14:paraId="0623F906" w14:textId="77777777" w:rsidR="0060619D" w:rsidRPr="00153129" w:rsidRDefault="0060619D" w:rsidP="00054807">
            <w:pPr>
              <w:pStyle w:val="Textoindependiente"/>
              <w:widowControl w:val="0"/>
              <w:numPr>
                <w:ilvl w:val="0"/>
                <w:numId w:val="47"/>
              </w:numPr>
              <w:ind w:left="211" w:right="618" w:hanging="211"/>
              <w:rPr>
                <w:rFonts w:ascii="Arial Narrow" w:hAnsi="Arial Narrow"/>
                <w:sz w:val="20"/>
              </w:rPr>
            </w:pPr>
            <w:r w:rsidRPr="00241D83">
              <w:rPr>
                <w:rFonts w:ascii="Arial Narrow" w:hAnsi="Arial Narrow"/>
                <w:sz w:val="20"/>
              </w:rPr>
              <w:t>- NDC de Colombia, actualización 2020.</w:t>
            </w:r>
          </w:p>
        </w:tc>
      </w:tr>
      <w:tr w:rsidR="0060619D" w:rsidRPr="00153129" w14:paraId="181134ED" w14:textId="77777777" w:rsidTr="009A5FBD">
        <w:trPr>
          <w:gridAfter w:val="1"/>
          <w:wAfter w:w="7" w:type="dxa"/>
        </w:trPr>
        <w:tc>
          <w:tcPr>
            <w:tcW w:w="2478" w:type="dxa"/>
            <w:vMerge/>
            <w:shd w:val="clear" w:color="auto" w:fill="auto"/>
          </w:tcPr>
          <w:p w14:paraId="5A1EA135"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60E96BB5" w14:textId="3608C902" w:rsidR="0060619D" w:rsidRPr="000F27B8" w:rsidRDefault="0060619D" w:rsidP="00E74B72">
            <w:pPr>
              <w:pStyle w:val="Textoindependiente"/>
              <w:widowControl w:val="0"/>
              <w:ind w:right="42"/>
              <w:rPr>
                <w:rFonts w:ascii="Arial Narrow" w:hAnsi="Arial Narrow"/>
                <w:sz w:val="20"/>
              </w:rPr>
            </w:pPr>
            <w:r w:rsidRPr="00241D83">
              <w:rPr>
                <w:rFonts w:ascii="Arial Narrow" w:hAnsi="Arial Narrow"/>
                <w:sz w:val="20"/>
              </w:rPr>
              <w:t>'Ley 99 de 1993</w:t>
            </w:r>
            <w:r>
              <w:rPr>
                <w:rFonts w:ascii="Arial Narrow" w:hAnsi="Arial Narrow"/>
                <w:sz w:val="20"/>
              </w:rPr>
              <w:t xml:space="preserve">: </w:t>
            </w:r>
            <w:r w:rsidRPr="00241D83">
              <w:rPr>
                <w:rFonts w:ascii="Arial Narrow" w:hAnsi="Arial Narrow"/>
                <w:sz w:val="20"/>
              </w:rPr>
              <w:t>'Define las funciones del Ministerio de Medio Ambiente confiriendo la obligación de formular las Políticas Nacionales en relación con el medio ambiente y los recursos naturales renovables, establecer reglas y criterios de ordenamiento ambiental de uso del territorio y de los mares adyacentes,  Dirigir y coordinar el proceso de planificación y la ejecución armónica de las actividades en materia ambiental, de las entidades integrantes del Sistema Nacional Ambiental (SINA) y fijar las pautas generales para el ordenamiento y manejo de cuencas hidrográficas y demás áreas de manejo especial. Esta Ley igualmente establece la competencia a las Corporaciones Autónomas Regionales y de Desarrollo Sostenible en la ejecución de las políticas, planes y programas nacionales en materia ambiental a través del ejercicio de la función de máxima autoridad ambiental en el área de su jurisdicción, de acuerdo con las normas de carácter superior y conforme a los criterios y directrices trazadas por el Ministerio del Medio Ambiente</w:t>
            </w:r>
            <w:r w:rsidR="00AE1056">
              <w:rPr>
                <w:rFonts w:ascii="Arial Narrow" w:hAnsi="Arial Narrow"/>
                <w:sz w:val="20"/>
              </w:rPr>
              <w:t>.</w:t>
            </w:r>
          </w:p>
        </w:tc>
        <w:tc>
          <w:tcPr>
            <w:tcW w:w="3773" w:type="dxa"/>
            <w:vMerge/>
            <w:shd w:val="clear" w:color="auto" w:fill="auto"/>
          </w:tcPr>
          <w:p w14:paraId="58717D39"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9A95A8A" w14:textId="77777777" w:rsidTr="009A5FBD">
        <w:trPr>
          <w:gridAfter w:val="1"/>
          <w:wAfter w:w="7" w:type="dxa"/>
        </w:trPr>
        <w:tc>
          <w:tcPr>
            <w:tcW w:w="2478" w:type="dxa"/>
            <w:vMerge/>
            <w:shd w:val="clear" w:color="auto" w:fill="auto"/>
          </w:tcPr>
          <w:p w14:paraId="5338A720"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6F6D0C47" w14:textId="6567717A"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'Ley 165 de 1994</w:t>
            </w:r>
            <w:r>
              <w:rPr>
                <w:rFonts w:ascii="Arial Narrow" w:hAnsi="Arial Narrow"/>
                <w:sz w:val="20"/>
              </w:rPr>
              <w:t xml:space="preserve">: </w:t>
            </w:r>
            <w:r w:rsidRPr="00241D83">
              <w:rPr>
                <w:rFonts w:ascii="Arial Narrow" w:hAnsi="Arial Narrow"/>
                <w:sz w:val="20"/>
              </w:rPr>
              <w:t>'Colombia ratifica su adhesión al Convenio sobre la Diversidad Biológica -CDB, la cual ha promovido y respaldado el desarrollo y apuesta de enfoques para el ordenamiento marino costero (gestión o manejo integrado de zonas costeras -MIZC), como fue inicialmente el Mandato de Yakarta en 1995 (Decisión II/10)</w:t>
            </w:r>
            <w:r w:rsidR="00AE1056">
              <w:rPr>
                <w:rFonts w:ascii="Arial Narrow" w:hAnsi="Arial Narrow"/>
                <w:sz w:val="20"/>
              </w:rPr>
              <w:t>.</w:t>
            </w:r>
          </w:p>
        </w:tc>
        <w:tc>
          <w:tcPr>
            <w:tcW w:w="3773" w:type="dxa"/>
            <w:vMerge/>
            <w:shd w:val="clear" w:color="auto" w:fill="auto"/>
          </w:tcPr>
          <w:p w14:paraId="61DAA4D5"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CC4FB3A" w14:textId="77777777" w:rsidTr="009A5FBD">
        <w:trPr>
          <w:gridAfter w:val="1"/>
          <w:wAfter w:w="7" w:type="dxa"/>
        </w:trPr>
        <w:tc>
          <w:tcPr>
            <w:tcW w:w="2478" w:type="dxa"/>
            <w:vMerge/>
            <w:shd w:val="clear" w:color="auto" w:fill="auto"/>
          </w:tcPr>
          <w:p w14:paraId="2AEAF47F"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6B64AC60" w14:textId="4C793215"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'Ley 1450 de 2011</w:t>
            </w:r>
            <w:r>
              <w:rPr>
                <w:rFonts w:ascii="Arial Narrow" w:hAnsi="Arial Narrow"/>
                <w:sz w:val="20"/>
              </w:rPr>
              <w:t xml:space="preserve">: </w:t>
            </w:r>
            <w:r w:rsidRPr="00241D83">
              <w:rPr>
                <w:rFonts w:ascii="Arial Narrow" w:hAnsi="Arial Narrow"/>
                <w:sz w:val="20"/>
              </w:rPr>
              <w:t>'Expide el Plan Nacional de Desarrollo 2011-2014, que en su artículo 208 establece lo concerniente a la autoridad ambiental marina de las Corporaciones Autónomas Regionales y las de Desarrollo Sostenibles de los departamentos costeros</w:t>
            </w:r>
            <w:r w:rsidR="00AE1056">
              <w:rPr>
                <w:rFonts w:ascii="Arial Narrow" w:hAnsi="Arial Narrow"/>
                <w:sz w:val="20"/>
              </w:rPr>
              <w:t>.</w:t>
            </w:r>
          </w:p>
        </w:tc>
        <w:tc>
          <w:tcPr>
            <w:tcW w:w="3773" w:type="dxa"/>
            <w:vMerge/>
            <w:shd w:val="clear" w:color="auto" w:fill="auto"/>
          </w:tcPr>
          <w:p w14:paraId="281B37B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5203B0C" w14:textId="77777777" w:rsidTr="009A5FBD">
        <w:trPr>
          <w:gridAfter w:val="1"/>
          <w:wAfter w:w="7" w:type="dxa"/>
        </w:trPr>
        <w:tc>
          <w:tcPr>
            <w:tcW w:w="2478" w:type="dxa"/>
            <w:vMerge/>
            <w:shd w:val="clear" w:color="auto" w:fill="auto"/>
          </w:tcPr>
          <w:p w14:paraId="2E500C74"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51F20702" w14:textId="60832485"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'Ley 2169 de 2021</w:t>
            </w:r>
            <w:r>
              <w:rPr>
                <w:rFonts w:ascii="Arial Narrow" w:hAnsi="Arial Narrow"/>
                <w:sz w:val="20"/>
              </w:rPr>
              <w:t xml:space="preserve">: </w:t>
            </w:r>
            <w:r w:rsidRPr="00241D83">
              <w:rPr>
                <w:rFonts w:ascii="Arial Narrow" w:hAnsi="Arial Narrow"/>
                <w:sz w:val="20"/>
              </w:rPr>
              <w:t>Ley de Acción Climática, acoge la meta de NDC y establece que, dentro de las metas nacionales de adaptación al cambio climático, en el sector ambiente y desarrollo sostenible, se debe “Adoptar e implementar a 2030, el cien por ciento (100%) de los Planes de Ordenación y Manejo Integrado de las Unidades Ambientales Costeras (POMIUAC) con acciones de adaptación basada en ecosistemas sobre manglar y pastos marinos, arrecifes coralinos, y otros ecosistemas costeros</w:t>
            </w:r>
            <w:r w:rsidR="00AE1056">
              <w:rPr>
                <w:rFonts w:ascii="Arial Narrow" w:hAnsi="Arial Narrow"/>
                <w:sz w:val="20"/>
              </w:rPr>
              <w:t>.</w:t>
            </w:r>
          </w:p>
        </w:tc>
        <w:tc>
          <w:tcPr>
            <w:tcW w:w="3773" w:type="dxa"/>
            <w:vMerge/>
            <w:shd w:val="clear" w:color="auto" w:fill="auto"/>
          </w:tcPr>
          <w:p w14:paraId="74CD1D1F"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90E0796" w14:textId="77777777" w:rsidTr="009A5FBD">
        <w:trPr>
          <w:gridAfter w:val="1"/>
          <w:wAfter w:w="7" w:type="dxa"/>
        </w:trPr>
        <w:tc>
          <w:tcPr>
            <w:tcW w:w="2478" w:type="dxa"/>
            <w:vMerge/>
            <w:shd w:val="clear" w:color="auto" w:fill="auto"/>
          </w:tcPr>
          <w:p w14:paraId="1C5BEDD8"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2E4BD854" w14:textId="221CFACE"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'Decreto 3570 de 2011</w:t>
            </w:r>
            <w:r>
              <w:rPr>
                <w:rFonts w:ascii="Arial Narrow" w:hAnsi="Arial Narrow"/>
                <w:sz w:val="20"/>
              </w:rPr>
              <w:t xml:space="preserve">: </w:t>
            </w:r>
            <w:r w:rsidRPr="00241D83">
              <w:rPr>
                <w:rFonts w:ascii="Arial Narrow" w:hAnsi="Arial Narrow"/>
                <w:sz w:val="20"/>
              </w:rPr>
              <w:t>'Modificó la parte final del parágrafo 3o del artículo 207 de la Ley 1450 de 2011, en el sentido que a la Dirección de Asuntos Marinos, Costeros y Recursos Acuáticos del Ministerio de Ambiente y Desarrollo Sostenible le corresponde “Emitir concepto previo a la aprobación de los planes de manejo integrado de las unidades ambientales costeras que deben ser adoptados por las corporaciones autónomas regionales</w:t>
            </w:r>
            <w:r w:rsidR="00AE1056">
              <w:rPr>
                <w:rFonts w:ascii="Arial Narrow" w:hAnsi="Arial Narrow"/>
                <w:sz w:val="20"/>
              </w:rPr>
              <w:t>.</w:t>
            </w:r>
          </w:p>
        </w:tc>
        <w:tc>
          <w:tcPr>
            <w:tcW w:w="3773" w:type="dxa"/>
            <w:vMerge/>
            <w:shd w:val="clear" w:color="auto" w:fill="auto"/>
          </w:tcPr>
          <w:p w14:paraId="0291548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C834C7E" w14:textId="77777777" w:rsidTr="009A5FBD">
        <w:trPr>
          <w:gridAfter w:val="1"/>
          <w:wAfter w:w="7" w:type="dxa"/>
        </w:trPr>
        <w:tc>
          <w:tcPr>
            <w:tcW w:w="2478" w:type="dxa"/>
            <w:vMerge/>
            <w:shd w:val="clear" w:color="auto" w:fill="auto"/>
          </w:tcPr>
          <w:p w14:paraId="03B94F49"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374DE553" w14:textId="4CCE674F"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'Decreto 1120 de 2013</w:t>
            </w:r>
            <w:r>
              <w:rPr>
                <w:rFonts w:ascii="Arial Narrow" w:hAnsi="Arial Narrow"/>
                <w:sz w:val="20"/>
              </w:rPr>
              <w:t xml:space="preserve">: </w:t>
            </w:r>
            <w:r w:rsidRPr="00241D83">
              <w:rPr>
                <w:rFonts w:ascii="Arial Narrow" w:hAnsi="Arial Narrow"/>
                <w:sz w:val="20"/>
              </w:rPr>
              <w:t>'Reglamenta las Unidades Ambientales Costeras (UAC) y las comisiones conjuntas, establece las reglas de procedimiento y criterios para reglamentar la restricción de ciertas actividades en pastos marinos, y dicta otras disposiciones</w:t>
            </w:r>
            <w:r w:rsidR="00AE1056">
              <w:rPr>
                <w:rFonts w:ascii="Arial Narrow" w:hAnsi="Arial Narrow"/>
                <w:sz w:val="20"/>
              </w:rPr>
              <w:t>.</w:t>
            </w:r>
          </w:p>
        </w:tc>
        <w:tc>
          <w:tcPr>
            <w:tcW w:w="3773" w:type="dxa"/>
            <w:vMerge/>
            <w:shd w:val="clear" w:color="auto" w:fill="auto"/>
          </w:tcPr>
          <w:p w14:paraId="6D846F5D"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164F1E5E" w14:textId="77777777" w:rsidTr="009A5FBD">
        <w:trPr>
          <w:gridAfter w:val="1"/>
          <w:wAfter w:w="7" w:type="dxa"/>
        </w:trPr>
        <w:tc>
          <w:tcPr>
            <w:tcW w:w="2478" w:type="dxa"/>
            <w:vMerge/>
            <w:shd w:val="clear" w:color="auto" w:fill="auto"/>
          </w:tcPr>
          <w:p w14:paraId="62F015AF"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5B0162A2" w14:textId="255E1D90"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'Decreto 1076 de 2015</w:t>
            </w:r>
            <w:r>
              <w:rPr>
                <w:rFonts w:ascii="Arial Narrow" w:hAnsi="Arial Narrow"/>
                <w:sz w:val="20"/>
              </w:rPr>
              <w:t xml:space="preserve">: </w:t>
            </w:r>
            <w:r w:rsidRPr="00241D83">
              <w:rPr>
                <w:rFonts w:ascii="Arial Narrow" w:hAnsi="Arial Narrow"/>
                <w:sz w:val="20"/>
              </w:rPr>
              <w:t>'Decreto Único Reglamentario del Sector Ambiente y Desarrollo Sostenible, compila la normativa vigente a la fecha de su expedición y se encuentra en permanente actualización</w:t>
            </w:r>
            <w:r w:rsidR="00AE1056">
              <w:rPr>
                <w:rFonts w:ascii="Arial Narrow" w:hAnsi="Arial Narrow"/>
                <w:sz w:val="20"/>
              </w:rPr>
              <w:t>.</w:t>
            </w:r>
          </w:p>
        </w:tc>
        <w:tc>
          <w:tcPr>
            <w:tcW w:w="3773" w:type="dxa"/>
            <w:vMerge/>
            <w:shd w:val="clear" w:color="auto" w:fill="auto"/>
          </w:tcPr>
          <w:p w14:paraId="1B15DD1D"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F0052FC" w14:textId="77777777" w:rsidTr="009A5FBD">
        <w:trPr>
          <w:gridAfter w:val="1"/>
          <w:wAfter w:w="7" w:type="dxa"/>
        </w:trPr>
        <w:tc>
          <w:tcPr>
            <w:tcW w:w="2478" w:type="dxa"/>
            <w:vMerge/>
            <w:shd w:val="clear" w:color="auto" w:fill="auto"/>
          </w:tcPr>
          <w:p w14:paraId="6E681184"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78267B46" w14:textId="77777777"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'Decreto 415 de 2017</w:t>
            </w:r>
            <w:r>
              <w:rPr>
                <w:rFonts w:ascii="Arial Narrow" w:hAnsi="Arial Narrow"/>
                <w:sz w:val="20"/>
              </w:rPr>
              <w:t xml:space="preserve">. </w:t>
            </w:r>
            <w:r w:rsidRPr="00241D83">
              <w:rPr>
                <w:rFonts w:ascii="Arial Narrow" w:hAnsi="Arial Narrow"/>
                <w:sz w:val="20"/>
              </w:rPr>
              <w:t>'Adiciona al Título 4 de la Parte 2 del Libro 2 del Decreto 1076 de 2015, Decreto Único Reglamentario del Sector Ambiente y Desarrollo Sostenible, un Capítulo 3 en el que se establece el Plan de Ordenación y Manejo Integrado de la Unidad Ambiental Costera -POMIUAC Caribe Insular, en el Departamento Archipiélago de San Andrés, Providencia y Santa Catalina”.</w:t>
            </w:r>
          </w:p>
        </w:tc>
        <w:tc>
          <w:tcPr>
            <w:tcW w:w="3773" w:type="dxa"/>
            <w:vMerge/>
            <w:shd w:val="clear" w:color="auto" w:fill="auto"/>
          </w:tcPr>
          <w:p w14:paraId="230165FA"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7000D028" w14:textId="77777777" w:rsidTr="009A5FBD">
        <w:trPr>
          <w:gridAfter w:val="1"/>
          <w:wAfter w:w="7" w:type="dxa"/>
        </w:trPr>
        <w:tc>
          <w:tcPr>
            <w:tcW w:w="2478" w:type="dxa"/>
            <w:vMerge/>
            <w:shd w:val="clear" w:color="auto" w:fill="auto"/>
          </w:tcPr>
          <w:p w14:paraId="7CB33CA5"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58BA380A" w14:textId="26A0EB51"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'Resolución 768 de 2017</w:t>
            </w:r>
            <w:r>
              <w:rPr>
                <w:rFonts w:ascii="Arial Narrow" w:hAnsi="Arial Narrow"/>
                <w:sz w:val="20"/>
              </w:rPr>
              <w:t xml:space="preserve">: </w:t>
            </w:r>
            <w:r w:rsidRPr="00241D83">
              <w:rPr>
                <w:rFonts w:ascii="Arial Narrow" w:hAnsi="Arial Narrow"/>
                <w:sz w:val="20"/>
              </w:rPr>
              <w:t>Adopta la Guía Técnica para la Ordenación y Manejo Integrado de la Zona Costera elaborada por la Dirección de Asuntos Marinos, Costeros y Recursos Acuáticos del Ministerio de Ambiente y Desarrollo Sostenible</w:t>
            </w:r>
            <w:r w:rsidR="00AE1056">
              <w:rPr>
                <w:rFonts w:ascii="Arial Narrow" w:hAnsi="Arial Narrow"/>
                <w:sz w:val="20"/>
              </w:rPr>
              <w:t>.</w:t>
            </w:r>
          </w:p>
        </w:tc>
        <w:tc>
          <w:tcPr>
            <w:tcW w:w="3773" w:type="dxa"/>
            <w:vMerge/>
            <w:shd w:val="clear" w:color="auto" w:fill="auto"/>
          </w:tcPr>
          <w:p w14:paraId="17414610"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DA1CBE8" w14:textId="77777777" w:rsidTr="009A5FBD">
        <w:trPr>
          <w:gridAfter w:val="1"/>
          <w:wAfter w:w="7" w:type="dxa"/>
        </w:trPr>
        <w:tc>
          <w:tcPr>
            <w:tcW w:w="2478" w:type="dxa"/>
            <w:vMerge/>
            <w:shd w:val="clear" w:color="auto" w:fill="auto"/>
          </w:tcPr>
          <w:p w14:paraId="781DF2CB" w14:textId="77777777" w:rsidR="0060619D" w:rsidRPr="008B0906" w:rsidRDefault="0060619D" w:rsidP="00E74B72">
            <w:pPr>
              <w:pStyle w:val="Textoindependiente"/>
              <w:widowControl w:val="0"/>
              <w:ind w:right="42"/>
              <w:rPr>
                <w:rFonts w:ascii="Arial Narrow" w:hAnsi="Arial Narrow"/>
                <w:sz w:val="20"/>
              </w:rPr>
            </w:pPr>
          </w:p>
        </w:tc>
        <w:tc>
          <w:tcPr>
            <w:tcW w:w="7015" w:type="dxa"/>
            <w:shd w:val="clear" w:color="auto" w:fill="auto"/>
          </w:tcPr>
          <w:p w14:paraId="6D3CCFFD" w14:textId="06703947" w:rsidR="0060619D" w:rsidRPr="00241D83" w:rsidRDefault="0060619D" w:rsidP="00E74B72">
            <w:pPr>
              <w:pStyle w:val="Textoindependiente"/>
              <w:widowControl w:val="0"/>
              <w:ind w:right="42"/>
              <w:rPr>
                <w:rFonts w:ascii="Arial Narrow" w:hAnsi="Arial Narrow"/>
                <w:sz w:val="20"/>
              </w:rPr>
            </w:pPr>
            <w:r w:rsidRPr="00241D83">
              <w:rPr>
                <w:rFonts w:ascii="Arial Narrow" w:hAnsi="Arial Narrow"/>
                <w:sz w:val="20"/>
              </w:rPr>
              <w:t xml:space="preserve">'Resolución 1979 de </w:t>
            </w:r>
            <w:r>
              <w:rPr>
                <w:rFonts w:ascii="Arial Narrow" w:hAnsi="Arial Narrow"/>
                <w:sz w:val="20"/>
              </w:rPr>
              <w:t xml:space="preserve">2017: </w:t>
            </w:r>
            <w:r w:rsidRPr="00241D83">
              <w:rPr>
                <w:rFonts w:ascii="Arial Narrow" w:hAnsi="Arial Narrow"/>
                <w:sz w:val="20"/>
              </w:rPr>
              <w:t>'Adopta la Guía Técnica para la Ordenación, Ordenamiento y Planificación Ambiental de la Unidad Ambiental Costera Caribe Insular</w:t>
            </w:r>
            <w:r w:rsidR="00AE1056">
              <w:rPr>
                <w:rFonts w:ascii="Arial Narrow" w:hAnsi="Arial Narrow"/>
                <w:sz w:val="20"/>
              </w:rPr>
              <w:t>.</w:t>
            </w:r>
          </w:p>
        </w:tc>
        <w:tc>
          <w:tcPr>
            <w:tcW w:w="3773" w:type="dxa"/>
            <w:vMerge/>
            <w:shd w:val="clear" w:color="auto" w:fill="auto"/>
          </w:tcPr>
          <w:p w14:paraId="1678823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2FF48FB" w14:textId="77777777" w:rsidTr="009A5FBD">
        <w:trPr>
          <w:gridAfter w:val="1"/>
          <w:wAfter w:w="7" w:type="dxa"/>
        </w:trPr>
        <w:tc>
          <w:tcPr>
            <w:tcW w:w="2478" w:type="dxa"/>
            <w:vMerge w:val="restart"/>
            <w:shd w:val="clear" w:color="auto" w:fill="auto"/>
            <w:vAlign w:val="center"/>
          </w:tcPr>
          <w:p w14:paraId="0CA8EC11" w14:textId="77777777" w:rsidR="0060619D" w:rsidRDefault="0060619D" w:rsidP="00E74B72">
            <w:pPr>
              <w:jc w:val="both"/>
              <w:rPr>
                <w:rFonts w:ascii="Arial Narrow" w:hAnsi="Arial Narrow" w:cs="Arial"/>
              </w:rPr>
            </w:pPr>
            <w:r w:rsidRPr="0007704C">
              <w:rPr>
                <w:rFonts w:ascii="Arial Narrow" w:hAnsi="Arial Narrow"/>
              </w:rPr>
              <w:t>Avance en la Implementación del Programa Pago por Servicios Ambientales (PSA)</w:t>
            </w:r>
          </w:p>
        </w:tc>
        <w:tc>
          <w:tcPr>
            <w:tcW w:w="7015" w:type="dxa"/>
            <w:shd w:val="clear" w:color="auto" w:fill="auto"/>
          </w:tcPr>
          <w:p w14:paraId="5D7F9390" w14:textId="1A520AC6" w:rsidR="0060619D" w:rsidRPr="00241D83" w:rsidRDefault="0060619D" w:rsidP="00054807">
            <w:pPr>
              <w:pStyle w:val="Textoindependiente"/>
              <w:widowControl w:val="0"/>
              <w:ind w:right="147"/>
              <w:rPr>
                <w:rFonts w:ascii="Arial Narrow" w:hAnsi="Arial Narrow"/>
                <w:sz w:val="20"/>
              </w:rPr>
            </w:pPr>
            <w:r w:rsidRPr="0007704C">
              <w:rPr>
                <w:rFonts w:ascii="Arial Narrow" w:hAnsi="Arial Narrow"/>
                <w:sz w:val="20"/>
              </w:rPr>
              <w:t>'Ley 99 de 1993</w:t>
            </w:r>
            <w:r>
              <w:rPr>
                <w:rFonts w:ascii="Arial Narrow" w:hAnsi="Arial Narrow"/>
                <w:sz w:val="20"/>
              </w:rPr>
              <w:t xml:space="preserve">: </w:t>
            </w:r>
            <w:r w:rsidRPr="0007704C">
              <w:rPr>
                <w:rFonts w:ascii="Arial Narrow" w:hAnsi="Arial Narrow"/>
                <w:sz w:val="20"/>
              </w:rPr>
              <w:t xml:space="preserve">'Por la cual se crea el Ministerio del Medio Ambiente, se reordena el Sector Público encargado de la gestión y conservación del medio ambiente y los recursos naturales </w:t>
            </w:r>
            <w:r w:rsidRPr="0007704C">
              <w:rPr>
                <w:rFonts w:ascii="Arial Narrow" w:hAnsi="Arial Narrow"/>
                <w:sz w:val="20"/>
              </w:rPr>
              <w:lastRenderedPageBreak/>
              <w:t>renovables, se organiza el Sistema Nacional Ambiental, SINA, y se dictan otras disposiciones</w:t>
            </w:r>
            <w:r w:rsidR="00AE1056">
              <w:rPr>
                <w:rFonts w:ascii="Arial Narrow" w:hAnsi="Arial Narrow"/>
                <w:sz w:val="20"/>
              </w:rPr>
              <w:t>.</w:t>
            </w:r>
          </w:p>
        </w:tc>
        <w:tc>
          <w:tcPr>
            <w:tcW w:w="3773" w:type="dxa"/>
            <w:vMerge w:val="restart"/>
            <w:shd w:val="clear" w:color="auto" w:fill="auto"/>
            <w:vAlign w:val="center"/>
          </w:tcPr>
          <w:p w14:paraId="57A6A0F0" w14:textId="77777777" w:rsidR="0060619D" w:rsidRPr="00153129" w:rsidRDefault="0060619D" w:rsidP="00E74B72">
            <w:pPr>
              <w:pStyle w:val="Textoindependiente"/>
              <w:widowControl w:val="0"/>
              <w:ind w:right="618"/>
              <w:jc w:val="left"/>
              <w:rPr>
                <w:rFonts w:ascii="Arial Narrow" w:hAnsi="Arial Narrow"/>
                <w:sz w:val="20"/>
              </w:rPr>
            </w:pPr>
          </w:p>
        </w:tc>
      </w:tr>
      <w:tr w:rsidR="0060619D" w:rsidRPr="00153129" w14:paraId="064A79E0" w14:textId="77777777" w:rsidTr="009A5FBD">
        <w:trPr>
          <w:gridAfter w:val="1"/>
          <w:wAfter w:w="7" w:type="dxa"/>
        </w:trPr>
        <w:tc>
          <w:tcPr>
            <w:tcW w:w="2478" w:type="dxa"/>
            <w:vMerge/>
            <w:shd w:val="clear" w:color="auto" w:fill="auto"/>
          </w:tcPr>
          <w:p w14:paraId="7DF0CA62" w14:textId="77777777" w:rsidR="0060619D" w:rsidRDefault="0060619D" w:rsidP="00E74B72">
            <w:pPr>
              <w:jc w:val="both"/>
              <w:rPr>
                <w:rFonts w:ascii="Arial Narrow" w:hAnsi="Arial Narrow" w:cs="Arial"/>
              </w:rPr>
            </w:pPr>
          </w:p>
        </w:tc>
        <w:tc>
          <w:tcPr>
            <w:tcW w:w="7015" w:type="dxa"/>
            <w:shd w:val="clear" w:color="auto" w:fill="auto"/>
          </w:tcPr>
          <w:p w14:paraId="14D1CE18" w14:textId="58740753" w:rsidR="0060619D" w:rsidRPr="00241D83" w:rsidRDefault="0060619D" w:rsidP="00054807">
            <w:pPr>
              <w:pStyle w:val="Textoindependiente"/>
              <w:widowControl w:val="0"/>
              <w:ind w:right="147"/>
              <w:rPr>
                <w:rFonts w:ascii="Arial Narrow" w:hAnsi="Arial Narrow"/>
                <w:sz w:val="20"/>
              </w:rPr>
            </w:pPr>
            <w:r w:rsidRPr="0007704C">
              <w:rPr>
                <w:rFonts w:ascii="Arial Narrow" w:hAnsi="Arial Narrow"/>
                <w:sz w:val="20"/>
              </w:rPr>
              <w:t>'CONPES 3886 de 2017</w:t>
            </w:r>
            <w:r>
              <w:rPr>
                <w:rFonts w:ascii="Arial Narrow" w:hAnsi="Arial Narrow"/>
                <w:sz w:val="20"/>
              </w:rPr>
              <w:t xml:space="preserve">: </w:t>
            </w:r>
            <w:r w:rsidRPr="0007704C">
              <w:rPr>
                <w:rFonts w:ascii="Arial Narrow" w:hAnsi="Arial Narrow"/>
                <w:sz w:val="20"/>
              </w:rPr>
              <w:t>'Lineamientos de política y programa nacional de pago por servicios ambientales para la construcción de paz</w:t>
            </w:r>
            <w:r w:rsidR="00AE1056">
              <w:rPr>
                <w:rFonts w:ascii="Arial Narrow" w:hAnsi="Arial Narrow"/>
                <w:sz w:val="20"/>
              </w:rPr>
              <w:t>.</w:t>
            </w:r>
          </w:p>
        </w:tc>
        <w:tc>
          <w:tcPr>
            <w:tcW w:w="3773" w:type="dxa"/>
            <w:vMerge/>
            <w:shd w:val="clear" w:color="auto" w:fill="auto"/>
          </w:tcPr>
          <w:p w14:paraId="44BA342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7A8C370" w14:textId="77777777" w:rsidTr="009A5FBD">
        <w:trPr>
          <w:gridAfter w:val="1"/>
          <w:wAfter w:w="7" w:type="dxa"/>
        </w:trPr>
        <w:tc>
          <w:tcPr>
            <w:tcW w:w="2478" w:type="dxa"/>
            <w:vMerge/>
            <w:shd w:val="clear" w:color="auto" w:fill="auto"/>
          </w:tcPr>
          <w:p w14:paraId="175D53C2" w14:textId="77777777" w:rsidR="0060619D" w:rsidRDefault="0060619D" w:rsidP="00E74B72">
            <w:pPr>
              <w:jc w:val="both"/>
              <w:rPr>
                <w:rFonts w:ascii="Arial Narrow" w:hAnsi="Arial Narrow" w:cs="Arial"/>
              </w:rPr>
            </w:pPr>
          </w:p>
        </w:tc>
        <w:tc>
          <w:tcPr>
            <w:tcW w:w="7015" w:type="dxa"/>
            <w:shd w:val="clear" w:color="auto" w:fill="auto"/>
          </w:tcPr>
          <w:p w14:paraId="2388D140" w14:textId="7649DA3C" w:rsidR="0060619D" w:rsidRPr="00241D83" w:rsidRDefault="0060619D" w:rsidP="00054807">
            <w:pPr>
              <w:pStyle w:val="Textoindependiente"/>
              <w:widowControl w:val="0"/>
              <w:ind w:right="147"/>
              <w:rPr>
                <w:rFonts w:ascii="Arial Narrow" w:hAnsi="Arial Narrow"/>
                <w:sz w:val="20"/>
              </w:rPr>
            </w:pPr>
            <w:r w:rsidRPr="0007704C">
              <w:rPr>
                <w:rFonts w:ascii="Arial Narrow" w:hAnsi="Arial Narrow"/>
                <w:sz w:val="20"/>
              </w:rPr>
              <w:t>'Decreto Ley 870 de 2017</w:t>
            </w:r>
            <w:r>
              <w:rPr>
                <w:rFonts w:ascii="Arial Narrow" w:hAnsi="Arial Narrow"/>
                <w:sz w:val="20"/>
              </w:rPr>
              <w:t xml:space="preserve">: </w:t>
            </w:r>
            <w:r w:rsidRPr="0007704C">
              <w:rPr>
                <w:rFonts w:ascii="Arial Narrow" w:hAnsi="Arial Narrow"/>
                <w:sz w:val="20"/>
              </w:rPr>
              <w:t>'Por el cual se establece el Pago por Servicios Ambientales y otros incentivos a la conservación</w:t>
            </w:r>
            <w:r w:rsidR="00AE1056">
              <w:rPr>
                <w:rFonts w:ascii="Arial Narrow" w:hAnsi="Arial Narrow"/>
                <w:sz w:val="20"/>
              </w:rPr>
              <w:t>.</w:t>
            </w:r>
          </w:p>
        </w:tc>
        <w:tc>
          <w:tcPr>
            <w:tcW w:w="3773" w:type="dxa"/>
            <w:vMerge/>
            <w:shd w:val="clear" w:color="auto" w:fill="auto"/>
          </w:tcPr>
          <w:p w14:paraId="7DB1D1D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0DE3BA9F" w14:textId="77777777" w:rsidTr="009A5FBD">
        <w:trPr>
          <w:gridAfter w:val="1"/>
          <w:wAfter w:w="7" w:type="dxa"/>
        </w:trPr>
        <w:tc>
          <w:tcPr>
            <w:tcW w:w="2478" w:type="dxa"/>
            <w:vMerge/>
            <w:shd w:val="clear" w:color="auto" w:fill="auto"/>
          </w:tcPr>
          <w:p w14:paraId="0841E4F5" w14:textId="77777777" w:rsidR="0060619D" w:rsidRDefault="0060619D" w:rsidP="00E74B72">
            <w:pPr>
              <w:jc w:val="both"/>
              <w:rPr>
                <w:rFonts w:ascii="Arial Narrow" w:hAnsi="Arial Narrow" w:cs="Arial"/>
              </w:rPr>
            </w:pPr>
          </w:p>
        </w:tc>
        <w:tc>
          <w:tcPr>
            <w:tcW w:w="7015" w:type="dxa"/>
            <w:shd w:val="clear" w:color="auto" w:fill="auto"/>
          </w:tcPr>
          <w:p w14:paraId="795D3174" w14:textId="0A461CE5" w:rsidR="0060619D" w:rsidRPr="00241D83" w:rsidRDefault="0060619D" w:rsidP="00054807">
            <w:pPr>
              <w:pStyle w:val="Textoindependiente"/>
              <w:widowControl w:val="0"/>
              <w:ind w:right="147"/>
              <w:rPr>
                <w:rFonts w:ascii="Arial Narrow" w:hAnsi="Arial Narrow"/>
                <w:sz w:val="20"/>
              </w:rPr>
            </w:pPr>
            <w:r w:rsidRPr="0007704C">
              <w:rPr>
                <w:rFonts w:ascii="Arial Narrow" w:hAnsi="Arial Narrow"/>
                <w:sz w:val="20"/>
              </w:rPr>
              <w:t>Decreto 1007 de 2018</w:t>
            </w:r>
            <w:r>
              <w:rPr>
                <w:rFonts w:ascii="Arial Narrow" w:hAnsi="Arial Narrow"/>
                <w:sz w:val="20"/>
              </w:rPr>
              <w:t xml:space="preserve">: </w:t>
            </w:r>
            <w:r w:rsidRPr="0007704C">
              <w:rPr>
                <w:rFonts w:ascii="Arial Narrow" w:hAnsi="Arial Narrow"/>
                <w:sz w:val="20"/>
              </w:rPr>
              <w:t>Contenido en el Capítulo 8, Título 9 del Libro 2 del Decreto Único Reglamentario para el Sector Ambiente y Desarrollo Sostenible Decreto 1076 de 2015</w:t>
            </w:r>
            <w:r w:rsidR="00AE1056">
              <w:rPr>
                <w:rFonts w:ascii="Arial Narrow" w:hAnsi="Arial Narrow"/>
                <w:sz w:val="20"/>
              </w:rPr>
              <w:t>.</w:t>
            </w:r>
          </w:p>
        </w:tc>
        <w:tc>
          <w:tcPr>
            <w:tcW w:w="3773" w:type="dxa"/>
            <w:vMerge/>
            <w:shd w:val="clear" w:color="auto" w:fill="auto"/>
          </w:tcPr>
          <w:p w14:paraId="711A9A35"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86A22DD" w14:textId="77777777" w:rsidTr="009A5FBD">
        <w:trPr>
          <w:gridAfter w:val="1"/>
          <w:wAfter w:w="7" w:type="dxa"/>
        </w:trPr>
        <w:tc>
          <w:tcPr>
            <w:tcW w:w="2478" w:type="dxa"/>
            <w:vMerge/>
            <w:shd w:val="clear" w:color="auto" w:fill="auto"/>
          </w:tcPr>
          <w:p w14:paraId="4EE333D4" w14:textId="77777777" w:rsidR="0060619D" w:rsidRDefault="0060619D" w:rsidP="00E74B72">
            <w:pPr>
              <w:jc w:val="both"/>
              <w:rPr>
                <w:rFonts w:ascii="Arial Narrow" w:hAnsi="Arial Narrow" w:cs="Arial"/>
              </w:rPr>
            </w:pPr>
          </w:p>
        </w:tc>
        <w:tc>
          <w:tcPr>
            <w:tcW w:w="7015" w:type="dxa"/>
            <w:shd w:val="clear" w:color="auto" w:fill="auto"/>
          </w:tcPr>
          <w:p w14:paraId="000803A2" w14:textId="3ECF42A6" w:rsidR="0060619D" w:rsidRPr="0007704C" w:rsidRDefault="0060619D" w:rsidP="00054807">
            <w:pPr>
              <w:pStyle w:val="Textoindependiente"/>
              <w:widowControl w:val="0"/>
              <w:ind w:right="147"/>
              <w:rPr>
                <w:rFonts w:ascii="Arial Narrow" w:hAnsi="Arial Narrow"/>
                <w:sz w:val="20"/>
              </w:rPr>
            </w:pPr>
            <w:r w:rsidRPr="0007704C">
              <w:rPr>
                <w:rFonts w:ascii="Arial Narrow" w:hAnsi="Arial Narrow"/>
                <w:sz w:val="20"/>
              </w:rPr>
              <w:t>'Ley 1955 de 2019</w:t>
            </w:r>
            <w:r>
              <w:rPr>
                <w:rFonts w:ascii="Arial Narrow" w:hAnsi="Arial Narrow"/>
                <w:sz w:val="20"/>
              </w:rPr>
              <w:t xml:space="preserve">: </w:t>
            </w:r>
            <w:r w:rsidRPr="0007704C">
              <w:rPr>
                <w:rFonts w:ascii="Arial Narrow" w:hAnsi="Arial Narrow"/>
                <w:sz w:val="20"/>
              </w:rPr>
              <w:t>'Art 319. Aplicación del incentivo PSA en consejos comunitarios u organizaciones de base de comunidades negras, afrocolombianas, raizales y palenqueras</w:t>
            </w:r>
            <w:r w:rsidR="00AE1056">
              <w:rPr>
                <w:rFonts w:ascii="Arial Narrow" w:hAnsi="Arial Narrow"/>
                <w:sz w:val="20"/>
              </w:rPr>
              <w:t>.</w:t>
            </w:r>
          </w:p>
        </w:tc>
        <w:tc>
          <w:tcPr>
            <w:tcW w:w="3773" w:type="dxa"/>
            <w:vMerge/>
            <w:shd w:val="clear" w:color="auto" w:fill="auto"/>
          </w:tcPr>
          <w:p w14:paraId="0D6BC73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21FE622D" w14:textId="77777777" w:rsidTr="009A5FBD">
        <w:trPr>
          <w:gridAfter w:val="1"/>
          <w:wAfter w:w="7" w:type="dxa"/>
        </w:trPr>
        <w:tc>
          <w:tcPr>
            <w:tcW w:w="2478" w:type="dxa"/>
            <w:vMerge/>
            <w:shd w:val="clear" w:color="auto" w:fill="auto"/>
          </w:tcPr>
          <w:p w14:paraId="34A104AC" w14:textId="77777777" w:rsidR="0060619D" w:rsidRDefault="0060619D" w:rsidP="00E74B72">
            <w:pPr>
              <w:jc w:val="both"/>
              <w:rPr>
                <w:rFonts w:ascii="Arial Narrow" w:hAnsi="Arial Narrow" w:cs="Arial"/>
              </w:rPr>
            </w:pPr>
          </w:p>
        </w:tc>
        <w:tc>
          <w:tcPr>
            <w:tcW w:w="7015" w:type="dxa"/>
            <w:shd w:val="clear" w:color="auto" w:fill="auto"/>
          </w:tcPr>
          <w:p w14:paraId="5CB47690" w14:textId="77777777" w:rsidR="0060619D" w:rsidRPr="0007704C" w:rsidRDefault="0060619D" w:rsidP="00054807">
            <w:pPr>
              <w:pStyle w:val="Textoindependiente"/>
              <w:widowControl w:val="0"/>
              <w:ind w:right="147"/>
              <w:rPr>
                <w:rFonts w:ascii="Arial Narrow" w:hAnsi="Arial Narrow"/>
                <w:sz w:val="20"/>
              </w:rPr>
            </w:pPr>
            <w:r w:rsidRPr="0007704C">
              <w:rPr>
                <w:rFonts w:ascii="Arial Narrow" w:hAnsi="Arial Narrow"/>
                <w:sz w:val="20"/>
              </w:rPr>
              <w:t>Resolución 1781 del 2014</w:t>
            </w:r>
            <w:r>
              <w:rPr>
                <w:rFonts w:ascii="Arial Narrow" w:hAnsi="Arial Narrow"/>
                <w:sz w:val="20"/>
              </w:rPr>
              <w:t xml:space="preserve">: </w:t>
            </w:r>
            <w:r w:rsidRPr="0007704C">
              <w:rPr>
                <w:rFonts w:ascii="Arial Narrow" w:hAnsi="Arial Narrow"/>
                <w:sz w:val="20"/>
              </w:rPr>
              <w:t>'la cual se establecen los lineamientos y se adoptan los formatos e instructivos para el reporte de información al que se refiere el artículo 14 del Decreto 953 de 2013</w:t>
            </w:r>
            <w:r>
              <w:rPr>
                <w:rFonts w:ascii="Arial Narrow" w:hAnsi="Arial Narrow"/>
                <w:sz w:val="20"/>
              </w:rPr>
              <w:t>.</w:t>
            </w:r>
          </w:p>
        </w:tc>
        <w:tc>
          <w:tcPr>
            <w:tcW w:w="3773" w:type="dxa"/>
            <w:vMerge/>
            <w:shd w:val="clear" w:color="auto" w:fill="auto"/>
          </w:tcPr>
          <w:p w14:paraId="114B4F84"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35211E79" w14:textId="77777777" w:rsidTr="009A5FBD">
        <w:trPr>
          <w:gridAfter w:val="1"/>
          <w:wAfter w:w="7" w:type="dxa"/>
        </w:trPr>
        <w:tc>
          <w:tcPr>
            <w:tcW w:w="2478" w:type="dxa"/>
            <w:vMerge/>
            <w:shd w:val="clear" w:color="auto" w:fill="auto"/>
          </w:tcPr>
          <w:p w14:paraId="1AABDC09" w14:textId="77777777" w:rsidR="0060619D" w:rsidRDefault="0060619D" w:rsidP="00E74B72">
            <w:pPr>
              <w:jc w:val="both"/>
              <w:rPr>
                <w:rFonts w:ascii="Arial Narrow" w:hAnsi="Arial Narrow" w:cs="Arial"/>
              </w:rPr>
            </w:pPr>
          </w:p>
        </w:tc>
        <w:tc>
          <w:tcPr>
            <w:tcW w:w="7015" w:type="dxa"/>
            <w:shd w:val="clear" w:color="auto" w:fill="auto"/>
          </w:tcPr>
          <w:p w14:paraId="51943F84" w14:textId="41E84C23" w:rsidR="0060619D" w:rsidRPr="0007704C" w:rsidRDefault="0060619D" w:rsidP="00054807">
            <w:pPr>
              <w:pStyle w:val="Textoindependiente"/>
              <w:widowControl w:val="0"/>
              <w:ind w:right="147"/>
              <w:rPr>
                <w:rFonts w:ascii="Arial Narrow" w:hAnsi="Arial Narrow"/>
                <w:sz w:val="20"/>
              </w:rPr>
            </w:pPr>
            <w:r w:rsidRPr="0007704C">
              <w:rPr>
                <w:rFonts w:ascii="Arial Narrow" w:hAnsi="Arial Narrow"/>
                <w:sz w:val="20"/>
              </w:rPr>
              <w:t>'Decreto 953 de 2013</w:t>
            </w:r>
            <w:r>
              <w:rPr>
                <w:rFonts w:ascii="Arial Narrow" w:hAnsi="Arial Narrow"/>
                <w:sz w:val="20"/>
              </w:rPr>
              <w:t xml:space="preserve">: </w:t>
            </w:r>
            <w:r w:rsidRPr="0007704C">
              <w:rPr>
                <w:rFonts w:ascii="Arial Narrow" w:hAnsi="Arial Narrow"/>
                <w:sz w:val="20"/>
              </w:rPr>
              <w:t xml:space="preserve">'Por el cual se reglamenta el artículo 111 de la Ley 99 de </w:t>
            </w:r>
            <w:r w:rsidR="00A33ED8" w:rsidRPr="0007704C">
              <w:rPr>
                <w:rFonts w:ascii="Arial Narrow" w:hAnsi="Arial Narrow"/>
                <w:sz w:val="20"/>
              </w:rPr>
              <w:t>1993 modificado</w:t>
            </w:r>
            <w:r w:rsidRPr="0007704C">
              <w:rPr>
                <w:rFonts w:ascii="Arial Narrow" w:hAnsi="Arial Narrow"/>
                <w:sz w:val="20"/>
              </w:rPr>
              <w:t xml:space="preserve"> por el artículo 210 de la Ley 1450 de 2011</w:t>
            </w:r>
            <w:r w:rsidR="00AE1056">
              <w:rPr>
                <w:rFonts w:ascii="Arial Narrow" w:hAnsi="Arial Narrow"/>
                <w:sz w:val="20"/>
              </w:rPr>
              <w:t>.</w:t>
            </w:r>
          </w:p>
        </w:tc>
        <w:tc>
          <w:tcPr>
            <w:tcW w:w="3773" w:type="dxa"/>
            <w:vMerge/>
            <w:shd w:val="clear" w:color="auto" w:fill="auto"/>
          </w:tcPr>
          <w:p w14:paraId="3F82752B"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41EFC8A3" w14:textId="77777777" w:rsidTr="009A5FBD">
        <w:trPr>
          <w:gridAfter w:val="1"/>
          <w:wAfter w:w="7" w:type="dxa"/>
        </w:trPr>
        <w:tc>
          <w:tcPr>
            <w:tcW w:w="2478" w:type="dxa"/>
            <w:vMerge w:val="restart"/>
            <w:shd w:val="clear" w:color="auto" w:fill="auto"/>
            <w:vAlign w:val="center"/>
          </w:tcPr>
          <w:p w14:paraId="2A75F4A8" w14:textId="77777777" w:rsidR="0060619D" w:rsidRDefault="0060619D" w:rsidP="00E74B72">
            <w:pPr>
              <w:jc w:val="both"/>
              <w:rPr>
                <w:rFonts w:ascii="Arial Narrow" w:hAnsi="Arial Narrow" w:cs="Arial"/>
              </w:rPr>
            </w:pPr>
            <w:r w:rsidRPr="006D39FA">
              <w:rPr>
                <w:rFonts w:ascii="Arial Narrow" w:hAnsi="Arial Narrow"/>
              </w:rPr>
              <w:t>Seguimiento al registro del libro de operaciones forestales de las empresas forestales identificadas en la jurisdicción de la autoridad ambiental</w:t>
            </w:r>
          </w:p>
        </w:tc>
        <w:tc>
          <w:tcPr>
            <w:tcW w:w="7015" w:type="dxa"/>
            <w:shd w:val="clear" w:color="auto" w:fill="auto"/>
          </w:tcPr>
          <w:p w14:paraId="0C01E052"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Decreto Ley 2811 de 1974</w:t>
            </w:r>
            <w:r>
              <w:rPr>
                <w:rFonts w:ascii="Arial Narrow" w:hAnsi="Arial Narrow"/>
                <w:sz w:val="20"/>
              </w:rPr>
              <w:t xml:space="preserve"> </w:t>
            </w:r>
            <w:r w:rsidRPr="0065104B">
              <w:rPr>
                <w:rFonts w:ascii="Arial Narrow" w:hAnsi="Arial Narrow"/>
                <w:sz w:val="20"/>
              </w:rPr>
              <w:t>"Por el cual se dicta el Código Nacional de Recursos Naturales Renovables y de Protección al Medio Ambiente.</w:t>
            </w:r>
          </w:p>
          <w:p w14:paraId="6CA203BD" w14:textId="77777777" w:rsidR="0060619D" w:rsidRPr="0065104B" w:rsidRDefault="0060619D" w:rsidP="00054807">
            <w:pPr>
              <w:pStyle w:val="Textoindependiente"/>
              <w:widowControl w:val="0"/>
              <w:ind w:right="147"/>
              <w:rPr>
                <w:rFonts w:ascii="Arial Narrow" w:hAnsi="Arial Narrow"/>
                <w:sz w:val="20"/>
              </w:rPr>
            </w:pPr>
          </w:p>
          <w:p w14:paraId="04E47348"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ARTÍCULO 200.- Para proteger la flora silvestre se podrán tomar las medidas tendientes a:</w:t>
            </w:r>
          </w:p>
          <w:p w14:paraId="1EEB5C65" w14:textId="77777777" w:rsidR="0060619D" w:rsidRPr="0065104B" w:rsidRDefault="0060619D" w:rsidP="00054807">
            <w:pPr>
              <w:pStyle w:val="Textoindependiente"/>
              <w:widowControl w:val="0"/>
              <w:ind w:right="147"/>
              <w:rPr>
                <w:rFonts w:ascii="Arial Narrow" w:hAnsi="Arial Narrow"/>
                <w:sz w:val="20"/>
              </w:rPr>
            </w:pPr>
          </w:p>
          <w:p w14:paraId="047309BE"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a.- Intervenir en el manejo, aprovechamiento, transporte y comercialización de especies e individuos de la flora silvestre y de sus productos primarios, de propiedad pública o privada;</w:t>
            </w:r>
          </w:p>
          <w:p w14:paraId="27EFE50A" w14:textId="77777777" w:rsidR="0060619D" w:rsidRPr="0065104B" w:rsidRDefault="0060619D" w:rsidP="00054807">
            <w:pPr>
              <w:pStyle w:val="Textoindependiente"/>
              <w:widowControl w:val="0"/>
              <w:ind w:right="147"/>
              <w:rPr>
                <w:rFonts w:ascii="Arial Narrow" w:hAnsi="Arial Narrow"/>
                <w:sz w:val="20"/>
              </w:rPr>
            </w:pPr>
          </w:p>
          <w:p w14:paraId="45384D1C" w14:textId="260847E6" w:rsidR="0060619D" w:rsidRPr="0007704C" w:rsidRDefault="0060619D" w:rsidP="00054807">
            <w:pPr>
              <w:pStyle w:val="Textoindependiente"/>
              <w:widowControl w:val="0"/>
              <w:ind w:right="147"/>
              <w:rPr>
                <w:rFonts w:ascii="Arial Narrow" w:hAnsi="Arial Narrow"/>
                <w:sz w:val="20"/>
              </w:rPr>
            </w:pPr>
            <w:r w:rsidRPr="0065104B">
              <w:rPr>
                <w:rFonts w:ascii="Arial Narrow" w:hAnsi="Arial Narrow"/>
                <w:sz w:val="20"/>
              </w:rPr>
              <w:t>ARTÍCULO 225.- Son empresas forestales las que realizan actividades de plantación, aprovechamiento, transformación o comercialización de bosques o productos primarios forestales"</w:t>
            </w:r>
            <w:r w:rsidR="00AE1056">
              <w:rPr>
                <w:rFonts w:ascii="Arial Narrow" w:hAnsi="Arial Narrow"/>
                <w:sz w:val="20"/>
              </w:rPr>
              <w:t>.</w:t>
            </w:r>
          </w:p>
        </w:tc>
        <w:tc>
          <w:tcPr>
            <w:tcW w:w="3773" w:type="dxa"/>
            <w:vMerge w:val="restart"/>
            <w:shd w:val="clear" w:color="auto" w:fill="auto"/>
            <w:vAlign w:val="center"/>
          </w:tcPr>
          <w:p w14:paraId="701A2B6D" w14:textId="77777777"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Protocolo 3: Protocolo para el Seguimiento y Control a Industrias y Empresas de Transformación o Comercialización de Productos Forestales</w:t>
            </w:r>
          </w:p>
          <w:p w14:paraId="269BDAD0" w14:textId="7C836F5F"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w:t>
            </w:r>
            <w:r w:rsidR="00CA1413" w:rsidRPr="006D39FA">
              <w:rPr>
                <w:rFonts w:ascii="Arial Narrow" w:hAnsi="Arial Narrow"/>
                <w:sz w:val="20"/>
              </w:rPr>
              <w:t>Guía</w:t>
            </w:r>
            <w:r w:rsidRPr="006D39FA">
              <w:rPr>
                <w:rFonts w:ascii="Arial Narrow" w:hAnsi="Arial Narrow"/>
                <w:sz w:val="20"/>
              </w:rPr>
              <w:t xml:space="preserve"> de cubicación de madera No 1.</w:t>
            </w:r>
          </w:p>
          <w:p w14:paraId="6DB61B56" w14:textId="77777777"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Aplicación digital Control y Vigilancia de Maderas (COVIMA) </w:t>
            </w:r>
          </w:p>
          <w:p w14:paraId="44D1216F" w14:textId="77777777" w:rsidR="0060619D" w:rsidRPr="006D39FA" w:rsidRDefault="0060619D" w:rsidP="00E74B72">
            <w:pPr>
              <w:pStyle w:val="Textoindependiente"/>
              <w:widowControl w:val="0"/>
              <w:ind w:left="42"/>
              <w:rPr>
                <w:rFonts w:ascii="Arial Narrow" w:hAnsi="Arial Narrow"/>
                <w:sz w:val="20"/>
              </w:rPr>
            </w:pPr>
          </w:p>
          <w:p w14:paraId="3785B64A" w14:textId="160DF49C" w:rsidR="0060619D" w:rsidRPr="006D39FA" w:rsidRDefault="00CA1413" w:rsidP="00E74B72">
            <w:pPr>
              <w:pStyle w:val="Textoindependiente"/>
              <w:widowControl w:val="0"/>
              <w:ind w:left="42"/>
              <w:rPr>
                <w:rFonts w:ascii="Arial Narrow" w:hAnsi="Arial Narrow"/>
                <w:sz w:val="20"/>
              </w:rPr>
            </w:pPr>
            <w:r w:rsidRPr="006D39FA">
              <w:rPr>
                <w:rFonts w:ascii="Arial Narrow" w:hAnsi="Arial Narrow"/>
                <w:sz w:val="20"/>
              </w:rPr>
              <w:t>políticas</w:t>
            </w:r>
          </w:p>
          <w:p w14:paraId="2AFD13E8" w14:textId="1D1A05A5"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Documento CONPES 2834 DE 1996, </w:t>
            </w:r>
            <w:r w:rsidR="00CA1413" w:rsidRPr="006D39FA">
              <w:rPr>
                <w:rFonts w:ascii="Arial Narrow" w:hAnsi="Arial Narrow"/>
                <w:sz w:val="20"/>
              </w:rPr>
              <w:t>política</w:t>
            </w:r>
            <w:r w:rsidRPr="006D39FA">
              <w:rPr>
                <w:rFonts w:ascii="Arial Narrow" w:hAnsi="Arial Narrow"/>
                <w:sz w:val="20"/>
              </w:rPr>
              <w:t xml:space="preserve"> de Bosques: contempla aspectos relacionados con el desarrollo forestal productivo, transformación y comercialización que se enmarcarán bajo los parámetros ambientales.</w:t>
            </w:r>
          </w:p>
          <w:p w14:paraId="3517F98F" w14:textId="77777777" w:rsidR="0060619D" w:rsidRPr="006D39FA" w:rsidRDefault="0060619D" w:rsidP="00E74B72">
            <w:pPr>
              <w:pStyle w:val="Textoindependiente"/>
              <w:widowControl w:val="0"/>
              <w:ind w:left="42"/>
              <w:rPr>
                <w:rFonts w:ascii="Arial Narrow" w:hAnsi="Arial Narrow"/>
                <w:sz w:val="20"/>
              </w:rPr>
            </w:pPr>
          </w:p>
          <w:p w14:paraId="7F569FA6" w14:textId="77777777"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Plan Nacional de Desarrollo Forestal, 2000. La materializarán de iniciativas privadas para la conformación de nuevas empresas e industrias de transformación de la materia prima, incorporando mayores niveles de agregación de valor a los productos maderables y no </w:t>
            </w:r>
            <w:r w:rsidRPr="006D39FA">
              <w:rPr>
                <w:rFonts w:ascii="Arial Narrow" w:hAnsi="Arial Narrow"/>
                <w:sz w:val="20"/>
              </w:rPr>
              <w:lastRenderedPageBreak/>
              <w:t>maderables derivados tanto del bosque natural productor, como de plantaciones industriales, originadas en los núcleos regionales”.</w:t>
            </w:r>
          </w:p>
          <w:p w14:paraId="34223B45" w14:textId="77777777" w:rsidR="0060619D" w:rsidRPr="006D39FA" w:rsidRDefault="0060619D" w:rsidP="00E74B72">
            <w:pPr>
              <w:pStyle w:val="Textoindependiente"/>
              <w:widowControl w:val="0"/>
              <w:ind w:left="42"/>
              <w:rPr>
                <w:rFonts w:ascii="Arial Narrow" w:hAnsi="Arial Narrow"/>
                <w:sz w:val="20"/>
              </w:rPr>
            </w:pPr>
          </w:p>
          <w:p w14:paraId="541392B0" w14:textId="530D2549"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PNGIBSE: la </w:t>
            </w:r>
            <w:r w:rsidR="00CA1413" w:rsidRPr="006D39FA">
              <w:rPr>
                <w:rFonts w:ascii="Arial Narrow" w:hAnsi="Arial Narrow"/>
                <w:sz w:val="20"/>
              </w:rPr>
              <w:t>política</w:t>
            </w:r>
            <w:r w:rsidRPr="006D39FA">
              <w:rPr>
                <w:rFonts w:ascii="Arial Narrow" w:hAnsi="Arial Narrow"/>
                <w:sz w:val="20"/>
              </w:rPr>
              <w:t xml:space="preserve"> </w:t>
            </w:r>
            <w:r w:rsidR="00CA1413" w:rsidRPr="006D39FA">
              <w:rPr>
                <w:rFonts w:ascii="Arial Narrow" w:hAnsi="Arial Narrow"/>
                <w:sz w:val="20"/>
              </w:rPr>
              <w:t>concibe</w:t>
            </w:r>
            <w:r w:rsidRPr="006D39FA">
              <w:rPr>
                <w:rFonts w:ascii="Arial Narrow" w:hAnsi="Arial Narrow"/>
                <w:sz w:val="20"/>
              </w:rPr>
              <w:t xml:space="preserve"> la biodiversidad no solo como atributos naturales (genes, especies y ecosistemas) sino en un sentido amplio donde la biodiversidad es la fuente, base y garantía del suministro de los servicios de soporte, regulación, provisión y valores culturales que prestan los ecosistemas continentales y marinos a la sociedad y que resultan vitales y estratégicos para garantizar la viabilidad de los procesos de crecimiento, desarrollo y bienestar de los colombianos.</w:t>
            </w:r>
          </w:p>
          <w:p w14:paraId="539CD7A1" w14:textId="77777777" w:rsidR="0060619D" w:rsidRPr="006D39FA" w:rsidRDefault="0060619D" w:rsidP="00E74B72">
            <w:pPr>
              <w:pStyle w:val="Textoindependiente"/>
              <w:widowControl w:val="0"/>
              <w:ind w:left="42"/>
              <w:rPr>
                <w:rFonts w:ascii="Arial Narrow" w:hAnsi="Arial Narrow"/>
                <w:sz w:val="20"/>
              </w:rPr>
            </w:pPr>
          </w:p>
          <w:p w14:paraId="5BFDB261" w14:textId="77777777" w:rsidR="0060619D" w:rsidRPr="006D39FA"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CONPES 3934 de 2018: en el marco del CONPES de Crecimiento Verde, dentro de las recomendaciones del Estudio de </w:t>
            </w:r>
            <w:proofErr w:type="spellStart"/>
            <w:r w:rsidRPr="006D39FA">
              <w:rPr>
                <w:rFonts w:ascii="Arial Narrow" w:hAnsi="Arial Narrow"/>
                <w:sz w:val="20"/>
              </w:rPr>
              <w:t>Economia</w:t>
            </w:r>
            <w:proofErr w:type="spellEnd"/>
            <w:r w:rsidRPr="006D39FA">
              <w:rPr>
                <w:rFonts w:ascii="Arial Narrow" w:hAnsi="Arial Narrow"/>
                <w:sz w:val="20"/>
              </w:rPr>
              <w:t xml:space="preserve"> Forestal en el marco de la misión de crecimiento verde de Colombia, recomienda: "Implementar un sistema de trazabilidad forestal nacional que permita realizar el seguimiento histórico, ubicación y trayectoria a los productos forestales maderables de primer grado de transformación a lo largo de su cadena de abastecimiento, desde su origen hasta su destino final".</w:t>
            </w:r>
          </w:p>
          <w:p w14:paraId="6A9A2604" w14:textId="77777777" w:rsidR="0060619D" w:rsidRPr="006D39FA" w:rsidRDefault="0060619D" w:rsidP="00E74B72">
            <w:pPr>
              <w:pStyle w:val="Textoindependiente"/>
              <w:widowControl w:val="0"/>
              <w:ind w:left="42"/>
              <w:rPr>
                <w:rFonts w:ascii="Arial Narrow" w:hAnsi="Arial Narrow"/>
                <w:sz w:val="20"/>
              </w:rPr>
            </w:pPr>
          </w:p>
          <w:p w14:paraId="67B150FF" w14:textId="77777777" w:rsidR="0060619D" w:rsidRPr="00153129" w:rsidRDefault="0060619D" w:rsidP="00E74B72">
            <w:pPr>
              <w:pStyle w:val="Textoindependiente"/>
              <w:widowControl w:val="0"/>
              <w:ind w:left="42"/>
              <w:rPr>
                <w:rFonts w:ascii="Arial Narrow" w:hAnsi="Arial Narrow"/>
                <w:sz w:val="20"/>
              </w:rPr>
            </w:pPr>
            <w:r w:rsidRPr="006D39FA">
              <w:rPr>
                <w:rFonts w:ascii="Arial Narrow" w:hAnsi="Arial Narrow"/>
                <w:sz w:val="20"/>
              </w:rPr>
              <w:t xml:space="preserve">• CONPES 4021 de 2020: el Ministerio de Ambiente y Desarrollo Sostenible actualizará el sistema de trazabilidad forestal, partiendo del desarrollo de los módulos de aprovechamiento y planificación forestal al interior de la plataforma VITAL, la estructuración del proyecto de integración e interoperabilidad entre los sistemas del sector ambiente y agricultura y la </w:t>
            </w:r>
            <w:r w:rsidRPr="006D39FA">
              <w:rPr>
                <w:rFonts w:ascii="Arial Narrow" w:hAnsi="Arial Narrow"/>
                <w:sz w:val="20"/>
              </w:rPr>
              <w:lastRenderedPageBreak/>
              <w:t>implementación de la estrategia para el control de requisitos aduaneros de productos de la flora silvestre actividades que se esperan implementar entre el 2021 y el 2024. Asimismo, se plantea un proceso de capacitación y acompañamiento a las entidades de control y seguimiento sobre la gestión de la información generada a través del sistema de trazabilidad.</w:t>
            </w:r>
          </w:p>
        </w:tc>
      </w:tr>
      <w:tr w:rsidR="0060619D" w:rsidRPr="00153129" w14:paraId="5A32F678" w14:textId="77777777" w:rsidTr="009A5FBD">
        <w:trPr>
          <w:gridAfter w:val="1"/>
          <w:wAfter w:w="7" w:type="dxa"/>
        </w:trPr>
        <w:tc>
          <w:tcPr>
            <w:tcW w:w="2478" w:type="dxa"/>
            <w:vMerge/>
            <w:shd w:val="clear" w:color="auto" w:fill="auto"/>
          </w:tcPr>
          <w:p w14:paraId="3DD220FA" w14:textId="77777777" w:rsidR="0060619D" w:rsidRDefault="0060619D" w:rsidP="00E74B72">
            <w:pPr>
              <w:jc w:val="both"/>
              <w:rPr>
                <w:rFonts w:ascii="Arial Narrow" w:hAnsi="Arial Narrow" w:cs="Arial"/>
              </w:rPr>
            </w:pPr>
          </w:p>
        </w:tc>
        <w:tc>
          <w:tcPr>
            <w:tcW w:w="7015" w:type="dxa"/>
            <w:shd w:val="clear" w:color="auto" w:fill="auto"/>
          </w:tcPr>
          <w:p w14:paraId="48398226" w14:textId="2440974D" w:rsidR="0060619D" w:rsidRPr="0065104B" w:rsidRDefault="0060619D" w:rsidP="00054807">
            <w:pPr>
              <w:pStyle w:val="Textoindependiente"/>
              <w:widowControl w:val="0"/>
              <w:tabs>
                <w:tab w:val="left" w:pos="0"/>
              </w:tabs>
              <w:ind w:right="147"/>
              <w:rPr>
                <w:rFonts w:ascii="Arial Narrow" w:hAnsi="Arial Narrow"/>
                <w:sz w:val="20"/>
              </w:rPr>
            </w:pPr>
            <w:r w:rsidRPr="0065104B">
              <w:rPr>
                <w:rFonts w:ascii="Arial Narrow" w:hAnsi="Arial Narrow"/>
                <w:sz w:val="20"/>
              </w:rPr>
              <w:t>Ley 99 de 1993</w:t>
            </w:r>
            <w:r w:rsidR="00054807">
              <w:rPr>
                <w:rFonts w:ascii="Arial Narrow" w:hAnsi="Arial Narrow"/>
                <w:sz w:val="20"/>
              </w:rPr>
              <w:t xml:space="preserve"> </w:t>
            </w:r>
            <w:r w:rsidRPr="0065104B">
              <w:rPr>
                <w:rFonts w:ascii="Arial Narrow" w:hAnsi="Arial Narrow"/>
                <w:sz w:val="20"/>
              </w:rPr>
              <w:t>"Por la cual se crea el Ministerio del Medio Ambiente, se reordena el Sector Público encargado de la gestión y conservación del medio ambiente y los recursos naturales renovables, se organiza el Sistema Nacional Ambiental, SINA, y se dictan otras disposiciones.</w:t>
            </w:r>
          </w:p>
          <w:p w14:paraId="7B186A81" w14:textId="77777777" w:rsidR="0060619D" w:rsidRPr="0065104B" w:rsidRDefault="0060619D" w:rsidP="00054807">
            <w:pPr>
              <w:pStyle w:val="Textoindependiente"/>
              <w:widowControl w:val="0"/>
              <w:tabs>
                <w:tab w:val="left" w:pos="4636"/>
              </w:tabs>
              <w:ind w:right="147"/>
              <w:rPr>
                <w:rFonts w:ascii="Arial Narrow" w:hAnsi="Arial Narrow"/>
                <w:sz w:val="20"/>
              </w:rPr>
            </w:pPr>
          </w:p>
          <w:p w14:paraId="147CC46C" w14:textId="77777777" w:rsidR="0060619D" w:rsidRPr="0065104B" w:rsidRDefault="0060619D" w:rsidP="00054807">
            <w:pPr>
              <w:pStyle w:val="Textoindependiente"/>
              <w:widowControl w:val="0"/>
              <w:tabs>
                <w:tab w:val="left" w:pos="4636"/>
              </w:tabs>
              <w:ind w:right="147"/>
              <w:rPr>
                <w:rFonts w:ascii="Arial Narrow" w:hAnsi="Arial Narrow"/>
                <w:sz w:val="20"/>
              </w:rPr>
            </w:pPr>
            <w:r w:rsidRPr="0065104B">
              <w:rPr>
                <w:rFonts w:ascii="Arial Narrow" w:hAnsi="Arial Narrow"/>
                <w:sz w:val="20"/>
              </w:rPr>
              <w:t>ARTICULO 31. Funciones. Las Corporaciones Autónomas Regionales ejercerán las siguientes funciones:</w:t>
            </w:r>
          </w:p>
          <w:p w14:paraId="4F24943C" w14:textId="77777777" w:rsidR="0060619D" w:rsidRPr="0065104B" w:rsidRDefault="0060619D" w:rsidP="00054807">
            <w:pPr>
              <w:pStyle w:val="Textoindependiente"/>
              <w:widowControl w:val="0"/>
              <w:tabs>
                <w:tab w:val="left" w:pos="4636"/>
              </w:tabs>
              <w:ind w:right="147"/>
              <w:rPr>
                <w:rFonts w:ascii="Arial Narrow" w:hAnsi="Arial Narrow"/>
                <w:sz w:val="20"/>
              </w:rPr>
            </w:pPr>
          </w:p>
          <w:p w14:paraId="18F7A4EC" w14:textId="3A5C550F" w:rsidR="0060619D" w:rsidRPr="0065104B" w:rsidRDefault="0060619D" w:rsidP="00054807">
            <w:pPr>
              <w:pStyle w:val="Textoindependiente"/>
              <w:widowControl w:val="0"/>
              <w:tabs>
                <w:tab w:val="left" w:pos="4636"/>
              </w:tabs>
              <w:ind w:right="147"/>
              <w:rPr>
                <w:rFonts w:ascii="Arial Narrow" w:hAnsi="Arial Narrow"/>
                <w:sz w:val="20"/>
              </w:rPr>
            </w:pPr>
            <w:r w:rsidRPr="0065104B">
              <w:rPr>
                <w:rFonts w:ascii="Arial Narrow" w:hAnsi="Arial Narrow"/>
                <w:sz w:val="20"/>
              </w:rPr>
              <w:t>2) Ejercer la función de máxima autoridad ambiental en el área de su jurisdicción, de acuerdo con las</w:t>
            </w:r>
            <w:r w:rsidR="00CA1413">
              <w:rPr>
                <w:rFonts w:ascii="Arial Narrow" w:hAnsi="Arial Narrow"/>
                <w:sz w:val="20"/>
              </w:rPr>
              <w:t xml:space="preserve"> </w:t>
            </w:r>
            <w:r w:rsidRPr="0065104B">
              <w:rPr>
                <w:rFonts w:ascii="Arial Narrow" w:hAnsi="Arial Narrow"/>
                <w:sz w:val="20"/>
              </w:rPr>
              <w:t xml:space="preserve">normas de carácter superior y conforme a los criterios y directrices trazadas por el </w:t>
            </w:r>
            <w:r w:rsidRPr="0065104B">
              <w:rPr>
                <w:rFonts w:ascii="Arial Narrow" w:hAnsi="Arial Narrow"/>
                <w:sz w:val="20"/>
              </w:rPr>
              <w:lastRenderedPageBreak/>
              <w:t>Ministerio del Medio Ambiente;</w:t>
            </w:r>
          </w:p>
          <w:p w14:paraId="6AD9664E" w14:textId="77777777" w:rsidR="0060619D" w:rsidRPr="0065104B" w:rsidRDefault="0060619D" w:rsidP="00054807">
            <w:pPr>
              <w:pStyle w:val="Textoindependiente"/>
              <w:widowControl w:val="0"/>
              <w:tabs>
                <w:tab w:val="left" w:pos="4636"/>
              </w:tabs>
              <w:ind w:right="147"/>
              <w:rPr>
                <w:rFonts w:ascii="Arial Narrow" w:hAnsi="Arial Narrow"/>
                <w:sz w:val="20"/>
              </w:rPr>
            </w:pPr>
          </w:p>
          <w:p w14:paraId="5E11608F" w14:textId="77777777" w:rsidR="0060619D" w:rsidRPr="0007704C" w:rsidRDefault="0060619D" w:rsidP="00054807">
            <w:pPr>
              <w:pStyle w:val="Textoindependiente"/>
              <w:widowControl w:val="0"/>
              <w:tabs>
                <w:tab w:val="left" w:pos="4636"/>
              </w:tabs>
              <w:ind w:right="147"/>
              <w:rPr>
                <w:rFonts w:ascii="Arial Narrow" w:hAnsi="Arial Narrow"/>
                <w:sz w:val="20"/>
              </w:rPr>
            </w:pPr>
            <w:r w:rsidRPr="0065104B">
              <w:rPr>
                <w:rFonts w:ascii="Arial Narrow" w:hAnsi="Arial Narrow"/>
                <w:sz w:val="20"/>
              </w:rPr>
              <w:t>14) 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recursos naturales renovables;"</w:t>
            </w:r>
          </w:p>
        </w:tc>
        <w:tc>
          <w:tcPr>
            <w:tcW w:w="3773" w:type="dxa"/>
            <w:vMerge/>
            <w:shd w:val="clear" w:color="auto" w:fill="auto"/>
          </w:tcPr>
          <w:p w14:paraId="6BF7610E"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5E04E805" w14:textId="77777777" w:rsidTr="009A5FBD">
        <w:trPr>
          <w:gridAfter w:val="1"/>
          <w:wAfter w:w="7" w:type="dxa"/>
        </w:trPr>
        <w:tc>
          <w:tcPr>
            <w:tcW w:w="2478" w:type="dxa"/>
            <w:vMerge/>
            <w:shd w:val="clear" w:color="auto" w:fill="auto"/>
          </w:tcPr>
          <w:p w14:paraId="25DC539F" w14:textId="77777777" w:rsidR="0060619D" w:rsidRDefault="0060619D" w:rsidP="00E74B72">
            <w:pPr>
              <w:jc w:val="both"/>
              <w:rPr>
                <w:rFonts w:ascii="Arial Narrow" w:hAnsi="Arial Narrow" w:cs="Arial"/>
              </w:rPr>
            </w:pPr>
          </w:p>
        </w:tc>
        <w:tc>
          <w:tcPr>
            <w:tcW w:w="7015" w:type="dxa"/>
            <w:shd w:val="clear" w:color="auto" w:fill="auto"/>
          </w:tcPr>
          <w:p w14:paraId="3DDBBD27"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Decreto 1076 de 2015</w:t>
            </w:r>
            <w:r w:rsidRPr="0065104B">
              <w:rPr>
                <w:rFonts w:ascii="Arial Narrow" w:hAnsi="Arial Narrow"/>
                <w:sz w:val="20"/>
              </w:rPr>
              <w:tab/>
              <w:t>"Decreto Único Reglamentario del Sector Ambiente.</w:t>
            </w:r>
          </w:p>
          <w:p w14:paraId="63E83F18" w14:textId="77777777" w:rsidR="0060619D" w:rsidRPr="0065104B" w:rsidRDefault="0060619D" w:rsidP="00054807">
            <w:pPr>
              <w:pStyle w:val="Textoindependiente"/>
              <w:widowControl w:val="0"/>
              <w:ind w:right="147"/>
              <w:rPr>
                <w:rFonts w:ascii="Arial Narrow" w:hAnsi="Arial Narrow"/>
                <w:sz w:val="20"/>
              </w:rPr>
            </w:pPr>
          </w:p>
          <w:p w14:paraId="73FB46B5"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ARTÍCULO 2.2.1.1.11.3. Libro de operaciones. Las empresas de transformación primaria de productos forestales, las de transformación secundaria de productos forestales o de productos terminados, las de comercialización forestal, las de comercialización y transformación secundaria de productos forestales y las integradas deberán llevar un libro de operaciones que contenga como mínimo la siguiente información:</w:t>
            </w:r>
          </w:p>
          <w:p w14:paraId="4C55DBB7"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a) Fecha de la operación que se registra;</w:t>
            </w:r>
          </w:p>
          <w:p w14:paraId="31B10F65"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b) Volumen, peso o cantidad de madera recibida por especie;</w:t>
            </w:r>
          </w:p>
          <w:p w14:paraId="1118DD93"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c) Nombres regionales y científicos de las especies;</w:t>
            </w:r>
          </w:p>
          <w:p w14:paraId="01C67F33"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d) Volumen, peso o cantidad de madera procesada por especie;</w:t>
            </w:r>
          </w:p>
          <w:p w14:paraId="3283B273"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e) Procedencia de la materia prima, número y fecha de los salvoconductos;</w:t>
            </w:r>
          </w:p>
          <w:p w14:paraId="36119A12"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f) Nombre del proveedor y comprador;</w:t>
            </w:r>
          </w:p>
          <w:p w14:paraId="342BFFD7"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g) Número del salvoconducto que ampara la movilización y/o adquisición de los productos y nombre de la entidad que lo expidió.</w:t>
            </w:r>
          </w:p>
          <w:p w14:paraId="42D18BBC"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La información anterior servirá de base para que las empresas forestales presenten ante la autoridad ambiental informes anuales de actividades.</w:t>
            </w:r>
          </w:p>
          <w:p w14:paraId="6FBAD364" w14:textId="77777777" w:rsidR="0060619D" w:rsidRPr="0065104B" w:rsidRDefault="0060619D" w:rsidP="00054807">
            <w:pPr>
              <w:pStyle w:val="Textoindependiente"/>
              <w:widowControl w:val="0"/>
              <w:ind w:right="147"/>
              <w:rPr>
                <w:rFonts w:ascii="Arial Narrow" w:hAnsi="Arial Narrow"/>
                <w:sz w:val="20"/>
              </w:rPr>
            </w:pPr>
          </w:p>
          <w:p w14:paraId="542DF1DA" w14:textId="77777777" w:rsidR="0060619D" w:rsidRPr="0065104B" w:rsidRDefault="0060619D" w:rsidP="00054807">
            <w:pPr>
              <w:pStyle w:val="Textoindependiente"/>
              <w:widowControl w:val="0"/>
              <w:ind w:right="147"/>
              <w:rPr>
                <w:rFonts w:ascii="Arial Narrow" w:hAnsi="Arial Narrow"/>
                <w:sz w:val="20"/>
              </w:rPr>
            </w:pPr>
            <w:proofErr w:type="gramStart"/>
            <w:r w:rsidRPr="0065104B">
              <w:rPr>
                <w:rFonts w:ascii="Arial Narrow" w:hAnsi="Arial Narrow"/>
                <w:sz w:val="20"/>
              </w:rPr>
              <w:t>PARÁGRAFO .</w:t>
            </w:r>
            <w:proofErr w:type="gramEnd"/>
            <w:r w:rsidRPr="0065104B">
              <w:rPr>
                <w:rFonts w:ascii="Arial Narrow" w:hAnsi="Arial Narrow"/>
                <w:sz w:val="20"/>
              </w:rPr>
              <w:t>- El libro a que se refiere el presente artículo deberá ser registrado ante la autoridad ambiental respectiva, la cual podrá verificar en cualquier momento la información allegada y realizar las visitas que considere necesarias.</w:t>
            </w:r>
          </w:p>
          <w:p w14:paraId="5DC4596E" w14:textId="77777777" w:rsidR="0060619D" w:rsidRPr="0065104B" w:rsidRDefault="0060619D" w:rsidP="00054807">
            <w:pPr>
              <w:pStyle w:val="Textoindependiente"/>
              <w:widowControl w:val="0"/>
              <w:ind w:right="147"/>
              <w:rPr>
                <w:rFonts w:ascii="Arial Narrow" w:hAnsi="Arial Narrow"/>
                <w:sz w:val="20"/>
              </w:rPr>
            </w:pPr>
          </w:p>
          <w:p w14:paraId="0EE1FB43"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(Decreto 1791 de 1996, Art.65).</w:t>
            </w:r>
          </w:p>
          <w:p w14:paraId="71E9947C" w14:textId="77777777" w:rsidR="0060619D" w:rsidRPr="0065104B" w:rsidRDefault="0060619D" w:rsidP="00054807">
            <w:pPr>
              <w:pStyle w:val="Textoindependiente"/>
              <w:widowControl w:val="0"/>
              <w:ind w:right="147"/>
              <w:rPr>
                <w:rFonts w:ascii="Arial Narrow" w:hAnsi="Arial Narrow"/>
                <w:sz w:val="20"/>
              </w:rPr>
            </w:pPr>
          </w:p>
          <w:p w14:paraId="26EBDAC4"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 xml:space="preserve">ARTÍCULO 2.2.1.1.14.3. Control y seguimiento. Las Corporaciones realizarán de manera coordinada, con las autoridades de Policía y las Fuerzas Armadas programas de control y vigilancia para la defensa y protección de los recursos naturales renovables y ejercerán con las entidades territoriales, con las autoridades ambientales de los grandes centros urbanos y con las autoridades de policía, control sobre la movilización, procesamiento y </w:t>
            </w:r>
            <w:r w:rsidRPr="0065104B">
              <w:rPr>
                <w:rFonts w:ascii="Arial Narrow" w:hAnsi="Arial Narrow"/>
                <w:sz w:val="20"/>
              </w:rPr>
              <w:lastRenderedPageBreak/>
              <w:t>comercialización de los productos forestales y de la flora silvestre.</w:t>
            </w:r>
          </w:p>
          <w:p w14:paraId="1413D853" w14:textId="77777777" w:rsidR="0060619D" w:rsidRPr="0065104B" w:rsidRDefault="0060619D" w:rsidP="00054807">
            <w:pPr>
              <w:pStyle w:val="Textoindependiente"/>
              <w:widowControl w:val="0"/>
              <w:ind w:right="147"/>
              <w:rPr>
                <w:rFonts w:ascii="Arial Narrow" w:hAnsi="Arial Narrow"/>
                <w:sz w:val="20"/>
              </w:rPr>
            </w:pPr>
          </w:p>
          <w:p w14:paraId="17828B50" w14:textId="77777777" w:rsidR="0060619D" w:rsidRPr="0007704C" w:rsidRDefault="0060619D" w:rsidP="00054807">
            <w:pPr>
              <w:pStyle w:val="Textoindependiente"/>
              <w:widowControl w:val="0"/>
              <w:ind w:right="147"/>
              <w:rPr>
                <w:rFonts w:ascii="Arial Narrow" w:hAnsi="Arial Narrow"/>
                <w:sz w:val="20"/>
              </w:rPr>
            </w:pPr>
            <w:r w:rsidRPr="0065104B">
              <w:rPr>
                <w:rFonts w:ascii="Arial Narrow" w:hAnsi="Arial Narrow"/>
                <w:sz w:val="20"/>
              </w:rPr>
              <w:t>(Decreto 1791 de 1996 Art.86)."</w:t>
            </w:r>
          </w:p>
        </w:tc>
        <w:tc>
          <w:tcPr>
            <w:tcW w:w="3773" w:type="dxa"/>
            <w:vMerge/>
            <w:shd w:val="clear" w:color="auto" w:fill="auto"/>
          </w:tcPr>
          <w:p w14:paraId="2A7A9836"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1EBEA99" w14:textId="77777777" w:rsidTr="009A5FBD">
        <w:trPr>
          <w:gridAfter w:val="1"/>
          <w:wAfter w:w="7" w:type="dxa"/>
        </w:trPr>
        <w:tc>
          <w:tcPr>
            <w:tcW w:w="2478" w:type="dxa"/>
            <w:vMerge/>
            <w:shd w:val="clear" w:color="auto" w:fill="auto"/>
          </w:tcPr>
          <w:p w14:paraId="47CE7A2C" w14:textId="77777777" w:rsidR="0060619D" w:rsidRDefault="0060619D" w:rsidP="00E74B72">
            <w:pPr>
              <w:jc w:val="both"/>
              <w:rPr>
                <w:rFonts w:ascii="Arial Narrow" w:hAnsi="Arial Narrow" w:cs="Arial"/>
              </w:rPr>
            </w:pPr>
          </w:p>
        </w:tc>
        <w:tc>
          <w:tcPr>
            <w:tcW w:w="7015" w:type="dxa"/>
            <w:shd w:val="clear" w:color="auto" w:fill="auto"/>
          </w:tcPr>
          <w:p w14:paraId="4EF596BD" w14:textId="77777777" w:rsidR="0060619D" w:rsidRPr="0007704C" w:rsidRDefault="0060619D" w:rsidP="00054807">
            <w:pPr>
              <w:pStyle w:val="Textoindependiente"/>
              <w:widowControl w:val="0"/>
              <w:ind w:right="147"/>
              <w:rPr>
                <w:rFonts w:ascii="Arial Narrow" w:hAnsi="Arial Narrow"/>
                <w:sz w:val="20"/>
              </w:rPr>
            </w:pPr>
            <w:r w:rsidRPr="0065104B">
              <w:rPr>
                <w:rFonts w:ascii="Arial Narrow" w:hAnsi="Arial Narrow"/>
                <w:sz w:val="20"/>
              </w:rPr>
              <w:t>Resolución 2064 de 2010</w:t>
            </w:r>
            <w:r w:rsidRPr="0065104B">
              <w:rPr>
                <w:rFonts w:ascii="Arial Narrow" w:hAnsi="Arial Narrow"/>
                <w:sz w:val="20"/>
              </w:rPr>
              <w:tab/>
              <w:t>Artículo 32. Acta única de control al tráfico ilegal de flora y fauna silvestre. Se adopta el acta única de control al tráfico ilegal de flora y fauna silvestre que será utilizada para dejar constancia escrita de la aprehensión material de especímenes de fauna y flora silvestres, de acuerdo con el formato del Anexo 26 a la presente resolución y que forma parte integral de la misma. Las autoridades ambientales deberán llevar los códigos y la numeración consecutiva de estas actas, con el fin de hacer un adecuado control y seguimiento y hacer el reporte al Portal de Información sobre Fauna Silvestre –PIFS–.</w:t>
            </w:r>
          </w:p>
        </w:tc>
        <w:tc>
          <w:tcPr>
            <w:tcW w:w="3773" w:type="dxa"/>
            <w:vMerge/>
            <w:shd w:val="clear" w:color="auto" w:fill="auto"/>
          </w:tcPr>
          <w:p w14:paraId="2C7DA92C" w14:textId="77777777" w:rsidR="0060619D" w:rsidRPr="00153129" w:rsidRDefault="0060619D" w:rsidP="00E74B72">
            <w:pPr>
              <w:pStyle w:val="Textoindependiente"/>
              <w:widowControl w:val="0"/>
              <w:ind w:right="618"/>
              <w:rPr>
                <w:rFonts w:ascii="Arial Narrow" w:hAnsi="Arial Narrow"/>
                <w:sz w:val="20"/>
              </w:rPr>
            </w:pPr>
          </w:p>
        </w:tc>
      </w:tr>
      <w:tr w:rsidR="0060619D" w:rsidRPr="00153129" w14:paraId="68604E42" w14:textId="77777777" w:rsidTr="009A5FBD">
        <w:trPr>
          <w:gridAfter w:val="1"/>
          <w:wAfter w:w="7" w:type="dxa"/>
        </w:trPr>
        <w:tc>
          <w:tcPr>
            <w:tcW w:w="2478" w:type="dxa"/>
            <w:vMerge/>
            <w:shd w:val="clear" w:color="auto" w:fill="auto"/>
          </w:tcPr>
          <w:p w14:paraId="3F904CCB" w14:textId="77777777" w:rsidR="0060619D" w:rsidRDefault="0060619D" w:rsidP="00E74B72">
            <w:pPr>
              <w:jc w:val="both"/>
              <w:rPr>
                <w:rFonts w:ascii="Arial Narrow" w:hAnsi="Arial Narrow" w:cs="Arial"/>
              </w:rPr>
            </w:pPr>
          </w:p>
        </w:tc>
        <w:tc>
          <w:tcPr>
            <w:tcW w:w="7015" w:type="dxa"/>
            <w:shd w:val="clear" w:color="auto" w:fill="auto"/>
          </w:tcPr>
          <w:p w14:paraId="718EBE82" w14:textId="4320A5A2"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Resolución 1971 de 2019</w:t>
            </w:r>
            <w:r w:rsidRPr="0065104B">
              <w:rPr>
                <w:rFonts w:ascii="Arial Narrow" w:hAnsi="Arial Narrow"/>
                <w:sz w:val="20"/>
              </w:rPr>
              <w:tab/>
              <w:t xml:space="preserve">"Por la cual se establece el Libro de Operaciones Forestales en Línea y se dictan otras </w:t>
            </w:r>
            <w:r w:rsidR="003B3F48" w:rsidRPr="0065104B">
              <w:rPr>
                <w:rFonts w:ascii="Arial Narrow" w:hAnsi="Arial Narrow"/>
                <w:sz w:val="20"/>
              </w:rPr>
              <w:t>disposiciones</w:t>
            </w:r>
            <w:r w:rsidRPr="0065104B">
              <w:rPr>
                <w:rFonts w:ascii="Arial Narrow" w:hAnsi="Arial Narrow"/>
                <w:sz w:val="20"/>
              </w:rPr>
              <w:t>.</w:t>
            </w:r>
          </w:p>
          <w:p w14:paraId="040360B8" w14:textId="77777777" w:rsidR="0060619D" w:rsidRPr="0065104B" w:rsidRDefault="0060619D" w:rsidP="00054807">
            <w:pPr>
              <w:pStyle w:val="Textoindependiente"/>
              <w:widowControl w:val="0"/>
              <w:ind w:right="147"/>
              <w:rPr>
                <w:rFonts w:ascii="Arial Narrow" w:hAnsi="Arial Narrow"/>
                <w:sz w:val="20"/>
              </w:rPr>
            </w:pPr>
          </w:p>
          <w:p w14:paraId="1B4C4D31"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Artículo 4. Empresas o industrias forestales. Son empresas e industrias forestales las establecidas en el ARTÍCULO 2.2. 1.1.1.1.1 del decreto 1076 de 2015.</w:t>
            </w:r>
          </w:p>
          <w:p w14:paraId="0A6959E7" w14:textId="77777777" w:rsidR="0060619D" w:rsidRPr="0065104B" w:rsidRDefault="0060619D" w:rsidP="00054807">
            <w:pPr>
              <w:pStyle w:val="Textoindependiente"/>
              <w:widowControl w:val="0"/>
              <w:ind w:right="147"/>
              <w:rPr>
                <w:rFonts w:ascii="Arial Narrow" w:hAnsi="Arial Narrow"/>
                <w:sz w:val="20"/>
              </w:rPr>
            </w:pPr>
            <w:r w:rsidRPr="0065104B">
              <w:rPr>
                <w:rFonts w:ascii="Arial Narrow" w:hAnsi="Arial Narrow"/>
                <w:sz w:val="20"/>
              </w:rPr>
              <w:t xml:space="preserve"> </w:t>
            </w:r>
          </w:p>
          <w:p w14:paraId="1DA22F53" w14:textId="234DB2CA" w:rsidR="0060619D" w:rsidRPr="0065104B" w:rsidRDefault="003B3F48" w:rsidP="00054807">
            <w:pPr>
              <w:pStyle w:val="Textoindependiente"/>
              <w:widowControl w:val="0"/>
              <w:ind w:right="147"/>
              <w:rPr>
                <w:rFonts w:ascii="Arial Narrow" w:hAnsi="Arial Narrow"/>
                <w:sz w:val="20"/>
              </w:rPr>
            </w:pPr>
            <w:r w:rsidRPr="0065104B">
              <w:rPr>
                <w:rFonts w:ascii="Arial Narrow" w:hAnsi="Arial Narrow"/>
                <w:sz w:val="20"/>
              </w:rPr>
              <w:t>Parágrafo</w:t>
            </w:r>
            <w:r w:rsidR="0060619D" w:rsidRPr="0065104B">
              <w:rPr>
                <w:rFonts w:ascii="Arial Narrow" w:hAnsi="Arial Narrow"/>
                <w:sz w:val="20"/>
              </w:rPr>
              <w:t xml:space="preserve"> 1. Las empresas e industrias forestales a que hacen </w:t>
            </w:r>
            <w:r w:rsidRPr="0065104B">
              <w:rPr>
                <w:rFonts w:ascii="Arial Narrow" w:hAnsi="Arial Narrow"/>
                <w:sz w:val="20"/>
              </w:rPr>
              <w:t>referencia</w:t>
            </w:r>
            <w:r w:rsidR="0060619D" w:rsidRPr="0065104B">
              <w:rPr>
                <w:rFonts w:ascii="Arial Narrow" w:hAnsi="Arial Narrow"/>
                <w:sz w:val="20"/>
              </w:rPr>
              <w:t xml:space="preserve"> los literales c), d), e), f) y g) del ARTÍCULO 2.2. 1.1.1.1.1 del Decreto 1076 de 2015, deberán registrar en la Ventanilla Integral de Trámites Ambientales en Línea (VITAL), el Libro de Operaciones Forestales en Línea - LOFL.</w:t>
            </w:r>
          </w:p>
          <w:p w14:paraId="17A1CA98" w14:textId="77777777" w:rsidR="0060619D" w:rsidRPr="0065104B" w:rsidRDefault="0060619D" w:rsidP="00054807">
            <w:pPr>
              <w:pStyle w:val="Textoindependiente"/>
              <w:widowControl w:val="0"/>
              <w:ind w:right="147"/>
              <w:rPr>
                <w:rFonts w:ascii="Arial Narrow" w:hAnsi="Arial Narrow"/>
                <w:sz w:val="20"/>
              </w:rPr>
            </w:pPr>
          </w:p>
          <w:p w14:paraId="41269DF9" w14:textId="5E509470" w:rsidR="0060619D" w:rsidRPr="0007704C" w:rsidRDefault="0060619D" w:rsidP="00054807">
            <w:pPr>
              <w:pStyle w:val="Textoindependiente"/>
              <w:widowControl w:val="0"/>
              <w:ind w:right="147"/>
              <w:rPr>
                <w:rFonts w:ascii="Arial Narrow" w:hAnsi="Arial Narrow"/>
                <w:sz w:val="20"/>
              </w:rPr>
            </w:pPr>
            <w:r w:rsidRPr="0065104B">
              <w:rPr>
                <w:rFonts w:ascii="Arial Narrow" w:hAnsi="Arial Narrow"/>
                <w:sz w:val="20"/>
              </w:rPr>
              <w:t xml:space="preserve">Artículo 15. Control y seguimiento del Libro de Operaciones Forestales en Línea- LOFL. Las autoridades ambientales </w:t>
            </w:r>
            <w:r w:rsidR="003B3F48" w:rsidRPr="0065104B">
              <w:rPr>
                <w:rFonts w:ascii="Arial Narrow" w:hAnsi="Arial Narrow"/>
                <w:sz w:val="20"/>
              </w:rPr>
              <w:t>harán</w:t>
            </w:r>
            <w:r w:rsidRPr="0065104B">
              <w:rPr>
                <w:rFonts w:ascii="Arial Narrow" w:hAnsi="Arial Narrow"/>
                <w:sz w:val="20"/>
              </w:rPr>
              <w:t xml:space="preserve"> control y seguimiento LOFL registrados en su jurisdicción, para lo cual se </w:t>
            </w:r>
            <w:r w:rsidR="003B3F48" w:rsidRPr="0065104B">
              <w:rPr>
                <w:rFonts w:ascii="Arial Narrow" w:hAnsi="Arial Narrow"/>
                <w:sz w:val="20"/>
              </w:rPr>
              <w:t>dispondrá</w:t>
            </w:r>
            <w:r w:rsidRPr="0065104B">
              <w:rPr>
                <w:rFonts w:ascii="Arial Narrow" w:hAnsi="Arial Narrow"/>
                <w:sz w:val="20"/>
              </w:rPr>
              <w:t xml:space="preserve"> del Módulo de Visitas de registro, control y seguimiento del LOFL y el Módulo de Reporte de los LOFL."</w:t>
            </w:r>
          </w:p>
        </w:tc>
        <w:tc>
          <w:tcPr>
            <w:tcW w:w="3773" w:type="dxa"/>
            <w:vMerge/>
            <w:shd w:val="clear" w:color="auto" w:fill="auto"/>
          </w:tcPr>
          <w:p w14:paraId="1A55251A" w14:textId="77777777" w:rsidR="0060619D" w:rsidRPr="00153129" w:rsidRDefault="0060619D" w:rsidP="00E74B72">
            <w:pPr>
              <w:pStyle w:val="Textoindependiente"/>
              <w:widowControl w:val="0"/>
              <w:ind w:right="618"/>
              <w:rPr>
                <w:rFonts w:ascii="Arial Narrow" w:hAnsi="Arial Narrow"/>
                <w:sz w:val="20"/>
              </w:rPr>
            </w:pPr>
          </w:p>
        </w:tc>
      </w:tr>
    </w:tbl>
    <w:p w14:paraId="4F6D2C48" w14:textId="77777777" w:rsidR="0060619D" w:rsidRDefault="0060619D" w:rsidP="0060619D">
      <w:pPr>
        <w:rPr>
          <w:rFonts w:ascii="Arial Narrow" w:hAnsi="Arial Narrow" w:cs="Arial"/>
          <w:b/>
          <w:color w:val="000000"/>
          <w:sz w:val="22"/>
          <w:szCs w:val="22"/>
        </w:rPr>
      </w:pPr>
    </w:p>
    <w:p w14:paraId="3FFF7D4A" w14:textId="77777777" w:rsidR="0060619D" w:rsidRDefault="0060619D" w:rsidP="0060619D">
      <w:pPr>
        <w:rPr>
          <w:rFonts w:ascii="Arial Narrow" w:hAnsi="Arial Narrow" w:cs="Arial"/>
          <w:b/>
          <w:color w:val="000000"/>
          <w:sz w:val="22"/>
          <w:szCs w:val="22"/>
        </w:rPr>
        <w:sectPr w:rsidR="0060619D" w:rsidSect="007344C5">
          <w:pgSz w:w="15840" w:h="12240" w:orient="landscape" w:code="1"/>
          <w:pgMar w:top="1701" w:right="1616" w:bottom="618" w:left="1117" w:header="624" w:footer="0" w:gutter="0"/>
          <w:cols w:space="720"/>
          <w:docGrid w:linePitch="272"/>
        </w:sectPr>
      </w:pPr>
    </w:p>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7655"/>
        <w:gridCol w:w="3119"/>
      </w:tblGrid>
      <w:tr w:rsidR="0060619D" w:rsidRPr="00431BB6" w14:paraId="27511763" w14:textId="77777777" w:rsidTr="00873000">
        <w:trPr>
          <w:trHeight w:val="1354"/>
        </w:trPr>
        <w:tc>
          <w:tcPr>
            <w:tcW w:w="10774" w:type="dxa"/>
            <w:gridSpan w:val="2"/>
            <w:tcBorders>
              <w:top w:val="single" w:sz="4" w:space="0" w:color="auto"/>
              <w:bottom w:val="single" w:sz="4" w:space="0" w:color="auto"/>
            </w:tcBorders>
            <w:shd w:val="clear" w:color="auto" w:fill="FFFFFF"/>
            <w:vAlign w:val="center"/>
          </w:tcPr>
          <w:p w14:paraId="76D25F85" w14:textId="4702878A" w:rsidR="0060619D" w:rsidRPr="00DE4351" w:rsidRDefault="0060619D" w:rsidP="00E5565F">
            <w:pPr>
              <w:spacing w:before="240" w:after="240"/>
              <w:ind w:left="348"/>
              <w:jc w:val="both"/>
              <w:rPr>
                <w:rFonts w:ascii="Arial Narrow" w:hAnsi="Arial Narrow"/>
                <w:sz w:val="22"/>
                <w:szCs w:val="22"/>
              </w:rPr>
            </w:pPr>
            <w:r>
              <w:rPr>
                <w:rFonts w:ascii="Arial Narrow" w:hAnsi="Arial Narrow"/>
                <w:sz w:val="22"/>
                <w:szCs w:val="22"/>
              </w:rPr>
              <w:lastRenderedPageBreak/>
              <w:t xml:space="preserve">Así mismo, </w:t>
            </w:r>
            <w:r w:rsidRPr="00DE4351">
              <w:rPr>
                <w:rFonts w:ascii="Arial Narrow" w:hAnsi="Arial Narrow"/>
                <w:sz w:val="22"/>
                <w:szCs w:val="22"/>
              </w:rPr>
              <w:t xml:space="preserve">mediante la Resolución 667 de 2016 fueron adoptados los indicadores “Porcentaje de avance en la formulación y/o ajuste de los Planes de Ordenación y Manejo de Cuencas (POMCAS), Planes de Manejo de Acuíferos (PMA) y Planes de Manejo de Microcuencas (PMM)” y “Porcentaje de Planes de Ordenación y Manejo de Cuencas (POMCAS), Planes de Manejo de Acuíferos (PMA) y Planes de Manejo de Microcuencas (PMM) en ejecución”, </w:t>
            </w:r>
            <w:r w:rsidR="0032534C">
              <w:rPr>
                <w:rFonts w:ascii="Arial Narrow" w:hAnsi="Arial Narrow"/>
                <w:sz w:val="22"/>
                <w:szCs w:val="22"/>
              </w:rPr>
              <w:t>con l</w:t>
            </w:r>
            <w:r w:rsidR="007634B0">
              <w:rPr>
                <w:rFonts w:ascii="Arial Narrow" w:hAnsi="Arial Narrow"/>
                <w:sz w:val="22"/>
                <w:szCs w:val="22"/>
              </w:rPr>
              <w:t>o</w:t>
            </w:r>
            <w:r w:rsidR="0032534C">
              <w:rPr>
                <w:rFonts w:ascii="Arial Narrow" w:hAnsi="Arial Narrow"/>
                <w:sz w:val="22"/>
                <w:szCs w:val="22"/>
              </w:rPr>
              <w:t xml:space="preserve">s cuales </w:t>
            </w:r>
            <w:r w:rsidRPr="00DE4351">
              <w:rPr>
                <w:rFonts w:ascii="Arial Narrow" w:hAnsi="Arial Narrow"/>
                <w:sz w:val="22"/>
                <w:szCs w:val="22"/>
              </w:rPr>
              <w:t xml:space="preserve">se ha venido midiendo varios instrumentos de administración de los recursos naturales en un solo indicador, </w:t>
            </w:r>
            <w:r>
              <w:rPr>
                <w:rFonts w:ascii="Arial Narrow" w:hAnsi="Arial Narrow"/>
                <w:sz w:val="22"/>
                <w:szCs w:val="22"/>
              </w:rPr>
              <w:t>a pesar de que</w:t>
            </w:r>
            <w:r w:rsidRPr="00DE4351">
              <w:rPr>
                <w:rFonts w:ascii="Arial Narrow" w:hAnsi="Arial Narrow"/>
                <w:sz w:val="22"/>
                <w:szCs w:val="22"/>
              </w:rPr>
              <w:t xml:space="preserve"> cada </w:t>
            </w:r>
            <w:r>
              <w:rPr>
                <w:rFonts w:ascii="Arial Narrow" w:hAnsi="Arial Narrow"/>
                <w:sz w:val="22"/>
                <w:szCs w:val="22"/>
              </w:rPr>
              <w:t>instrumento</w:t>
            </w:r>
            <w:r w:rsidRPr="00DE4351">
              <w:rPr>
                <w:rFonts w:ascii="Arial Narrow" w:hAnsi="Arial Narrow"/>
                <w:sz w:val="22"/>
                <w:szCs w:val="22"/>
              </w:rPr>
              <w:t xml:space="preserve"> posee unas características propias para su elaboración y ejecución</w:t>
            </w:r>
            <w:r>
              <w:rPr>
                <w:rFonts w:ascii="Arial Narrow" w:hAnsi="Arial Narrow"/>
                <w:sz w:val="22"/>
                <w:szCs w:val="22"/>
              </w:rPr>
              <w:t>,</w:t>
            </w:r>
            <w:r w:rsidRPr="00DE4351">
              <w:rPr>
                <w:rFonts w:ascii="Arial Narrow" w:hAnsi="Arial Narrow"/>
                <w:sz w:val="22"/>
                <w:szCs w:val="22"/>
              </w:rPr>
              <w:t xml:space="preserve"> por lo que las Corporaciones no lo pueden incluir en una sola medición en su Plan de Acción Cuatrienal.</w:t>
            </w:r>
          </w:p>
          <w:p w14:paraId="12984B68" w14:textId="0F195C27" w:rsidR="008A4860" w:rsidRDefault="008A4860" w:rsidP="00E5565F">
            <w:pPr>
              <w:spacing w:before="240" w:after="240"/>
              <w:ind w:left="348"/>
              <w:jc w:val="both"/>
              <w:rPr>
                <w:rFonts w:ascii="Arial Narrow" w:hAnsi="Arial Narrow"/>
                <w:sz w:val="22"/>
                <w:szCs w:val="22"/>
              </w:rPr>
            </w:pPr>
            <w:r w:rsidRPr="008A4860">
              <w:rPr>
                <w:rFonts w:ascii="Arial Narrow" w:hAnsi="Arial Narrow"/>
                <w:sz w:val="22"/>
                <w:szCs w:val="22"/>
              </w:rPr>
              <w:t xml:space="preserve">De otra parte, las Direcciones de </w:t>
            </w:r>
            <w:r w:rsidR="00F462B9">
              <w:rPr>
                <w:rFonts w:ascii="Arial Narrow" w:hAnsi="Arial Narrow"/>
                <w:sz w:val="22"/>
                <w:szCs w:val="22"/>
              </w:rPr>
              <w:t xml:space="preserve">Gestión Integral del Recurso Hídrico, de </w:t>
            </w:r>
            <w:r w:rsidRPr="008A4860">
              <w:rPr>
                <w:rFonts w:ascii="Arial Narrow" w:hAnsi="Arial Narrow"/>
                <w:sz w:val="22"/>
                <w:szCs w:val="22"/>
              </w:rPr>
              <w:t xml:space="preserve">Cambio Climático y Gestión del Riesgo, </w:t>
            </w:r>
            <w:r w:rsidR="00F462B9">
              <w:rPr>
                <w:rFonts w:ascii="Arial Narrow" w:hAnsi="Arial Narrow"/>
                <w:sz w:val="22"/>
                <w:szCs w:val="22"/>
              </w:rPr>
              <w:t xml:space="preserve">de </w:t>
            </w:r>
            <w:r w:rsidRPr="008A4860">
              <w:rPr>
                <w:rFonts w:ascii="Arial Narrow" w:hAnsi="Arial Narrow"/>
                <w:sz w:val="22"/>
                <w:szCs w:val="22"/>
              </w:rPr>
              <w:t xml:space="preserve">Bosques, Biodiversidad y Servicios Ecosistémicos, </w:t>
            </w:r>
            <w:r w:rsidR="00F462B9">
              <w:rPr>
                <w:rFonts w:ascii="Arial Narrow" w:hAnsi="Arial Narrow"/>
                <w:sz w:val="22"/>
                <w:szCs w:val="22"/>
              </w:rPr>
              <w:t xml:space="preserve">de </w:t>
            </w:r>
            <w:r w:rsidRPr="008A4860">
              <w:rPr>
                <w:rFonts w:ascii="Arial Narrow" w:hAnsi="Arial Narrow"/>
                <w:sz w:val="22"/>
                <w:szCs w:val="22"/>
              </w:rPr>
              <w:t xml:space="preserve">Asuntos Marinos, Costero y Recursos Acuáticos, </w:t>
            </w:r>
            <w:r w:rsidR="00F462B9">
              <w:rPr>
                <w:rFonts w:ascii="Arial Narrow" w:hAnsi="Arial Narrow"/>
                <w:sz w:val="22"/>
                <w:szCs w:val="22"/>
              </w:rPr>
              <w:t xml:space="preserve">de </w:t>
            </w:r>
            <w:r w:rsidRPr="008A4860">
              <w:rPr>
                <w:rFonts w:ascii="Arial Narrow" w:hAnsi="Arial Narrow"/>
                <w:sz w:val="22"/>
                <w:szCs w:val="22"/>
              </w:rPr>
              <w:t>Ordenamiento Ambiental Territorial y SINA y la Oficina de Negocios Verdes, conforme a</w:t>
            </w:r>
            <w:r>
              <w:rPr>
                <w:rFonts w:ascii="Arial Narrow" w:hAnsi="Arial Narrow"/>
                <w:sz w:val="22"/>
                <w:szCs w:val="22"/>
              </w:rPr>
              <w:t xml:space="preserve"> </w:t>
            </w:r>
            <w:r w:rsidRPr="008A4860">
              <w:rPr>
                <w:rFonts w:ascii="Arial Narrow" w:hAnsi="Arial Narrow"/>
                <w:sz w:val="22"/>
                <w:szCs w:val="22"/>
              </w:rPr>
              <w:t>l</w:t>
            </w:r>
            <w:r>
              <w:rPr>
                <w:rFonts w:ascii="Arial Narrow" w:hAnsi="Arial Narrow"/>
                <w:sz w:val="22"/>
                <w:szCs w:val="22"/>
              </w:rPr>
              <w:t>as mesa</w:t>
            </w:r>
            <w:r w:rsidR="0085029F">
              <w:rPr>
                <w:rFonts w:ascii="Arial Narrow" w:hAnsi="Arial Narrow"/>
                <w:sz w:val="22"/>
                <w:szCs w:val="22"/>
              </w:rPr>
              <w:t>s</w:t>
            </w:r>
            <w:r>
              <w:rPr>
                <w:rFonts w:ascii="Arial Narrow" w:hAnsi="Arial Narrow"/>
                <w:sz w:val="22"/>
                <w:szCs w:val="22"/>
              </w:rPr>
              <w:t xml:space="preserve"> de</w:t>
            </w:r>
            <w:r w:rsidRPr="008A4860">
              <w:rPr>
                <w:rFonts w:ascii="Arial Narrow" w:hAnsi="Arial Narrow"/>
                <w:sz w:val="22"/>
                <w:szCs w:val="22"/>
              </w:rPr>
              <w:t xml:space="preserve"> trabajo realizado requieren la inclusión de nuevos indicadores que junto con los ya existentes permitan </w:t>
            </w:r>
            <w:r>
              <w:rPr>
                <w:rFonts w:ascii="Arial Narrow" w:hAnsi="Arial Narrow"/>
                <w:sz w:val="22"/>
                <w:szCs w:val="22"/>
              </w:rPr>
              <w:t xml:space="preserve">al ministerio contar con insumos para </w:t>
            </w:r>
            <w:r w:rsidRPr="008A4860">
              <w:rPr>
                <w:rFonts w:ascii="Arial Narrow" w:hAnsi="Arial Narrow"/>
                <w:sz w:val="22"/>
                <w:szCs w:val="22"/>
              </w:rPr>
              <w:t>construir un agregado para la evaluación de las políticas ambientales, es por ello, que requieren obtener información sobre</w:t>
            </w:r>
            <w:r>
              <w:rPr>
                <w:rFonts w:ascii="Arial Narrow" w:hAnsi="Arial Narrow"/>
                <w:sz w:val="22"/>
                <w:szCs w:val="22"/>
              </w:rPr>
              <w:t>:</w:t>
            </w:r>
            <w:r w:rsidRPr="008A4860">
              <w:rPr>
                <w:rFonts w:ascii="Arial Narrow" w:hAnsi="Arial Narrow"/>
                <w:sz w:val="22"/>
                <w:szCs w:val="22"/>
              </w:rPr>
              <w:t xml:space="preserve"> </w:t>
            </w:r>
            <w:r w:rsidR="00F74C5E">
              <w:rPr>
                <w:rFonts w:ascii="Arial Narrow" w:hAnsi="Arial Narrow"/>
                <w:sz w:val="22"/>
                <w:szCs w:val="22"/>
              </w:rPr>
              <w:t>el a</w:t>
            </w:r>
            <w:r w:rsidR="00F74C5E" w:rsidRPr="00F74C5E">
              <w:rPr>
                <w:rFonts w:ascii="Arial Narrow" w:hAnsi="Arial Narrow"/>
                <w:sz w:val="22"/>
                <w:szCs w:val="22"/>
              </w:rPr>
              <w:t>vance en el acotamiento de Rondas Hídricas de Cuerpos de Agua priorizados</w:t>
            </w:r>
            <w:r w:rsidR="00F74C5E">
              <w:rPr>
                <w:rFonts w:ascii="Arial Narrow" w:hAnsi="Arial Narrow"/>
                <w:sz w:val="22"/>
                <w:szCs w:val="22"/>
              </w:rPr>
              <w:t xml:space="preserve">; </w:t>
            </w:r>
            <w:r w:rsidRPr="008A4860">
              <w:rPr>
                <w:rFonts w:ascii="Arial Narrow" w:hAnsi="Arial Narrow"/>
                <w:sz w:val="22"/>
                <w:szCs w:val="22"/>
              </w:rPr>
              <w:t>la implementación de la metodología de Evaluación de Daños y Análisis de Necesidades Ambientales EDANA-C</w:t>
            </w:r>
            <w:r>
              <w:rPr>
                <w:rFonts w:ascii="Arial Narrow" w:hAnsi="Arial Narrow"/>
                <w:sz w:val="22"/>
                <w:szCs w:val="22"/>
              </w:rPr>
              <w:t>;</w:t>
            </w:r>
            <w:r w:rsidRPr="008A4860">
              <w:rPr>
                <w:rFonts w:ascii="Arial Narrow" w:hAnsi="Arial Narrow"/>
                <w:sz w:val="22"/>
                <w:szCs w:val="22"/>
              </w:rPr>
              <w:t xml:space="preserve"> el seguimiento al registro del libro de operaciones forestales de las empresas forestales identificadas en la jurisdicción de la autoridad ambiental</w:t>
            </w:r>
            <w:r w:rsidR="00C50F92">
              <w:rPr>
                <w:rFonts w:ascii="Arial Narrow" w:hAnsi="Arial Narrow"/>
                <w:sz w:val="22"/>
                <w:szCs w:val="22"/>
              </w:rPr>
              <w:t>,</w:t>
            </w:r>
            <w:r>
              <w:rPr>
                <w:rFonts w:ascii="Arial Narrow" w:hAnsi="Arial Narrow"/>
                <w:sz w:val="22"/>
                <w:szCs w:val="22"/>
              </w:rPr>
              <w:t xml:space="preserve"> el a</w:t>
            </w:r>
            <w:r w:rsidRPr="008A4860">
              <w:rPr>
                <w:rFonts w:ascii="Arial Narrow" w:hAnsi="Arial Narrow"/>
                <w:sz w:val="22"/>
                <w:szCs w:val="22"/>
              </w:rPr>
              <w:t>vance en la ejecución del Plan de Ordenación Forestal</w:t>
            </w:r>
            <w:r w:rsidR="002D60A8">
              <w:rPr>
                <w:rFonts w:ascii="Arial Narrow" w:hAnsi="Arial Narrow"/>
                <w:sz w:val="22"/>
                <w:szCs w:val="22"/>
              </w:rPr>
              <w:t xml:space="preserve"> y </w:t>
            </w:r>
            <w:r w:rsidR="00C50F92">
              <w:rPr>
                <w:rFonts w:ascii="Arial Narrow" w:hAnsi="Arial Narrow"/>
                <w:sz w:val="22"/>
                <w:szCs w:val="22"/>
              </w:rPr>
              <w:t>el a</w:t>
            </w:r>
            <w:r w:rsidR="002D60A8" w:rsidRPr="002D60A8">
              <w:rPr>
                <w:rFonts w:ascii="Arial Narrow" w:hAnsi="Arial Narrow"/>
                <w:sz w:val="22"/>
                <w:szCs w:val="22"/>
              </w:rPr>
              <w:t>vance en la formulación, adopción y actualización del plan de manejo ambiental de páramos delimitados por el Minambiente</w:t>
            </w:r>
            <w:r w:rsidR="00C50F92">
              <w:rPr>
                <w:rFonts w:ascii="Arial Narrow" w:hAnsi="Arial Narrow"/>
                <w:sz w:val="22"/>
                <w:szCs w:val="22"/>
              </w:rPr>
              <w:t xml:space="preserve"> y de su implementación</w:t>
            </w:r>
            <w:r>
              <w:rPr>
                <w:rFonts w:ascii="Arial Narrow" w:hAnsi="Arial Narrow"/>
                <w:sz w:val="22"/>
                <w:szCs w:val="22"/>
              </w:rPr>
              <w:t>;</w:t>
            </w:r>
            <w:r w:rsidRPr="008A4860">
              <w:rPr>
                <w:rFonts w:ascii="Arial Narrow" w:hAnsi="Arial Narrow"/>
                <w:sz w:val="22"/>
                <w:szCs w:val="22"/>
              </w:rPr>
              <w:t xml:space="preserve"> la elaboración y </w:t>
            </w:r>
            <w:r>
              <w:rPr>
                <w:rFonts w:ascii="Arial Narrow" w:hAnsi="Arial Narrow"/>
                <w:sz w:val="22"/>
                <w:szCs w:val="22"/>
              </w:rPr>
              <w:t xml:space="preserve">la </w:t>
            </w:r>
            <w:r w:rsidRPr="008A4860">
              <w:rPr>
                <w:rFonts w:ascii="Arial Narrow" w:hAnsi="Arial Narrow"/>
                <w:sz w:val="22"/>
                <w:szCs w:val="22"/>
              </w:rPr>
              <w:t xml:space="preserve">ejecución de los Planes de Ordenación y Manejo Integrado de las Unidades Ambientales Costeras </w:t>
            </w:r>
            <w:r>
              <w:rPr>
                <w:rFonts w:ascii="Arial Narrow" w:hAnsi="Arial Narrow"/>
                <w:sz w:val="22"/>
                <w:szCs w:val="22"/>
              </w:rPr>
              <w:t>–</w:t>
            </w:r>
            <w:r w:rsidRPr="008A4860">
              <w:rPr>
                <w:rFonts w:ascii="Arial Narrow" w:hAnsi="Arial Narrow"/>
                <w:sz w:val="22"/>
                <w:szCs w:val="22"/>
              </w:rPr>
              <w:t xml:space="preserve"> POMIUAC</w:t>
            </w:r>
            <w:r>
              <w:rPr>
                <w:rFonts w:ascii="Arial Narrow" w:hAnsi="Arial Narrow"/>
                <w:sz w:val="22"/>
                <w:szCs w:val="22"/>
              </w:rPr>
              <w:t xml:space="preserve"> y el a</w:t>
            </w:r>
            <w:r w:rsidRPr="008A4860">
              <w:rPr>
                <w:rFonts w:ascii="Arial Narrow" w:hAnsi="Arial Narrow"/>
                <w:sz w:val="22"/>
                <w:szCs w:val="22"/>
              </w:rPr>
              <w:t>vance en el ordenamiento del manglar</w:t>
            </w:r>
            <w:r>
              <w:rPr>
                <w:rFonts w:ascii="Arial Narrow" w:hAnsi="Arial Narrow"/>
                <w:sz w:val="22"/>
                <w:szCs w:val="22"/>
              </w:rPr>
              <w:t>;</w:t>
            </w:r>
            <w:r w:rsidRPr="008A4860">
              <w:rPr>
                <w:rFonts w:ascii="Arial Narrow" w:hAnsi="Arial Narrow"/>
                <w:sz w:val="22"/>
                <w:szCs w:val="22"/>
              </w:rPr>
              <w:t xml:space="preserve"> el </w:t>
            </w:r>
            <w:r>
              <w:rPr>
                <w:rFonts w:ascii="Arial Narrow" w:hAnsi="Arial Narrow"/>
                <w:sz w:val="22"/>
                <w:szCs w:val="22"/>
              </w:rPr>
              <w:t>r</w:t>
            </w:r>
            <w:r w:rsidRPr="008A4860">
              <w:rPr>
                <w:rFonts w:ascii="Arial Narrow" w:hAnsi="Arial Narrow"/>
                <w:sz w:val="22"/>
                <w:szCs w:val="22"/>
              </w:rPr>
              <w:t>eporte de los instrumentos económicos, financieros y tributarios validados por el M</w:t>
            </w:r>
            <w:r>
              <w:rPr>
                <w:rFonts w:ascii="Arial Narrow" w:hAnsi="Arial Narrow"/>
                <w:sz w:val="22"/>
                <w:szCs w:val="22"/>
              </w:rPr>
              <w:t>inambiente</w:t>
            </w:r>
            <w:r w:rsidR="002C22DE">
              <w:rPr>
                <w:rFonts w:ascii="Arial Narrow" w:hAnsi="Arial Narrow"/>
                <w:sz w:val="22"/>
                <w:szCs w:val="22"/>
              </w:rPr>
              <w:t xml:space="preserve"> y el a</w:t>
            </w:r>
            <w:r w:rsidR="002C22DE" w:rsidRPr="002C22DE">
              <w:rPr>
                <w:rFonts w:ascii="Arial Narrow" w:hAnsi="Arial Narrow"/>
                <w:sz w:val="22"/>
                <w:szCs w:val="22"/>
              </w:rPr>
              <w:t>vance en la Implementación del Programa Pago por Servicios Ambientales (PSA)</w:t>
            </w:r>
            <w:r>
              <w:rPr>
                <w:rFonts w:ascii="Arial Narrow" w:hAnsi="Arial Narrow"/>
                <w:sz w:val="22"/>
                <w:szCs w:val="22"/>
              </w:rPr>
              <w:t>;</w:t>
            </w:r>
            <w:r w:rsidRPr="008A4860">
              <w:rPr>
                <w:rFonts w:ascii="Arial Narrow" w:hAnsi="Arial Narrow"/>
                <w:sz w:val="22"/>
                <w:szCs w:val="22"/>
              </w:rPr>
              <w:t xml:space="preserve"> y el cumplimiento del tiempo en la concertación de Planes parciales</w:t>
            </w:r>
            <w:r>
              <w:rPr>
                <w:rFonts w:ascii="Arial Narrow" w:hAnsi="Arial Narrow"/>
                <w:sz w:val="22"/>
                <w:szCs w:val="22"/>
              </w:rPr>
              <w:t>. E</w:t>
            </w:r>
            <w:r w:rsidRPr="008A4860">
              <w:rPr>
                <w:rFonts w:ascii="Arial Narrow" w:hAnsi="Arial Narrow"/>
                <w:sz w:val="22"/>
                <w:szCs w:val="22"/>
              </w:rPr>
              <w:t xml:space="preserve">stos nuevos indicadores </w:t>
            </w:r>
            <w:proofErr w:type="gramStart"/>
            <w:r w:rsidRPr="008A4860">
              <w:rPr>
                <w:rFonts w:ascii="Arial Narrow" w:hAnsi="Arial Narrow"/>
                <w:sz w:val="22"/>
                <w:szCs w:val="22"/>
              </w:rPr>
              <w:t>le</w:t>
            </w:r>
            <w:proofErr w:type="gramEnd"/>
            <w:r w:rsidRPr="008A4860">
              <w:rPr>
                <w:rFonts w:ascii="Arial Narrow" w:hAnsi="Arial Narrow"/>
                <w:sz w:val="22"/>
                <w:szCs w:val="22"/>
              </w:rPr>
              <w:t xml:space="preserve"> permitirán a las diferentes direcciones técnicas del </w:t>
            </w:r>
            <w:r>
              <w:rPr>
                <w:rFonts w:ascii="Arial Narrow" w:hAnsi="Arial Narrow"/>
                <w:sz w:val="22"/>
                <w:szCs w:val="22"/>
              </w:rPr>
              <w:t>m</w:t>
            </w:r>
            <w:r w:rsidRPr="008A4860">
              <w:rPr>
                <w:rFonts w:ascii="Arial Narrow" w:hAnsi="Arial Narrow"/>
                <w:sz w:val="22"/>
                <w:szCs w:val="22"/>
              </w:rPr>
              <w:t>inisterio fortalecer la información para avanzar en la evaluación a la implementación de los compromisos y metas establecidas en las políticas ambientales con respecto a los aportes de las Corporaciones.</w:t>
            </w:r>
          </w:p>
          <w:p w14:paraId="666DFBFF" w14:textId="36A2D6CC" w:rsidR="0060619D" w:rsidRPr="00634556" w:rsidRDefault="00CA55D4" w:rsidP="00E5565F">
            <w:pPr>
              <w:spacing w:before="240" w:after="240"/>
              <w:ind w:left="348"/>
              <w:jc w:val="both"/>
              <w:rPr>
                <w:rFonts w:ascii="Arial Narrow" w:hAnsi="Arial Narrow"/>
                <w:color w:val="000000"/>
                <w:sz w:val="22"/>
                <w:szCs w:val="22"/>
              </w:rPr>
            </w:pPr>
            <w:r>
              <w:rPr>
                <w:rFonts w:ascii="Arial Narrow" w:hAnsi="Arial Narrow"/>
                <w:sz w:val="22"/>
                <w:szCs w:val="22"/>
              </w:rPr>
              <w:t>L</w:t>
            </w:r>
            <w:r w:rsidR="0060619D" w:rsidRPr="001E242F">
              <w:rPr>
                <w:rFonts w:ascii="Arial Narrow" w:hAnsi="Arial Narrow"/>
                <w:sz w:val="22"/>
                <w:szCs w:val="22"/>
              </w:rPr>
              <w:t>a Resolución 667 de 2016</w:t>
            </w:r>
            <w:r w:rsidR="0060619D">
              <w:rPr>
                <w:rFonts w:ascii="Arial Narrow" w:hAnsi="Arial Narrow"/>
                <w:sz w:val="22"/>
                <w:szCs w:val="22"/>
              </w:rPr>
              <w:t>,</w:t>
            </w:r>
            <w:r w:rsidR="0060619D" w:rsidRPr="001E242F">
              <w:rPr>
                <w:rFonts w:ascii="Arial Narrow" w:hAnsi="Arial Narrow"/>
                <w:sz w:val="22"/>
                <w:szCs w:val="22"/>
              </w:rPr>
              <w:t xml:space="preserve"> </w:t>
            </w:r>
            <w:r w:rsidR="0060619D">
              <w:rPr>
                <w:rFonts w:ascii="Arial Narrow" w:hAnsi="Arial Narrow"/>
                <w:sz w:val="22"/>
                <w:szCs w:val="22"/>
              </w:rPr>
              <w:t xml:space="preserve">para el cumplimiento de lo dispuesto en el </w:t>
            </w:r>
            <w:r w:rsidR="0060619D" w:rsidRPr="001E242F">
              <w:rPr>
                <w:rFonts w:ascii="Arial Narrow" w:hAnsi="Arial Narrow"/>
                <w:color w:val="000000"/>
                <w:sz w:val="22"/>
                <w:szCs w:val="22"/>
              </w:rPr>
              <w:t xml:space="preserve">artículo 2.2.8.6.5.2 y </w:t>
            </w:r>
            <w:r w:rsidR="0060619D">
              <w:rPr>
                <w:rFonts w:ascii="Arial Narrow" w:hAnsi="Arial Narrow"/>
                <w:color w:val="000000"/>
                <w:sz w:val="22"/>
                <w:szCs w:val="22"/>
              </w:rPr>
              <w:t>el</w:t>
            </w:r>
            <w:r w:rsidR="0060619D" w:rsidRPr="001E242F">
              <w:rPr>
                <w:rFonts w:ascii="Arial Narrow" w:hAnsi="Arial Narrow"/>
                <w:color w:val="000000"/>
                <w:sz w:val="22"/>
                <w:szCs w:val="22"/>
              </w:rPr>
              <w:t xml:space="preserve"> artículo 2.2.8.6.5.4 del Decreto 1076 de 2015</w:t>
            </w:r>
            <w:r w:rsidR="0060619D">
              <w:rPr>
                <w:rFonts w:ascii="Arial Narrow" w:hAnsi="Arial Narrow"/>
                <w:color w:val="000000"/>
                <w:sz w:val="22"/>
                <w:szCs w:val="22"/>
              </w:rPr>
              <w:t xml:space="preserve">, determinó </w:t>
            </w:r>
            <w:r w:rsidR="0060619D" w:rsidRPr="007263A9">
              <w:rPr>
                <w:rFonts w:ascii="Arial Narrow" w:hAnsi="Arial Narrow"/>
                <w:color w:val="000000"/>
                <w:sz w:val="22"/>
                <w:szCs w:val="22"/>
              </w:rPr>
              <w:t xml:space="preserve">en el parágrafo del artículo 7º </w:t>
            </w:r>
            <w:r w:rsidR="0060619D">
              <w:rPr>
                <w:rFonts w:ascii="Arial Narrow" w:hAnsi="Arial Narrow"/>
                <w:color w:val="000000"/>
                <w:sz w:val="22"/>
                <w:szCs w:val="22"/>
              </w:rPr>
              <w:t>que las Corporaciones</w:t>
            </w:r>
            <w:r>
              <w:rPr>
                <w:rFonts w:ascii="Arial Narrow" w:hAnsi="Arial Narrow"/>
                <w:color w:val="000000"/>
                <w:sz w:val="22"/>
                <w:szCs w:val="22"/>
              </w:rPr>
              <w:t xml:space="preserve"> Autónomas Regionales</w:t>
            </w:r>
            <w:r w:rsidR="0060619D">
              <w:rPr>
                <w:rFonts w:ascii="Arial Narrow" w:hAnsi="Arial Narrow"/>
                <w:color w:val="000000"/>
                <w:sz w:val="22"/>
                <w:szCs w:val="22"/>
              </w:rPr>
              <w:t xml:space="preserve">, </w:t>
            </w:r>
            <w:r w:rsidR="0060619D" w:rsidRPr="007263A9">
              <w:rPr>
                <w:rFonts w:ascii="Arial Narrow" w:hAnsi="Arial Narrow"/>
                <w:color w:val="000000"/>
                <w:sz w:val="22"/>
                <w:szCs w:val="22"/>
              </w:rPr>
              <w:t xml:space="preserve">para la medición del comportamiento de los proyectos del Plan de Acción </w:t>
            </w:r>
            <w:r w:rsidR="0060619D">
              <w:rPr>
                <w:rFonts w:ascii="Arial Narrow" w:hAnsi="Arial Narrow"/>
                <w:color w:val="000000"/>
                <w:sz w:val="22"/>
                <w:szCs w:val="22"/>
              </w:rPr>
              <w:t xml:space="preserve">Cuatrienal </w:t>
            </w:r>
            <w:r w:rsidR="0060619D" w:rsidRPr="007263A9">
              <w:rPr>
                <w:rFonts w:ascii="Arial Narrow" w:hAnsi="Arial Narrow"/>
                <w:color w:val="000000"/>
                <w:sz w:val="22"/>
                <w:szCs w:val="22"/>
              </w:rPr>
              <w:t>deberán adoptar mediante acuerdo expedido por el Consejo Directivo de cada Corporación</w:t>
            </w:r>
            <w:r w:rsidR="0060619D">
              <w:rPr>
                <w:rFonts w:ascii="Arial Narrow" w:hAnsi="Arial Narrow"/>
                <w:color w:val="000000"/>
                <w:sz w:val="22"/>
                <w:szCs w:val="22"/>
              </w:rPr>
              <w:t xml:space="preserve"> los </w:t>
            </w:r>
            <w:r w:rsidR="0060619D" w:rsidRPr="007263A9">
              <w:rPr>
                <w:rFonts w:ascii="Arial Narrow" w:hAnsi="Arial Narrow"/>
                <w:color w:val="000000"/>
                <w:sz w:val="22"/>
                <w:szCs w:val="22"/>
              </w:rPr>
              <w:t>indicadores complementarios</w:t>
            </w:r>
            <w:r w:rsidR="0060619D">
              <w:rPr>
                <w:rFonts w:ascii="Arial Narrow" w:hAnsi="Arial Narrow"/>
                <w:color w:val="000000"/>
                <w:sz w:val="22"/>
                <w:szCs w:val="22"/>
              </w:rPr>
              <w:t xml:space="preserve">. Acorde con ello, el citado parágrafo no estableció ni orientó respecto de los aspectos técnicos mínimos que deberán tenerse en cuenta para la definición e implementación de tales indicadores, con lo cual el reporte de información de los avances en la ejecución de los PAC ha presentado inconsistencias el proceso de análisis  </w:t>
            </w:r>
            <w:r w:rsidR="00305594">
              <w:rPr>
                <w:rFonts w:ascii="Arial Narrow" w:hAnsi="Arial Narrow"/>
                <w:color w:val="000000"/>
                <w:sz w:val="22"/>
                <w:szCs w:val="22"/>
              </w:rPr>
              <w:t xml:space="preserve">debido a que no cuentan con una unidad de criterio para su formulación y no es claro saber </w:t>
            </w:r>
            <w:r w:rsidR="00DA61AC">
              <w:rPr>
                <w:rFonts w:ascii="Arial Narrow" w:hAnsi="Arial Narrow"/>
                <w:color w:val="000000"/>
                <w:sz w:val="22"/>
                <w:szCs w:val="22"/>
              </w:rPr>
              <w:t>cómo</w:t>
            </w:r>
            <w:r w:rsidR="00305594">
              <w:rPr>
                <w:rFonts w:ascii="Arial Narrow" w:hAnsi="Arial Narrow"/>
                <w:color w:val="000000"/>
                <w:sz w:val="22"/>
                <w:szCs w:val="22"/>
              </w:rPr>
              <w:t xml:space="preserve"> se calcula el avance en una determinada meta o acción, lo cual no</w:t>
            </w:r>
            <w:r w:rsidR="0060619D">
              <w:rPr>
                <w:rFonts w:ascii="Arial Narrow" w:hAnsi="Arial Narrow"/>
                <w:color w:val="000000"/>
                <w:sz w:val="22"/>
                <w:szCs w:val="22"/>
              </w:rPr>
              <w:t xml:space="preserve"> </w:t>
            </w:r>
            <w:r w:rsidR="00DA61AC">
              <w:rPr>
                <w:rFonts w:ascii="Arial Narrow" w:hAnsi="Arial Narrow"/>
                <w:color w:val="000000"/>
                <w:sz w:val="22"/>
                <w:szCs w:val="22"/>
              </w:rPr>
              <w:t>facilita la</w:t>
            </w:r>
            <w:r w:rsidR="0060619D">
              <w:rPr>
                <w:rFonts w:ascii="Arial Narrow" w:hAnsi="Arial Narrow"/>
                <w:color w:val="000000"/>
                <w:sz w:val="22"/>
                <w:szCs w:val="22"/>
              </w:rPr>
              <w:t xml:space="preserve"> consolidación</w:t>
            </w:r>
            <w:r w:rsidR="00305594">
              <w:rPr>
                <w:rFonts w:ascii="Arial Narrow" w:hAnsi="Arial Narrow"/>
                <w:color w:val="000000"/>
                <w:sz w:val="22"/>
                <w:szCs w:val="22"/>
              </w:rPr>
              <w:t xml:space="preserve"> y seguimiento</w:t>
            </w:r>
            <w:r w:rsidR="0060619D">
              <w:rPr>
                <w:rFonts w:ascii="Arial Narrow" w:hAnsi="Arial Narrow"/>
                <w:color w:val="000000"/>
                <w:sz w:val="22"/>
                <w:szCs w:val="22"/>
              </w:rPr>
              <w:t xml:space="preserve"> de informes integrales de la gestión de las Corporaciones y conllevan a recurrentes solicitudes de </w:t>
            </w:r>
            <w:r w:rsidR="0060619D" w:rsidRPr="001D3D5B">
              <w:rPr>
                <w:rFonts w:ascii="Arial Narrow" w:hAnsi="Arial Narrow"/>
                <w:sz w:val="22"/>
                <w:szCs w:val="22"/>
              </w:rPr>
              <w:t>aclaración y/o ajuste de la información reportada o de la disponible en los informes periódicos que deben presentar a los Consejos Directivos y remitir al Ministerio de Ambiente y Desarrollo.</w:t>
            </w:r>
            <w:r w:rsidR="0060619D" w:rsidRPr="00865D3D">
              <w:rPr>
                <w:rFonts w:ascii="Arial Narrow" w:hAnsi="Arial Narrow"/>
                <w:sz w:val="22"/>
                <w:szCs w:val="22"/>
              </w:rPr>
              <w:t xml:space="preserve"> </w:t>
            </w:r>
          </w:p>
          <w:p w14:paraId="6D80059B" w14:textId="77777777" w:rsidR="0060619D" w:rsidRPr="001D3D5B" w:rsidRDefault="0060619D" w:rsidP="00E5565F">
            <w:pPr>
              <w:spacing w:before="240" w:after="240"/>
              <w:ind w:left="348"/>
              <w:jc w:val="both"/>
              <w:rPr>
                <w:rFonts w:ascii="Arial Narrow" w:hAnsi="Arial Narrow"/>
                <w:sz w:val="22"/>
                <w:szCs w:val="22"/>
              </w:rPr>
            </w:pPr>
            <w:r w:rsidRPr="001E242F">
              <w:rPr>
                <w:rFonts w:ascii="Arial Narrow" w:hAnsi="Arial Narrow"/>
                <w:sz w:val="22"/>
                <w:szCs w:val="22"/>
              </w:rPr>
              <w:t xml:space="preserve">Bajo esta perspectiva de seguimiento </w:t>
            </w:r>
            <w:r>
              <w:rPr>
                <w:rFonts w:ascii="Arial Narrow" w:hAnsi="Arial Narrow"/>
                <w:sz w:val="22"/>
                <w:szCs w:val="22"/>
              </w:rPr>
              <w:t xml:space="preserve">al avance de los proyectos </w:t>
            </w:r>
            <w:r w:rsidRPr="001E242F">
              <w:rPr>
                <w:rFonts w:ascii="Arial Narrow" w:hAnsi="Arial Narrow"/>
                <w:sz w:val="22"/>
                <w:szCs w:val="22"/>
              </w:rPr>
              <w:t xml:space="preserve">de los PAC, los indicadores tienen un rol preponderante </w:t>
            </w:r>
            <w:r>
              <w:rPr>
                <w:rFonts w:ascii="Arial Narrow" w:hAnsi="Arial Narrow"/>
                <w:sz w:val="22"/>
                <w:szCs w:val="22"/>
              </w:rPr>
              <w:t xml:space="preserve">para concretar el proceso de </w:t>
            </w:r>
            <w:r w:rsidRPr="001E242F">
              <w:rPr>
                <w:rFonts w:ascii="Arial Narrow" w:hAnsi="Arial Narrow"/>
                <w:sz w:val="22"/>
                <w:szCs w:val="22"/>
              </w:rPr>
              <w:t xml:space="preserve">seguimiento </w:t>
            </w:r>
            <w:r>
              <w:rPr>
                <w:rFonts w:ascii="Arial Narrow" w:hAnsi="Arial Narrow"/>
                <w:sz w:val="22"/>
                <w:szCs w:val="22"/>
              </w:rPr>
              <w:t xml:space="preserve">a la </w:t>
            </w:r>
            <w:r w:rsidRPr="001E242F">
              <w:rPr>
                <w:rFonts w:ascii="Arial Narrow" w:hAnsi="Arial Narrow"/>
                <w:sz w:val="22"/>
                <w:szCs w:val="22"/>
              </w:rPr>
              <w:t>gestión misional de las Corporaciones</w:t>
            </w:r>
            <w:r>
              <w:rPr>
                <w:rFonts w:ascii="Arial Narrow" w:hAnsi="Arial Narrow"/>
                <w:sz w:val="22"/>
                <w:szCs w:val="22"/>
              </w:rPr>
              <w:t xml:space="preserve">, por ello, </w:t>
            </w:r>
            <w:r w:rsidRPr="001D3D5B">
              <w:rPr>
                <w:rFonts w:ascii="Arial Narrow" w:hAnsi="Arial Narrow"/>
                <w:sz w:val="22"/>
                <w:szCs w:val="22"/>
              </w:rPr>
              <w:t>respecto de los indicadores complementarios para medir el avance del PAC es relevante concretar en la reglamentación aspectos técnicos mínimos para los citados indicadores respecto de una estructura mínima para facilitar su definición y aprobación por los Consejos Directivos y para su posterior implementación y posterior consolidación y análisis, como sucede con los IMG.</w:t>
            </w:r>
          </w:p>
          <w:p w14:paraId="1C88DABC" w14:textId="77777777" w:rsidR="0060619D" w:rsidRDefault="0060619D" w:rsidP="00E5565F">
            <w:pPr>
              <w:spacing w:before="240" w:after="240"/>
              <w:ind w:left="348"/>
              <w:jc w:val="both"/>
              <w:rPr>
                <w:rFonts w:ascii="Arial Narrow" w:hAnsi="Arial Narrow"/>
                <w:color w:val="000000"/>
                <w:sz w:val="22"/>
                <w:szCs w:val="22"/>
              </w:rPr>
            </w:pPr>
            <w:r w:rsidRPr="001D3D5B">
              <w:rPr>
                <w:rFonts w:ascii="Arial Narrow" w:hAnsi="Arial Narrow"/>
                <w:sz w:val="22"/>
                <w:szCs w:val="22"/>
              </w:rPr>
              <w:t>De otra</w:t>
            </w:r>
            <w:r>
              <w:rPr>
                <w:rFonts w:ascii="Arial Narrow" w:hAnsi="Arial Narrow"/>
                <w:color w:val="000000"/>
                <w:sz w:val="22"/>
                <w:szCs w:val="22"/>
              </w:rPr>
              <w:t xml:space="preserve"> parte, se hace necesario la </w:t>
            </w:r>
            <w:r w:rsidRPr="00CE5CAF">
              <w:rPr>
                <w:rFonts w:ascii="Arial Narrow" w:hAnsi="Arial Narrow"/>
                <w:color w:val="000000"/>
                <w:sz w:val="22"/>
                <w:szCs w:val="22"/>
              </w:rPr>
              <w:t>modificación de</w:t>
            </w:r>
            <w:r>
              <w:rPr>
                <w:rFonts w:ascii="Arial Narrow" w:hAnsi="Arial Narrow"/>
                <w:color w:val="000000"/>
                <w:sz w:val="22"/>
                <w:szCs w:val="22"/>
              </w:rPr>
              <w:t>l artículo 9º de</w:t>
            </w:r>
            <w:r w:rsidRPr="00CE5CAF">
              <w:rPr>
                <w:rFonts w:ascii="Arial Narrow" w:hAnsi="Arial Narrow"/>
                <w:color w:val="000000"/>
                <w:sz w:val="22"/>
                <w:szCs w:val="22"/>
              </w:rPr>
              <w:t xml:space="preserve"> la Resolución 667 de 2016, </w:t>
            </w:r>
            <w:r>
              <w:rPr>
                <w:rFonts w:ascii="Arial Narrow" w:hAnsi="Arial Narrow"/>
                <w:color w:val="000000"/>
                <w:sz w:val="22"/>
                <w:szCs w:val="22"/>
              </w:rPr>
              <w:t xml:space="preserve">en la cual se reglamentó la obligación de los </w:t>
            </w:r>
            <w:proofErr w:type="gramStart"/>
            <w:r>
              <w:rPr>
                <w:rFonts w:ascii="Arial Narrow" w:hAnsi="Arial Narrow"/>
                <w:color w:val="000000"/>
                <w:sz w:val="22"/>
                <w:szCs w:val="22"/>
              </w:rPr>
              <w:t>Directores Generales</w:t>
            </w:r>
            <w:proofErr w:type="gramEnd"/>
            <w:r>
              <w:rPr>
                <w:rFonts w:ascii="Arial Narrow" w:hAnsi="Arial Narrow"/>
                <w:color w:val="000000"/>
                <w:sz w:val="22"/>
                <w:szCs w:val="22"/>
              </w:rPr>
              <w:t xml:space="preserve"> de las Corporaciones de remitir al Ministerio de Ambiente y Desarrollo Sostenible los informes de avance en la ejecución de los Planes de Acción </w:t>
            </w:r>
            <w:r w:rsidRPr="00E5565F">
              <w:rPr>
                <w:rFonts w:ascii="Arial Narrow" w:hAnsi="Arial Narrow"/>
                <w:sz w:val="22"/>
                <w:szCs w:val="22"/>
              </w:rPr>
              <w:t>Cuatrienal</w:t>
            </w:r>
            <w:r>
              <w:rPr>
                <w:rFonts w:ascii="Arial Narrow" w:hAnsi="Arial Narrow"/>
                <w:color w:val="000000"/>
                <w:sz w:val="22"/>
                <w:szCs w:val="22"/>
              </w:rPr>
              <w:t xml:space="preserve"> – PAC de las Corporaciones previa presentación y </w:t>
            </w:r>
            <w:r w:rsidRPr="00C14BAE">
              <w:rPr>
                <w:rFonts w:ascii="Arial Narrow" w:hAnsi="Arial Narrow" w:cs="Arial"/>
                <w:color w:val="000000"/>
                <w:sz w:val="22"/>
                <w:szCs w:val="22"/>
              </w:rPr>
              <w:t>aprobación</w:t>
            </w:r>
            <w:r>
              <w:rPr>
                <w:rFonts w:ascii="Arial Narrow" w:hAnsi="Arial Narrow"/>
                <w:color w:val="000000"/>
                <w:sz w:val="22"/>
                <w:szCs w:val="22"/>
              </w:rPr>
              <w:t xml:space="preserve"> de los mismos por parte de los C</w:t>
            </w:r>
            <w:r w:rsidRPr="00CE5CAF">
              <w:rPr>
                <w:rFonts w:ascii="Arial Narrow" w:hAnsi="Arial Narrow"/>
                <w:color w:val="000000"/>
                <w:sz w:val="22"/>
                <w:szCs w:val="22"/>
              </w:rPr>
              <w:t>onsejo</w:t>
            </w:r>
            <w:r>
              <w:rPr>
                <w:rFonts w:ascii="Arial Narrow" w:hAnsi="Arial Narrow"/>
                <w:color w:val="000000"/>
                <w:sz w:val="22"/>
                <w:szCs w:val="22"/>
              </w:rPr>
              <w:t>s</w:t>
            </w:r>
            <w:r w:rsidRPr="00CE5CAF">
              <w:rPr>
                <w:rFonts w:ascii="Arial Narrow" w:hAnsi="Arial Narrow"/>
                <w:color w:val="000000"/>
                <w:sz w:val="22"/>
                <w:szCs w:val="22"/>
              </w:rPr>
              <w:t xml:space="preserve"> Directivo</w:t>
            </w:r>
            <w:r>
              <w:rPr>
                <w:rFonts w:ascii="Arial Narrow" w:hAnsi="Arial Narrow"/>
                <w:color w:val="000000"/>
                <w:sz w:val="22"/>
                <w:szCs w:val="22"/>
              </w:rPr>
              <w:t>s</w:t>
            </w:r>
            <w:r w:rsidRPr="00CE5CAF">
              <w:rPr>
                <w:rFonts w:ascii="Arial Narrow" w:hAnsi="Arial Narrow"/>
                <w:color w:val="000000"/>
                <w:sz w:val="22"/>
                <w:szCs w:val="22"/>
              </w:rPr>
              <w:t xml:space="preserve"> de las Corporaciones</w:t>
            </w:r>
            <w:r>
              <w:rPr>
                <w:rFonts w:ascii="Arial Narrow" w:hAnsi="Arial Narrow"/>
                <w:color w:val="000000"/>
                <w:sz w:val="22"/>
                <w:szCs w:val="22"/>
              </w:rPr>
              <w:t>.</w:t>
            </w:r>
          </w:p>
          <w:p w14:paraId="625E93DB" w14:textId="4095E7D0" w:rsidR="0060619D" w:rsidRDefault="00D07209" w:rsidP="00E5565F">
            <w:pPr>
              <w:spacing w:before="240" w:after="240"/>
              <w:ind w:left="348"/>
              <w:jc w:val="both"/>
              <w:rPr>
                <w:rFonts w:ascii="Arial Narrow" w:hAnsi="Arial Narrow"/>
                <w:color w:val="000000"/>
                <w:sz w:val="22"/>
                <w:szCs w:val="22"/>
              </w:rPr>
            </w:pPr>
            <w:r>
              <w:rPr>
                <w:rFonts w:ascii="Arial Narrow" w:hAnsi="Arial Narrow"/>
                <w:color w:val="000000"/>
                <w:sz w:val="22"/>
                <w:szCs w:val="22"/>
              </w:rPr>
              <w:lastRenderedPageBreak/>
              <w:t>E</w:t>
            </w:r>
            <w:r w:rsidR="0060619D" w:rsidRPr="00CE5CAF">
              <w:rPr>
                <w:rFonts w:ascii="Arial Narrow" w:hAnsi="Arial Narrow"/>
                <w:color w:val="000000"/>
                <w:sz w:val="22"/>
                <w:szCs w:val="22"/>
              </w:rPr>
              <w:t>l Ministerio</w:t>
            </w:r>
            <w:r w:rsidR="0060619D">
              <w:rPr>
                <w:rFonts w:ascii="Arial Narrow" w:hAnsi="Arial Narrow"/>
                <w:color w:val="000000"/>
                <w:sz w:val="22"/>
                <w:szCs w:val="22"/>
              </w:rPr>
              <w:t>, posterior a la aprobación</w:t>
            </w:r>
            <w:r>
              <w:rPr>
                <w:rFonts w:ascii="Arial Narrow" w:hAnsi="Arial Narrow"/>
                <w:color w:val="000000"/>
                <w:sz w:val="22"/>
                <w:szCs w:val="22"/>
              </w:rPr>
              <w:t xml:space="preserve"> de los informes </w:t>
            </w:r>
            <w:r w:rsidRPr="00CE5CAF">
              <w:rPr>
                <w:rFonts w:ascii="Arial Narrow" w:hAnsi="Arial Narrow"/>
                <w:color w:val="000000"/>
                <w:sz w:val="22"/>
                <w:szCs w:val="22"/>
              </w:rPr>
              <w:t xml:space="preserve">de avance de ejecución del Plan de Acción Cuatrienal </w:t>
            </w:r>
            <w:r w:rsidR="0060619D">
              <w:rPr>
                <w:rFonts w:ascii="Arial Narrow" w:hAnsi="Arial Narrow"/>
                <w:color w:val="000000"/>
                <w:sz w:val="22"/>
                <w:szCs w:val="22"/>
              </w:rPr>
              <w:t>por los Consejos Directivos y el envío de los</w:t>
            </w:r>
            <w:r>
              <w:rPr>
                <w:rFonts w:ascii="Arial Narrow" w:hAnsi="Arial Narrow"/>
                <w:color w:val="000000"/>
                <w:sz w:val="22"/>
                <w:szCs w:val="22"/>
              </w:rPr>
              <w:t xml:space="preserve"> mismos </w:t>
            </w:r>
            <w:r w:rsidR="0060619D">
              <w:rPr>
                <w:rFonts w:ascii="Arial Narrow" w:hAnsi="Arial Narrow"/>
                <w:color w:val="000000"/>
                <w:sz w:val="22"/>
                <w:szCs w:val="22"/>
              </w:rPr>
              <w:t>,</w:t>
            </w:r>
            <w:r w:rsidR="0060619D" w:rsidRPr="00CE5CAF">
              <w:rPr>
                <w:rFonts w:ascii="Arial Narrow" w:hAnsi="Arial Narrow"/>
                <w:color w:val="000000"/>
                <w:sz w:val="22"/>
                <w:szCs w:val="22"/>
              </w:rPr>
              <w:t xml:space="preserve"> </w:t>
            </w:r>
            <w:r>
              <w:rPr>
                <w:rFonts w:ascii="Arial Narrow" w:hAnsi="Arial Narrow"/>
                <w:color w:val="000000"/>
                <w:sz w:val="22"/>
                <w:szCs w:val="22"/>
              </w:rPr>
              <w:t xml:space="preserve"> procede a su </w:t>
            </w:r>
            <w:r w:rsidR="0060619D" w:rsidRPr="00CE5CAF">
              <w:rPr>
                <w:rFonts w:ascii="Arial Narrow" w:hAnsi="Arial Narrow"/>
                <w:color w:val="000000"/>
                <w:sz w:val="22"/>
                <w:szCs w:val="22"/>
              </w:rPr>
              <w:t>revis</w:t>
            </w:r>
            <w:r>
              <w:rPr>
                <w:rFonts w:ascii="Arial Narrow" w:hAnsi="Arial Narrow"/>
                <w:color w:val="000000"/>
                <w:sz w:val="22"/>
                <w:szCs w:val="22"/>
              </w:rPr>
              <w:t xml:space="preserve">ión, </w:t>
            </w:r>
            <w:r w:rsidR="0060619D" w:rsidRPr="00CE5CAF">
              <w:rPr>
                <w:rFonts w:ascii="Arial Narrow" w:hAnsi="Arial Narrow"/>
                <w:color w:val="000000"/>
                <w:sz w:val="22"/>
                <w:szCs w:val="22"/>
              </w:rPr>
              <w:t xml:space="preserve"> </w:t>
            </w:r>
            <w:r>
              <w:rPr>
                <w:rFonts w:ascii="Arial Narrow" w:hAnsi="Arial Narrow"/>
                <w:color w:val="000000"/>
                <w:sz w:val="22"/>
                <w:szCs w:val="22"/>
              </w:rPr>
              <w:t xml:space="preserve"> en desarrollo de lo cual, </w:t>
            </w:r>
            <w:r w:rsidR="0060619D">
              <w:rPr>
                <w:rFonts w:ascii="Arial Narrow" w:hAnsi="Arial Narrow"/>
                <w:color w:val="000000"/>
                <w:sz w:val="22"/>
                <w:szCs w:val="22"/>
              </w:rPr>
              <w:t xml:space="preserve">ha venido </w:t>
            </w:r>
            <w:r w:rsidR="00DA61AC">
              <w:rPr>
                <w:rFonts w:ascii="Arial Narrow" w:hAnsi="Arial Narrow"/>
                <w:color w:val="000000"/>
                <w:sz w:val="22"/>
                <w:szCs w:val="22"/>
              </w:rPr>
              <w:t>realizando</w:t>
            </w:r>
            <w:r w:rsidR="0060619D">
              <w:rPr>
                <w:rFonts w:ascii="Arial Narrow" w:hAnsi="Arial Narrow"/>
                <w:color w:val="000000"/>
                <w:sz w:val="22"/>
                <w:szCs w:val="22"/>
              </w:rPr>
              <w:t xml:space="preserve"> </w:t>
            </w:r>
            <w:r w:rsidR="0060619D" w:rsidRPr="00C14BAE">
              <w:rPr>
                <w:rFonts w:ascii="Arial Narrow" w:hAnsi="Arial Narrow" w:cs="Arial"/>
                <w:color w:val="000000"/>
                <w:sz w:val="22"/>
                <w:szCs w:val="22"/>
              </w:rPr>
              <w:t>requerimientos</w:t>
            </w:r>
            <w:r w:rsidR="0060619D">
              <w:rPr>
                <w:rFonts w:ascii="Arial Narrow" w:hAnsi="Arial Narrow"/>
                <w:color w:val="000000"/>
                <w:sz w:val="22"/>
                <w:szCs w:val="22"/>
              </w:rPr>
              <w:t xml:space="preserve"> sobre </w:t>
            </w:r>
            <w:r w:rsidR="0060619D" w:rsidRPr="00CE5CAF">
              <w:rPr>
                <w:rFonts w:ascii="Arial Narrow" w:hAnsi="Arial Narrow"/>
                <w:color w:val="000000"/>
                <w:sz w:val="22"/>
                <w:szCs w:val="22"/>
              </w:rPr>
              <w:t xml:space="preserve">aclaraciones, ajustes y adiciones de información </w:t>
            </w:r>
            <w:r w:rsidR="0060619D">
              <w:rPr>
                <w:rFonts w:ascii="Arial Narrow" w:hAnsi="Arial Narrow"/>
                <w:color w:val="000000"/>
                <w:sz w:val="22"/>
                <w:szCs w:val="22"/>
              </w:rPr>
              <w:t xml:space="preserve">a que haya </w:t>
            </w:r>
            <w:r w:rsidR="0060619D" w:rsidRPr="00CE5CAF">
              <w:rPr>
                <w:rFonts w:ascii="Arial Narrow" w:hAnsi="Arial Narrow"/>
                <w:color w:val="000000"/>
                <w:sz w:val="22"/>
                <w:szCs w:val="22"/>
              </w:rPr>
              <w:t>lugar</w:t>
            </w:r>
            <w:r w:rsidR="0060619D">
              <w:rPr>
                <w:rFonts w:ascii="Arial Narrow" w:hAnsi="Arial Narrow"/>
                <w:color w:val="000000"/>
                <w:sz w:val="22"/>
                <w:szCs w:val="22"/>
              </w:rPr>
              <w:t xml:space="preserve"> para contar con la información que de forma concreta y clara</w:t>
            </w:r>
            <w:r>
              <w:rPr>
                <w:rFonts w:ascii="Arial Narrow" w:hAnsi="Arial Narrow"/>
                <w:color w:val="000000"/>
                <w:sz w:val="22"/>
                <w:szCs w:val="22"/>
              </w:rPr>
              <w:t>,</w:t>
            </w:r>
            <w:r w:rsidR="0060619D">
              <w:rPr>
                <w:rFonts w:ascii="Arial Narrow" w:hAnsi="Arial Narrow"/>
                <w:color w:val="000000"/>
                <w:sz w:val="22"/>
                <w:szCs w:val="22"/>
              </w:rPr>
              <w:t xml:space="preserve"> evidencie el cumplimiento de las metas de los PAC para identificar su contribución al cumplimiento de la metas ambientales del país.</w:t>
            </w:r>
          </w:p>
          <w:p w14:paraId="6C77AFC4" w14:textId="77777777" w:rsidR="0060619D" w:rsidRDefault="0060619D" w:rsidP="00E5565F">
            <w:pPr>
              <w:spacing w:before="240" w:after="240"/>
              <w:ind w:left="348"/>
              <w:jc w:val="both"/>
              <w:rPr>
                <w:rFonts w:ascii="Arial Narrow" w:hAnsi="Arial Narrow"/>
                <w:color w:val="000000"/>
                <w:sz w:val="22"/>
                <w:szCs w:val="22"/>
              </w:rPr>
            </w:pPr>
            <w:r>
              <w:rPr>
                <w:rFonts w:ascii="Arial Narrow" w:hAnsi="Arial Narrow"/>
                <w:color w:val="000000"/>
                <w:sz w:val="22"/>
                <w:szCs w:val="22"/>
              </w:rPr>
              <w:t xml:space="preserve">Adicionalmente, </w:t>
            </w:r>
            <w:r w:rsidRPr="00CE5CAF">
              <w:rPr>
                <w:rFonts w:ascii="Arial Narrow" w:hAnsi="Arial Narrow"/>
                <w:color w:val="000000"/>
                <w:sz w:val="22"/>
                <w:szCs w:val="22"/>
              </w:rPr>
              <w:t xml:space="preserve">es preciso señalar que </w:t>
            </w:r>
            <w:r>
              <w:rPr>
                <w:rFonts w:ascii="Arial Narrow" w:hAnsi="Arial Narrow"/>
                <w:color w:val="000000"/>
                <w:sz w:val="22"/>
                <w:szCs w:val="22"/>
              </w:rPr>
              <w:t xml:space="preserve">los requerimientos realizados sobre la información periódica reportada por las </w:t>
            </w:r>
            <w:proofErr w:type="gramStart"/>
            <w:r>
              <w:rPr>
                <w:rFonts w:ascii="Arial Narrow" w:hAnsi="Arial Narrow"/>
                <w:color w:val="000000"/>
                <w:sz w:val="22"/>
                <w:szCs w:val="22"/>
              </w:rPr>
              <w:t>CAR,</w:t>
            </w:r>
            <w:proofErr w:type="gramEnd"/>
            <w:r>
              <w:rPr>
                <w:rFonts w:ascii="Arial Narrow" w:hAnsi="Arial Narrow"/>
                <w:color w:val="000000"/>
                <w:sz w:val="22"/>
                <w:szCs w:val="22"/>
              </w:rPr>
              <w:t xml:space="preserve"> también </w:t>
            </w:r>
            <w:r w:rsidRPr="00C14BAE">
              <w:rPr>
                <w:rFonts w:ascii="Arial Narrow" w:hAnsi="Arial Narrow" w:cs="Arial"/>
                <w:color w:val="000000"/>
                <w:sz w:val="22"/>
                <w:szCs w:val="22"/>
              </w:rPr>
              <w:t>guardan</w:t>
            </w:r>
            <w:r>
              <w:rPr>
                <w:rFonts w:ascii="Arial Narrow" w:hAnsi="Arial Narrow"/>
                <w:color w:val="000000"/>
                <w:sz w:val="22"/>
                <w:szCs w:val="22"/>
              </w:rPr>
              <w:t xml:space="preserve"> relación con la necesidad de estandarizar dichos reportes con base en la parametrización de la herramienta informática que para tal fin ha definido el Ministerio </w:t>
            </w:r>
            <w:r w:rsidRPr="00CE5CAF">
              <w:rPr>
                <w:rFonts w:ascii="Arial Narrow" w:hAnsi="Arial Narrow"/>
                <w:color w:val="000000"/>
                <w:sz w:val="22"/>
                <w:szCs w:val="22"/>
              </w:rPr>
              <w:t xml:space="preserve">con ocasión de </w:t>
            </w:r>
            <w:r w:rsidRPr="00E5565F">
              <w:rPr>
                <w:rFonts w:ascii="Arial Narrow" w:hAnsi="Arial Narrow"/>
                <w:sz w:val="22"/>
                <w:szCs w:val="22"/>
              </w:rPr>
              <w:t>la</w:t>
            </w:r>
            <w:r w:rsidRPr="00CE5CAF">
              <w:rPr>
                <w:rFonts w:ascii="Arial Narrow" w:hAnsi="Arial Narrow"/>
                <w:color w:val="000000"/>
                <w:sz w:val="22"/>
                <w:szCs w:val="22"/>
              </w:rPr>
              <w:t xml:space="preserve"> reglamentación e implementación del uso de la plataforma del Sistema de Planeación y Gestión Ambiental – SIPGA componente regional, </w:t>
            </w:r>
            <w:r>
              <w:rPr>
                <w:rFonts w:ascii="Arial Narrow" w:hAnsi="Arial Narrow"/>
                <w:color w:val="000000"/>
                <w:sz w:val="22"/>
                <w:szCs w:val="22"/>
              </w:rPr>
              <w:t>a través de la Resolución 072 de 2022.</w:t>
            </w:r>
          </w:p>
          <w:p w14:paraId="2FF40768" w14:textId="55BCE5CA" w:rsidR="002279C1" w:rsidRDefault="0060619D" w:rsidP="00E5565F">
            <w:pPr>
              <w:spacing w:before="240" w:after="240"/>
              <w:ind w:left="348"/>
              <w:jc w:val="both"/>
              <w:rPr>
                <w:rFonts w:ascii="Arial Narrow" w:hAnsi="Arial Narrow"/>
                <w:color w:val="000000"/>
                <w:sz w:val="22"/>
                <w:szCs w:val="22"/>
              </w:rPr>
            </w:pPr>
            <w:r>
              <w:rPr>
                <w:rFonts w:ascii="Arial Narrow" w:hAnsi="Arial Narrow"/>
                <w:color w:val="000000"/>
                <w:sz w:val="22"/>
                <w:szCs w:val="22"/>
              </w:rPr>
              <w:t xml:space="preserve">Bajo esta perspectiva, </w:t>
            </w:r>
            <w:r w:rsidR="002279C1">
              <w:rPr>
                <w:rFonts w:ascii="Arial Narrow" w:hAnsi="Arial Narrow"/>
                <w:color w:val="000000"/>
                <w:sz w:val="22"/>
                <w:szCs w:val="22"/>
              </w:rPr>
              <w:t xml:space="preserve">los informes son revisados en el ministerio donde se ha hallado que estos no guarda coherencia entre el reporte financiero y el físico, </w:t>
            </w:r>
            <w:r w:rsidR="002279C1" w:rsidRPr="00CE5CAF">
              <w:rPr>
                <w:rFonts w:ascii="Arial Narrow" w:hAnsi="Arial Narrow"/>
                <w:color w:val="000000"/>
                <w:sz w:val="22"/>
                <w:szCs w:val="22"/>
              </w:rPr>
              <w:t>informes sean aprobados por los miembros del consejo directivo</w:t>
            </w:r>
            <w:r w:rsidR="002279C1">
              <w:rPr>
                <w:rFonts w:ascii="Arial Narrow" w:hAnsi="Arial Narrow"/>
                <w:color w:val="000000"/>
                <w:sz w:val="22"/>
                <w:szCs w:val="22"/>
              </w:rPr>
              <w:t>,</w:t>
            </w:r>
            <w:r w:rsidR="002279C1" w:rsidRPr="00CE5CAF">
              <w:rPr>
                <w:rFonts w:ascii="Arial Narrow" w:hAnsi="Arial Narrow"/>
                <w:color w:val="000000"/>
                <w:sz w:val="22"/>
                <w:szCs w:val="22"/>
              </w:rPr>
              <w:t xml:space="preserve"> entre ellos</w:t>
            </w:r>
            <w:r w:rsidR="002279C1">
              <w:rPr>
                <w:rFonts w:ascii="Arial Narrow" w:hAnsi="Arial Narrow"/>
                <w:color w:val="000000"/>
                <w:sz w:val="22"/>
                <w:szCs w:val="22"/>
              </w:rPr>
              <w:t>,</w:t>
            </w:r>
            <w:r w:rsidR="002279C1" w:rsidRPr="00CE5CAF">
              <w:rPr>
                <w:rFonts w:ascii="Arial Narrow" w:hAnsi="Arial Narrow"/>
                <w:color w:val="000000"/>
                <w:sz w:val="22"/>
                <w:szCs w:val="22"/>
              </w:rPr>
              <w:t xml:space="preserve"> el representante del Ministerio (delegado del Ministro) y luego sea el mismo </w:t>
            </w:r>
            <w:r w:rsidR="002279C1">
              <w:rPr>
                <w:rFonts w:ascii="Arial Narrow" w:hAnsi="Arial Narrow"/>
                <w:color w:val="000000"/>
                <w:sz w:val="22"/>
                <w:szCs w:val="22"/>
              </w:rPr>
              <w:t>M</w:t>
            </w:r>
            <w:r w:rsidR="002279C1" w:rsidRPr="00CE5CAF">
              <w:rPr>
                <w:rFonts w:ascii="Arial Narrow" w:hAnsi="Arial Narrow"/>
                <w:color w:val="000000"/>
                <w:sz w:val="22"/>
                <w:szCs w:val="22"/>
              </w:rPr>
              <w:t xml:space="preserve">inisterio el que haga requerimientos adicionales de información </w:t>
            </w:r>
            <w:r w:rsidR="002279C1">
              <w:rPr>
                <w:rFonts w:ascii="Arial Narrow" w:hAnsi="Arial Narrow"/>
                <w:color w:val="000000"/>
                <w:sz w:val="22"/>
                <w:szCs w:val="22"/>
              </w:rPr>
              <w:t xml:space="preserve">con el fin de generar consolidación de la información  </w:t>
            </w:r>
            <w:r w:rsidR="002279C1" w:rsidRPr="00CE5CAF">
              <w:rPr>
                <w:rFonts w:ascii="Arial Narrow" w:hAnsi="Arial Narrow"/>
                <w:color w:val="000000"/>
                <w:sz w:val="22"/>
                <w:szCs w:val="22"/>
              </w:rPr>
              <w:t>desconociendo</w:t>
            </w:r>
            <w:r w:rsidR="002279C1">
              <w:rPr>
                <w:rFonts w:ascii="Arial Narrow" w:hAnsi="Arial Narrow"/>
                <w:color w:val="000000"/>
                <w:sz w:val="22"/>
                <w:szCs w:val="22"/>
              </w:rPr>
              <w:t xml:space="preserve"> que estos han sido a</w:t>
            </w:r>
            <w:r w:rsidR="002279C1" w:rsidRPr="00CE5CAF">
              <w:rPr>
                <w:rFonts w:ascii="Arial Narrow" w:hAnsi="Arial Narrow"/>
                <w:color w:val="000000"/>
                <w:sz w:val="22"/>
                <w:szCs w:val="22"/>
              </w:rPr>
              <w:t>proba</w:t>
            </w:r>
            <w:r w:rsidR="002279C1">
              <w:rPr>
                <w:rFonts w:ascii="Arial Narrow" w:hAnsi="Arial Narrow"/>
                <w:color w:val="000000"/>
                <w:sz w:val="22"/>
                <w:szCs w:val="22"/>
              </w:rPr>
              <w:t>dos</w:t>
            </w:r>
            <w:r w:rsidR="002279C1" w:rsidRPr="00CE5CAF">
              <w:rPr>
                <w:rFonts w:ascii="Arial Narrow" w:hAnsi="Arial Narrow"/>
                <w:color w:val="000000"/>
                <w:sz w:val="22"/>
                <w:szCs w:val="22"/>
              </w:rPr>
              <w:t xml:space="preserve"> por el consejo directivo</w:t>
            </w:r>
            <w:r w:rsidR="002279C1">
              <w:rPr>
                <w:rFonts w:ascii="Arial Narrow" w:hAnsi="Arial Narrow"/>
                <w:color w:val="000000"/>
                <w:sz w:val="22"/>
                <w:szCs w:val="22"/>
              </w:rPr>
              <w:t xml:space="preserve">, lo cual plantea la existencia de una potencial </w:t>
            </w:r>
            <w:r w:rsidR="002279C1" w:rsidRPr="00E5565F">
              <w:rPr>
                <w:rFonts w:ascii="Arial Narrow" w:hAnsi="Arial Narrow"/>
                <w:sz w:val="22"/>
                <w:szCs w:val="22"/>
              </w:rPr>
              <w:t>contradicción</w:t>
            </w:r>
            <w:r w:rsidR="002279C1" w:rsidRPr="00CE5CAF">
              <w:rPr>
                <w:rFonts w:ascii="Arial Narrow" w:hAnsi="Arial Narrow"/>
                <w:color w:val="000000"/>
                <w:sz w:val="22"/>
                <w:szCs w:val="22"/>
              </w:rPr>
              <w:t xml:space="preserve"> entre lo que se aprueba y los requerimientos de información que con posterioridad hace el Ministerio en relación con esos informes.</w:t>
            </w:r>
          </w:p>
          <w:p w14:paraId="449417E2" w14:textId="4582F326" w:rsidR="0060619D" w:rsidRPr="00CE5CAF" w:rsidRDefault="002279C1" w:rsidP="00E5565F">
            <w:pPr>
              <w:spacing w:before="240" w:after="240"/>
              <w:ind w:left="348"/>
              <w:jc w:val="both"/>
              <w:rPr>
                <w:rFonts w:ascii="Arial Narrow" w:hAnsi="Arial Narrow"/>
                <w:i/>
                <w:iCs/>
                <w:color w:val="000000"/>
                <w:sz w:val="22"/>
                <w:szCs w:val="22"/>
              </w:rPr>
            </w:pPr>
            <w:r>
              <w:rPr>
                <w:rFonts w:ascii="Arial Narrow" w:hAnsi="Arial Narrow"/>
                <w:color w:val="000000"/>
                <w:sz w:val="22"/>
                <w:szCs w:val="22"/>
              </w:rPr>
              <w:t xml:space="preserve">Que por lo anterior </w:t>
            </w:r>
            <w:r w:rsidR="0060619D">
              <w:rPr>
                <w:rFonts w:ascii="Arial Narrow" w:hAnsi="Arial Narrow"/>
                <w:color w:val="000000"/>
                <w:sz w:val="22"/>
                <w:szCs w:val="22"/>
              </w:rPr>
              <w:t xml:space="preserve">es necesaria la modificación del artículo 9º de la Resolución </w:t>
            </w:r>
            <w:r w:rsidR="0060619D" w:rsidRPr="00E5565F">
              <w:rPr>
                <w:rFonts w:ascii="Arial Narrow" w:hAnsi="Arial Narrow"/>
                <w:sz w:val="22"/>
                <w:szCs w:val="22"/>
              </w:rPr>
              <w:t>667</w:t>
            </w:r>
            <w:r w:rsidR="0060619D">
              <w:rPr>
                <w:rFonts w:ascii="Arial Narrow" w:hAnsi="Arial Narrow"/>
                <w:color w:val="000000"/>
                <w:sz w:val="22"/>
                <w:szCs w:val="22"/>
              </w:rPr>
              <w:t xml:space="preserve"> de 2016</w:t>
            </w:r>
            <w:r w:rsidR="00D07209">
              <w:rPr>
                <w:rFonts w:ascii="Arial Narrow" w:hAnsi="Arial Narrow"/>
                <w:color w:val="000000"/>
                <w:sz w:val="22"/>
                <w:szCs w:val="22"/>
              </w:rPr>
              <w:t>,</w:t>
            </w:r>
            <w:r w:rsidR="0060619D">
              <w:rPr>
                <w:rFonts w:ascii="Arial Narrow" w:hAnsi="Arial Narrow"/>
                <w:color w:val="000000"/>
                <w:sz w:val="22"/>
                <w:szCs w:val="22"/>
              </w:rPr>
              <w:t xml:space="preserve"> </w:t>
            </w:r>
            <w:r>
              <w:rPr>
                <w:rFonts w:ascii="Arial Narrow" w:hAnsi="Arial Narrow"/>
                <w:color w:val="000000"/>
                <w:sz w:val="22"/>
                <w:szCs w:val="22"/>
              </w:rPr>
              <w:t xml:space="preserve">en cuanto a </w:t>
            </w:r>
            <w:r w:rsidR="0060619D">
              <w:rPr>
                <w:rFonts w:ascii="Arial Narrow" w:hAnsi="Arial Narrow"/>
                <w:color w:val="000000"/>
                <w:sz w:val="22"/>
                <w:szCs w:val="22"/>
              </w:rPr>
              <w:t xml:space="preserve">la obligación de aprobación de los informes por parte de los Consejos Directivos, previo al envío al Ministerio, en primera instancia porque </w:t>
            </w:r>
            <w:r w:rsidR="0060619D" w:rsidRPr="00CE5CAF">
              <w:rPr>
                <w:rFonts w:ascii="Arial Narrow" w:hAnsi="Arial Narrow"/>
                <w:color w:val="000000"/>
                <w:sz w:val="22"/>
                <w:szCs w:val="22"/>
              </w:rPr>
              <w:t>el art</w:t>
            </w:r>
            <w:r w:rsidR="0060619D">
              <w:rPr>
                <w:rFonts w:ascii="Arial Narrow" w:hAnsi="Arial Narrow"/>
                <w:color w:val="000000"/>
                <w:sz w:val="22"/>
                <w:szCs w:val="22"/>
              </w:rPr>
              <w:t>í</w:t>
            </w:r>
            <w:r w:rsidR="0060619D" w:rsidRPr="00CE5CAF">
              <w:rPr>
                <w:rFonts w:ascii="Arial Narrow" w:hAnsi="Arial Narrow"/>
                <w:color w:val="000000"/>
                <w:sz w:val="22"/>
                <w:szCs w:val="22"/>
              </w:rPr>
              <w:t xml:space="preserve">culo </w:t>
            </w:r>
            <w:hyperlink r:id="rId17" w:anchor="2.2.8.6.5.4" w:history="1">
              <w:r w:rsidR="0060619D" w:rsidRPr="00CE5CAF">
                <w:rPr>
                  <w:rFonts w:ascii="Arial Narrow" w:hAnsi="Arial Narrow"/>
                  <w:color w:val="000000"/>
                  <w:sz w:val="22"/>
                  <w:szCs w:val="22"/>
                </w:rPr>
                <w:t>2.2.8.6.5.4</w:t>
              </w:r>
            </w:hyperlink>
            <w:r w:rsidR="0060619D" w:rsidRPr="00CE5CAF">
              <w:rPr>
                <w:rFonts w:ascii="Arial Narrow" w:hAnsi="Arial Narrow"/>
                <w:color w:val="000000"/>
                <w:sz w:val="22"/>
                <w:szCs w:val="22"/>
                <w:lang w:val="es-CO"/>
              </w:rPr>
              <w:t xml:space="preserve"> del Decreto 1076 de 2015 no prevé ni ordena </w:t>
            </w:r>
            <w:r w:rsidR="0060619D">
              <w:rPr>
                <w:rFonts w:ascii="Arial Narrow" w:hAnsi="Arial Narrow"/>
                <w:color w:val="000000"/>
                <w:sz w:val="22"/>
                <w:szCs w:val="22"/>
                <w:lang w:val="es-CO"/>
              </w:rPr>
              <w:t>dicha</w:t>
            </w:r>
            <w:r w:rsidR="0060619D" w:rsidRPr="00CE5CAF">
              <w:rPr>
                <w:rFonts w:ascii="Arial Narrow" w:hAnsi="Arial Narrow"/>
                <w:color w:val="000000"/>
                <w:sz w:val="22"/>
                <w:szCs w:val="22"/>
                <w:lang w:val="es-CO"/>
              </w:rPr>
              <w:t xml:space="preserve"> aprobación</w:t>
            </w:r>
            <w:r w:rsidR="0060619D">
              <w:rPr>
                <w:rFonts w:ascii="Arial Narrow" w:hAnsi="Arial Narrow"/>
                <w:color w:val="000000"/>
                <w:sz w:val="22"/>
                <w:szCs w:val="22"/>
                <w:lang w:val="es-CO"/>
              </w:rPr>
              <w:t xml:space="preserve"> y en </w:t>
            </w:r>
            <w:r w:rsidR="0060619D" w:rsidRPr="00CE5CAF">
              <w:rPr>
                <w:rFonts w:ascii="Arial Narrow" w:hAnsi="Arial Narrow"/>
                <w:color w:val="000000"/>
                <w:sz w:val="22"/>
                <w:szCs w:val="22"/>
                <w:lang w:val="es-CO"/>
              </w:rPr>
              <w:t xml:space="preserve">este artículo solo señala respecto de los “Informes”, que </w:t>
            </w:r>
            <w:r w:rsidR="0060619D" w:rsidRPr="00CE5CAF">
              <w:rPr>
                <w:rFonts w:ascii="Arial Narrow" w:hAnsi="Arial Narrow"/>
                <w:i/>
                <w:color w:val="000000"/>
                <w:sz w:val="22"/>
                <w:szCs w:val="22"/>
              </w:rPr>
              <w:t>“El Director presentará informes periódicos ante el Consejo Directivo de la Corporación que den cuenta de los avances en la ejecución física y financiera de los programas y proyectos del Plan de Acción Cuatrienal, así mismo podrá solicitar debidamente soportado técnica y financieramente los ajustes al Plan de Acción Cuatrienal. Semestralmente deberá enviarse un informe integral de avance de ejecución del Plan de Acción Cuatrienal al Ministerio de Ambiente y Desarrollo Sostenible”.</w:t>
            </w:r>
          </w:p>
          <w:p w14:paraId="53D437FF" w14:textId="77777777" w:rsidR="0060619D" w:rsidRDefault="0060619D" w:rsidP="00E5565F">
            <w:pPr>
              <w:spacing w:before="240" w:after="240"/>
              <w:ind w:left="348"/>
              <w:jc w:val="both"/>
              <w:rPr>
                <w:rFonts w:ascii="Arial Narrow" w:hAnsi="Arial Narrow"/>
                <w:sz w:val="22"/>
                <w:szCs w:val="22"/>
              </w:rPr>
            </w:pPr>
            <w:r w:rsidRPr="00CE5CAF">
              <w:rPr>
                <w:rFonts w:ascii="Arial Narrow" w:hAnsi="Arial Narrow"/>
                <w:sz w:val="22"/>
                <w:szCs w:val="22"/>
              </w:rPr>
              <w:t>En esencia en</w:t>
            </w:r>
            <w:r>
              <w:rPr>
                <w:rFonts w:ascii="Arial Narrow" w:hAnsi="Arial Narrow"/>
                <w:sz w:val="22"/>
                <w:szCs w:val="22"/>
              </w:rPr>
              <w:t xml:space="preserve"> este </w:t>
            </w:r>
            <w:r w:rsidRPr="00CE5CAF">
              <w:rPr>
                <w:rFonts w:ascii="Arial Narrow" w:hAnsi="Arial Narrow"/>
                <w:sz w:val="22"/>
                <w:szCs w:val="22"/>
              </w:rPr>
              <w:t>aspecto, la propuesta busca brindar mayor coherencia al proceso de análisis y seguimiento que realiza el Ministerio sobre la información de la gestión contenida en dichos informes, en tanto el propio Ministerio se ha visto permanentemente obligado a solicitar ajustes posteriores a las Corporaciones respecto de la información reportada en tales informes, lo que plantea dificultades evidentes en los dos momentos e instancias en que se analiza y depura la información presentada por las Corporaciones.</w:t>
            </w:r>
          </w:p>
          <w:p w14:paraId="7AEB6B1A" w14:textId="77777777" w:rsidR="00A837A0" w:rsidRPr="00A837A0" w:rsidRDefault="00A837A0" w:rsidP="00E5565F">
            <w:pPr>
              <w:spacing w:before="240" w:after="240"/>
              <w:ind w:left="348"/>
              <w:jc w:val="both"/>
              <w:rPr>
                <w:rFonts w:ascii="Arial Narrow" w:hAnsi="Arial Narrow"/>
                <w:sz w:val="22"/>
                <w:szCs w:val="22"/>
              </w:rPr>
            </w:pPr>
            <w:r w:rsidRPr="00A837A0">
              <w:rPr>
                <w:rFonts w:ascii="Arial Narrow" w:hAnsi="Arial Narrow"/>
                <w:sz w:val="22"/>
                <w:szCs w:val="22"/>
              </w:rPr>
              <w:t xml:space="preserve">De otra parte, también es conveniente en este punto analizar el alcance del concepto de aprobación de los informes de avance, teniendo en cuenta que con dicha aprobación se podría entender que se está convalidando desde el Ministerio la gestión presentada por las Corporaciones, acción de revisión que obra solo con base en la información básica que se presenta a los consejeros y no con base en soportes de campo que permitan mayor validación frente a las acciones reportadas, todo ello sin considerar lo que eso podría representar frente a procesos de los órganos de control en los cuales pudieran verse inmersos los delegados del Ministerio ante los Consejos Directivos de las Corporaciones. A lo anterior, cabe adicionar que al Ministerio le corresponde adelantar la evaluación del desempeño de las Corporaciones conforme los artículos 2.2.8.6.5.2 y 2.2.8.6.5.3 del Decreto 1076 de 2015, proceso en el cual podría resultar contradictorio que el Ministerio, a la par que su delegado aprueba los avances en la gestión de cada Corporación, de otro lado genera una evaluación del desempeño que, por el contrario, podría mostrar a algunas de ellas como deficientes en su gestión.    </w:t>
            </w:r>
          </w:p>
          <w:p w14:paraId="34389CFD" w14:textId="2194CCA6" w:rsidR="00A837A0" w:rsidRDefault="00EB18EF" w:rsidP="00E5565F">
            <w:pPr>
              <w:spacing w:before="240" w:after="240"/>
              <w:ind w:left="348"/>
              <w:jc w:val="both"/>
              <w:rPr>
                <w:rFonts w:ascii="Arial Narrow" w:hAnsi="Arial Narrow"/>
                <w:sz w:val="22"/>
                <w:szCs w:val="22"/>
              </w:rPr>
            </w:pPr>
            <w:r>
              <w:rPr>
                <w:rFonts w:ascii="Arial Narrow" w:hAnsi="Arial Narrow"/>
                <w:sz w:val="22"/>
                <w:szCs w:val="22"/>
              </w:rPr>
              <w:t>C</w:t>
            </w:r>
            <w:r w:rsidR="00A837A0" w:rsidRPr="00A837A0">
              <w:rPr>
                <w:rFonts w:ascii="Arial Narrow" w:hAnsi="Arial Narrow"/>
                <w:sz w:val="22"/>
                <w:szCs w:val="22"/>
              </w:rPr>
              <w:t xml:space="preserve">abe sustentar en este punto que la modificación propuesta no reduce las condiciones básicas de revisión que realiza el Ministerio sobre los informes de avance en la ejecución de los Planes de Acción, dado que el ajuste incluye también una dinámica que </w:t>
            </w:r>
            <w:r w:rsidR="00A837A0" w:rsidRPr="00A837A0">
              <w:rPr>
                <w:rFonts w:ascii="Arial Narrow" w:hAnsi="Arial Narrow"/>
                <w:sz w:val="22"/>
                <w:szCs w:val="22"/>
              </w:rPr>
              <w:lastRenderedPageBreak/>
              <w:t xml:space="preserve">fortalece </w:t>
            </w:r>
            <w:r w:rsidR="00447E9D">
              <w:rPr>
                <w:rFonts w:ascii="Arial Narrow" w:hAnsi="Arial Narrow"/>
                <w:sz w:val="22"/>
                <w:szCs w:val="22"/>
              </w:rPr>
              <w:t xml:space="preserve">el proceso de </w:t>
            </w:r>
            <w:r w:rsidR="00A837A0" w:rsidRPr="00A837A0">
              <w:rPr>
                <w:rFonts w:ascii="Arial Narrow" w:hAnsi="Arial Narrow"/>
                <w:sz w:val="22"/>
                <w:szCs w:val="22"/>
              </w:rPr>
              <w:t>revisión de los informes por parte del Ministerio, lo cual incluye la participación de las demás dependencias del Ministerio en el análisis de la información provista en los IMG, todo lo anterior sin limitar la función de los Consejos Directivos.</w:t>
            </w:r>
          </w:p>
          <w:p w14:paraId="18D78301" w14:textId="77777777" w:rsidR="0060619D" w:rsidRPr="00AA7408" w:rsidRDefault="0060619D" w:rsidP="00E5565F">
            <w:pPr>
              <w:spacing w:before="240" w:after="240"/>
              <w:ind w:left="348"/>
              <w:jc w:val="both"/>
              <w:rPr>
                <w:rFonts w:ascii="Arial Narrow" w:hAnsi="Arial Narrow"/>
                <w:sz w:val="22"/>
                <w:szCs w:val="22"/>
              </w:rPr>
            </w:pPr>
            <w:bookmarkStart w:id="2" w:name="_Hlk161419860"/>
            <w:r>
              <w:rPr>
                <w:rFonts w:ascii="Arial Narrow" w:hAnsi="Arial Narrow"/>
                <w:sz w:val="22"/>
                <w:szCs w:val="22"/>
              </w:rPr>
              <w:t>De otra parte, se requiere la modificación d</w:t>
            </w:r>
            <w:r w:rsidRPr="00AA7408">
              <w:rPr>
                <w:rFonts w:ascii="Arial Narrow" w:hAnsi="Arial Narrow"/>
                <w:sz w:val="22"/>
                <w:szCs w:val="22"/>
              </w:rPr>
              <w:t>el artículo 10º de la Resolución 667 de 2016</w:t>
            </w:r>
            <w:r>
              <w:rPr>
                <w:rFonts w:ascii="Arial Narrow" w:hAnsi="Arial Narrow"/>
                <w:sz w:val="22"/>
                <w:szCs w:val="22"/>
              </w:rPr>
              <w:t>, en atención que l</w:t>
            </w:r>
            <w:r w:rsidRPr="00AA7408">
              <w:rPr>
                <w:rFonts w:ascii="Arial Narrow" w:hAnsi="Arial Narrow"/>
                <w:sz w:val="22"/>
                <w:szCs w:val="22"/>
              </w:rPr>
              <w:t xml:space="preserve">os informes semestrales y anuales de avance en la ejecución del Plan de Acción Cuatrienal deberán presentarse conforme lo establezca el Ministerio y deberán dar cuenta del cumplimiento en términos de productos conforme lo dispone el artículo 2.2.8.6.5.2 del Decreto 1076 de 2015 o aquel que lo modifique o sustituya. </w:t>
            </w:r>
          </w:p>
          <w:p w14:paraId="7A6A4265" w14:textId="77777777" w:rsidR="0060619D" w:rsidRDefault="0060619D" w:rsidP="00E5565F">
            <w:pPr>
              <w:spacing w:before="240" w:after="240"/>
              <w:ind w:left="348"/>
              <w:jc w:val="both"/>
              <w:rPr>
                <w:rFonts w:ascii="Arial Narrow" w:hAnsi="Arial Narrow"/>
                <w:sz w:val="22"/>
                <w:szCs w:val="22"/>
              </w:rPr>
            </w:pPr>
            <w:r>
              <w:rPr>
                <w:rFonts w:ascii="Arial Narrow" w:hAnsi="Arial Narrow"/>
                <w:sz w:val="22"/>
                <w:szCs w:val="22"/>
              </w:rPr>
              <w:t>L</w:t>
            </w:r>
            <w:r w:rsidRPr="00AA7408">
              <w:rPr>
                <w:rFonts w:ascii="Arial Narrow" w:hAnsi="Arial Narrow"/>
                <w:sz w:val="22"/>
                <w:szCs w:val="22"/>
              </w:rPr>
              <w:t xml:space="preserve">os informes </w:t>
            </w:r>
            <w:r>
              <w:rPr>
                <w:rFonts w:ascii="Arial Narrow" w:hAnsi="Arial Narrow"/>
                <w:sz w:val="22"/>
                <w:szCs w:val="22"/>
              </w:rPr>
              <w:t xml:space="preserve">deben </w:t>
            </w:r>
            <w:r w:rsidRPr="00AA7408">
              <w:rPr>
                <w:rFonts w:ascii="Arial Narrow" w:hAnsi="Arial Narrow"/>
                <w:sz w:val="22"/>
                <w:szCs w:val="22"/>
              </w:rPr>
              <w:t xml:space="preserve">dar cuenta de los avances en la ejecución física de las acciones operativas y de los avances en la ejecución del plan financiero del Plan de Acción Cuatrienal, incluidas las modificaciones y/o ajustes realizados tanto a las metas físicas como a las financieras y, así mismo, deberán establecer con indicadores, el aporte al cumplimiento del Plan de Gestión Ambiental Regional - PGAR, a los objetivos de desarrollo sostenible y su aporte a los Programas de Inversión Pública Nacional. El informe anual deberá incluir el reporte de los Indicadores Mínimos de Gestión y </w:t>
            </w:r>
            <w:r>
              <w:rPr>
                <w:rFonts w:ascii="Arial Narrow" w:hAnsi="Arial Narrow"/>
                <w:sz w:val="22"/>
                <w:szCs w:val="22"/>
              </w:rPr>
              <w:t xml:space="preserve">de </w:t>
            </w:r>
            <w:r w:rsidRPr="00AA7408">
              <w:rPr>
                <w:rFonts w:ascii="Arial Narrow" w:hAnsi="Arial Narrow"/>
                <w:sz w:val="22"/>
                <w:szCs w:val="22"/>
              </w:rPr>
              <w:t xml:space="preserve">los indicadores ambientales establecidos en el artículo 5 de la Resolución 667 de 2016 </w:t>
            </w:r>
            <w:r>
              <w:rPr>
                <w:rFonts w:ascii="Arial Narrow" w:hAnsi="Arial Narrow"/>
                <w:sz w:val="22"/>
                <w:szCs w:val="22"/>
              </w:rPr>
              <w:t xml:space="preserve">en lo que corresponda a las Corporaciones </w:t>
            </w:r>
            <w:r w:rsidRPr="00AA7408">
              <w:rPr>
                <w:rFonts w:ascii="Arial Narrow" w:hAnsi="Arial Narrow"/>
                <w:sz w:val="22"/>
                <w:szCs w:val="22"/>
              </w:rPr>
              <w:t>y que den cuenta del aporte al cumplimiento del PGAR</w:t>
            </w:r>
            <w:r>
              <w:rPr>
                <w:rFonts w:ascii="Arial Narrow" w:hAnsi="Arial Narrow"/>
                <w:sz w:val="22"/>
                <w:szCs w:val="22"/>
              </w:rPr>
              <w:t>.</w:t>
            </w:r>
          </w:p>
          <w:p w14:paraId="793C3718" w14:textId="7248A30A" w:rsidR="0060619D" w:rsidRPr="004B0583" w:rsidRDefault="0060619D" w:rsidP="004B0583">
            <w:pPr>
              <w:spacing w:before="240" w:after="240"/>
              <w:ind w:left="348"/>
              <w:jc w:val="both"/>
              <w:rPr>
                <w:rFonts w:ascii="Arial Narrow" w:hAnsi="Arial Narrow"/>
                <w:sz w:val="22"/>
                <w:szCs w:val="22"/>
              </w:rPr>
            </w:pPr>
            <w:r>
              <w:rPr>
                <w:rFonts w:ascii="Arial Narrow" w:hAnsi="Arial Narrow"/>
                <w:sz w:val="22"/>
                <w:szCs w:val="22"/>
              </w:rPr>
              <w:t xml:space="preserve">Así mismo, dichos informes deben </w:t>
            </w:r>
            <w:r w:rsidRPr="00AA7408">
              <w:rPr>
                <w:rFonts w:ascii="Arial Narrow" w:hAnsi="Arial Narrow"/>
                <w:sz w:val="22"/>
                <w:szCs w:val="22"/>
              </w:rPr>
              <w:t>incluir la información presupuestal del periodo reportado</w:t>
            </w:r>
            <w:r>
              <w:rPr>
                <w:rFonts w:ascii="Arial Narrow" w:hAnsi="Arial Narrow"/>
                <w:sz w:val="22"/>
                <w:szCs w:val="22"/>
              </w:rPr>
              <w:t>, la cual se</w:t>
            </w:r>
            <w:r w:rsidRPr="00AA7408">
              <w:rPr>
                <w:rFonts w:ascii="Arial Narrow" w:hAnsi="Arial Narrow"/>
                <w:sz w:val="22"/>
                <w:szCs w:val="22"/>
              </w:rPr>
              <w:t xml:space="preserve"> entiende como </w:t>
            </w:r>
            <w:r>
              <w:rPr>
                <w:rFonts w:ascii="Arial Narrow" w:hAnsi="Arial Narrow"/>
                <w:sz w:val="22"/>
                <w:szCs w:val="22"/>
              </w:rPr>
              <w:t xml:space="preserve">la </w:t>
            </w:r>
            <w:r w:rsidRPr="00AA7408">
              <w:rPr>
                <w:rFonts w:ascii="Arial Narrow" w:hAnsi="Arial Narrow"/>
                <w:sz w:val="22"/>
                <w:szCs w:val="22"/>
              </w:rPr>
              <w:t>información presupuestal, la información sobre la programación y ejecución del presupuesto de la Corporación para la respectiva vigencia fiscal; la programación comprende en los ingresos y gastos, la programación inicial más modificaciones. La ejecución en los ingresos comprende el reconocimiento y el recaudo, y en los gastos, la apropiación, el compromiso, la obligación y el pago. Las reservas presupuestales incluyen el compromiso, la obligación y el pago, y las cuentas por pagar la obligación y el pago.</w:t>
            </w:r>
            <w:bookmarkEnd w:id="2"/>
          </w:p>
        </w:tc>
      </w:tr>
      <w:tr w:rsidR="0060619D" w:rsidRPr="00431BB6" w14:paraId="3C30E9B5" w14:textId="77777777" w:rsidTr="00873000">
        <w:trPr>
          <w:trHeight w:val="1354"/>
        </w:trPr>
        <w:tc>
          <w:tcPr>
            <w:tcW w:w="10774" w:type="dxa"/>
            <w:gridSpan w:val="2"/>
            <w:tcBorders>
              <w:top w:val="single" w:sz="4" w:space="0" w:color="auto"/>
              <w:bottom w:val="single" w:sz="4" w:space="0" w:color="auto"/>
            </w:tcBorders>
            <w:shd w:val="clear" w:color="auto" w:fill="FFFFFF"/>
            <w:vAlign w:val="center"/>
          </w:tcPr>
          <w:p w14:paraId="19896C5A" w14:textId="77777777" w:rsidR="0060619D" w:rsidRPr="00431BB6" w:rsidRDefault="0060619D" w:rsidP="0060619D">
            <w:pPr>
              <w:numPr>
                <w:ilvl w:val="0"/>
                <w:numId w:val="46"/>
              </w:numPr>
              <w:rPr>
                <w:rFonts w:ascii="Arial Narrow" w:hAnsi="Arial Narrow" w:cs="Arial"/>
                <w:b/>
                <w:color w:val="000000"/>
                <w:sz w:val="22"/>
                <w:szCs w:val="22"/>
              </w:rPr>
            </w:pPr>
            <w:r>
              <w:rPr>
                <w:rFonts w:ascii="Arial Narrow" w:hAnsi="Arial Narrow" w:cs="Arial"/>
                <w:b/>
                <w:color w:val="000000"/>
                <w:sz w:val="22"/>
                <w:szCs w:val="22"/>
              </w:rPr>
              <w:lastRenderedPageBreak/>
              <w:t>Á</w:t>
            </w:r>
            <w:r w:rsidRPr="00431BB6">
              <w:rPr>
                <w:rFonts w:ascii="Arial Narrow" w:hAnsi="Arial Narrow" w:cs="Arial"/>
                <w:b/>
                <w:color w:val="000000"/>
                <w:sz w:val="22"/>
                <w:szCs w:val="22"/>
              </w:rPr>
              <w:t>MBITO DE APLICACIÓN Y SUJETOS A QUIENES VA DIRIGIDO</w:t>
            </w:r>
          </w:p>
          <w:p w14:paraId="287B69A3" w14:textId="77777777" w:rsidR="0060619D" w:rsidRDefault="0060619D" w:rsidP="0060619D">
            <w:pPr>
              <w:ind w:left="348"/>
              <w:rPr>
                <w:rFonts w:ascii="Arial Narrow" w:hAnsi="Arial Narrow" w:cs="Arial"/>
                <w:iCs/>
                <w:color w:val="000000"/>
                <w:sz w:val="22"/>
                <w:szCs w:val="22"/>
              </w:rPr>
            </w:pPr>
          </w:p>
          <w:p w14:paraId="0E24A6B3" w14:textId="77777777" w:rsidR="0060619D" w:rsidRDefault="0060619D" w:rsidP="00E5565F">
            <w:pPr>
              <w:spacing w:before="240" w:after="240"/>
              <w:ind w:left="348"/>
              <w:jc w:val="both"/>
              <w:rPr>
                <w:rFonts w:ascii="Arial Narrow" w:hAnsi="Arial Narrow"/>
                <w:sz w:val="22"/>
                <w:szCs w:val="22"/>
              </w:rPr>
            </w:pPr>
            <w:r>
              <w:rPr>
                <w:rFonts w:ascii="Arial Narrow" w:hAnsi="Arial Narrow" w:cs="Arial"/>
                <w:color w:val="000000"/>
                <w:sz w:val="22"/>
                <w:szCs w:val="22"/>
              </w:rPr>
              <w:t xml:space="preserve">El ajuste de la Resolución en los términos definidos se aplicará a las </w:t>
            </w:r>
            <w:r w:rsidRPr="00E5565F">
              <w:rPr>
                <w:rFonts w:ascii="Arial Narrow" w:hAnsi="Arial Narrow"/>
                <w:sz w:val="22"/>
                <w:szCs w:val="22"/>
              </w:rPr>
              <w:t>Corporaciones</w:t>
            </w:r>
            <w:r>
              <w:rPr>
                <w:rFonts w:ascii="Arial Narrow" w:hAnsi="Arial Narrow" w:cs="Arial"/>
                <w:color w:val="000000"/>
                <w:sz w:val="22"/>
                <w:szCs w:val="22"/>
              </w:rPr>
              <w:t xml:space="preserve"> Autónomas Regionales y las de Desarrollo Sostenible definidas en los artículos 33, 34, 35, 37, 38, 39, 40 y 41 de la Ley 99 de 1993.</w:t>
            </w:r>
          </w:p>
        </w:tc>
      </w:tr>
      <w:tr w:rsidR="001D3D5B" w:rsidRPr="00431BB6" w14:paraId="2E21C204" w14:textId="77777777" w:rsidTr="001D3D5B">
        <w:trPr>
          <w:trHeight w:val="749"/>
        </w:trPr>
        <w:tc>
          <w:tcPr>
            <w:tcW w:w="10774" w:type="dxa"/>
            <w:gridSpan w:val="2"/>
            <w:tcBorders>
              <w:bottom w:val="single" w:sz="4" w:space="0" w:color="auto"/>
            </w:tcBorders>
            <w:shd w:val="clear" w:color="auto" w:fill="FFFFFF"/>
            <w:vAlign w:val="center"/>
          </w:tcPr>
          <w:p w14:paraId="1682656E" w14:textId="77777777" w:rsidR="001D3D5B" w:rsidRPr="003D2177" w:rsidRDefault="001D3D5B" w:rsidP="003D2177">
            <w:pPr>
              <w:numPr>
                <w:ilvl w:val="0"/>
                <w:numId w:val="46"/>
              </w:numPr>
              <w:rPr>
                <w:rFonts w:ascii="Arial Narrow" w:hAnsi="Arial Narrow" w:cs="Arial"/>
                <w:i/>
                <w:color w:val="808080"/>
                <w:sz w:val="22"/>
                <w:szCs w:val="22"/>
              </w:rPr>
            </w:pPr>
            <w:r w:rsidRPr="00431BB6">
              <w:rPr>
                <w:rFonts w:ascii="Arial Narrow" w:hAnsi="Arial Narrow" w:cs="Arial"/>
                <w:b/>
                <w:color w:val="000000"/>
                <w:sz w:val="22"/>
                <w:szCs w:val="22"/>
              </w:rPr>
              <w:t>VIABILIDAD JURÍDICA</w:t>
            </w:r>
          </w:p>
          <w:p w14:paraId="63A0829D" w14:textId="77777777" w:rsidR="003D2177" w:rsidRPr="00431BB6" w:rsidRDefault="003D2177" w:rsidP="003D2177">
            <w:pPr>
              <w:ind w:left="720"/>
              <w:rPr>
                <w:rFonts w:ascii="Arial Narrow" w:hAnsi="Arial Narrow" w:cs="Arial"/>
                <w:i/>
                <w:color w:val="808080"/>
                <w:sz w:val="22"/>
                <w:szCs w:val="22"/>
              </w:rPr>
            </w:pPr>
          </w:p>
          <w:p w14:paraId="4B8B2572" w14:textId="77777777" w:rsidR="001D3D5B" w:rsidRPr="00431BB6" w:rsidRDefault="001D3D5B" w:rsidP="001D3D5B">
            <w:pPr>
              <w:ind w:left="494" w:hanging="283"/>
              <w:jc w:val="both"/>
              <w:rPr>
                <w:rFonts w:ascii="Arial Narrow" w:hAnsi="Arial Narrow" w:cs="Arial"/>
                <w:sz w:val="22"/>
                <w:szCs w:val="22"/>
                <w:lang w:val="es-CO" w:eastAsia="es-CO"/>
              </w:rPr>
            </w:pPr>
            <w:r w:rsidRPr="00431BB6">
              <w:rPr>
                <w:rFonts w:ascii="Arial Narrow" w:hAnsi="Arial Narrow" w:cs="Arial"/>
                <w:sz w:val="22"/>
                <w:szCs w:val="22"/>
                <w:lang w:val="es-CO" w:eastAsia="es-CO"/>
              </w:rPr>
              <w:t>3.1 Análisis de las normas que otorgan la competencia para la expedición del proyecto normativo</w:t>
            </w:r>
          </w:p>
          <w:p w14:paraId="18C3A495" w14:textId="77777777" w:rsidR="001D3D5B" w:rsidRDefault="001D3D5B" w:rsidP="00E5565F">
            <w:pPr>
              <w:spacing w:before="240" w:after="240"/>
              <w:ind w:left="348"/>
              <w:jc w:val="both"/>
              <w:rPr>
                <w:rFonts w:ascii="Arial Narrow" w:hAnsi="Arial Narrow"/>
                <w:sz w:val="22"/>
                <w:szCs w:val="22"/>
              </w:rPr>
            </w:pPr>
            <w:r w:rsidRPr="00881BF9">
              <w:rPr>
                <w:rFonts w:ascii="Arial Narrow" w:hAnsi="Arial Narrow"/>
                <w:sz w:val="22"/>
                <w:szCs w:val="22"/>
                <w:lang w:val="es-CO"/>
              </w:rPr>
              <w:t xml:space="preserve">Decreto 1076 de 2015 el cual indica en el artículo </w:t>
            </w:r>
            <w:bookmarkStart w:id="3" w:name="2.2.8.6.5.3"/>
            <w:r w:rsidRPr="00D91DD7">
              <w:rPr>
                <w:rFonts w:ascii="Arial Narrow" w:hAnsi="Arial Narrow"/>
                <w:sz w:val="22"/>
                <w:szCs w:val="22"/>
              </w:rPr>
              <w:t>2.2.8.6.5.3.:</w:t>
            </w:r>
            <w:r>
              <w:rPr>
                <w:rFonts w:ascii="Arial Narrow" w:hAnsi="Arial Narrow"/>
                <w:sz w:val="22"/>
                <w:szCs w:val="22"/>
              </w:rPr>
              <w:t xml:space="preserve"> </w:t>
            </w:r>
            <w:r w:rsidRPr="00D91DD7">
              <w:rPr>
                <w:rFonts w:ascii="Arial Narrow" w:hAnsi="Arial Narrow"/>
                <w:sz w:val="22"/>
                <w:szCs w:val="22"/>
              </w:rPr>
              <w:t>INDICADORES MÍNIMOS.</w:t>
            </w:r>
            <w:bookmarkEnd w:id="3"/>
            <w:r w:rsidRPr="00D91DD7">
              <w:rPr>
                <w:rFonts w:ascii="Arial Narrow" w:hAnsi="Arial Narrow"/>
                <w:sz w:val="22"/>
                <w:szCs w:val="22"/>
              </w:rPr>
              <w:t xml:space="preserve"> El Ministerio de Ambiente y Desarrollo Sostenible, establecerá mediante resolución los indicadores mínimos de referencia para que las Corporaciones Autónomas Regionales evalúen su gestión, el impacto generado, y se construya a nivel nacional un agregado para evaluar la política ambiental.</w:t>
            </w:r>
          </w:p>
          <w:p w14:paraId="318F9FD1" w14:textId="77777777" w:rsidR="001D3D5B" w:rsidRDefault="001D3D5B" w:rsidP="00E5565F">
            <w:pPr>
              <w:spacing w:before="240" w:after="240"/>
              <w:ind w:left="348"/>
              <w:jc w:val="both"/>
              <w:rPr>
                <w:rFonts w:ascii="Arial Narrow" w:hAnsi="Arial Narrow"/>
                <w:i/>
                <w:iCs/>
                <w:color w:val="000000"/>
                <w:sz w:val="22"/>
                <w:szCs w:val="22"/>
              </w:rPr>
            </w:pPr>
            <w:r>
              <w:rPr>
                <w:rFonts w:ascii="Arial Narrow" w:hAnsi="Arial Narrow"/>
                <w:sz w:val="22"/>
                <w:szCs w:val="22"/>
              </w:rPr>
              <w:t xml:space="preserve">Conforme a lo anterior, en la citada disposición se encuentra contenida la facultad para el establecimiento de los indicadores mínimos de gestión que deben reportar las Corporaciones anualmente, lo cual, permitiría cumplir con la obligación contenida en el </w:t>
            </w:r>
            <w:r w:rsidRPr="00A55EEE">
              <w:rPr>
                <w:rFonts w:ascii="Arial Narrow" w:hAnsi="Arial Narrow"/>
                <w:sz w:val="22"/>
                <w:szCs w:val="22"/>
              </w:rPr>
              <w:t>numeral 11 del art</w:t>
            </w:r>
            <w:r>
              <w:rPr>
                <w:rFonts w:ascii="Arial Narrow" w:hAnsi="Arial Narrow"/>
                <w:sz w:val="22"/>
                <w:szCs w:val="22"/>
              </w:rPr>
              <w:t>í</w:t>
            </w:r>
            <w:r w:rsidRPr="00A55EEE">
              <w:rPr>
                <w:rFonts w:ascii="Arial Narrow" w:hAnsi="Arial Narrow"/>
                <w:sz w:val="22"/>
                <w:szCs w:val="22"/>
              </w:rPr>
              <w:t>culo 6 de la Ley 2169 de 2021</w:t>
            </w:r>
            <w:r>
              <w:rPr>
                <w:rFonts w:ascii="Arial Narrow" w:hAnsi="Arial Narrow"/>
                <w:sz w:val="22"/>
                <w:szCs w:val="22"/>
              </w:rPr>
              <w:t xml:space="preserve"> de </w:t>
            </w:r>
            <w:r w:rsidRPr="00025AFC">
              <w:rPr>
                <w:rFonts w:ascii="Arial Narrow" w:hAnsi="Arial Narrow"/>
                <w:sz w:val="22"/>
                <w:szCs w:val="22"/>
              </w:rPr>
              <w:t>“</w:t>
            </w:r>
            <w:r w:rsidRPr="00025AFC">
              <w:rPr>
                <w:rFonts w:ascii="Arial Narrow" w:hAnsi="Arial Narrow"/>
                <w:i/>
                <w:color w:val="000000"/>
                <w:sz w:val="22"/>
                <w:szCs w:val="22"/>
              </w:rPr>
              <w:t>Desarrollar e incorporar a 2022 un indicador que refleje el avance en el acotamiento de rondas hídricas, como parte de los indicadores mínimos de gestión de las Autoridades Ambientales, de que trata en el Decreto 1076 de 2015”</w:t>
            </w:r>
            <w:r>
              <w:rPr>
                <w:rFonts w:ascii="Arial Narrow" w:hAnsi="Arial Narrow"/>
                <w:i/>
                <w:color w:val="000000"/>
                <w:sz w:val="22"/>
                <w:szCs w:val="22"/>
              </w:rPr>
              <w:t>.</w:t>
            </w:r>
          </w:p>
          <w:p w14:paraId="5E6310AE" w14:textId="77777777" w:rsidR="001D3D5B" w:rsidRPr="000C119A" w:rsidRDefault="001D3D5B" w:rsidP="00E5565F">
            <w:pPr>
              <w:spacing w:before="240" w:after="240"/>
              <w:ind w:left="348"/>
              <w:jc w:val="both"/>
              <w:rPr>
                <w:rFonts w:ascii="Arial Narrow" w:hAnsi="Arial Narrow"/>
                <w:sz w:val="22"/>
                <w:szCs w:val="22"/>
              </w:rPr>
            </w:pPr>
            <w:r w:rsidRPr="004B3234">
              <w:rPr>
                <w:rFonts w:ascii="Arial Narrow" w:hAnsi="Arial Narrow"/>
                <w:sz w:val="22"/>
                <w:szCs w:val="22"/>
              </w:rPr>
              <w:lastRenderedPageBreak/>
              <w:t xml:space="preserve">De otra parte, </w:t>
            </w:r>
            <w:r>
              <w:rPr>
                <w:rFonts w:ascii="Arial Narrow" w:hAnsi="Arial Narrow"/>
                <w:sz w:val="22"/>
                <w:szCs w:val="22"/>
              </w:rPr>
              <w:t xml:space="preserve">con base en </w:t>
            </w:r>
            <w:r w:rsidRPr="004B3234">
              <w:rPr>
                <w:rFonts w:ascii="Arial Narrow" w:hAnsi="Arial Narrow"/>
                <w:sz w:val="22"/>
                <w:szCs w:val="22"/>
              </w:rPr>
              <w:t>el artículo</w:t>
            </w:r>
            <w:r>
              <w:rPr>
                <w:rFonts w:ascii="Arial Narrow" w:hAnsi="Arial Narrow"/>
                <w:sz w:val="22"/>
                <w:szCs w:val="22"/>
              </w:rPr>
              <w:t xml:space="preserve"> </w:t>
            </w:r>
            <w:bookmarkStart w:id="4" w:name="2.2.8.4.1.6"/>
            <w:bookmarkEnd w:id="4"/>
            <w:r w:rsidRPr="000C119A">
              <w:rPr>
                <w:rFonts w:ascii="Arial Narrow" w:hAnsi="Arial Narrow"/>
                <w:sz w:val="22"/>
                <w:szCs w:val="22"/>
              </w:rPr>
              <w:t>2.2.8.4.1.6.</w:t>
            </w:r>
            <w:r>
              <w:rPr>
                <w:rFonts w:ascii="Arial Narrow" w:hAnsi="Arial Narrow"/>
                <w:sz w:val="22"/>
                <w:szCs w:val="22"/>
              </w:rPr>
              <w:t xml:space="preserve"> del Decreto 1076 de 2015, son o</w:t>
            </w:r>
            <w:r w:rsidRPr="000C119A">
              <w:rPr>
                <w:rFonts w:ascii="Arial Narrow" w:hAnsi="Arial Narrow"/>
                <w:sz w:val="22"/>
                <w:szCs w:val="22"/>
              </w:rPr>
              <w:t>bligaciones generales</w:t>
            </w:r>
            <w:r>
              <w:rPr>
                <w:rFonts w:ascii="Arial Narrow" w:hAnsi="Arial Narrow"/>
                <w:sz w:val="22"/>
                <w:szCs w:val="22"/>
              </w:rPr>
              <w:t xml:space="preserve"> de las </w:t>
            </w:r>
            <w:r w:rsidRPr="000C119A">
              <w:rPr>
                <w:rFonts w:ascii="Arial Narrow" w:hAnsi="Arial Narrow"/>
                <w:sz w:val="22"/>
                <w:szCs w:val="22"/>
              </w:rPr>
              <w:t xml:space="preserve">Corporaciones </w:t>
            </w:r>
            <w:r>
              <w:rPr>
                <w:rFonts w:ascii="Arial Narrow" w:hAnsi="Arial Narrow"/>
                <w:sz w:val="22"/>
                <w:szCs w:val="22"/>
              </w:rPr>
              <w:t xml:space="preserve">el deber de </w:t>
            </w:r>
            <w:r w:rsidRPr="00877FDE">
              <w:rPr>
                <w:rFonts w:ascii="Arial Narrow" w:hAnsi="Arial Narrow"/>
                <w:i/>
                <w:sz w:val="22"/>
                <w:szCs w:val="22"/>
              </w:rPr>
              <w:t>“rendir informe al Ministro de Ambiente y Desarrollo Sostenible sobre las actividades desarrolladas y en general sobre todos los aspectos relacionados con la gestión ambiental”.</w:t>
            </w:r>
          </w:p>
          <w:p w14:paraId="1A0E77CA" w14:textId="77777777" w:rsidR="001D3D5B" w:rsidRDefault="001D3D5B" w:rsidP="00E5565F">
            <w:pPr>
              <w:spacing w:before="240" w:after="240"/>
              <w:ind w:left="348"/>
              <w:jc w:val="both"/>
              <w:rPr>
                <w:rFonts w:ascii="Arial Narrow" w:hAnsi="Arial Narrow"/>
                <w:sz w:val="22"/>
                <w:szCs w:val="22"/>
              </w:rPr>
            </w:pPr>
            <w:r>
              <w:rPr>
                <w:rFonts w:ascii="Arial Narrow" w:hAnsi="Arial Narrow"/>
                <w:sz w:val="22"/>
                <w:szCs w:val="22"/>
              </w:rPr>
              <w:t xml:space="preserve">Así mismo, establece el artículo 2.2.8.6.5.2 que el </w:t>
            </w:r>
            <w:r w:rsidRPr="00F33365">
              <w:rPr>
                <w:rFonts w:ascii="Arial Narrow" w:hAnsi="Arial Narrow"/>
                <w:sz w:val="22"/>
                <w:szCs w:val="22"/>
              </w:rPr>
              <w:t>seguimiento y la evaluación del PA</w:t>
            </w:r>
            <w:r>
              <w:rPr>
                <w:rFonts w:ascii="Arial Narrow" w:hAnsi="Arial Narrow"/>
                <w:sz w:val="22"/>
                <w:szCs w:val="22"/>
              </w:rPr>
              <w:t xml:space="preserve">C debe permitir </w:t>
            </w:r>
            <w:r w:rsidRPr="00F33365">
              <w:rPr>
                <w:rFonts w:ascii="Arial Narrow" w:hAnsi="Arial Narrow"/>
                <w:sz w:val="22"/>
                <w:szCs w:val="22"/>
              </w:rPr>
              <w:t>establecer el nivel de cumplimiento del Plan en términos de productos, desempeño de las Corporaciones en el corto y mediano plazo y su aporte al cumplimiento del PGAR y de los objetivos de desarrollo sostenible</w:t>
            </w:r>
            <w:r>
              <w:rPr>
                <w:rFonts w:ascii="Arial Narrow" w:hAnsi="Arial Narrow"/>
                <w:sz w:val="22"/>
                <w:szCs w:val="22"/>
              </w:rPr>
              <w:t xml:space="preserve"> y para ello, establece como base de dicho seguimiento una serie de indicadores que faciliten dicho proceso de reporte y, posteriormente, la consolidación de información sobre la gestión del Sector en la atención de las prioridades ambientales y las metas (productos) para atenderlas. Bajo esta mirada, establecer indicadores para el seguimiento que atiendan consideraciones técnicas mínimas para estandarizar los reportes de información, fundadas en las características básicas con que debe contar cualquier indicador para la puesta en común de la información de la gestión de las entidades públicas.</w:t>
            </w:r>
          </w:p>
          <w:p w14:paraId="779C0A2A" w14:textId="77777777" w:rsidR="001D3D5B" w:rsidRPr="004B3234" w:rsidRDefault="001D3D5B" w:rsidP="00E5565F">
            <w:pPr>
              <w:spacing w:before="240" w:after="240"/>
              <w:ind w:left="348"/>
              <w:jc w:val="both"/>
              <w:rPr>
                <w:rFonts w:ascii="Arial Narrow" w:hAnsi="Arial Narrow"/>
                <w:sz w:val="22"/>
                <w:szCs w:val="22"/>
              </w:rPr>
            </w:pPr>
            <w:r>
              <w:rPr>
                <w:rFonts w:ascii="Arial Narrow" w:hAnsi="Arial Narrow"/>
                <w:sz w:val="22"/>
                <w:szCs w:val="22"/>
              </w:rPr>
              <w:t xml:space="preserve">En este mismo sentido, el Ministerio estableció la citada obligación en el artículo </w:t>
            </w:r>
            <w:r w:rsidRPr="004B3234">
              <w:rPr>
                <w:rFonts w:ascii="Arial Narrow" w:hAnsi="Arial Narrow"/>
                <w:sz w:val="22"/>
                <w:szCs w:val="22"/>
              </w:rPr>
              <w:t>2.2.8.6.5.4 del Decreto 1075 de 2016</w:t>
            </w:r>
            <w:r>
              <w:rPr>
                <w:rFonts w:ascii="Arial Narrow" w:hAnsi="Arial Narrow"/>
                <w:sz w:val="22"/>
                <w:szCs w:val="22"/>
              </w:rPr>
              <w:t xml:space="preserve">, por la cual, los Directores de las Corporaciones deben presentar informes periódicos </w:t>
            </w:r>
            <w:r w:rsidRPr="004B3234">
              <w:rPr>
                <w:rFonts w:ascii="Arial Narrow" w:hAnsi="Arial Narrow"/>
                <w:sz w:val="22"/>
                <w:szCs w:val="22"/>
              </w:rPr>
              <w:t>ante el Consejo Directivo que den cuenta de los avances en la ejecución física y financiera de los programas y proyectos del Plan de Acción Cuatrienal</w:t>
            </w:r>
            <w:r>
              <w:rPr>
                <w:rFonts w:ascii="Arial Narrow" w:hAnsi="Arial Narrow"/>
                <w:sz w:val="22"/>
                <w:szCs w:val="22"/>
              </w:rPr>
              <w:t xml:space="preserve"> y respecto de los mismos determinó que “</w:t>
            </w:r>
            <w:r w:rsidRPr="00912372">
              <w:rPr>
                <w:rFonts w:ascii="Arial Narrow" w:hAnsi="Arial Narrow"/>
                <w:i/>
                <w:sz w:val="22"/>
                <w:szCs w:val="22"/>
              </w:rPr>
              <w:t>Semestralmente deberá enviarse un informe integral de avance de ejecución del Plan de Acción Cuatrienal al Ministerio de Ambiente y Desarrollo Sostenible”.</w:t>
            </w:r>
          </w:p>
          <w:p w14:paraId="6E6CB1C6" w14:textId="77777777" w:rsidR="001D3D5B" w:rsidRPr="00431BB6" w:rsidRDefault="001D3D5B" w:rsidP="001D3D5B">
            <w:pPr>
              <w:spacing w:before="240" w:after="240"/>
              <w:ind w:left="494" w:hanging="283"/>
              <w:jc w:val="both"/>
              <w:rPr>
                <w:rFonts w:ascii="Arial Narrow" w:hAnsi="Arial Narrow" w:cs="Arial"/>
                <w:sz w:val="22"/>
                <w:szCs w:val="22"/>
                <w:lang w:val="es-CO" w:eastAsia="es-CO"/>
              </w:rPr>
            </w:pPr>
            <w:r w:rsidRPr="00431BB6">
              <w:rPr>
                <w:rFonts w:ascii="Arial Narrow" w:hAnsi="Arial Narrow" w:cs="Arial"/>
                <w:sz w:val="22"/>
                <w:szCs w:val="22"/>
                <w:lang w:val="es-CO" w:eastAsia="es-CO"/>
              </w:rPr>
              <w:t>3.2 Vigencia de la ley o norma reglamentada o desarrollada</w:t>
            </w:r>
          </w:p>
          <w:p w14:paraId="45CED505" w14:textId="77777777" w:rsidR="001D3D5B" w:rsidRPr="00431BB6" w:rsidRDefault="001D3D5B" w:rsidP="001D3D5B">
            <w:pPr>
              <w:spacing w:before="240" w:after="240"/>
              <w:ind w:left="348" w:hanging="5"/>
              <w:jc w:val="both"/>
              <w:rPr>
                <w:rFonts w:ascii="Arial Narrow" w:hAnsi="Arial Narrow" w:cs="Arial"/>
                <w:sz w:val="22"/>
                <w:szCs w:val="22"/>
                <w:lang w:val="es-CO" w:eastAsia="es-CO"/>
              </w:rPr>
            </w:pPr>
            <w:r w:rsidRPr="00C825CF">
              <w:rPr>
                <w:rFonts w:ascii="Arial Narrow" w:hAnsi="Arial Narrow"/>
                <w:sz w:val="22"/>
                <w:szCs w:val="22"/>
              </w:rPr>
              <w:t>Artículos</w:t>
            </w:r>
            <w:r w:rsidRPr="00881BF9">
              <w:rPr>
                <w:rFonts w:ascii="Arial Narrow" w:hAnsi="Arial Narrow"/>
                <w:sz w:val="22"/>
                <w:szCs w:val="22"/>
                <w:lang w:val="es-CO"/>
              </w:rPr>
              <w:t xml:space="preserve"> </w:t>
            </w:r>
            <w:r>
              <w:rPr>
                <w:rFonts w:ascii="Arial Narrow" w:hAnsi="Arial Narrow"/>
                <w:sz w:val="22"/>
                <w:szCs w:val="22"/>
                <w:lang w:val="es-MX"/>
              </w:rPr>
              <w:t xml:space="preserve">2.2.8.6.5.2, </w:t>
            </w:r>
            <w:r w:rsidRPr="00D91DD7">
              <w:rPr>
                <w:rFonts w:ascii="Arial Narrow" w:hAnsi="Arial Narrow"/>
                <w:sz w:val="22"/>
                <w:szCs w:val="22"/>
              </w:rPr>
              <w:t>2.2.8.6.5.3</w:t>
            </w:r>
            <w:r w:rsidRPr="00881BF9">
              <w:rPr>
                <w:rFonts w:ascii="Arial Narrow" w:hAnsi="Arial Narrow"/>
                <w:sz w:val="22"/>
                <w:szCs w:val="22"/>
                <w:lang w:val="es-CO"/>
              </w:rPr>
              <w:t xml:space="preserve"> </w:t>
            </w:r>
            <w:r>
              <w:rPr>
                <w:rFonts w:ascii="Arial Narrow" w:hAnsi="Arial Narrow"/>
                <w:sz w:val="22"/>
                <w:szCs w:val="22"/>
              </w:rPr>
              <w:t xml:space="preserve">y 2.2.8.6.5.4 del </w:t>
            </w:r>
            <w:r w:rsidRPr="00881BF9">
              <w:rPr>
                <w:rFonts w:ascii="Arial Narrow" w:hAnsi="Arial Narrow"/>
                <w:sz w:val="22"/>
                <w:szCs w:val="22"/>
                <w:lang w:val="es-CO"/>
              </w:rPr>
              <w:t>Decreto 1076 de 2015</w:t>
            </w:r>
            <w:r>
              <w:rPr>
                <w:rFonts w:ascii="Arial Narrow" w:hAnsi="Arial Narrow"/>
                <w:sz w:val="22"/>
                <w:szCs w:val="22"/>
              </w:rPr>
              <w:t>, cuyas facultades se encuentran vigentes de manera indefinida</w:t>
            </w:r>
          </w:p>
          <w:p w14:paraId="671AC3FB" w14:textId="77777777" w:rsidR="001D3D5B" w:rsidRPr="00431BB6" w:rsidRDefault="001D3D5B" w:rsidP="001D3D5B">
            <w:pPr>
              <w:spacing w:before="240" w:after="240"/>
              <w:ind w:left="494" w:hanging="283"/>
              <w:jc w:val="both"/>
              <w:rPr>
                <w:rFonts w:ascii="Arial Narrow" w:hAnsi="Arial Narrow" w:cs="Arial"/>
                <w:sz w:val="22"/>
                <w:szCs w:val="22"/>
                <w:lang w:val="es-CO" w:eastAsia="es-CO"/>
              </w:rPr>
            </w:pPr>
            <w:r w:rsidRPr="00431BB6">
              <w:rPr>
                <w:rFonts w:ascii="Arial Narrow" w:hAnsi="Arial Narrow" w:cs="Arial"/>
                <w:sz w:val="22"/>
                <w:szCs w:val="22"/>
                <w:lang w:val="es-CO" w:eastAsia="es-CO"/>
              </w:rPr>
              <w:t>3.3. Disposiciones deroga</w:t>
            </w:r>
            <w:r>
              <w:rPr>
                <w:rFonts w:ascii="Arial Narrow" w:hAnsi="Arial Narrow" w:cs="Arial"/>
                <w:sz w:val="22"/>
                <w:szCs w:val="22"/>
                <w:lang w:val="es-CO" w:eastAsia="es-CO"/>
              </w:rPr>
              <w:t>da</w:t>
            </w:r>
            <w:r w:rsidRPr="00431BB6">
              <w:rPr>
                <w:rFonts w:ascii="Arial Narrow" w:hAnsi="Arial Narrow" w:cs="Arial"/>
                <w:sz w:val="22"/>
                <w:szCs w:val="22"/>
                <w:lang w:val="es-CO" w:eastAsia="es-CO"/>
              </w:rPr>
              <w:t xml:space="preserve">s, subrogadas, modificadas, adicionadas o sustituidas </w:t>
            </w:r>
          </w:p>
          <w:p w14:paraId="4879515A" w14:textId="1666C3A5" w:rsidR="001D3D5B" w:rsidRDefault="001D3D5B" w:rsidP="00E5565F">
            <w:pPr>
              <w:spacing w:before="240" w:after="240"/>
              <w:ind w:left="348"/>
              <w:jc w:val="both"/>
              <w:rPr>
                <w:rFonts w:ascii="Arial Narrow" w:hAnsi="Arial Narrow"/>
                <w:sz w:val="22"/>
                <w:szCs w:val="22"/>
              </w:rPr>
            </w:pPr>
            <w:r>
              <w:rPr>
                <w:rFonts w:ascii="Arial Narrow" w:hAnsi="Arial Narrow"/>
                <w:sz w:val="22"/>
                <w:szCs w:val="22"/>
              </w:rPr>
              <w:t>En relación con la necesidad de ajuste</w:t>
            </w:r>
            <w:r w:rsidR="00382EF7">
              <w:rPr>
                <w:rFonts w:ascii="Arial Narrow" w:hAnsi="Arial Narrow"/>
                <w:sz w:val="22"/>
                <w:szCs w:val="22"/>
              </w:rPr>
              <w:t xml:space="preserve"> de las hojas metodológicas </w:t>
            </w:r>
            <w:r w:rsidR="00CF0A53">
              <w:rPr>
                <w:rFonts w:ascii="Arial Narrow" w:hAnsi="Arial Narrow"/>
                <w:sz w:val="22"/>
                <w:szCs w:val="22"/>
              </w:rPr>
              <w:t xml:space="preserve">donde se incluirá información de la línea base </w:t>
            </w:r>
            <w:r w:rsidR="00B92AC5">
              <w:rPr>
                <w:rFonts w:ascii="Arial Narrow" w:hAnsi="Arial Narrow"/>
                <w:sz w:val="22"/>
                <w:szCs w:val="22"/>
              </w:rPr>
              <w:t xml:space="preserve">de todos </w:t>
            </w:r>
            <w:r>
              <w:rPr>
                <w:rFonts w:ascii="Arial Narrow" w:hAnsi="Arial Narrow"/>
                <w:sz w:val="22"/>
                <w:szCs w:val="22"/>
              </w:rPr>
              <w:t xml:space="preserve"> los indicadores mínimos de gestión </w:t>
            </w:r>
            <w:r w:rsidR="00A726E3">
              <w:rPr>
                <w:rFonts w:ascii="Arial Narrow" w:hAnsi="Arial Narrow"/>
                <w:sz w:val="22"/>
                <w:szCs w:val="22"/>
              </w:rPr>
              <w:t>–</w:t>
            </w:r>
            <w:r>
              <w:rPr>
                <w:rFonts w:ascii="Arial Narrow" w:hAnsi="Arial Narrow"/>
                <w:sz w:val="22"/>
                <w:szCs w:val="22"/>
              </w:rPr>
              <w:t xml:space="preserve"> IMG</w:t>
            </w:r>
            <w:r w:rsidR="00A726E3">
              <w:rPr>
                <w:rFonts w:ascii="Arial Narrow" w:hAnsi="Arial Narrow"/>
                <w:sz w:val="22"/>
                <w:szCs w:val="22"/>
              </w:rPr>
              <w:t>,</w:t>
            </w:r>
            <w:r w:rsidR="00382EF7">
              <w:rPr>
                <w:rFonts w:ascii="Arial Narrow" w:hAnsi="Arial Narrow"/>
                <w:sz w:val="22"/>
                <w:szCs w:val="22"/>
              </w:rPr>
              <w:t xml:space="preserve"> </w:t>
            </w:r>
            <w:r w:rsidR="00B92AC5">
              <w:rPr>
                <w:rFonts w:ascii="Arial Narrow" w:hAnsi="Arial Narrow"/>
                <w:sz w:val="22"/>
                <w:szCs w:val="22"/>
              </w:rPr>
              <w:t xml:space="preserve">así mismo, </w:t>
            </w:r>
            <w:r w:rsidR="00382EF7">
              <w:rPr>
                <w:rFonts w:ascii="Arial Narrow" w:hAnsi="Arial Narrow"/>
                <w:sz w:val="22"/>
                <w:szCs w:val="22"/>
              </w:rPr>
              <w:t>la inclusión de nuevos</w:t>
            </w:r>
            <w:r w:rsidR="00B92AC5">
              <w:rPr>
                <w:rFonts w:ascii="Arial Narrow" w:hAnsi="Arial Narrow"/>
                <w:sz w:val="22"/>
                <w:szCs w:val="22"/>
              </w:rPr>
              <w:t xml:space="preserve"> indicadores</w:t>
            </w:r>
            <w:r w:rsidR="00C009B1">
              <w:rPr>
                <w:rFonts w:ascii="Arial Narrow" w:hAnsi="Arial Narrow"/>
                <w:sz w:val="22"/>
                <w:szCs w:val="22"/>
              </w:rPr>
              <w:t xml:space="preserve">, es </w:t>
            </w:r>
            <w:r>
              <w:rPr>
                <w:rFonts w:ascii="Arial Narrow" w:hAnsi="Arial Narrow"/>
                <w:sz w:val="22"/>
                <w:szCs w:val="22"/>
              </w:rPr>
              <w:t>de indicar que si bien actualmente</w:t>
            </w:r>
            <w:r w:rsidR="00A64EE1">
              <w:rPr>
                <w:rFonts w:ascii="Arial Narrow" w:hAnsi="Arial Narrow"/>
                <w:sz w:val="22"/>
                <w:szCs w:val="22"/>
              </w:rPr>
              <w:t xml:space="preserve"> se hallan establecidos </w:t>
            </w:r>
            <w:r>
              <w:rPr>
                <w:rFonts w:ascii="Arial Narrow" w:hAnsi="Arial Narrow"/>
                <w:sz w:val="22"/>
                <w:szCs w:val="22"/>
              </w:rPr>
              <w:t xml:space="preserve">27 IMG </w:t>
            </w:r>
            <w:r w:rsidR="00A64EE1">
              <w:rPr>
                <w:rFonts w:ascii="Arial Narrow" w:hAnsi="Arial Narrow"/>
                <w:sz w:val="22"/>
                <w:szCs w:val="22"/>
              </w:rPr>
              <w:t xml:space="preserve">que </w:t>
            </w:r>
            <w:r>
              <w:rPr>
                <w:rFonts w:ascii="Arial Narrow" w:hAnsi="Arial Narrow"/>
                <w:sz w:val="22"/>
                <w:szCs w:val="22"/>
              </w:rPr>
              <w:t xml:space="preserve">se encuentran vigentes en el marco de lo dispuesto en el artículo 6º de la Resolución 667 de 2016, dicha Resolución fue el resultado de ajustes de actos administrativos previos para actualizar los IMG de obligatorio reporte por las Corporaciones, actos que correspondían a las Resoluciones 643 de 2004 y 964 de 2009, en los cuales se establecieron 25 IMG. A pesar de lo anterior, se debe precisar que, en ninguno de los casos referidos, las Resoluciones expedidas habían incluido </w:t>
            </w:r>
            <w:r w:rsidR="00A726E3">
              <w:rPr>
                <w:rFonts w:ascii="Arial Narrow" w:hAnsi="Arial Narrow"/>
                <w:sz w:val="22"/>
                <w:szCs w:val="22"/>
              </w:rPr>
              <w:t>línea base para la medición de cada</w:t>
            </w:r>
            <w:r>
              <w:rPr>
                <w:rFonts w:ascii="Arial Narrow" w:hAnsi="Arial Narrow"/>
                <w:sz w:val="22"/>
                <w:szCs w:val="22"/>
              </w:rPr>
              <w:t xml:space="preserve"> indicador </w:t>
            </w:r>
            <w:r w:rsidR="00A726E3">
              <w:rPr>
                <w:rFonts w:ascii="Arial Narrow" w:hAnsi="Arial Narrow"/>
                <w:sz w:val="22"/>
                <w:szCs w:val="22"/>
              </w:rPr>
              <w:t xml:space="preserve">el cual permitiera evidenciar la problemática y </w:t>
            </w:r>
            <w:r w:rsidR="0096407E">
              <w:rPr>
                <w:rFonts w:ascii="Arial Narrow" w:hAnsi="Arial Narrow"/>
                <w:sz w:val="22"/>
                <w:szCs w:val="22"/>
              </w:rPr>
              <w:t>si esta ha mejorado</w:t>
            </w:r>
            <w:r w:rsidR="00A726E3">
              <w:rPr>
                <w:rFonts w:ascii="Arial Narrow" w:hAnsi="Arial Narrow"/>
                <w:sz w:val="22"/>
                <w:szCs w:val="22"/>
              </w:rPr>
              <w:t xml:space="preserve">, mantenido o desmejorado frente a la gestión realizada con la implementación y ejecución de las acciones operativas plasmadas en cada </w:t>
            </w:r>
            <w:r w:rsidR="00617D9A">
              <w:rPr>
                <w:rFonts w:ascii="Arial Narrow" w:hAnsi="Arial Narrow"/>
                <w:sz w:val="22"/>
                <w:szCs w:val="22"/>
              </w:rPr>
              <w:t xml:space="preserve">vigencia de ejecución del </w:t>
            </w:r>
            <w:r w:rsidR="00A726E3">
              <w:rPr>
                <w:rFonts w:ascii="Arial Narrow" w:hAnsi="Arial Narrow"/>
                <w:sz w:val="22"/>
                <w:szCs w:val="22"/>
              </w:rPr>
              <w:t>Plan de Acción Cuatrienal</w:t>
            </w:r>
            <w:r>
              <w:rPr>
                <w:rFonts w:ascii="Arial Narrow" w:hAnsi="Arial Narrow"/>
                <w:sz w:val="22"/>
                <w:szCs w:val="22"/>
              </w:rPr>
              <w:t>.</w:t>
            </w:r>
          </w:p>
          <w:p w14:paraId="35D6B578" w14:textId="722D0BD5" w:rsidR="001D3D5B" w:rsidRDefault="00B26A9B" w:rsidP="00E5565F">
            <w:pPr>
              <w:spacing w:before="240" w:after="240"/>
              <w:ind w:left="348"/>
              <w:jc w:val="both"/>
              <w:rPr>
                <w:rFonts w:ascii="Arial Narrow" w:hAnsi="Arial Narrow"/>
                <w:sz w:val="22"/>
                <w:szCs w:val="22"/>
              </w:rPr>
            </w:pPr>
            <w:r>
              <w:rPr>
                <w:rFonts w:ascii="Arial Narrow" w:hAnsi="Arial Narrow"/>
                <w:sz w:val="22"/>
                <w:szCs w:val="22"/>
              </w:rPr>
              <w:t>L</w:t>
            </w:r>
            <w:r w:rsidR="001D3D5B">
              <w:rPr>
                <w:rFonts w:ascii="Arial Narrow" w:hAnsi="Arial Narrow"/>
                <w:sz w:val="22"/>
                <w:szCs w:val="22"/>
              </w:rPr>
              <w:t xml:space="preserve">a Resolución 643 de 2004 incluyó en el parágrafo del artículo 7º la misma condición vigente en la actualidad para la definición y adopción de los indicadores complementarios para la medición del comportamiento de los proyectos del Plan de Acción, disposición que fue complementada con el artículo 8º en el cual se establecen unos contenidos mínimos para las hojas metodológicas dentro de la definición de los IMG, con lo cual se identifica la relevancia de incluir aspectos técnicos para orientar la definición de indicadores que permitan estandarizar los </w:t>
            </w:r>
            <w:r w:rsidR="001D3D5B" w:rsidRPr="004F38EF">
              <w:rPr>
                <w:rFonts w:ascii="Arial Narrow" w:hAnsi="Arial Narrow"/>
                <w:sz w:val="22"/>
                <w:szCs w:val="22"/>
              </w:rPr>
              <w:t>procesos de generación, administración, intercambio y socialización de la información</w:t>
            </w:r>
            <w:r w:rsidR="001D3D5B">
              <w:rPr>
                <w:rFonts w:ascii="Arial Narrow" w:hAnsi="Arial Narrow"/>
                <w:sz w:val="22"/>
                <w:szCs w:val="22"/>
              </w:rPr>
              <w:t xml:space="preserve"> de las Corporaciones y su posterior agregación y análisis por el Ministerio de Ambiente y Desarrollo Sostenible, otras instituciones e incluso la ciudadanía. Dichas consideraciones técnicas del artículo 8º no fueron modificadas en la Resolución 964 de 2009, sin embargo, sí fueron suprimidas en la expedición de la Resolución 667 de 2016, aunque se mantienen las consideraciones que soportan la adopción de indicadores mínimos con base en estándares técnicos que permitan mejorar el reporte de información de toda la gestión de las Corporaciones.</w:t>
            </w:r>
            <w:r w:rsidR="00522F36">
              <w:rPr>
                <w:rFonts w:ascii="Arial Narrow" w:hAnsi="Arial Narrow"/>
                <w:sz w:val="22"/>
                <w:szCs w:val="22"/>
              </w:rPr>
              <w:t xml:space="preserve"> Así las cosas, el proyecto de acto administrativo comporta </w:t>
            </w:r>
            <w:r w:rsidR="004164C0">
              <w:rPr>
                <w:rFonts w:ascii="Arial Narrow" w:hAnsi="Arial Narrow"/>
                <w:sz w:val="22"/>
                <w:szCs w:val="22"/>
              </w:rPr>
              <w:t xml:space="preserve">la </w:t>
            </w:r>
            <w:r w:rsidR="00522F36" w:rsidRPr="00522F36">
              <w:rPr>
                <w:rFonts w:ascii="Arial Narrow" w:hAnsi="Arial Narrow"/>
                <w:sz w:val="22"/>
                <w:szCs w:val="22"/>
              </w:rPr>
              <w:t>modifica</w:t>
            </w:r>
            <w:r w:rsidR="004164C0">
              <w:rPr>
                <w:rFonts w:ascii="Arial Narrow" w:hAnsi="Arial Narrow"/>
                <w:sz w:val="22"/>
                <w:szCs w:val="22"/>
              </w:rPr>
              <w:t xml:space="preserve">ción de </w:t>
            </w:r>
            <w:r w:rsidR="00522F36" w:rsidRPr="00522F36">
              <w:rPr>
                <w:rFonts w:ascii="Arial Narrow" w:hAnsi="Arial Narrow"/>
                <w:sz w:val="22"/>
                <w:szCs w:val="22"/>
              </w:rPr>
              <w:t xml:space="preserve">los artículos 6º, 9º y 10°, y el parágrafo del artículo 7º de la Resolución 667 de 2016 en relación con los indicadores </w:t>
            </w:r>
            <w:r w:rsidR="00522F36" w:rsidRPr="00522F36">
              <w:rPr>
                <w:rFonts w:ascii="Arial Narrow" w:hAnsi="Arial Narrow"/>
                <w:sz w:val="22"/>
                <w:szCs w:val="22"/>
              </w:rPr>
              <w:lastRenderedPageBreak/>
              <w:t>mínimos de gestión e indicadores complementarios, la presentación y contenido de los informes semestrales y anuales de avance en la ejecución del Plan de Acción Cuatrienal de las Corporaciones Autónomas Regionales y de Desarrollo Sostenible</w:t>
            </w:r>
            <w:r w:rsidR="004164C0">
              <w:rPr>
                <w:rFonts w:ascii="Arial Narrow" w:hAnsi="Arial Narrow"/>
                <w:sz w:val="22"/>
                <w:szCs w:val="22"/>
              </w:rPr>
              <w:t>.</w:t>
            </w:r>
          </w:p>
          <w:p w14:paraId="4B0EA70C" w14:textId="2F9A4CE3" w:rsidR="001D3D5B" w:rsidRPr="00C96BEE" w:rsidRDefault="00C96BEE" w:rsidP="00E5565F">
            <w:pPr>
              <w:spacing w:before="240" w:after="240"/>
              <w:ind w:left="348"/>
              <w:jc w:val="both"/>
              <w:rPr>
                <w:rFonts w:ascii="Arial Narrow" w:hAnsi="Arial Narrow"/>
                <w:sz w:val="22"/>
                <w:szCs w:val="22"/>
              </w:rPr>
            </w:pPr>
            <w:r w:rsidRPr="00C96BEE">
              <w:rPr>
                <w:rFonts w:ascii="Arial Narrow" w:hAnsi="Arial Narrow"/>
                <w:sz w:val="22"/>
                <w:szCs w:val="22"/>
              </w:rPr>
              <w:t>Que e</w:t>
            </w:r>
            <w:r w:rsidR="001D3D5B" w:rsidRPr="00C96BEE">
              <w:rPr>
                <w:rFonts w:ascii="Arial Narrow" w:hAnsi="Arial Narrow"/>
                <w:sz w:val="22"/>
                <w:szCs w:val="22"/>
              </w:rPr>
              <w:t>l Decreto 2350 de 2009</w:t>
            </w:r>
            <w:r w:rsidR="001C5339">
              <w:rPr>
                <w:rFonts w:ascii="Arial Narrow" w:hAnsi="Arial Narrow"/>
                <w:sz w:val="22"/>
                <w:szCs w:val="22"/>
              </w:rPr>
              <w:t>,</w:t>
            </w:r>
            <w:r w:rsidRPr="00C96BEE">
              <w:rPr>
                <w:rFonts w:ascii="Arial Narrow" w:hAnsi="Arial Narrow"/>
                <w:sz w:val="22"/>
                <w:szCs w:val="22"/>
              </w:rPr>
              <w:t xml:space="preserve"> mediante el cual se regló la transición de</w:t>
            </w:r>
            <w:r w:rsidR="001D3D5B" w:rsidRPr="00C96BEE">
              <w:rPr>
                <w:rFonts w:ascii="Arial Narrow" w:hAnsi="Arial Narrow"/>
                <w:sz w:val="22"/>
                <w:szCs w:val="22"/>
              </w:rPr>
              <w:t xml:space="preserve"> los Planes de Acción de las Corporaciones Autónomas Regionales y de Desarrollo Sostenible </w:t>
            </w:r>
            <w:r w:rsidRPr="00C96BEE">
              <w:rPr>
                <w:rFonts w:ascii="Arial Narrow" w:hAnsi="Arial Narrow"/>
                <w:sz w:val="22"/>
                <w:szCs w:val="22"/>
              </w:rPr>
              <w:t>2007-2011</w:t>
            </w:r>
            <w:r w:rsidR="001C5339">
              <w:rPr>
                <w:rFonts w:ascii="Arial Narrow" w:hAnsi="Arial Narrow"/>
                <w:sz w:val="22"/>
                <w:szCs w:val="22"/>
              </w:rPr>
              <w:t>,</w:t>
            </w:r>
            <w:r w:rsidRPr="00C96BEE">
              <w:rPr>
                <w:rFonts w:ascii="Arial Narrow" w:hAnsi="Arial Narrow"/>
                <w:sz w:val="22"/>
                <w:szCs w:val="22"/>
              </w:rPr>
              <w:t xml:space="preserve"> </w:t>
            </w:r>
            <w:r w:rsidR="001D3D5B" w:rsidRPr="00C96BEE">
              <w:rPr>
                <w:rFonts w:ascii="Arial Narrow" w:hAnsi="Arial Narrow"/>
                <w:sz w:val="22"/>
                <w:szCs w:val="22"/>
              </w:rPr>
              <w:t xml:space="preserve">prevista en el parágrafo del artículo </w:t>
            </w:r>
            <w:hyperlink r:id="rId18" w:anchor="3" w:history="1">
              <w:r w:rsidR="001D3D5B" w:rsidRPr="00C96BEE">
                <w:rPr>
                  <w:rFonts w:ascii="Arial Narrow" w:hAnsi="Arial Narrow"/>
                  <w:sz w:val="22"/>
                  <w:szCs w:val="22"/>
                </w:rPr>
                <w:t>3</w:t>
              </w:r>
            </w:hyperlink>
            <w:r w:rsidR="001D3D5B" w:rsidRPr="00C96BEE">
              <w:rPr>
                <w:rFonts w:ascii="Arial Narrow" w:hAnsi="Arial Narrow"/>
                <w:sz w:val="22"/>
                <w:szCs w:val="22"/>
              </w:rPr>
              <w:t xml:space="preserve">o de la Ley 1263 de 2008”, estableció en el inciso primero del artículo 6º </w:t>
            </w:r>
            <w:r w:rsidRPr="00C96BEE">
              <w:rPr>
                <w:rFonts w:ascii="Arial Narrow" w:hAnsi="Arial Narrow"/>
                <w:sz w:val="22"/>
                <w:szCs w:val="22"/>
              </w:rPr>
              <w:t xml:space="preserve">que para el envío de los informes que den cuenta del avance en la ejecución </w:t>
            </w:r>
            <w:r w:rsidR="001D3D5B" w:rsidRPr="00C96BEE">
              <w:rPr>
                <w:rFonts w:ascii="Arial Narrow" w:hAnsi="Arial Narrow"/>
                <w:sz w:val="22"/>
                <w:szCs w:val="22"/>
              </w:rPr>
              <w:t>física y financiera de los Programas y Proyectos del Plan de Acción</w:t>
            </w:r>
            <w:r w:rsidRPr="00C96BEE">
              <w:rPr>
                <w:rFonts w:ascii="Arial Narrow" w:hAnsi="Arial Narrow"/>
                <w:sz w:val="22"/>
                <w:szCs w:val="22"/>
              </w:rPr>
              <w:t xml:space="preserve"> se debía contar con la previa </w:t>
            </w:r>
            <w:r w:rsidR="001D3D5B" w:rsidRPr="00C96BEE">
              <w:rPr>
                <w:rFonts w:ascii="Arial Narrow" w:hAnsi="Arial Narrow"/>
                <w:sz w:val="22"/>
                <w:szCs w:val="22"/>
              </w:rPr>
              <w:t>presentación y aprobación del Consejo Directivo.</w:t>
            </w:r>
            <w:r w:rsidRPr="00C96BEE">
              <w:rPr>
                <w:rFonts w:ascii="Arial Narrow" w:hAnsi="Arial Narrow"/>
                <w:sz w:val="22"/>
                <w:szCs w:val="22"/>
              </w:rPr>
              <w:t xml:space="preserve"> </w:t>
            </w:r>
          </w:p>
          <w:p w14:paraId="47648B4C" w14:textId="77777777" w:rsidR="001D3D5B" w:rsidRDefault="001D3D5B" w:rsidP="00E5565F">
            <w:pPr>
              <w:spacing w:before="240" w:after="240"/>
              <w:ind w:left="348"/>
              <w:jc w:val="both"/>
              <w:rPr>
                <w:rFonts w:ascii="Arial Narrow" w:hAnsi="Arial Narrow"/>
                <w:sz w:val="22"/>
                <w:szCs w:val="22"/>
              </w:rPr>
            </w:pPr>
            <w:r>
              <w:rPr>
                <w:rFonts w:ascii="Arial Narrow" w:hAnsi="Arial Narrow"/>
                <w:sz w:val="22"/>
                <w:szCs w:val="22"/>
              </w:rPr>
              <w:t>S</w:t>
            </w:r>
            <w:r w:rsidRPr="00B16C3A">
              <w:rPr>
                <w:rFonts w:ascii="Arial Narrow" w:hAnsi="Arial Narrow"/>
                <w:sz w:val="22"/>
                <w:szCs w:val="22"/>
              </w:rPr>
              <w:t>in embargo</w:t>
            </w:r>
            <w:r>
              <w:rPr>
                <w:rFonts w:ascii="Arial Narrow" w:hAnsi="Arial Narrow"/>
                <w:sz w:val="22"/>
                <w:szCs w:val="22"/>
              </w:rPr>
              <w:t>,</w:t>
            </w:r>
            <w:r w:rsidRPr="00B16C3A">
              <w:rPr>
                <w:rFonts w:ascii="Arial Narrow" w:hAnsi="Arial Narrow"/>
                <w:sz w:val="22"/>
                <w:szCs w:val="22"/>
              </w:rPr>
              <w:t xml:space="preserve"> el citado Decreto no fue compilado en el Decreto Único </w:t>
            </w:r>
            <w:r>
              <w:rPr>
                <w:rFonts w:ascii="Arial Narrow" w:hAnsi="Arial Narrow"/>
                <w:sz w:val="22"/>
                <w:szCs w:val="22"/>
              </w:rPr>
              <w:t xml:space="preserve">del Sector Ambiente y Desarrollo Sostenible </w:t>
            </w:r>
            <w:r w:rsidRPr="00B16C3A">
              <w:rPr>
                <w:rFonts w:ascii="Arial Narrow" w:hAnsi="Arial Narrow"/>
                <w:sz w:val="22"/>
                <w:szCs w:val="22"/>
              </w:rPr>
              <w:t>1076 de 2015, razón por la cual, a las disposiciones contenidas en el Decreto 2350 de 2009 y en especial a lo contenido en el artículo 6º</w:t>
            </w:r>
            <w:r>
              <w:rPr>
                <w:rFonts w:ascii="Arial Narrow" w:hAnsi="Arial Narrow"/>
                <w:sz w:val="22"/>
                <w:szCs w:val="22"/>
              </w:rPr>
              <w:t xml:space="preserve"> respecto de la aprobación de los informes integrales de avance por parte de los Consejos Directivos</w:t>
            </w:r>
            <w:r w:rsidRPr="00B16C3A">
              <w:rPr>
                <w:rFonts w:ascii="Arial Narrow" w:hAnsi="Arial Narrow"/>
                <w:sz w:val="22"/>
                <w:szCs w:val="22"/>
              </w:rPr>
              <w:t>, se les aplica la derogatoria integral conforme lo dispuesto en el artículo 3.1.1. del Decreto 1076 de 201</w:t>
            </w:r>
            <w:r>
              <w:rPr>
                <w:rFonts w:ascii="Arial Narrow" w:hAnsi="Arial Narrow"/>
                <w:sz w:val="22"/>
                <w:szCs w:val="22"/>
              </w:rPr>
              <w:t>5</w:t>
            </w:r>
            <w:r w:rsidRPr="00B16C3A">
              <w:rPr>
                <w:rFonts w:ascii="Arial Narrow" w:hAnsi="Arial Narrow"/>
                <w:sz w:val="22"/>
                <w:szCs w:val="22"/>
              </w:rPr>
              <w:t>.</w:t>
            </w:r>
          </w:p>
          <w:p w14:paraId="7891236D" w14:textId="77777777" w:rsidR="001D3D5B" w:rsidRDefault="001D3D5B" w:rsidP="001D3D5B">
            <w:pPr>
              <w:spacing w:before="240" w:after="240"/>
              <w:ind w:left="348"/>
              <w:jc w:val="both"/>
              <w:rPr>
                <w:rFonts w:ascii="Arial Narrow" w:hAnsi="Arial Narrow" w:cs="Arial"/>
                <w:sz w:val="22"/>
                <w:szCs w:val="22"/>
                <w:lang w:val="es-CO" w:eastAsia="es-CO"/>
              </w:rPr>
            </w:pPr>
            <w:r>
              <w:rPr>
                <w:rFonts w:ascii="Arial Narrow" w:hAnsi="Arial Narrow"/>
                <w:sz w:val="22"/>
                <w:szCs w:val="22"/>
              </w:rPr>
              <w:t>Conforme el anterior análisis, no se identifica norma vigente que mantenga habilitada dicha obligación de los consejos directivos respecto de la aprobación de los informes periódicos de avance de los Planes de Acción Cuatrienal.</w:t>
            </w:r>
          </w:p>
          <w:p w14:paraId="7DB1EAAA" w14:textId="4F66233C" w:rsidR="001D3D5B" w:rsidRPr="00634556" w:rsidRDefault="001D3D5B" w:rsidP="00634556">
            <w:pPr>
              <w:pStyle w:val="Prrafodelista"/>
              <w:numPr>
                <w:ilvl w:val="1"/>
                <w:numId w:val="46"/>
              </w:numPr>
              <w:spacing w:before="240" w:after="240"/>
              <w:jc w:val="both"/>
              <w:rPr>
                <w:rFonts w:ascii="Arial Narrow" w:hAnsi="Arial Narrow" w:cs="Arial"/>
                <w:sz w:val="22"/>
                <w:szCs w:val="22"/>
                <w:lang w:val="es-CO" w:eastAsia="es-CO"/>
              </w:rPr>
            </w:pPr>
            <w:r w:rsidRPr="00634556">
              <w:rPr>
                <w:rFonts w:ascii="Arial Narrow" w:hAnsi="Arial Narrow" w:cs="Arial"/>
                <w:sz w:val="22"/>
                <w:szCs w:val="22"/>
                <w:lang w:val="es-CO" w:eastAsia="es-CO"/>
              </w:rPr>
              <w:t>Revisión y análisis de la jurisprudencia que tenga impacto o sea relevante para la expedición del proyecto normativo (órganos de cierre de cada jurisdicción)</w:t>
            </w:r>
          </w:p>
          <w:p w14:paraId="535A2FFA" w14:textId="77777777" w:rsidR="009A4060" w:rsidRDefault="009A4060" w:rsidP="009A4060">
            <w:pPr>
              <w:pStyle w:val="Prrafodelista"/>
              <w:spacing w:before="240" w:after="240"/>
              <w:jc w:val="both"/>
              <w:rPr>
                <w:rFonts w:ascii="Arial Narrow" w:hAnsi="Arial Narrow" w:cs="Arial"/>
                <w:sz w:val="22"/>
                <w:szCs w:val="22"/>
                <w:lang w:val="es-CO" w:eastAsia="es-CO"/>
              </w:rPr>
            </w:pPr>
          </w:p>
          <w:p w14:paraId="0DC5D02E" w14:textId="7976885C" w:rsidR="009A4060" w:rsidRPr="00634556" w:rsidRDefault="009A4060" w:rsidP="00634556">
            <w:pPr>
              <w:pStyle w:val="Prrafodelista"/>
              <w:spacing w:before="240" w:after="240"/>
              <w:jc w:val="both"/>
              <w:rPr>
                <w:rFonts w:ascii="Arial Narrow" w:hAnsi="Arial Narrow" w:cs="Arial"/>
                <w:sz w:val="22"/>
                <w:szCs w:val="22"/>
                <w:lang w:val="es-CO" w:eastAsia="es-CO"/>
              </w:rPr>
            </w:pPr>
            <w:r>
              <w:rPr>
                <w:rFonts w:ascii="Arial Narrow" w:hAnsi="Arial Narrow" w:cs="Arial"/>
                <w:sz w:val="22"/>
                <w:szCs w:val="22"/>
                <w:lang w:val="es-CO" w:eastAsia="es-CO"/>
              </w:rPr>
              <w:t>N.A.</w:t>
            </w:r>
          </w:p>
          <w:p w14:paraId="0F10AAC2" w14:textId="77777777" w:rsidR="001D3D5B" w:rsidRDefault="001D3D5B" w:rsidP="001D3D5B">
            <w:pPr>
              <w:spacing w:before="240" w:after="240"/>
              <w:ind w:left="494" w:hanging="283"/>
              <w:jc w:val="both"/>
              <w:rPr>
                <w:rFonts w:ascii="Arial Narrow" w:hAnsi="Arial Narrow" w:cs="Arial"/>
                <w:sz w:val="22"/>
                <w:szCs w:val="22"/>
                <w:lang w:val="es-CO" w:eastAsia="es-CO"/>
              </w:rPr>
            </w:pPr>
            <w:r w:rsidRPr="00431BB6">
              <w:rPr>
                <w:rFonts w:ascii="Arial Narrow" w:hAnsi="Arial Narrow" w:cs="Arial"/>
                <w:sz w:val="22"/>
                <w:szCs w:val="22"/>
                <w:lang w:val="es-CO" w:eastAsia="es-CO"/>
              </w:rPr>
              <w:t>3.5 Circunstancias jurídicas adicionales</w:t>
            </w:r>
          </w:p>
          <w:p w14:paraId="4856C9CA" w14:textId="77777777" w:rsidR="001D3D5B" w:rsidRPr="00431BB6" w:rsidRDefault="001D3D5B" w:rsidP="001D3D5B">
            <w:pPr>
              <w:spacing w:before="240" w:after="240"/>
              <w:ind w:left="348"/>
              <w:jc w:val="both"/>
              <w:rPr>
                <w:rFonts w:ascii="Arial Narrow" w:hAnsi="Arial Narrow" w:cs="Arial"/>
                <w:sz w:val="22"/>
                <w:szCs w:val="22"/>
                <w:lang w:val="es-CO" w:eastAsia="es-CO"/>
              </w:rPr>
            </w:pPr>
            <w:r>
              <w:rPr>
                <w:rFonts w:ascii="Arial Narrow" w:hAnsi="Arial Narrow" w:cs="Arial"/>
                <w:sz w:val="22"/>
                <w:szCs w:val="22"/>
                <w:lang w:val="es-CO" w:eastAsia="es-CO"/>
              </w:rPr>
              <w:t xml:space="preserve">El ajuste en la definición de los indicadores mínimos de gestión que </w:t>
            </w:r>
            <w:r w:rsidRPr="00984C27">
              <w:rPr>
                <w:rFonts w:ascii="Arial Narrow" w:hAnsi="Arial Narrow"/>
                <w:sz w:val="22"/>
                <w:szCs w:val="22"/>
              </w:rPr>
              <w:t>corresponde</w:t>
            </w:r>
            <w:r>
              <w:rPr>
                <w:rFonts w:ascii="Arial Narrow" w:hAnsi="Arial Narrow" w:cs="Arial"/>
                <w:sz w:val="22"/>
                <w:szCs w:val="22"/>
                <w:lang w:val="es-CO" w:eastAsia="es-CO"/>
              </w:rPr>
              <w:t xml:space="preserve"> adoptar a las Corporaciones permitirá y facilitará su reporte oportuno en la periodicidad establecida y en el marco de la herramienta informática que estableció la Resolución 072 del 21 de enero de 2022 expedida por Minambiente</w:t>
            </w:r>
          </w:p>
        </w:tc>
      </w:tr>
      <w:tr w:rsidR="001D3D5B" w:rsidRPr="00431BB6" w14:paraId="5A78236F" w14:textId="77777777" w:rsidTr="003D2177">
        <w:trPr>
          <w:trHeight w:val="1609"/>
        </w:trPr>
        <w:tc>
          <w:tcPr>
            <w:tcW w:w="1077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1203CE" w14:textId="77777777" w:rsidR="001D3D5B" w:rsidRPr="003D2177" w:rsidRDefault="001D3D5B" w:rsidP="003D2177">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ECONÓMICO </w:t>
            </w:r>
            <w:r w:rsidRPr="00431BB6">
              <w:rPr>
                <w:rFonts w:ascii="Arial Narrow" w:hAnsi="Arial Narrow" w:cs="Arial"/>
                <w:color w:val="000000"/>
                <w:sz w:val="22"/>
                <w:szCs w:val="22"/>
              </w:rPr>
              <w:t>(Si se requiere)</w:t>
            </w:r>
          </w:p>
          <w:p w14:paraId="66B7A57B" w14:textId="77777777" w:rsidR="001D3D5B" w:rsidRPr="00431BB6" w:rsidRDefault="001D3D5B" w:rsidP="003D2177">
            <w:pPr>
              <w:spacing w:before="240"/>
              <w:ind w:left="348"/>
              <w:jc w:val="both"/>
              <w:rPr>
                <w:rFonts w:ascii="Arial Narrow" w:hAnsi="Arial Narrow" w:cs="Arial"/>
                <w:sz w:val="22"/>
                <w:szCs w:val="22"/>
                <w:lang w:val="es-CO"/>
              </w:rPr>
            </w:pPr>
            <w:r>
              <w:rPr>
                <w:rFonts w:ascii="Arial Narrow" w:hAnsi="Arial Narrow"/>
                <w:sz w:val="22"/>
                <w:szCs w:val="22"/>
              </w:rPr>
              <w:t xml:space="preserve">La </w:t>
            </w:r>
            <w:r w:rsidRPr="00AB779F">
              <w:rPr>
                <w:rFonts w:ascii="Arial Narrow" w:hAnsi="Arial Narrow" w:cs="Arial"/>
                <w:sz w:val="22"/>
                <w:szCs w:val="22"/>
                <w:lang w:val="es-CO" w:eastAsia="es-CO"/>
              </w:rPr>
              <w:t>disposición</w:t>
            </w:r>
            <w:r>
              <w:rPr>
                <w:rFonts w:ascii="Arial Narrow" w:hAnsi="Arial Narrow"/>
                <w:sz w:val="22"/>
                <w:szCs w:val="22"/>
              </w:rPr>
              <w:t xml:space="preserve"> propuesta no implica costos adicionales a los previstos para la gestión de las Corporaciones, en tanto </w:t>
            </w:r>
            <w:r w:rsidR="00A726E3">
              <w:rPr>
                <w:rFonts w:ascii="Arial Narrow" w:hAnsi="Arial Narrow"/>
                <w:sz w:val="22"/>
                <w:szCs w:val="22"/>
              </w:rPr>
              <w:t xml:space="preserve">de que </w:t>
            </w:r>
            <w:r>
              <w:rPr>
                <w:rFonts w:ascii="Arial Narrow" w:hAnsi="Arial Narrow"/>
                <w:sz w:val="22"/>
                <w:szCs w:val="22"/>
              </w:rPr>
              <w:t>se trata del reporte formal del cumplimiento de</w:t>
            </w:r>
            <w:r w:rsidR="00A726E3">
              <w:rPr>
                <w:rFonts w:ascii="Arial Narrow" w:hAnsi="Arial Narrow"/>
                <w:sz w:val="22"/>
                <w:szCs w:val="22"/>
              </w:rPr>
              <w:t>l objetivo y las funciones de las Corporaciones establecidas en los articulo 30 y 31 de la Ley 99 de 1993.</w:t>
            </w:r>
          </w:p>
        </w:tc>
      </w:tr>
      <w:tr w:rsidR="001D3D5B" w:rsidRPr="00431BB6" w14:paraId="3C36C2C0" w14:textId="77777777" w:rsidTr="003D2177">
        <w:trPr>
          <w:trHeight w:val="713"/>
        </w:trPr>
        <w:tc>
          <w:tcPr>
            <w:tcW w:w="1077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33C7C8" w14:textId="77777777" w:rsidR="001D3D5B" w:rsidRPr="00431BB6" w:rsidRDefault="001D3D5B" w:rsidP="001D3D5B">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t xml:space="preserve">VIABILIDAD O DISPONIBILIDAD PRESUPUESTAL </w:t>
            </w:r>
            <w:r w:rsidRPr="00431BB6">
              <w:rPr>
                <w:rFonts w:ascii="Arial Narrow" w:hAnsi="Arial Narrow" w:cs="Arial"/>
                <w:color w:val="000000"/>
                <w:sz w:val="22"/>
                <w:szCs w:val="22"/>
              </w:rPr>
              <w:t>(Si se requiere)</w:t>
            </w:r>
          </w:p>
          <w:p w14:paraId="5DD89FE4" w14:textId="77777777" w:rsidR="001D3D5B" w:rsidRPr="001A1E25" w:rsidRDefault="001D3D5B" w:rsidP="003D2177">
            <w:pPr>
              <w:pStyle w:val="Listavistosa-nfasis11"/>
              <w:spacing w:before="240"/>
              <w:jc w:val="both"/>
              <w:rPr>
                <w:rFonts w:ascii="Arial Narrow" w:hAnsi="Arial Narrow" w:cs="Arial"/>
                <w:i/>
                <w:color w:val="808080"/>
                <w:sz w:val="18"/>
              </w:rPr>
            </w:pPr>
            <w:r w:rsidRPr="00C8465A">
              <w:rPr>
                <w:rFonts w:ascii="Arial Narrow" w:hAnsi="Arial Narrow" w:cs="Arial"/>
              </w:rPr>
              <w:t xml:space="preserve">No se </w:t>
            </w:r>
            <w:r w:rsidRPr="00183561">
              <w:rPr>
                <w:rFonts w:ascii="Arial Narrow" w:hAnsi="Arial Narrow"/>
              </w:rPr>
              <w:t>requiere</w:t>
            </w:r>
          </w:p>
        </w:tc>
      </w:tr>
      <w:tr w:rsidR="001D3D5B" w:rsidRPr="00431BB6" w14:paraId="39B80F2E" w14:textId="77777777" w:rsidTr="001A1E25">
        <w:trPr>
          <w:trHeight w:val="687"/>
        </w:trPr>
        <w:tc>
          <w:tcPr>
            <w:tcW w:w="10774" w:type="dxa"/>
            <w:gridSpan w:val="2"/>
            <w:tcBorders>
              <w:top w:val="single" w:sz="4" w:space="0" w:color="auto"/>
              <w:bottom w:val="single" w:sz="4" w:space="0" w:color="auto"/>
            </w:tcBorders>
            <w:shd w:val="clear" w:color="auto" w:fill="FFFFFF"/>
            <w:vAlign w:val="center"/>
          </w:tcPr>
          <w:p w14:paraId="38B888DA" w14:textId="77777777" w:rsidR="001D3D5B" w:rsidRPr="00431BB6" w:rsidRDefault="001D3D5B" w:rsidP="001D3D5B">
            <w:pPr>
              <w:numPr>
                <w:ilvl w:val="0"/>
                <w:numId w:val="46"/>
              </w:numPr>
              <w:jc w:val="both"/>
              <w:rPr>
                <w:rFonts w:ascii="Arial Narrow" w:hAnsi="Arial Narrow" w:cs="Arial"/>
                <w:b/>
                <w:color w:val="000000"/>
                <w:sz w:val="22"/>
                <w:szCs w:val="22"/>
              </w:rPr>
            </w:pPr>
            <w:r w:rsidRPr="00431BB6">
              <w:rPr>
                <w:rFonts w:ascii="Arial Narrow" w:hAnsi="Arial Narrow" w:cs="Arial"/>
                <w:b/>
                <w:color w:val="000000"/>
                <w:sz w:val="22"/>
                <w:szCs w:val="22"/>
              </w:rPr>
              <w:t xml:space="preserve">IMPACTO MEDIOAMBIENTAL O SOBRE EL PATRIMONIO CULTURAL DE LA NACIÓN </w:t>
            </w:r>
            <w:r w:rsidRPr="00431BB6">
              <w:rPr>
                <w:rFonts w:ascii="Arial Narrow" w:hAnsi="Arial Narrow" w:cs="Arial"/>
                <w:color w:val="000000"/>
                <w:sz w:val="22"/>
                <w:szCs w:val="22"/>
              </w:rPr>
              <w:t>(Si se requiere)</w:t>
            </w:r>
          </w:p>
          <w:p w14:paraId="39CA8924" w14:textId="77777777" w:rsidR="001D3D5B" w:rsidRDefault="001D3D5B" w:rsidP="001D3D5B">
            <w:pPr>
              <w:ind w:left="778"/>
              <w:jc w:val="both"/>
              <w:rPr>
                <w:rFonts w:ascii="Arial Narrow" w:hAnsi="Arial Narrow" w:cs="Arial"/>
                <w:i/>
                <w:color w:val="808080"/>
                <w:sz w:val="18"/>
              </w:rPr>
            </w:pPr>
          </w:p>
          <w:p w14:paraId="5E0B2283" w14:textId="1754FADA" w:rsidR="00362F84" w:rsidRDefault="007A7327" w:rsidP="001D3D5B">
            <w:pPr>
              <w:ind w:left="348"/>
              <w:jc w:val="both"/>
              <w:rPr>
                <w:rFonts w:ascii="Arial Narrow" w:hAnsi="Arial Narrow"/>
                <w:sz w:val="22"/>
                <w:szCs w:val="22"/>
              </w:rPr>
            </w:pPr>
            <w:r w:rsidRPr="007A7327">
              <w:rPr>
                <w:rFonts w:ascii="Arial Narrow" w:hAnsi="Arial Narrow"/>
                <w:sz w:val="22"/>
                <w:szCs w:val="22"/>
              </w:rPr>
              <w:t>La expedición de la Resolución genera impactos positivos ambientales dado que</w:t>
            </w:r>
            <w:r w:rsidR="0066322C">
              <w:rPr>
                <w:rFonts w:ascii="Arial Narrow" w:hAnsi="Arial Narrow"/>
                <w:sz w:val="22"/>
                <w:szCs w:val="22"/>
              </w:rPr>
              <w:t xml:space="preserve"> se podrá contar </w:t>
            </w:r>
            <w:r w:rsidR="000B497C">
              <w:rPr>
                <w:rFonts w:ascii="Arial Narrow" w:hAnsi="Arial Narrow"/>
                <w:sz w:val="22"/>
                <w:szCs w:val="22"/>
              </w:rPr>
              <w:t xml:space="preserve">con </w:t>
            </w:r>
            <w:r w:rsidR="0066322C">
              <w:rPr>
                <w:rFonts w:ascii="Arial Narrow" w:hAnsi="Arial Narrow"/>
                <w:sz w:val="22"/>
                <w:szCs w:val="22"/>
              </w:rPr>
              <w:t xml:space="preserve">información </w:t>
            </w:r>
            <w:r w:rsidR="000B497C">
              <w:rPr>
                <w:rFonts w:ascii="Arial Narrow" w:hAnsi="Arial Narrow"/>
                <w:sz w:val="22"/>
                <w:szCs w:val="22"/>
              </w:rPr>
              <w:t xml:space="preserve">de línea base y </w:t>
            </w:r>
            <w:r w:rsidR="00AF693A">
              <w:rPr>
                <w:rFonts w:ascii="Arial Narrow" w:hAnsi="Arial Narrow"/>
                <w:sz w:val="22"/>
                <w:szCs w:val="22"/>
              </w:rPr>
              <w:t xml:space="preserve">de los avances en la gestión ambiental, a través del seguimiento a la </w:t>
            </w:r>
            <w:r w:rsidR="000B497C">
              <w:rPr>
                <w:rFonts w:ascii="Arial Narrow" w:hAnsi="Arial Narrow"/>
                <w:sz w:val="22"/>
                <w:szCs w:val="22"/>
              </w:rPr>
              <w:t xml:space="preserve">ejecución de </w:t>
            </w:r>
            <w:r w:rsidR="00422845">
              <w:rPr>
                <w:rFonts w:ascii="Arial Narrow" w:hAnsi="Arial Narrow"/>
                <w:sz w:val="22"/>
                <w:szCs w:val="22"/>
              </w:rPr>
              <w:t xml:space="preserve">las acciones operativas de los </w:t>
            </w:r>
            <w:r w:rsidR="00D51B50">
              <w:rPr>
                <w:rFonts w:ascii="Arial Narrow" w:hAnsi="Arial Narrow"/>
                <w:sz w:val="22"/>
                <w:szCs w:val="22"/>
              </w:rPr>
              <w:t>P</w:t>
            </w:r>
            <w:r w:rsidR="00422845">
              <w:rPr>
                <w:rFonts w:ascii="Arial Narrow" w:hAnsi="Arial Narrow"/>
                <w:sz w:val="22"/>
                <w:szCs w:val="22"/>
              </w:rPr>
              <w:t xml:space="preserve">lanes de </w:t>
            </w:r>
            <w:r w:rsidR="00D51B50">
              <w:rPr>
                <w:rFonts w:ascii="Arial Narrow" w:hAnsi="Arial Narrow"/>
                <w:sz w:val="22"/>
                <w:szCs w:val="22"/>
              </w:rPr>
              <w:t>A</w:t>
            </w:r>
            <w:r w:rsidR="00422845">
              <w:rPr>
                <w:rFonts w:ascii="Arial Narrow" w:hAnsi="Arial Narrow"/>
                <w:sz w:val="22"/>
                <w:szCs w:val="22"/>
              </w:rPr>
              <w:t>cci</w:t>
            </w:r>
            <w:r w:rsidR="005F5445">
              <w:rPr>
                <w:rFonts w:ascii="Arial Narrow" w:hAnsi="Arial Narrow"/>
                <w:sz w:val="22"/>
                <w:szCs w:val="22"/>
              </w:rPr>
              <w:t>ó</w:t>
            </w:r>
            <w:r w:rsidR="00422845">
              <w:rPr>
                <w:rFonts w:ascii="Arial Narrow" w:hAnsi="Arial Narrow"/>
                <w:sz w:val="22"/>
                <w:szCs w:val="22"/>
              </w:rPr>
              <w:t xml:space="preserve">n </w:t>
            </w:r>
            <w:r w:rsidR="00D51B50">
              <w:rPr>
                <w:rFonts w:ascii="Arial Narrow" w:hAnsi="Arial Narrow"/>
                <w:sz w:val="22"/>
                <w:szCs w:val="22"/>
              </w:rPr>
              <w:t>C</w:t>
            </w:r>
            <w:r w:rsidR="00422845">
              <w:rPr>
                <w:rFonts w:ascii="Arial Narrow" w:hAnsi="Arial Narrow"/>
                <w:sz w:val="22"/>
                <w:szCs w:val="22"/>
              </w:rPr>
              <w:t xml:space="preserve">uatrienal de </w:t>
            </w:r>
            <w:r w:rsidR="0066322C">
              <w:rPr>
                <w:rFonts w:ascii="Arial Narrow" w:hAnsi="Arial Narrow"/>
                <w:sz w:val="22"/>
                <w:szCs w:val="22"/>
              </w:rPr>
              <w:t>las Autoridades Ambientales del país</w:t>
            </w:r>
            <w:r w:rsidR="00422845">
              <w:rPr>
                <w:rFonts w:ascii="Arial Narrow" w:hAnsi="Arial Narrow"/>
                <w:sz w:val="22"/>
                <w:szCs w:val="22"/>
              </w:rPr>
              <w:t xml:space="preserve">, </w:t>
            </w:r>
            <w:r w:rsidR="00E869D1">
              <w:rPr>
                <w:rFonts w:ascii="Arial Narrow" w:hAnsi="Arial Narrow"/>
                <w:sz w:val="22"/>
                <w:szCs w:val="22"/>
              </w:rPr>
              <w:t xml:space="preserve">en especial de las Corporaciones Autónomas Regionales y de Desarrollo Sostenible, </w:t>
            </w:r>
            <w:r w:rsidR="00422845">
              <w:rPr>
                <w:rFonts w:ascii="Arial Narrow" w:hAnsi="Arial Narrow"/>
                <w:sz w:val="22"/>
                <w:szCs w:val="22"/>
              </w:rPr>
              <w:t xml:space="preserve">el cual permitirá </w:t>
            </w:r>
            <w:r w:rsidR="005F5445">
              <w:rPr>
                <w:rFonts w:ascii="Arial Narrow" w:hAnsi="Arial Narrow"/>
                <w:sz w:val="22"/>
                <w:szCs w:val="22"/>
              </w:rPr>
              <w:t>que</w:t>
            </w:r>
            <w:r w:rsidR="00E869D1">
              <w:rPr>
                <w:rFonts w:ascii="Arial Narrow" w:hAnsi="Arial Narrow"/>
                <w:sz w:val="22"/>
                <w:szCs w:val="22"/>
              </w:rPr>
              <w:t>,</w:t>
            </w:r>
            <w:r w:rsidR="005F5445">
              <w:rPr>
                <w:rFonts w:ascii="Arial Narrow" w:hAnsi="Arial Narrow"/>
                <w:sz w:val="22"/>
                <w:szCs w:val="22"/>
              </w:rPr>
              <w:t xml:space="preserve"> </w:t>
            </w:r>
            <w:r w:rsidR="00E869D1">
              <w:rPr>
                <w:rFonts w:ascii="Arial Narrow" w:hAnsi="Arial Narrow"/>
                <w:sz w:val="22"/>
                <w:szCs w:val="22"/>
              </w:rPr>
              <w:t xml:space="preserve">a partir de dichos informes, se dé cuenta </w:t>
            </w:r>
            <w:r w:rsidR="005F5445">
              <w:rPr>
                <w:rFonts w:ascii="Arial Narrow" w:hAnsi="Arial Narrow"/>
                <w:sz w:val="22"/>
                <w:szCs w:val="22"/>
              </w:rPr>
              <w:t>del avance en la administración, control y planeación de los recursos naturales</w:t>
            </w:r>
            <w:r w:rsidR="00E869D1">
              <w:rPr>
                <w:rFonts w:ascii="Arial Narrow" w:hAnsi="Arial Narrow"/>
                <w:sz w:val="22"/>
                <w:szCs w:val="22"/>
              </w:rPr>
              <w:t xml:space="preserve"> y</w:t>
            </w:r>
            <w:r w:rsidR="005F5445">
              <w:rPr>
                <w:rFonts w:ascii="Arial Narrow" w:hAnsi="Arial Narrow"/>
                <w:sz w:val="22"/>
                <w:szCs w:val="22"/>
              </w:rPr>
              <w:t>, así mismo,</w:t>
            </w:r>
            <w:r w:rsidR="00422845">
              <w:rPr>
                <w:rFonts w:ascii="Arial Narrow" w:hAnsi="Arial Narrow"/>
                <w:sz w:val="22"/>
                <w:szCs w:val="22"/>
              </w:rPr>
              <w:t xml:space="preserve"> las direcciones t</w:t>
            </w:r>
            <w:r w:rsidR="00362F84">
              <w:rPr>
                <w:rFonts w:ascii="Arial Narrow" w:hAnsi="Arial Narrow"/>
                <w:sz w:val="22"/>
                <w:szCs w:val="22"/>
              </w:rPr>
              <w:t>é</w:t>
            </w:r>
            <w:r w:rsidR="00422845">
              <w:rPr>
                <w:rFonts w:ascii="Arial Narrow" w:hAnsi="Arial Narrow"/>
                <w:sz w:val="22"/>
                <w:szCs w:val="22"/>
              </w:rPr>
              <w:t xml:space="preserve">cnicas del ministerio </w:t>
            </w:r>
            <w:r w:rsidR="00D13532">
              <w:rPr>
                <w:rFonts w:ascii="Arial Narrow" w:hAnsi="Arial Narrow"/>
                <w:sz w:val="22"/>
                <w:szCs w:val="22"/>
              </w:rPr>
              <w:t xml:space="preserve">pueden </w:t>
            </w:r>
            <w:r w:rsidR="00E869D1">
              <w:rPr>
                <w:rFonts w:ascii="Arial Narrow" w:hAnsi="Arial Narrow"/>
                <w:sz w:val="22"/>
                <w:szCs w:val="22"/>
              </w:rPr>
              <w:t xml:space="preserve">contar con insumos para </w:t>
            </w:r>
            <w:r w:rsidR="00422845">
              <w:rPr>
                <w:rFonts w:ascii="Arial Narrow" w:hAnsi="Arial Narrow"/>
                <w:sz w:val="22"/>
                <w:szCs w:val="22"/>
              </w:rPr>
              <w:t xml:space="preserve">generar </w:t>
            </w:r>
            <w:r w:rsidR="00362F84">
              <w:rPr>
                <w:rFonts w:ascii="Arial Narrow" w:hAnsi="Arial Narrow"/>
                <w:sz w:val="22"/>
                <w:szCs w:val="22"/>
              </w:rPr>
              <w:t>consolidados como aportes de las CAR en la ejecución de las diferentes políticas ambientales.</w:t>
            </w:r>
          </w:p>
          <w:p w14:paraId="33B0C409" w14:textId="66562FE5" w:rsidR="001D3698" w:rsidRDefault="001D3698" w:rsidP="00C14012">
            <w:pPr>
              <w:ind w:left="348"/>
              <w:jc w:val="both"/>
              <w:rPr>
                <w:rFonts w:ascii="Arial Narrow" w:hAnsi="Arial Narrow"/>
                <w:sz w:val="22"/>
                <w:szCs w:val="22"/>
              </w:rPr>
            </w:pPr>
          </w:p>
          <w:p w14:paraId="6A8248B8" w14:textId="552C4513" w:rsidR="007A7327" w:rsidRDefault="007A7327" w:rsidP="00AC0DD5">
            <w:pPr>
              <w:ind w:left="348"/>
              <w:jc w:val="both"/>
              <w:rPr>
                <w:rFonts w:ascii="Arial Narrow" w:hAnsi="Arial Narrow"/>
                <w:sz w:val="22"/>
                <w:szCs w:val="22"/>
              </w:rPr>
            </w:pPr>
            <w:r w:rsidRPr="007A7327">
              <w:rPr>
                <w:rFonts w:ascii="Arial Narrow" w:hAnsi="Arial Narrow"/>
                <w:sz w:val="22"/>
                <w:szCs w:val="22"/>
              </w:rPr>
              <w:t>El registro de dicha información permite que se genere un marco estandarizado de registro y reporte y, del mismo modo, se proporcione información para que el país reporte el cumplimiento de las metas nacionales</w:t>
            </w:r>
            <w:r w:rsidR="009F2CAF">
              <w:rPr>
                <w:rFonts w:ascii="Arial Narrow" w:hAnsi="Arial Narrow"/>
                <w:sz w:val="22"/>
                <w:szCs w:val="22"/>
              </w:rPr>
              <w:t xml:space="preserve"> establecidas en los Planes Nacionales de Desarrollo que se halle vigente, a los compromisos internacionales</w:t>
            </w:r>
            <w:r w:rsidR="00AC0DD5">
              <w:rPr>
                <w:rFonts w:ascii="Arial Narrow" w:hAnsi="Arial Narrow"/>
                <w:sz w:val="22"/>
                <w:szCs w:val="22"/>
              </w:rPr>
              <w:t xml:space="preserve"> y a las políticas públicas ambientales.</w:t>
            </w:r>
          </w:p>
          <w:p w14:paraId="52096EEB" w14:textId="77777777" w:rsidR="00B56728" w:rsidRDefault="00B56728" w:rsidP="00AC0DD5">
            <w:pPr>
              <w:ind w:left="348"/>
              <w:jc w:val="both"/>
              <w:rPr>
                <w:rFonts w:ascii="Arial Narrow" w:hAnsi="Arial Narrow"/>
                <w:sz w:val="22"/>
                <w:szCs w:val="22"/>
              </w:rPr>
            </w:pPr>
          </w:p>
          <w:p w14:paraId="694F978C" w14:textId="66A214E1" w:rsidR="00AC0DD5" w:rsidDel="00982243" w:rsidRDefault="00AC0DD5" w:rsidP="00AC0DD5">
            <w:pPr>
              <w:ind w:left="348"/>
              <w:jc w:val="both"/>
              <w:rPr>
                <w:del w:id="5" w:author="Emma Judith Salamanca Guauque" w:date="2024-06-04T17:01:00Z" w16du:dateUtc="2024-06-04T22:01:00Z"/>
                <w:rFonts w:ascii="Arial Narrow" w:hAnsi="Arial Narrow"/>
                <w:sz w:val="22"/>
                <w:szCs w:val="22"/>
              </w:rPr>
            </w:pPr>
          </w:p>
          <w:p w14:paraId="687C7F69" w14:textId="395D97B3" w:rsidR="00AC0DD5" w:rsidRDefault="00AC0DD5" w:rsidP="00AC0DD5">
            <w:pPr>
              <w:ind w:left="348"/>
              <w:jc w:val="both"/>
              <w:rPr>
                <w:rFonts w:ascii="Arial Narrow" w:hAnsi="Arial Narrow"/>
                <w:sz w:val="22"/>
                <w:szCs w:val="22"/>
              </w:rPr>
            </w:pPr>
            <w:r>
              <w:rPr>
                <w:rFonts w:ascii="Arial Narrow" w:hAnsi="Arial Narrow"/>
                <w:sz w:val="22"/>
                <w:szCs w:val="22"/>
              </w:rPr>
              <w:t>Finalmente,</w:t>
            </w:r>
            <w:r w:rsidR="00FE27A1">
              <w:rPr>
                <w:rFonts w:ascii="Arial Narrow" w:hAnsi="Arial Narrow"/>
                <w:sz w:val="22"/>
                <w:szCs w:val="22"/>
              </w:rPr>
              <w:t xml:space="preserve"> el contenido de la resolución</w:t>
            </w:r>
            <w:r>
              <w:rPr>
                <w:rFonts w:ascii="Arial Narrow" w:hAnsi="Arial Narrow"/>
                <w:sz w:val="22"/>
                <w:szCs w:val="22"/>
              </w:rPr>
              <w:t xml:space="preserve"> propuesta no implica costos adicionales a los previstos para la gestión de las Corporaciones, en tanto se trata del reporte formal del cumplimiento en la ejecución de las acciones operativas establecidas en sus Planes de Acción Cuatrienales, en cumplimiento a lo establecido en la Ley 99 de 1993 y el Decreto 1076 de 2016</w:t>
            </w:r>
            <w:r w:rsidR="00D80479">
              <w:rPr>
                <w:rFonts w:ascii="Arial Narrow" w:hAnsi="Arial Narrow"/>
                <w:sz w:val="22"/>
                <w:szCs w:val="22"/>
              </w:rPr>
              <w:t>.</w:t>
            </w:r>
          </w:p>
          <w:p w14:paraId="1BB6F150" w14:textId="77777777" w:rsidR="001D3D5B" w:rsidRPr="001A1E25" w:rsidRDefault="001D3D5B" w:rsidP="001D3D5B">
            <w:pPr>
              <w:ind w:left="778"/>
              <w:jc w:val="both"/>
              <w:rPr>
                <w:rFonts w:ascii="Arial Narrow" w:hAnsi="Arial Narrow" w:cs="Arial"/>
                <w:iCs/>
                <w:color w:val="808080"/>
                <w:sz w:val="18"/>
              </w:rPr>
            </w:pPr>
          </w:p>
        </w:tc>
      </w:tr>
      <w:tr w:rsidR="001D3D5B" w:rsidRPr="00431BB6" w14:paraId="40E3DE82" w14:textId="77777777" w:rsidTr="001A1E25">
        <w:trPr>
          <w:trHeight w:val="317"/>
        </w:trPr>
        <w:tc>
          <w:tcPr>
            <w:tcW w:w="10774" w:type="dxa"/>
            <w:gridSpan w:val="2"/>
            <w:tcBorders>
              <w:top w:val="single" w:sz="4" w:space="0" w:color="auto"/>
              <w:bottom w:val="single" w:sz="4" w:space="0" w:color="auto"/>
            </w:tcBorders>
            <w:shd w:val="clear" w:color="auto" w:fill="FFFFFF"/>
            <w:vAlign w:val="center"/>
          </w:tcPr>
          <w:p w14:paraId="52F3554D" w14:textId="77777777" w:rsidR="001D3D5B" w:rsidRPr="003D2177" w:rsidRDefault="001D3D5B" w:rsidP="00364A78">
            <w:pPr>
              <w:numPr>
                <w:ilvl w:val="0"/>
                <w:numId w:val="46"/>
              </w:numPr>
              <w:jc w:val="both"/>
              <w:rPr>
                <w:rFonts w:ascii="Arial Narrow" w:hAnsi="Arial Narrow" w:cs="Arial"/>
                <w:sz w:val="22"/>
                <w:szCs w:val="22"/>
              </w:rPr>
            </w:pPr>
            <w:r w:rsidRPr="003D2177">
              <w:rPr>
                <w:rFonts w:ascii="Arial Narrow" w:hAnsi="Arial Narrow" w:cs="Arial"/>
                <w:b/>
                <w:sz w:val="22"/>
                <w:szCs w:val="22"/>
              </w:rPr>
              <w:lastRenderedPageBreak/>
              <w:t>ESTUDIOS TÉCNICOS QUE SUSTENTEN EL PROYECTO NORMATIVO</w:t>
            </w:r>
            <w:r w:rsidRPr="003D2177">
              <w:rPr>
                <w:rFonts w:ascii="Arial Narrow" w:hAnsi="Arial Narrow" w:cs="Arial"/>
                <w:sz w:val="22"/>
                <w:szCs w:val="22"/>
              </w:rPr>
              <w:t xml:space="preserve"> (incluye el análisis de la</w:t>
            </w:r>
            <w:r w:rsidR="003D2177">
              <w:rPr>
                <w:rFonts w:ascii="Arial Narrow" w:hAnsi="Arial Narrow" w:cs="Arial"/>
                <w:sz w:val="22"/>
                <w:szCs w:val="22"/>
              </w:rPr>
              <w:t xml:space="preserve"> </w:t>
            </w:r>
            <w:r w:rsidRPr="003D2177">
              <w:rPr>
                <w:rFonts w:ascii="Arial Narrow" w:hAnsi="Arial Narrow" w:cs="Arial"/>
                <w:sz w:val="22"/>
                <w:szCs w:val="22"/>
              </w:rPr>
              <w:t>problemática existente, sustento técnico del proyecto de norma y bibliografía sobre el tema, esta última si existe)</w:t>
            </w:r>
          </w:p>
          <w:p w14:paraId="7A6E6C5C" w14:textId="77777777" w:rsidR="001D3D5B" w:rsidRPr="001D3D5B" w:rsidRDefault="001D3D5B" w:rsidP="001D3D5B">
            <w:pPr>
              <w:spacing w:before="240" w:after="240"/>
              <w:ind w:left="348"/>
              <w:jc w:val="both"/>
              <w:rPr>
                <w:rFonts w:ascii="Arial Narrow" w:hAnsi="Arial Narrow" w:cs="Arial"/>
                <w:b/>
                <w:sz w:val="22"/>
                <w:szCs w:val="22"/>
              </w:rPr>
            </w:pPr>
            <w:r>
              <w:rPr>
                <w:rFonts w:ascii="Arial Narrow" w:hAnsi="Arial Narrow"/>
                <w:sz w:val="22"/>
                <w:szCs w:val="22"/>
              </w:rPr>
              <w:t>No aplica. Lo anterior, en función de que se asume que este ítem solicita es el análisis de una problemática específica que requiera una solución normativa de orden técnico. En el presente caso, tanto el ajuste propuesto a la inclusión dentro de los indicadores mínimos de gestión de un nuevo indicador, así como, la incorporación de orientaciones para la definición y adopción de indicadores para el seguimiento a los proyectos de los Planes de Acción y la revisión de la aprobación de los informes de avance de los planes de acción por parte de los consejos directivos, corresponden a una decisión sobre la mecánica de reporte de información oficial de las Corporaciones como forma de consolidar resultados de su gestión, más no se enfocan en solucionar elementos técnicos particulares o problemáticas del medio ambiente y los recursos naturales</w:t>
            </w:r>
          </w:p>
        </w:tc>
      </w:tr>
      <w:tr w:rsidR="001D3D5B" w:rsidRPr="00431BB6" w14:paraId="4F9287A5" w14:textId="77777777" w:rsidTr="00D82FA2">
        <w:trPr>
          <w:trHeight w:val="416"/>
        </w:trPr>
        <w:tc>
          <w:tcPr>
            <w:tcW w:w="10774" w:type="dxa"/>
            <w:gridSpan w:val="2"/>
            <w:tcBorders>
              <w:top w:val="single" w:sz="4" w:space="0" w:color="auto"/>
              <w:bottom w:val="single" w:sz="4" w:space="0" w:color="auto"/>
            </w:tcBorders>
            <w:shd w:val="clear" w:color="auto" w:fill="154A8A"/>
            <w:vAlign w:val="center"/>
          </w:tcPr>
          <w:p w14:paraId="4C55EDF4" w14:textId="77777777" w:rsidR="001D3D5B" w:rsidRPr="00431BB6" w:rsidRDefault="001D3D5B" w:rsidP="001D3D5B">
            <w:pPr>
              <w:jc w:val="center"/>
              <w:rPr>
                <w:rFonts w:ascii="Arial Narrow" w:hAnsi="Arial Narrow" w:cs="Arial"/>
                <w:color w:val="FFFFFF"/>
                <w:sz w:val="22"/>
                <w:szCs w:val="22"/>
              </w:rPr>
            </w:pPr>
            <w:r w:rsidRPr="00431BB6">
              <w:rPr>
                <w:rFonts w:ascii="Arial Narrow" w:hAnsi="Arial Narrow" w:cs="Arial"/>
                <w:b/>
                <w:color w:val="FFFFFF"/>
                <w:sz w:val="22"/>
                <w:szCs w:val="22"/>
              </w:rPr>
              <w:t>ANEXOS:</w:t>
            </w:r>
            <w:r w:rsidRPr="00431BB6">
              <w:rPr>
                <w:rFonts w:ascii="Arial Narrow" w:hAnsi="Arial Narrow" w:cs="Arial"/>
                <w:color w:val="FFFFFF"/>
                <w:sz w:val="22"/>
                <w:szCs w:val="22"/>
              </w:rPr>
              <w:t xml:space="preserve"> </w:t>
            </w:r>
          </w:p>
        </w:tc>
      </w:tr>
      <w:tr w:rsidR="001D3D5B" w:rsidRPr="00431BB6" w14:paraId="52ED9E0D"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428D08BF"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regulatoria </w:t>
            </w:r>
          </w:p>
          <w:p w14:paraId="714F9EE4" w14:textId="77777777" w:rsidR="001D3D5B" w:rsidRPr="00431BB6" w:rsidRDefault="001D3D5B" w:rsidP="001D3D5B">
            <w:pPr>
              <w:jc w:val="both"/>
              <w:rPr>
                <w:rFonts w:ascii="Arial Narrow" w:hAnsi="Arial Narrow" w:cs="Arial"/>
                <w:i/>
                <w:color w:val="808080"/>
                <w:sz w:val="22"/>
                <w:szCs w:val="22"/>
              </w:rPr>
            </w:pPr>
            <w:r w:rsidRPr="00431BB6">
              <w:rPr>
                <w:rFonts w:ascii="Arial Narrow" w:hAnsi="Arial Narrow" w:cs="Arial"/>
                <w:i/>
                <w:color w:val="808080"/>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5DFAC6C8" w14:textId="77777777" w:rsidR="001D3D5B" w:rsidRPr="00431BB6" w:rsidRDefault="001D3D5B" w:rsidP="001D3D5B">
            <w:pPr>
              <w:jc w:val="both"/>
              <w:rPr>
                <w:rFonts w:ascii="Arial Narrow" w:hAnsi="Arial Narrow" w:cs="Arial"/>
                <w:i/>
                <w:color w:val="808080"/>
                <w:sz w:val="22"/>
                <w:szCs w:val="22"/>
              </w:rPr>
            </w:pPr>
            <w:r w:rsidRPr="00431BB6">
              <w:rPr>
                <w:rFonts w:ascii="Arial Narrow" w:hAnsi="Arial Narrow" w:cs="Arial"/>
                <w:i/>
                <w:color w:val="808080"/>
                <w:sz w:val="22"/>
                <w:szCs w:val="22"/>
              </w:rPr>
              <w:t>(Marque con una x)</w:t>
            </w:r>
          </w:p>
        </w:tc>
      </w:tr>
      <w:tr w:rsidR="001D3D5B" w:rsidRPr="00431BB6" w14:paraId="37A0D0F3"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19508C8F"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Concepto(s) de Ministerio de Comercio, Industria y Turismo</w:t>
            </w:r>
          </w:p>
          <w:p w14:paraId="66FBDB1C" w14:textId="77777777" w:rsidR="001D3D5B" w:rsidRPr="00431BB6" w:rsidRDefault="001D3D5B" w:rsidP="001D3D5B">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0B689E5E"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1D3D5B" w:rsidRPr="00431BB6" w14:paraId="510012B3"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2274C83A"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 xml:space="preserve">Informe de observaciones y respuestas </w:t>
            </w:r>
          </w:p>
          <w:p w14:paraId="266A1F27" w14:textId="77777777" w:rsidR="001D3D5B" w:rsidRPr="00431BB6" w:rsidRDefault="001D3D5B" w:rsidP="001D3D5B">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6F6269AB"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1D3D5B" w:rsidRPr="00431BB6" w14:paraId="10362F55"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376EB69F"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7FEE1A87" w14:textId="77777777" w:rsidR="001D3D5B" w:rsidRPr="00431BB6" w:rsidRDefault="001D3D5B" w:rsidP="001D3D5B">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4DDB4C96"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1D3D5B" w:rsidRPr="00431BB6" w14:paraId="0D906411"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7834186A"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701A5B9E"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683E5293"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1D3D5B" w:rsidRPr="00431BB6" w14:paraId="79071207" w14:textId="77777777" w:rsidTr="001A1E25">
        <w:trPr>
          <w:trHeight w:val="66"/>
        </w:trPr>
        <w:tc>
          <w:tcPr>
            <w:tcW w:w="7655" w:type="dxa"/>
            <w:tcBorders>
              <w:top w:val="single" w:sz="4" w:space="0" w:color="auto"/>
              <w:bottom w:val="single" w:sz="4" w:space="0" w:color="auto"/>
              <w:right w:val="single" w:sz="4" w:space="0" w:color="auto"/>
            </w:tcBorders>
            <w:shd w:val="clear" w:color="auto" w:fill="FFFFFF"/>
            <w:vAlign w:val="center"/>
          </w:tcPr>
          <w:p w14:paraId="033F51D6"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sz w:val="22"/>
                <w:szCs w:val="22"/>
              </w:rPr>
              <w:t xml:space="preserve">Otro </w:t>
            </w:r>
          </w:p>
          <w:p w14:paraId="100EECDE"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4AA65004" w14:textId="77777777" w:rsidR="001D3D5B" w:rsidRPr="00431BB6" w:rsidRDefault="001D3D5B" w:rsidP="001D3D5B">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bl>
    <w:p w14:paraId="04338875" w14:textId="77777777" w:rsidR="00301DC2" w:rsidRPr="00431BB6" w:rsidRDefault="00301DC2" w:rsidP="00587695">
      <w:pPr>
        <w:ind w:right="-377"/>
        <w:jc w:val="both"/>
        <w:rPr>
          <w:rFonts w:ascii="Arial Narrow" w:hAnsi="Arial Narrow" w:cs="Arial"/>
          <w:sz w:val="22"/>
          <w:szCs w:val="22"/>
        </w:rPr>
      </w:pPr>
    </w:p>
    <w:p w14:paraId="68943B0B" w14:textId="77777777" w:rsidR="00B66D03" w:rsidRPr="00431BB6" w:rsidRDefault="000B30A6" w:rsidP="00696582">
      <w:pPr>
        <w:ind w:left="-1276" w:right="-377" w:firstLine="283"/>
        <w:jc w:val="both"/>
        <w:rPr>
          <w:rFonts w:ascii="Arial Narrow" w:hAnsi="Arial Narrow" w:cs="Arial"/>
          <w:b/>
          <w:sz w:val="22"/>
          <w:szCs w:val="22"/>
        </w:rPr>
      </w:pPr>
      <w:r w:rsidRPr="00431BB6">
        <w:rPr>
          <w:rFonts w:ascii="Arial Narrow" w:hAnsi="Arial Narrow" w:cs="Arial"/>
          <w:b/>
          <w:sz w:val="22"/>
          <w:szCs w:val="22"/>
        </w:rPr>
        <w:t>Aprobó</w:t>
      </w:r>
      <w:r w:rsidR="00CB4D37" w:rsidRPr="00431BB6">
        <w:rPr>
          <w:rFonts w:ascii="Arial Narrow" w:hAnsi="Arial Narrow" w:cs="Arial"/>
          <w:b/>
          <w:sz w:val="22"/>
          <w:szCs w:val="22"/>
        </w:rPr>
        <w:t>:</w:t>
      </w:r>
    </w:p>
    <w:p w14:paraId="2CCB938B" w14:textId="77777777" w:rsidR="001A1E25" w:rsidRPr="00431BB6" w:rsidRDefault="001A1E25" w:rsidP="00431BB6">
      <w:pPr>
        <w:ind w:right="-377"/>
        <w:jc w:val="both"/>
        <w:rPr>
          <w:rFonts w:ascii="Arial Narrow" w:hAnsi="Arial Narrow" w:cs="Arial"/>
          <w:sz w:val="22"/>
          <w:szCs w:val="22"/>
        </w:rPr>
      </w:pPr>
    </w:p>
    <w:p w14:paraId="2659C616"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_______________</w:t>
      </w:r>
      <w:r w:rsidR="00431BB6">
        <w:rPr>
          <w:rFonts w:ascii="Arial Narrow" w:hAnsi="Arial Narrow" w:cs="Arial"/>
          <w:b/>
        </w:rPr>
        <w:t>______________________________________________________</w:t>
      </w:r>
      <w:r w:rsidRPr="00431BB6">
        <w:rPr>
          <w:rFonts w:ascii="Arial Narrow" w:hAnsi="Arial Narrow" w:cs="Arial"/>
          <w:b/>
        </w:rPr>
        <w:t>__</w:t>
      </w:r>
    </w:p>
    <w:p w14:paraId="73258388"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Nombre y firma del Jefe de la Oficina Jurídica entidad originadora o dependencia que haga sus veces</w:t>
      </w:r>
    </w:p>
    <w:p w14:paraId="796B98D5" w14:textId="77777777" w:rsidR="00D05B67" w:rsidRDefault="00D05B67" w:rsidP="00CE5AB3">
      <w:pPr>
        <w:pStyle w:val="Listavistosa-nfasis11"/>
        <w:ind w:left="-993"/>
        <w:jc w:val="center"/>
        <w:rPr>
          <w:rFonts w:ascii="Arial Narrow" w:hAnsi="Arial Narrow" w:cs="Arial"/>
          <w:b/>
        </w:rPr>
      </w:pPr>
    </w:p>
    <w:p w14:paraId="344BE600" w14:textId="77777777" w:rsidR="001A1E25" w:rsidRDefault="001A1E25" w:rsidP="00CE5AB3">
      <w:pPr>
        <w:pStyle w:val="Listavistosa-nfasis11"/>
        <w:ind w:left="-993"/>
        <w:jc w:val="center"/>
        <w:rPr>
          <w:rFonts w:ascii="Arial Narrow" w:hAnsi="Arial Narrow" w:cs="Arial"/>
          <w:b/>
        </w:rPr>
      </w:pPr>
    </w:p>
    <w:p w14:paraId="039ABE73" w14:textId="77777777" w:rsidR="001A1E25" w:rsidRPr="00431BB6" w:rsidRDefault="001A1E25" w:rsidP="00CE5AB3">
      <w:pPr>
        <w:pStyle w:val="Listavistosa-nfasis11"/>
        <w:ind w:left="-993"/>
        <w:jc w:val="center"/>
        <w:rPr>
          <w:rFonts w:ascii="Arial Narrow" w:hAnsi="Arial Narrow" w:cs="Arial"/>
          <w:b/>
        </w:rPr>
      </w:pPr>
      <w:r>
        <w:rPr>
          <w:rFonts w:ascii="Arial Narrow" w:hAnsi="Arial Narrow" w:cs="Arial"/>
          <w:b/>
        </w:rPr>
        <w:t>_______________________________________________________________________</w:t>
      </w:r>
    </w:p>
    <w:p w14:paraId="30F1D0F6"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Nombre y firma del (los) servidor(es) público(s) responsables en la entidad cabeza del sector administrativo que lidera el proyecto normativo</w:t>
      </w:r>
      <w:r w:rsidR="008F1DE8">
        <w:rPr>
          <w:rFonts w:ascii="Arial Narrow" w:hAnsi="Arial Narrow" w:cs="Arial"/>
          <w:b/>
        </w:rPr>
        <w:t xml:space="preserve"> (área(s) misional(es))</w:t>
      </w:r>
    </w:p>
    <w:p w14:paraId="7EE3B4B9" w14:textId="77777777" w:rsidR="00D05B67" w:rsidRDefault="00D05B67" w:rsidP="00CE5AB3">
      <w:pPr>
        <w:pStyle w:val="Listavistosa-nfasis11"/>
        <w:ind w:left="-993"/>
        <w:jc w:val="center"/>
        <w:rPr>
          <w:rFonts w:ascii="Arial Narrow" w:hAnsi="Arial Narrow" w:cs="Arial"/>
          <w:b/>
        </w:rPr>
      </w:pPr>
    </w:p>
    <w:p w14:paraId="17D63EA2" w14:textId="77777777" w:rsidR="001A1E25" w:rsidRDefault="001A1E25" w:rsidP="00CE5AB3">
      <w:pPr>
        <w:pStyle w:val="Listavistosa-nfasis11"/>
        <w:ind w:left="-993"/>
        <w:jc w:val="center"/>
        <w:rPr>
          <w:rFonts w:ascii="Arial Narrow" w:hAnsi="Arial Narrow" w:cs="Arial"/>
          <w:b/>
        </w:rPr>
      </w:pPr>
    </w:p>
    <w:p w14:paraId="0FE09C1A" w14:textId="77777777" w:rsidR="001A1E25" w:rsidRPr="00431BB6" w:rsidRDefault="001A1E25" w:rsidP="00CE5AB3">
      <w:pPr>
        <w:pStyle w:val="Listavistosa-nfasis11"/>
        <w:ind w:left="-993"/>
        <w:jc w:val="center"/>
        <w:rPr>
          <w:rFonts w:ascii="Arial Narrow" w:hAnsi="Arial Narrow" w:cs="Arial"/>
          <w:b/>
        </w:rPr>
      </w:pPr>
      <w:r>
        <w:rPr>
          <w:rFonts w:ascii="Arial Narrow" w:hAnsi="Arial Narrow" w:cs="Arial"/>
          <w:b/>
        </w:rPr>
        <w:t>_______________________________________________________________________</w:t>
      </w:r>
    </w:p>
    <w:p w14:paraId="3F575D82" w14:textId="77777777" w:rsidR="006779DA"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Nombre y firma del (los) servidor(es) público(s) responsables de otras entidades</w:t>
      </w:r>
      <w:r w:rsidRPr="00431BB6">
        <w:rPr>
          <w:rFonts w:ascii="Arial Narrow" w:hAnsi="Arial Narrow"/>
        </w:rPr>
        <w:t xml:space="preserve"> </w:t>
      </w:r>
      <w:r w:rsidR="008F1DE8">
        <w:rPr>
          <w:rFonts w:ascii="Arial Narrow" w:hAnsi="Arial Narrow" w:cs="Arial"/>
          <w:b/>
        </w:rPr>
        <w:t>(área(s) misional(es))</w:t>
      </w:r>
    </w:p>
    <w:sectPr w:rsidR="006779DA" w:rsidRPr="00431BB6" w:rsidSect="007344C5">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A5DB8" w14:textId="77777777" w:rsidR="006E3FF9" w:rsidRDefault="006E3FF9">
      <w:r>
        <w:separator/>
      </w:r>
    </w:p>
  </w:endnote>
  <w:endnote w:type="continuationSeparator" w:id="0">
    <w:p w14:paraId="6FCF95C2" w14:textId="77777777" w:rsidR="006E3FF9" w:rsidRDefault="006E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22A42" w14:textId="77777777" w:rsidR="00CE5AB3" w:rsidRDefault="00496BDC" w:rsidP="008F6100">
    <w:pPr>
      <w:pStyle w:val="Piedepgina"/>
      <w:tabs>
        <w:tab w:val="left" w:pos="3555"/>
      </w:tabs>
      <w:ind w:left="-709"/>
      <w:rPr>
        <w:rFonts w:ascii="Arial Narrow" w:hAnsi="Arial Narrow"/>
        <w:color w:val="7F7F7F"/>
        <w:sz w:val="18"/>
        <w:szCs w:val="18"/>
      </w:rPr>
    </w:pPr>
    <w:bookmarkStart w:id="1"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1"/>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5F88FFA4" w14:textId="77777777" w:rsidR="00CE5AB3" w:rsidRPr="002F32A6" w:rsidRDefault="00CE5AB3" w:rsidP="008F6100">
    <w:pPr>
      <w:pStyle w:val="Piedepgina"/>
      <w:tabs>
        <w:tab w:val="left" w:pos="3555"/>
      </w:tabs>
      <w:ind w:left="-709"/>
      <w:rPr>
        <w:sz w:val="18"/>
        <w:szCs w:val="18"/>
      </w:rPr>
    </w:pPr>
    <w:r w:rsidRPr="002F32A6">
      <w:rPr>
        <w:sz w:val="18"/>
        <w:szCs w:val="18"/>
      </w:rPr>
      <w:t xml:space="preserve">Calle 37 No. 8 – 40 </w:t>
    </w:r>
  </w:p>
  <w:p w14:paraId="5E59E740" w14:textId="77777777" w:rsidR="00CE5AB3" w:rsidRDefault="00CE5AB3" w:rsidP="008F6100">
    <w:pPr>
      <w:pStyle w:val="Piedepgina"/>
      <w:tabs>
        <w:tab w:val="left" w:pos="3555"/>
      </w:tabs>
      <w:ind w:left="-709"/>
      <w:rPr>
        <w:sz w:val="18"/>
        <w:szCs w:val="18"/>
      </w:rPr>
    </w:pPr>
    <w:r>
      <w:rPr>
        <w:sz w:val="18"/>
        <w:szCs w:val="18"/>
      </w:rPr>
      <w:t>Conmutador +57 601</w:t>
    </w:r>
    <w:r w:rsidRPr="002F32A6">
      <w:rPr>
        <w:sz w:val="18"/>
        <w:szCs w:val="18"/>
      </w:rPr>
      <w:t>3323400</w:t>
    </w:r>
  </w:p>
  <w:p w14:paraId="4B21E3C3" w14:textId="77777777" w:rsidR="00CE5AB3" w:rsidRPr="002F32A6" w:rsidRDefault="00982243" w:rsidP="008F6100">
    <w:pPr>
      <w:pStyle w:val="Piedepgina"/>
      <w:tabs>
        <w:tab w:val="left" w:pos="3555"/>
      </w:tabs>
      <w:ind w:left="-709"/>
      <w:rPr>
        <w:sz w:val="18"/>
        <w:szCs w:val="18"/>
      </w:rPr>
    </w:pPr>
    <w:hyperlink r:id="rId1" w:history="1">
      <w:r w:rsidR="00CE5AB3" w:rsidRPr="002F32A6">
        <w:rPr>
          <w:rStyle w:val="Hipervnculo"/>
          <w:sz w:val="18"/>
          <w:szCs w:val="18"/>
        </w:rPr>
        <w:t>www.minambiente.gov.co</w:t>
      </w:r>
    </w:hyperlink>
  </w:p>
  <w:p w14:paraId="0A4D43E3" w14:textId="77777777" w:rsidR="00CE5AB3" w:rsidRDefault="00CE5AB3" w:rsidP="008F6100">
    <w:pPr>
      <w:pStyle w:val="Piedepgina"/>
      <w:tabs>
        <w:tab w:val="left" w:pos="3555"/>
      </w:tabs>
      <w:ind w:left="-709"/>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t>2</w:t>
    </w:r>
  </w:p>
  <w:p w14:paraId="18D160CB" w14:textId="77777777" w:rsidR="00CE5AB3" w:rsidRDefault="00CE5AB3" w:rsidP="00CE5AB3">
    <w:pPr>
      <w:pStyle w:val="Piedepgina"/>
      <w:tabs>
        <w:tab w:val="left" w:pos="3555"/>
      </w:tabs>
      <w:ind w:left="-993"/>
    </w:pPr>
  </w:p>
  <w:p w14:paraId="61AC30FB"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52E608EF"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0EE9A" w14:textId="77777777" w:rsidR="006E3FF9" w:rsidRDefault="006E3FF9">
      <w:r>
        <w:separator/>
      </w:r>
    </w:p>
  </w:footnote>
  <w:footnote w:type="continuationSeparator" w:id="0">
    <w:p w14:paraId="2A191B6D" w14:textId="77777777" w:rsidR="006E3FF9" w:rsidRDefault="006E3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35555" w14:textId="77777777" w:rsidR="008A7359" w:rsidRDefault="00982243">
    <w:pPr>
      <w:pStyle w:val="Encabezado"/>
    </w:pPr>
    <w:r>
      <w:rPr>
        <w:noProof/>
        <w:lang w:val="es-CO" w:eastAsia="es-CO"/>
      </w:rPr>
      <w:pict w14:anchorId="2506A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alt="" style="position:absolute;margin-left:0;margin-top:0;width:496.05pt;height:149.6pt;z-index:-251655168;mso-wrap-edited:f;mso-width-percent:0;mso-height-percent:0;mso-position-horizontal:center;mso-position-horizontal-relative:margin;mso-position-vertical:center;mso-position-vertical-relative:margin;mso-width-percent:0;mso-height-percent:0"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A375"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shd w:val="clear" w:color="auto" w:fill="auto"/>
          <w:vAlign w:val="center"/>
        </w:tcPr>
        <w:p w14:paraId="1E15E61F"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48DE50D7"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211FC6EA" w14:textId="77777777" w:rsidR="00CE5AB3" w:rsidRPr="001D62F3" w:rsidRDefault="003709F5" w:rsidP="00CE5AB3">
          <w:pPr>
            <w:ind w:right="-42"/>
            <w:jc w:val="center"/>
            <w:rPr>
              <w:rFonts w:cs="Arial"/>
              <w:b/>
              <w:bCs/>
              <w:spacing w:val="-6"/>
            </w:rPr>
          </w:pPr>
          <w:r w:rsidRPr="009A17E9">
            <w:rPr>
              <w:rFonts w:cs="Arial"/>
              <w:b/>
              <w:noProof/>
              <w:spacing w:val="-6"/>
              <w:lang w:val="es-CO" w:eastAsia="es-CO"/>
            </w:rPr>
            <w:drawing>
              <wp:inline distT="0" distB="0" distL="0" distR="0" wp14:anchorId="7A523749" wp14:editId="07777777">
                <wp:extent cx="1057275" cy="333375"/>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57275" cy="333375"/>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764ED501"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0AB93745"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148A0DBE"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77777777" w:rsidR="00F07A7D" w:rsidRDefault="003709F5">
    <w:pPr>
      <w:pStyle w:val="Encabezado"/>
    </w:pPr>
    <w:r>
      <w:rPr>
        <w:noProof/>
      </w:rPr>
      <w:drawing>
        <wp:anchor distT="0" distB="0" distL="114300" distR="114300" simplePos="0" relativeHeight="251659264" behindDoc="1" locked="0" layoutInCell="1" allowOverlap="1" wp14:anchorId="345C0009" wp14:editId="07777777">
          <wp:simplePos x="0" y="0"/>
          <wp:positionH relativeFrom="margin">
            <wp:posOffset>514350</wp:posOffset>
          </wp:positionH>
          <wp:positionV relativeFrom="paragraph">
            <wp:posOffset>3205480</wp:posOffset>
          </wp:positionV>
          <wp:extent cx="5258435" cy="1586230"/>
          <wp:effectExtent l="0" t="0" r="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071FE305" w14:textId="77777777" w:rsidTr="00431BB6">
      <w:trPr>
        <w:cantSplit/>
        <w:trHeight w:val="706"/>
      </w:trPr>
      <w:tc>
        <w:tcPr>
          <w:tcW w:w="1579" w:type="pct"/>
          <w:vMerge w:val="restart"/>
          <w:shd w:val="clear" w:color="auto" w:fill="auto"/>
          <w:vAlign w:val="center"/>
        </w:tcPr>
        <w:p w14:paraId="03DF4DE2"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423A020D" w14:textId="77777777" w:rsidR="00431BB6" w:rsidRPr="006374A6" w:rsidRDefault="003709F5"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192" behindDoc="0" locked="0" layoutInCell="1" allowOverlap="1" wp14:anchorId="08EEEE11" wp14:editId="07777777">
                <wp:simplePos x="0" y="0"/>
                <wp:positionH relativeFrom="margin">
                  <wp:posOffset>233680</wp:posOffset>
                </wp:positionH>
                <wp:positionV relativeFrom="margin">
                  <wp:posOffset>146050</wp:posOffset>
                </wp:positionV>
                <wp:extent cx="1536700" cy="39878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1299FC03"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53508331"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475557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4C694B97" w14:textId="77777777" w:rsidR="00350767" w:rsidRDefault="00982243">
    <w:pPr>
      <w:pStyle w:val="Encabezado"/>
    </w:pPr>
    <w:r>
      <w:rPr>
        <w:rFonts w:ascii="Arial Narrow" w:hAnsi="Arial Narrow" w:cs="Arial"/>
        <w:bCs/>
        <w:noProof/>
        <w:spacing w:val="-6"/>
        <w:lang w:val="es-CO" w:eastAsia="es-CO"/>
      </w:rPr>
      <w:pict w14:anchorId="73DB2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alt="" style="position:absolute;margin-left:0;margin-top:0;width:496.05pt;height:149.6pt;z-index:-251656192;mso-wrap-edited:f;mso-width-percent:0;mso-height-percent:0;mso-position-horizontal:center;mso-position-horizontal-relative:margin;mso-position-vertical:center;mso-position-vertical-relative:margin;mso-width-percent:0;mso-height-percent:0"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3757E06"/>
    <w:multiLevelType w:val="hybridMultilevel"/>
    <w:tmpl w:val="8BC6BDDC"/>
    <w:lvl w:ilvl="0" w:tplc="ECE0CB16">
      <w:numFmt w:val="bullet"/>
      <w:lvlText w:val="-"/>
      <w:lvlJc w:val="left"/>
      <w:pPr>
        <w:ind w:left="720" w:hanging="360"/>
      </w:pPr>
      <w:rPr>
        <w:rFonts w:ascii="Arial Narrow" w:eastAsia="Times New Roman" w:hAnsi="Arial Narrow"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5C87B2D"/>
    <w:multiLevelType w:val="multilevel"/>
    <w:tmpl w:val="9DE04960"/>
    <w:lvl w:ilvl="0">
      <w:start w:val="1"/>
      <w:numFmt w:val="decimal"/>
      <w:lvlText w:val="%1."/>
      <w:lvlJc w:val="left"/>
      <w:pPr>
        <w:ind w:left="720" w:hanging="360"/>
      </w:pPr>
      <w:rPr>
        <w:color w:val="auto"/>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3353FB"/>
    <w:multiLevelType w:val="hybridMultilevel"/>
    <w:tmpl w:val="1442911E"/>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5"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4B303E7C"/>
    <w:multiLevelType w:val="hybridMultilevel"/>
    <w:tmpl w:val="CDACEC94"/>
    <w:lvl w:ilvl="0" w:tplc="902A3190">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29"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0"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72B42EF"/>
    <w:multiLevelType w:val="hybridMultilevel"/>
    <w:tmpl w:val="18082E7A"/>
    <w:lvl w:ilvl="0" w:tplc="240A000D">
      <w:start w:val="1"/>
      <w:numFmt w:val="bullet"/>
      <w:lvlText w:val=""/>
      <w:lvlJc w:val="left"/>
      <w:pPr>
        <w:ind w:left="436" w:hanging="360"/>
      </w:pPr>
      <w:rPr>
        <w:rFonts w:ascii="Wingdings" w:hAnsi="Wingdings"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2"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3"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6"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39"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40"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6C60A8D"/>
    <w:multiLevelType w:val="hybridMultilevel"/>
    <w:tmpl w:val="EEB2B3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3"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47"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E665260"/>
    <w:multiLevelType w:val="hybridMultilevel"/>
    <w:tmpl w:val="E26E3CD0"/>
    <w:lvl w:ilvl="0" w:tplc="7D64E704">
      <w:start w:val="1"/>
      <w:numFmt w:val="bullet"/>
      <w:lvlText w:val="­"/>
      <w:lvlJc w:val="left"/>
      <w:pPr>
        <w:ind w:left="720" w:hanging="360"/>
      </w:pPr>
      <w:rPr>
        <w:rFonts w:ascii="Book Antiqua" w:hAnsi="Book Antiqu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2187367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4245082">
    <w:abstractNumId w:val="7"/>
  </w:num>
  <w:num w:numId="3" w16cid:durableId="475221643">
    <w:abstractNumId w:val="43"/>
  </w:num>
  <w:num w:numId="4" w16cid:durableId="1825588906">
    <w:abstractNumId w:val="8"/>
  </w:num>
  <w:num w:numId="5" w16cid:durableId="833060771">
    <w:abstractNumId w:val="18"/>
  </w:num>
  <w:num w:numId="6" w16cid:durableId="1830050133">
    <w:abstractNumId w:val="36"/>
  </w:num>
  <w:num w:numId="7" w16cid:durableId="1451128948">
    <w:abstractNumId w:val="10"/>
  </w:num>
  <w:num w:numId="8" w16cid:durableId="998968804">
    <w:abstractNumId w:val="19"/>
  </w:num>
  <w:num w:numId="9" w16cid:durableId="84882922">
    <w:abstractNumId w:val="6"/>
  </w:num>
  <w:num w:numId="10" w16cid:durableId="483203791">
    <w:abstractNumId w:val="23"/>
  </w:num>
  <w:num w:numId="11" w16cid:durableId="721562145">
    <w:abstractNumId w:val="14"/>
  </w:num>
  <w:num w:numId="12" w16cid:durableId="1833790906">
    <w:abstractNumId w:val="37"/>
  </w:num>
  <w:num w:numId="13" w16cid:durableId="1008676921">
    <w:abstractNumId w:val="44"/>
  </w:num>
  <w:num w:numId="14" w16cid:durableId="608318718">
    <w:abstractNumId w:val="45"/>
  </w:num>
  <w:num w:numId="15" w16cid:durableId="781648456">
    <w:abstractNumId w:val="1"/>
  </w:num>
  <w:num w:numId="16" w16cid:durableId="771052635">
    <w:abstractNumId w:val="25"/>
  </w:num>
  <w:num w:numId="17" w16cid:durableId="2088110799">
    <w:abstractNumId w:val="4"/>
  </w:num>
  <w:num w:numId="18" w16cid:durableId="1636062203">
    <w:abstractNumId w:val="28"/>
  </w:num>
  <w:num w:numId="19" w16cid:durableId="356275522">
    <w:abstractNumId w:val="32"/>
  </w:num>
  <w:num w:numId="20" w16cid:durableId="88015733">
    <w:abstractNumId w:val="0"/>
  </w:num>
  <w:num w:numId="21" w16cid:durableId="1044476685">
    <w:abstractNumId w:val="11"/>
  </w:num>
  <w:num w:numId="22" w16cid:durableId="193740118">
    <w:abstractNumId w:val="21"/>
  </w:num>
  <w:num w:numId="23" w16cid:durableId="12306546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3235413">
    <w:abstractNumId w:val="42"/>
  </w:num>
  <w:num w:numId="25" w16cid:durableId="946348696">
    <w:abstractNumId w:val="12"/>
  </w:num>
  <w:num w:numId="26" w16cid:durableId="1365134634">
    <w:abstractNumId w:val="34"/>
  </w:num>
  <w:num w:numId="27" w16cid:durableId="432360520">
    <w:abstractNumId w:val="30"/>
  </w:num>
  <w:num w:numId="28" w16cid:durableId="806750233">
    <w:abstractNumId w:val="46"/>
  </w:num>
  <w:num w:numId="29" w16cid:durableId="1341851066">
    <w:abstractNumId w:val="1"/>
  </w:num>
  <w:num w:numId="30" w16cid:durableId="1360396492">
    <w:abstractNumId w:val="48"/>
  </w:num>
  <w:num w:numId="31" w16cid:durableId="794255208">
    <w:abstractNumId w:val="27"/>
  </w:num>
  <w:num w:numId="32" w16cid:durableId="1895385271">
    <w:abstractNumId w:val="40"/>
  </w:num>
  <w:num w:numId="33" w16cid:durableId="1593852132">
    <w:abstractNumId w:val="29"/>
  </w:num>
  <w:num w:numId="34" w16cid:durableId="903249461">
    <w:abstractNumId w:val="39"/>
  </w:num>
  <w:num w:numId="35" w16cid:durableId="2075732303">
    <w:abstractNumId w:val="15"/>
  </w:num>
  <w:num w:numId="36" w16cid:durableId="62720814">
    <w:abstractNumId w:val="5"/>
  </w:num>
  <w:num w:numId="37" w16cid:durableId="644436849">
    <w:abstractNumId w:val="2"/>
  </w:num>
  <w:num w:numId="38" w16cid:durableId="1743795538">
    <w:abstractNumId w:val="33"/>
  </w:num>
  <w:num w:numId="39" w16cid:durableId="1321732011">
    <w:abstractNumId w:val="38"/>
  </w:num>
  <w:num w:numId="40" w16cid:durableId="1407611548">
    <w:abstractNumId w:val="17"/>
  </w:num>
  <w:num w:numId="41" w16cid:durableId="138765078">
    <w:abstractNumId w:val="47"/>
  </w:num>
  <w:num w:numId="42" w16cid:durableId="239219720">
    <w:abstractNumId w:val="20"/>
  </w:num>
  <w:num w:numId="43" w16cid:durableId="1567033971">
    <w:abstractNumId w:val="3"/>
  </w:num>
  <w:num w:numId="44" w16cid:durableId="36900595">
    <w:abstractNumId w:val="13"/>
  </w:num>
  <w:num w:numId="45" w16cid:durableId="692458279">
    <w:abstractNumId w:val="22"/>
  </w:num>
  <w:num w:numId="46" w16cid:durableId="41447791">
    <w:abstractNumId w:val="16"/>
  </w:num>
  <w:num w:numId="47" w16cid:durableId="412625495">
    <w:abstractNumId w:val="49"/>
  </w:num>
  <w:num w:numId="48" w16cid:durableId="5062646">
    <w:abstractNumId w:val="9"/>
  </w:num>
  <w:num w:numId="49" w16cid:durableId="181088981">
    <w:abstractNumId w:val="26"/>
  </w:num>
  <w:num w:numId="50" w16cid:durableId="290090240">
    <w:abstractNumId w:val="41"/>
  </w:num>
  <w:num w:numId="51" w16cid:durableId="1884517742">
    <w:abstractNumId w:val="31"/>
  </w:num>
  <w:num w:numId="52" w16cid:durableId="2029090718">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ma Judith Salamanca Guauque">
    <w15:presenceInfo w15:providerId="AD" w15:userId="S::ESalamanca@minambiente.gov.co::d3edfb05-b851-43d6-b26c-1c22ffd95e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6F83"/>
    <w:rsid w:val="00007F07"/>
    <w:rsid w:val="00013C42"/>
    <w:rsid w:val="00014D67"/>
    <w:rsid w:val="00016A94"/>
    <w:rsid w:val="00016CCE"/>
    <w:rsid w:val="00021FCC"/>
    <w:rsid w:val="00024F34"/>
    <w:rsid w:val="0002546A"/>
    <w:rsid w:val="00025FD1"/>
    <w:rsid w:val="00032CBF"/>
    <w:rsid w:val="0004205E"/>
    <w:rsid w:val="00047A6E"/>
    <w:rsid w:val="00050524"/>
    <w:rsid w:val="00054807"/>
    <w:rsid w:val="00057E46"/>
    <w:rsid w:val="00066463"/>
    <w:rsid w:val="0007636F"/>
    <w:rsid w:val="00081CEE"/>
    <w:rsid w:val="00082817"/>
    <w:rsid w:val="00084B49"/>
    <w:rsid w:val="00086B16"/>
    <w:rsid w:val="00092C0A"/>
    <w:rsid w:val="00094D9F"/>
    <w:rsid w:val="00097C6E"/>
    <w:rsid w:val="000A2A04"/>
    <w:rsid w:val="000A35DA"/>
    <w:rsid w:val="000A3E34"/>
    <w:rsid w:val="000B10EC"/>
    <w:rsid w:val="000B30A6"/>
    <w:rsid w:val="000B3550"/>
    <w:rsid w:val="000B39C5"/>
    <w:rsid w:val="000B497C"/>
    <w:rsid w:val="000B50F1"/>
    <w:rsid w:val="000C41BE"/>
    <w:rsid w:val="000C614C"/>
    <w:rsid w:val="000C6C52"/>
    <w:rsid w:val="000D15A4"/>
    <w:rsid w:val="000D1904"/>
    <w:rsid w:val="000D2DA8"/>
    <w:rsid w:val="000D512E"/>
    <w:rsid w:val="000D7957"/>
    <w:rsid w:val="000E0152"/>
    <w:rsid w:val="000E370D"/>
    <w:rsid w:val="000E4DD7"/>
    <w:rsid w:val="000E5414"/>
    <w:rsid w:val="000E65A4"/>
    <w:rsid w:val="000F0744"/>
    <w:rsid w:val="000F27B8"/>
    <w:rsid w:val="00104933"/>
    <w:rsid w:val="00105533"/>
    <w:rsid w:val="00106E75"/>
    <w:rsid w:val="001072FB"/>
    <w:rsid w:val="00116659"/>
    <w:rsid w:val="001175AA"/>
    <w:rsid w:val="001221A9"/>
    <w:rsid w:val="00123114"/>
    <w:rsid w:val="00125A3A"/>
    <w:rsid w:val="00126916"/>
    <w:rsid w:val="00126980"/>
    <w:rsid w:val="001303DD"/>
    <w:rsid w:val="001348DA"/>
    <w:rsid w:val="001365B5"/>
    <w:rsid w:val="00136CD0"/>
    <w:rsid w:val="0013737F"/>
    <w:rsid w:val="00142BF2"/>
    <w:rsid w:val="001447C1"/>
    <w:rsid w:val="00145BCA"/>
    <w:rsid w:val="0015216F"/>
    <w:rsid w:val="00153129"/>
    <w:rsid w:val="00153523"/>
    <w:rsid w:val="00157729"/>
    <w:rsid w:val="00164587"/>
    <w:rsid w:val="001665A3"/>
    <w:rsid w:val="001743EF"/>
    <w:rsid w:val="00174A31"/>
    <w:rsid w:val="00177232"/>
    <w:rsid w:val="0018003C"/>
    <w:rsid w:val="00187186"/>
    <w:rsid w:val="001978EB"/>
    <w:rsid w:val="001A06BD"/>
    <w:rsid w:val="001A1E25"/>
    <w:rsid w:val="001A2AF1"/>
    <w:rsid w:val="001A51B1"/>
    <w:rsid w:val="001C013E"/>
    <w:rsid w:val="001C325A"/>
    <w:rsid w:val="001C5339"/>
    <w:rsid w:val="001D1743"/>
    <w:rsid w:val="001D17CF"/>
    <w:rsid w:val="001D3698"/>
    <w:rsid w:val="001D3D5B"/>
    <w:rsid w:val="001E2543"/>
    <w:rsid w:val="001E65E6"/>
    <w:rsid w:val="001E6C60"/>
    <w:rsid w:val="001E75FC"/>
    <w:rsid w:val="001F0387"/>
    <w:rsid w:val="001F1F09"/>
    <w:rsid w:val="001F238A"/>
    <w:rsid w:val="002171A2"/>
    <w:rsid w:val="002217D1"/>
    <w:rsid w:val="002264B8"/>
    <w:rsid w:val="002279C1"/>
    <w:rsid w:val="00235361"/>
    <w:rsid w:val="002357A6"/>
    <w:rsid w:val="00236F62"/>
    <w:rsid w:val="00237D76"/>
    <w:rsid w:val="00240F4F"/>
    <w:rsid w:val="002450EA"/>
    <w:rsid w:val="00251FCE"/>
    <w:rsid w:val="00252F13"/>
    <w:rsid w:val="00254313"/>
    <w:rsid w:val="0026513E"/>
    <w:rsid w:val="00270AF9"/>
    <w:rsid w:val="002729A5"/>
    <w:rsid w:val="002862C1"/>
    <w:rsid w:val="00286449"/>
    <w:rsid w:val="00287EC3"/>
    <w:rsid w:val="00293F29"/>
    <w:rsid w:val="002941D1"/>
    <w:rsid w:val="002A2A12"/>
    <w:rsid w:val="002C05D0"/>
    <w:rsid w:val="002C1CAF"/>
    <w:rsid w:val="002C22DE"/>
    <w:rsid w:val="002C6429"/>
    <w:rsid w:val="002C6EF2"/>
    <w:rsid w:val="002D096D"/>
    <w:rsid w:val="002D11FE"/>
    <w:rsid w:val="002D2CB2"/>
    <w:rsid w:val="002D35EC"/>
    <w:rsid w:val="002D3FE3"/>
    <w:rsid w:val="002D5E8B"/>
    <w:rsid w:val="002D60A8"/>
    <w:rsid w:val="002D78CF"/>
    <w:rsid w:val="002E4A97"/>
    <w:rsid w:val="002E71C4"/>
    <w:rsid w:val="002F226A"/>
    <w:rsid w:val="00301DC2"/>
    <w:rsid w:val="00305594"/>
    <w:rsid w:val="00305BAB"/>
    <w:rsid w:val="0031438B"/>
    <w:rsid w:val="0031466F"/>
    <w:rsid w:val="003227FD"/>
    <w:rsid w:val="0032534C"/>
    <w:rsid w:val="00325A55"/>
    <w:rsid w:val="003343DB"/>
    <w:rsid w:val="00336655"/>
    <w:rsid w:val="00342B3C"/>
    <w:rsid w:val="00343CA9"/>
    <w:rsid w:val="00346554"/>
    <w:rsid w:val="00346F11"/>
    <w:rsid w:val="003503EB"/>
    <w:rsid w:val="00350767"/>
    <w:rsid w:val="00350E4B"/>
    <w:rsid w:val="003533A1"/>
    <w:rsid w:val="00353831"/>
    <w:rsid w:val="003552E3"/>
    <w:rsid w:val="00362F84"/>
    <w:rsid w:val="00364A78"/>
    <w:rsid w:val="003651DE"/>
    <w:rsid w:val="00367B7F"/>
    <w:rsid w:val="00367CB8"/>
    <w:rsid w:val="003709F5"/>
    <w:rsid w:val="003711C0"/>
    <w:rsid w:val="00373197"/>
    <w:rsid w:val="00382EF7"/>
    <w:rsid w:val="0038390A"/>
    <w:rsid w:val="003975AD"/>
    <w:rsid w:val="003A0BBF"/>
    <w:rsid w:val="003A3943"/>
    <w:rsid w:val="003A3C08"/>
    <w:rsid w:val="003A6449"/>
    <w:rsid w:val="003A73D2"/>
    <w:rsid w:val="003B3F46"/>
    <w:rsid w:val="003B3F48"/>
    <w:rsid w:val="003B4DDE"/>
    <w:rsid w:val="003B625C"/>
    <w:rsid w:val="003B74DA"/>
    <w:rsid w:val="003C0C28"/>
    <w:rsid w:val="003C0F32"/>
    <w:rsid w:val="003C4567"/>
    <w:rsid w:val="003C6CAC"/>
    <w:rsid w:val="003C6D04"/>
    <w:rsid w:val="003D2177"/>
    <w:rsid w:val="003D3516"/>
    <w:rsid w:val="003E1394"/>
    <w:rsid w:val="003E582F"/>
    <w:rsid w:val="00401B59"/>
    <w:rsid w:val="00405CE5"/>
    <w:rsid w:val="0041114C"/>
    <w:rsid w:val="0041604F"/>
    <w:rsid w:val="004164C0"/>
    <w:rsid w:val="00422688"/>
    <w:rsid w:val="00422845"/>
    <w:rsid w:val="00427DD9"/>
    <w:rsid w:val="004317DB"/>
    <w:rsid w:val="00431BB6"/>
    <w:rsid w:val="00432C5C"/>
    <w:rsid w:val="00437C19"/>
    <w:rsid w:val="00447E9D"/>
    <w:rsid w:val="00461D1F"/>
    <w:rsid w:val="00470148"/>
    <w:rsid w:val="00470526"/>
    <w:rsid w:val="00483D77"/>
    <w:rsid w:val="004848A4"/>
    <w:rsid w:val="004848DA"/>
    <w:rsid w:val="00496BDC"/>
    <w:rsid w:val="0049742C"/>
    <w:rsid w:val="00497AE4"/>
    <w:rsid w:val="004A0755"/>
    <w:rsid w:val="004A6BE3"/>
    <w:rsid w:val="004B0583"/>
    <w:rsid w:val="004B078F"/>
    <w:rsid w:val="004B3D4A"/>
    <w:rsid w:val="004C4371"/>
    <w:rsid w:val="004C7140"/>
    <w:rsid w:val="004C7814"/>
    <w:rsid w:val="004C7D38"/>
    <w:rsid w:val="004D0D86"/>
    <w:rsid w:val="004D10C6"/>
    <w:rsid w:val="004D2643"/>
    <w:rsid w:val="004D294E"/>
    <w:rsid w:val="004D3D03"/>
    <w:rsid w:val="004D4586"/>
    <w:rsid w:val="004D6329"/>
    <w:rsid w:val="004E034B"/>
    <w:rsid w:val="004E17FC"/>
    <w:rsid w:val="004E274E"/>
    <w:rsid w:val="004E517F"/>
    <w:rsid w:val="004F778E"/>
    <w:rsid w:val="004F7A38"/>
    <w:rsid w:val="005007A4"/>
    <w:rsid w:val="0050148F"/>
    <w:rsid w:val="0050224C"/>
    <w:rsid w:val="00502F91"/>
    <w:rsid w:val="00520AAA"/>
    <w:rsid w:val="00520B2A"/>
    <w:rsid w:val="00522F36"/>
    <w:rsid w:val="00526367"/>
    <w:rsid w:val="005338E4"/>
    <w:rsid w:val="00537612"/>
    <w:rsid w:val="0054286C"/>
    <w:rsid w:val="00543E5A"/>
    <w:rsid w:val="00545A32"/>
    <w:rsid w:val="0054645F"/>
    <w:rsid w:val="00561120"/>
    <w:rsid w:val="005616ED"/>
    <w:rsid w:val="005629D0"/>
    <w:rsid w:val="00564A4E"/>
    <w:rsid w:val="00567C98"/>
    <w:rsid w:val="005815B6"/>
    <w:rsid w:val="00584E85"/>
    <w:rsid w:val="00585428"/>
    <w:rsid w:val="005871DA"/>
    <w:rsid w:val="00587695"/>
    <w:rsid w:val="0059054D"/>
    <w:rsid w:val="00592B73"/>
    <w:rsid w:val="0059316B"/>
    <w:rsid w:val="005949A8"/>
    <w:rsid w:val="00595DCC"/>
    <w:rsid w:val="005A077D"/>
    <w:rsid w:val="005A2383"/>
    <w:rsid w:val="005A4320"/>
    <w:rsid w:val="005A498D"/>
    <w:rsid w:val="005A4F38"/>
    <w:rsid w:val="005B0DE4"/>
    <w:rsid w:val="005C19CA"/>
    <w:rsid w:val="005C349B"/>
    <w:rsid w:val="005C387E"/>
    <w:rsid w:val="005C4522"/>
    <w:rsid w:val="005C58AF"/>
    <w:rsid w:val="005D49BF"/>
    <w:rsid w:val="005D4ACA"/>
    <w:rsid w:val="005D75F6"/>
    <w:rsid w:val="005E4E2F"/>
    <w:rsid w:val="005F30C3"/>
    <w:rsid w:val="005F5445"/>
    <w:rsid w:val="005F7863"/>
    <w:rsid w:val="0060353B"/>
    <w:rsid w:val="0060619D"/>
    <w:rsid w:val="00617D9A"/>
    <w:rsid w:val="00620816"/>
    <w:rsid w:val="00620876"/>
    <w:rsid w:val="00624FD0"/>
    <w:rsid w:val="00630C5E"/>
    <w:rsid w:val="006315B4"/>
    <w:rsid w:val="00633ADB"/>
    <w:rsid w:val="00634556"/>
    <w:rsid w:val="00634A4A"/>
    <w:rsid w:val="00635AC3"/>
    <w:rsid w:val="00636FFB"/>
    <w:rsid w:val="00640DE2"/>
    <w:rsid w:val="00644CDC"/>
    <w:rsid w:val="0065104B"/>
    <w:rsid w:val="00651E00"/>
    <w:rsid w:val="00654CCF"/>
    <w:rsid w:val="00654DFB"/>
    <w:rsid w:val="00657BCB"/>
    <w:rsid w:val="0066322C"/>
    <w:rsid w:val="00665F82"/>
    <w:rsid w:val="0067186C"/>
    <w:rsid w:val="00671E11"/>
    <w:rsid w:val="006779DA"/>
    <w:rsid w:val="00687D1F"/>
    <w:rsid w:val="00687EB3"/>
    <w:rsid w:val="00688F02"/>
    <w:rsid w:val="00690D51"/>
    <w:rsid w:val="00692980"/>
    <w:rsid w:val="00693246"/>
    <w:rsid w:val="0069506F"/>
    <w:rsid w:val="00696582"/>
    <w:rsid w:val="006A1DBB"/>
    <w:rsid w:val="006A4E73"/>
    <w:rsid w:val="006A53B2"/>
    <w:rsid w:val="006B0F18"/>
    <w:rsid w:val="006B4E40"/>
    <w:rsid w:val="006B652F"/>
    <w:rsid w:val="006B6F6E"/>
    <w:rsid w:val="006C103A"/>
    <w:rsid w:val="006C1745"/>
    <w:rsid w:val="006C4E6A"/>
    <w:rsid w:val="006C50E8"/>
    <w:rsid w:val="006D464D"/>
    <w:rsid w:val="006D5543"/>
    <w:rsid w:val="006D64E1"/>
    <w:rsid w:val="006E3FF9"/>
    <w:rsid w:val="006E6F11"/>
    <w:rsid w:val="006E6F47"/>
    <w:rsid w:val="006F0B6B"/>
    <w:rsid w:val="006F144D"/>
    <w:rsid w:val="006F461B"/>
    <w:rsid w:val="006F622C"/>
    <w:rsid w:val="006F6683"/>
    <w:rsid w:val="00700FF6"/>
    <w:rsid w:val="00704D44"/>
    <w:rsid w:val="0070769A"/>
    <w:rsid w:val="007122C4"/>
    <w:rsid w:val="00715A68"/>
    <w:rsid w:val="00715DD5"/>
    <w:rsid w:val="00715ECF"/>
    <w:rsid w:val="00716B45"/>
    <w:rsid w:val="007173AA"/>
    <w:rsid w:val="00717A04"/>
    <w:rsid w:val="00717BFE"/>
    <w:rsid w:val="007208C5"/>
    <w:rsid w:val="00721940"/>
    <w:rsid w:val="00725BB4"/>
    <w:rsid w:val="00726170"/>
    <w:rsid w:val="0073180A"/>
    <w:rsid w:val="00732997"/>
    <w:rsid w:val="007336C3"/>
    <w:rsid w:val="007344C5"/>
    <w:rsid w:val="00735033"/>
    <w:rsid w:val="00742F71"/>
    <w:rsid w:val="00743BE8"/>
    <w:rsid w:val="00756485"/>
    <w:rsid w:val="0075705D"/>
    <w:rsid w:val="007626E1"/>
    <w:rsid w:val="007634B0"/>
    <w:rsid w:val="0076573F"/>
    <w:rsid w:val="00767F65"/>
    <w:rsid w:val="00770D6C"/>
    <w:rsid w:val="00776BBC"/>
    <w:rsid w:val="00783515"/>
    <w:rsid w:val="00787C94"/>
    <w:rsid w:val="00791BCB"/>
    <w:rsid w:val="007921BD"/>
    <w:rsid w:val="00793A02"/>
    <w:rsid w:val="00795C6B"/>
    <w:rsid w:val="00796C21"/>
    <w:rsid w:val="007A1566"/>
    <w:rsid w:val="007A3995"/>
    <w:rsid w:val="007A5AC5"/>
    <w:rsid w:val="007A5DB5"/>
    <w:rsid w:val="007A7327"/>
    <w:rsid w:val="007A75B7"/>
    <w:rsid w:val="007B1E84"/>
    <w:rsid w:val="007B622D"/>
    <w:rsid w:val="007B795C"/>
    <w:rsid w:val="007C4288"/>
    <w:rsid w:val="007C484E"/>
    <w:rsid w:val="007C52D4"/>
    <w:rsid w:val="007D4853"/>
    <w:rsid w:val="007D56BF"/>
    <w:rsid w:val="007D57C4"/>
    <w:rsid w:val="007E0429"/>
    <w:rsid w:val="007E41DE"/>
    <w:rsid w:val="007E4CE3"/>
    <w:rsid w:val="007E7408"/>
    <w:rsid w:val="007E7C59"/>
    <w:rsid w:val="007F1801"/>
    <w:rsid w:val="007F2B1F"/>
    <w:rsid w:val="0080082F"/>
    <w:rsid w:val="00801812"/>
    <w:rsid w:val="00802F7A"/>
    <w:rsid w:val="00806A1C"/>
    <w:rsid w:val="0080773A"/>
    <w:rsid w:val="008105A0"/>
    <w:rsid w:val="00812B67"/>
    <w:rsid w:val="008173F3"/>
    <w:rsid w:val="0082034B"/>
    <w:rsid w:val="0082117C"/>
    <w:rsid w:val="008227E9"/>
    <w:rsid w:val="008252C5"/>
    <w:rsid w:val="00826534"/>
    <w:rsid w:val="00831860"/>
    <w:rsid w:val="00832F2D"/>
    <w:rsid w:val="00836C6A"/>
    <w:rsid w:val="008408B5"/>
    <w:rsid w:val="00841C9F"/>
    <w:rsid w:val="0084294E"/>
    <w:rsid w:val="00843EFF"/>
    <w:rsid w:val="008442A5"/>
    <w:rsid w:val="008477A9"/>
    <w:rsid w:val="0085029F"/>
    <w:rsid w:val="00852A7C"/>
    <w:rsid w:val="0085416A"/>
    <w:rsid w:val="00855870"/>
    <w:rsid w:val="00856B0F"/>
    <w:rsid w:val="0086691B"/>
    <w:rsid w:val="0087186A"/>
    <w:rsid w:val="00872C56"/>
    <w:rsid w:val="00873000"/>
    <w:rsid w:val="00874F67"/>
    <w:rsid w:val="0087670D"/>
    <w:rsid w:val="00876AC2"/>
    <w:rsid w:val="00881BF9"/>
    <w:rsid w:val="00883F43"/>
    <w:rsid w:val="00884C98"/>
    <w:rsid w:val="00884CE2"/>
    <w:rsid w:val="00885E7D"/>
    <w:rsid w:val="00887199"/>
    <w:rsid w:val="0089363F"/>
    <w:rsid w:val="00894D05"/>
    <w:rsid w:val="00896ED8"/>
    <w:rsid w:val="008A209D"/>
    <w:rsid w:val="008A2436"/>
    <w:rsid w:val="008A4860"/>
    <w:rsid w:val="008A4E8C"/>
    <w:rsid w:val="008A563D"/>
    <w:rsid w:val="008A7359"/>
    <w:rsid w:val="008B0906"/>
    <w:rsid w:val="008B3B0A"/>
    <w:rsid w:val="008C2BA0"/>
    <w:rsid w:val="008C69F2"/>
    <w:rsid w:val="008C7819"/>
    <w:rsid w:val="008D0222"/>
    <w:rsid w:val="008D1D44"/>
    <w:rsid w:val="008D3E6C"/>
    <w:rsid w:val="008D7CD7"/>
    <w:rsid w:val="008E04EC"/>
    <w:rsid w:val="008E1BA3"/>
    <w:rsid w:val="008E43F4"/>
    <w:rsid w:val="008E5A25"/>
    <w:rsid w:val="008E5EDC"/>
    <w:rsid w:val="008E6CEB"/>
    <w:rsid w:val="008F1DE8"/>
    <w:rsid w:val="008F42F6"/>
    <w:rsid w:val="008F446B"/>
    <w:rsid w:val="008F5282"/>
    <w:rsid w:val="008F6100"/>
    <w:rsid w:val="008F6412"/>
    <w:rsid w:val="00912BAC"/>
    <w:rsid w:val="00921474"/>
    <w:rsid w:val="009214A0"/>
    <w:rsid w:val="00925058"/>
    <w:rsid w:val="00926CDB"/>
    <w:rsid w:val="00930113"/>
    <w:rsid w:val="009356EC"/>
    <w:rsid w:val="00937FB2"/>
    <w:rsid w:val="0094114F"/>
    <w:rsid w:val="0094484E"/>
    <w:rsid w:val="00950B15"/>
    <w:rsid w:val="0095690D"/>
    <w:rsid w:val="009609C5"/>
    <w:rsid w:val="0096407E"/>
    <w:rsid w:val="00965B1A"/>
    <w:rsid w:val="00971B57"/>
    <w:rsid w:val="00976933"/>
    <w:rsid w:val="00981893"/>
    <w:rsid w:val="00982243"/>
    <w:rsid w:val="00984974"/>
    <w:rsid w:val="00986438"/>
    <w:rsid w:val="00987DBF"/>
    <w:rsid w:val="00992CC2"/>
    <w:rsid w:val="009968AE"/>
    <w:rsid w:val="009970F9"/>
    <w:rsid w:val="009971B0"/>
    <w:rsid w:val="009A17E9"/>
    <w:rsid w:val="009A4060"/>
    <w:rsid w:val="009A5590"/>
    <w:rsid w:val="009A5FBD"/>
    <w:rsid w:val="009C1D50"/>
    <w:rsid w:val="009C3837"/>
    <w:rsid w:val="009C44BD"/>
    <w:rsid w:val="009C4552"/>
    <w:rsid w:val="009C51A5"/>
    <w:rsid w:val="009C537F"/>
    <w:rsid w:val="009C7ED9"/>
    <w:rsid w:val="009D0585"/>
    <w:rsid w:val="009D2BB3"/>
    <w:rsid w:val="009D4C08"/>
    <w:rsid w:val="009D7249"/>
    <w:rsid w:val="009E0846"/>
    <w:rsid w:val="009E1EF4"/>
    <w:rsid w:val="009E1F32"/>
    <w:rsid w:val="009E4BD5"/>
    <w:rsid w:val="009E7EF5"/>
    <w:rsid w:val="009F1BE0"/>
    <w:rsid w:val="009F2CAF"/>
    <w:rsid w:val="009F7CED"/>
    <w:rsid w:val="00A008C1"/>
    <w:rsid w:val="00A04569"/>
    <w:rsid w:val="00A06839"/>
    <w:rsid w:val="00A0736A"/>
    <w:rsid w:val="00A07DE7"/>
    <w:rsid w:val="00A120D6"/>
    <w:rsid w:val="00A1301A"/>
    <w:rsid w:val="00A14C37"/>
    <w:rsid w:val="00A150E9"/>
    <w:rsid w:val="00A15B2C"/>
    <w:rsid w:val="00A161B9"/>
    <w:rsid w:val="00A219D7"/>
    <w:rsid w:val="00A2785C"/>
    <w:rsid w:val="00A27BE2"/>
    <w:rsid w:val="00A33306"/>
    <w:rsid w:val="00A33DCF"/>
    <w:rsid w:val="00A33ED8"/>
    <w:rsid w:val="00A377FE"/>
    <w:rsid w:val="00A4128C"/>
    <w:rsid w:val="00A41AEF"/>
    <w:rsid w:val="00A447B3"/>
    <w:rsid w:val="00A500DD"/>
    <w:rsid w:val="00A52C3F"/>
    <w:rsid w:val="00A55DB6"/>
    <w:rsid w:val="00A61784"/>
    <w:rsid w:val="00A64120"/>
    <w:rsid w:val="00A64EE1"/>
    <w:rsid w:val="00A65841"/>
    <w:rsid w:val="00A67CAD"/>
    <w:rsid w:val="00A726E3"/>
    <w:rsid w:val="00A72973"/>
    <w:rsid w:val="00A736C3"/>
    <w:rsid w:val="00A74AFD"/>
    <w:rsid w:val="00A80613"/>
    <w:rsid w:val="00A8282F"/>
    <w:rsid w:val="00A837A0"/>
    <w:rsid w:val="00A8385F"/>
    <w:rsid w:val="00A83A98"/>
    <w:rsid w:val="00A845D1"/>
    <w:rsid w:val="00A85AEA"/>
    <w:rsid w:val="00A94019"/>
    <w:rsid w:val="00AA28E8"/>
    <w:rsid w:val="00AA7408"/>
    <w:rsid w:val="00AB0708"/>
    <w:rsid w:val="00AB0C45"/>
    <w:rsid w:val="00AB2FA3"/>
    <w:rsid w:val="00AB3AFA"/>
    <w:rsid w:val="00AB5420"/>
    <w:rsid w:val="00AB6652"/>
    <w:rsid w:val="00AC0DD5"/>
    <w:rsid w:val="00AC1AF8"/>
    <w:rsid w:val="00AC2C74"/>
    <w:rsid w:val="00AC447D"/>
    <w:rsid w:val="00AC4FDA"/>
    <w:rsid w:val="00AD5446"/>
    <w:rsid w:val="00AD623F"/>
    <w:rsid w:val="00AE03F3"/>
    <w:rsid w:val="00AE1056"/>
    <w:rsid w:val="00AF5E71"/>
    <w:rsid w:val="00AF693A"/>
    <w:rsid w:val="00B01A4B"/>
    <w:rsid w:val="00B11DAC"/>
    <w:rsid w:val="00B13AE3"/>
    <w:rsid w:val="00B14A5A"/>
    <w:rsid w:val="00B25550"/>
    <w:rsid w:val="00B26A9B"/>
    <w:rsid w:val="00B30DCD"/>
    <w:rsid w:val="00B32CAC"/>
    <w:rsid w:val="00B377D3"/>
    <w:rsid w:val="00B4178F"/>
    <w:rsid w:val="00B4216E"/>
    <w:rsid w:val="00B448DC"/>
    <w:rsid w:val="00B4601C"/>
    <w:rsid w:val="00B463AC"/>
    <w:rsid w:val="00B51095"/>
    <w:rsid w:val="00B51D39"/>
    <w:rsid w:val="00B55F12"/>
    <w:rsid w:val="00B563FA"/>
    <w:rsid w:val="00B56728"/>
    <w:rsid w:val="00B611C9"/>
    <w:rsid w:val="00B6123C"/>
    <w:rsid w:val="00B61CA6"/>
    <w:rsid w:val="00B65A03"/>
    <w:rsid w:val="00B65F1B"/>
    <w:rsid w:val="00B66D03"/>
    <w:rsid w:val="00B7000F"/>
    <w:rsid w:val="00B71914"/>
    <w:rsid w:val="00B729FC"/>
    <w:rsid w:val="00B73EC6"/>
    <w:rsid w:val="00B7456F"/>
    <w:rsid w:val="00B766E4"/>
    <w:rsid w:val="00B80E2A"/>
    <w:rsid w:val="00B8326D"/>
    <w:rsid w:val="00B84AF8"/>
    <w:rsid w:val="00B8595F"/>
    <w:rsid w:val="00B92AC5"/>
    <w:rsid w:val="00B937B6"/>
    <w:rsid w:val="00B94273"/>
    <w:rsid w:val="00BA450F"/>
    <w:rsid w:val="00BB03A9"/>
    <w:rsid w:val="00BB545F"/>
    <w:rsid w:val="00BC6F91"/>
    <w:rsid w:val="00BD4B65"/>
    <w:rsid w:val="00BE280C"/>
    <w:rsid w:val="00BE2DC4"/>
    <w:rsid w:val="00BF054E"/>
    <w:rsid w:val="00BF0DB9"/>
    <w:rsid w:val="00BF637D"/>
    <w:rsid w:val="00C009B1"/>
    <w:rsid w:val="00C12B93"/>
    <w:rsid w:val="00C134C3"/>
    <w:rsid w:val="00C14012"/>
    <w:rsid w:val="00C26811"/>
    <w:rsid w:val="00C26C14"/>
    <w:rsid w:val="00C27D76"/>
    <w:rsid w:val="00C31D59"/>
    <w:rsid w:val="00C33907"/>
    <w:rsid w:val="00C34CEA"/>
    <w:rsid w:val="00C36892"/>
    <w:rsid w:val="00C4009A"/>
    <w:rsid w:val="00C401C2"/>
    <w:rsid w:val="00C46330"/>
    <w:rsid w:val="00C47F73"/>
    <w:rsid w:val="00C50F92"/>
    <w:rsid w:val="00C52E86"/>
    <w:rsid w:val="00C555BE"/>
    <w:rsid w:val="00C6077B"/>
    <w:rsid w:val="00C61441"/>
    <w:rsid w:val="00C7228A"/>
    <w:rsid w:val="00C7294E"/>
    <w:rsid w:val="00C8050C"/>
    <w:rsid w:val="00C806F9"/>
    <w:rsid w:val="00C80FEE"/>
    <w:rsid w:val="00C81B20"/>
    <w:rsid w:val="00C91F90"/>
    <w:rsid w:val="00C96BEE"/>
    <w:rsid w:val="00CA0554"/>
    <w:rsid w:val="00CA1413"/>
    <w:rsid w:val="00CA55D4"/>
    <w:rsid w:val="00CA57DF"/>
    <w:rsid w:val="00CA5CFA"/>
    <w:rsid w:val="00CB0063"/>
    <w:rsid w:val="00CB27C3"/>
    <w:rsid w:val="00CB4D37"/>
    <w:rsid w:val="00CB66F7"/>
    <w:rsid w:val="00CC0C62"/>
    <w:rsid w:val="00CC259C"/>
    <w:rsid w:val="00CC42D1"/>
    <w:rsid w:val="00CC5B3E"/>
    <w:rsid w:val="00CE1A87"/>
    <w:rsid w:val="00CE5AB3"/>
    <w:rsid w:val="00CE7DAC"/>
    <w:rsid w:val="00CF0A53"/>
    <w:rsid w:val="00CF25EF"/>
    <w:rsid w:val="00D0059D"/>
    <w:rsid w:val="00D02FA7"/>
    <w:rsid w:val="00D04A96"/>
    <w:rsid w:val="00D05B67"/>
    <w:rsid w:val="00D05D52"/>
    <w:rsid w:val="00D07209"/>
    <w:rsid w:val="00D10617"/>
    <w:rsid w:val="00D13532"/>
    <w:rsid w:val="00D24980"/>
    <w:rsid w:val="00D26D53"/>
    <w:rsid w:val="00D31F43"/>
    <w:rsid w:val="00D34D19"/>
    <w:rsid w:val="00D40E59"/>
    <w:rsid w:val="00D415E6"/>
    <w:rsid w:val="00D444C5"/>
    <w:rsid w:val="00D510E4"/>
    <w:rsid w:val="00D51B50"/>
    <w:rsid w:val="00D530DC"/>
    <w:rsid w:val="00D57222"/>
    <w:rsid w:val="00D62023"/>
    <w:rsid w:val="00D65B51"/>
    <w:rsid w:val="00D7070F"/>
    <w:rsid w:val="00D709DD"/>
    <w:rsid w:val="00D72F86"/>
    <w:rsid w:val="00D73716"/>
    <w:rsid w:val="00D80479"/>
    <w:rsid w:val="00D8294A"/>
    <w:rsid w:val="00D82FA2"/>
    <w:rsid w:val="00D83F98"/>
    <w:rsid w:val="00D84742"/>
    <w:rsid w:val="00D84A75"/>
    <w:rsid w:val="00D85F90"/>
    <w:rsid w:val="00D90649"/>
    <w:rsid w:val="00D91E89"/>
    <w:rsid w:val="00D9213D"/>
    <w:rsid w:val="00D965B1"/>
    <w:rsid w:val="00D97DF9"/>
    <w:rsid w:val="00DA61AC"/>
    <w:rsid w:val="00DA6526"/>
    <w:rsid w:val="00DA6C54"/>
    <w:rsid w:val="00DA7AD3"/>
    <w:rsid w:val="00DB2342"/>
    <w:rsid w:val="00DB5CF8"/>
    <w:rsid w:val="00DC2B70"/>
    <w:rsid w:val="00DC54A3"/>
    <w:rsid w:val="00DC5854"/>
    <w:rsid w:val="00DD181C"/>
    <w:rsid w:val="00DD2F2C"/>
    <w:rsid w:val="00DD48D9"/>
    <w:rsid w:val="00DE1540"/>
    <w:rsid w:val="00DE4351"/>
    <w:rsid w:val="00DE4D39"/>
    <w:rsid w:val="00DE520C"/>
    <w:rsid w:val="00DF02EE"/>
    <w:rsid w:val="00DF1E66"/>
    <w:rsid w:val="00DF38C8"/>
    <w:rsid w:val="00DF3A4F"/>
    <w:rsid w:val="00DF60FD"/>
    <w:rsid w:val="00DF6410"/>
    <w:rsid w:val="00E007F7"/>
    <w:rsid w:val="00E03F3B"/>
    <w:rsid w:val="00E05070"/>
    <w:rsid w:val="00E05F18"/>
    <w:rsid w:val="00E06A27"/>
    <w:rsid w:val="00E1115C"/>
    <w:rsid w:val="00E12202"/>
    <w:rsid w:val="00E242C5"/>
    <w:rsid w:val="00E24673"/>
    <w:rsid w:val="00E24F26"/>
    <w:rsid w:val="00E261B4"/>
    <w:rsid w:val="00E31E85"/>
    <w:rsid w:val="00E37120"/>
    <w:rsid w:val="00E407FF"/>
    <w:rsid w:val="00E40C34"/>
    <w:rsid w:val="00E41E2C"/>
    <w:rsid w:val="00E424B1"/>
    <w:rsid w:val="00E44207"/>
    <w:rsid w:val="00E5565F"/>
    <w:rsid w:val="00E56A44"/>
    <w:rsid w:val="00E64EE5"/>
    <w:rsid w:val="00E66C57"/>
    <w:rsid w:val="00E66D00"/>
    <w:rsid w:val="00E70A7F"/>
    <w:rsid w:val="00E7224C"/>
    <w:rsid w:val="00E729F2"/>
    <w:rsid w:val="00E74B72"/>
    <w:rsid w:val="00E75DBD"/>
    <w:rsid w:val="00E76C3E"/>
    <w:rsid w:val="00E805D3"/>
    <w:rsid w:val="00E80826"/>
    <w:rsid w:val="00E84DA1"/>
    <w:rsid w:val="00E869D1"/>
    <w:rsid w:val="00E91332"/>
    <w:rsid w:val="00E96A3B"/>
    <w:rsid w:val="00E97671"/>
    <w:rsid w:val="00EA1066"/>
    <w:rsid w:val="00EA3045"/>
    <w:rsid w:val="00EB18EF"/>
    <w:rsid w:val="00EC1DE8"/>
    <w:rsid w:val="00EC35AE"/>
    <w:rsid w:val="00EC36D5"/>
    <w:rsid w:val="00ED4708"/>
    <w:rsid w:val="00EE0D69"/>
    <w:rsid w:val="00EE0F26"/>
    <w:rsid w:val="00EE15FA"/>
    <w:rsid w:val="00EE2ABB"/>
    <w:rsid w:val="00EF192B"/>
    <w:rsid w:val="00EF321B"/>
    <w:rsid w:val="00F06B8A"/>
    <w:rsid w:val="00F07A7D"/>
    <w:rsid w:val="00F11286"/>
    <w:rsid w:val="00F153C1"/>
    <w:rsid w:val="00F16839"/>
    <w:rsid w:val="00F211E7"/>
    <w:rsid w:val="00F21D37"/>
    <w:rsid w:val="00F221F0"/>
    <w:rsid w:val="00F26136"/>
    <w:rsid w:val="00F2713B"/>
    <w:rsid w:val="00F305D8"/>
    <w:rsid w:val="00F37106"/>
    <w:rsid w:val="00F41FD9"/>
    <w:rsid w:val="00F44A2E"/>
    <w:rsid w:val="00F462B9"/>
    <w:rsid w:val="00F46303"/>
    <w:rsid w:val="00F47D57"/>
    <w:rsid w:val="00F539A6"/>
    <w:rsid w:val="00F55DC4"/>
    <w:rsid w:val="00F566F5"/>
    <w:rsid w:val="00F576B3"/>
    <w:rsid w:val="00F57AD5"/>
    <w:rsid w:val="00F745E1"/>
    <w:rsid w:val="00F74C5E"/>
    <w:rsid w:val="00F75A79"/>
    <w:rsid w:val="00F7620E"/>
    <w:rsid w:val="00F775AD"/>
    <w:rsid w:val="00F80E07"/>
    <w:rsid w:val="00F81170"/>
    <w:rsid w:val="00F8204C"/>
    <w:rsid w:val="00F8587F"/>
    <w:rsid w:val="00F90326"/>
    <w:rsid w:val="00F90F86"/>
    <w:rsid w:val="00F92DF0"/>
    <w:rsid w:val="00F95893"/>
    <w:rsid w:val="00FA0454"/>
    <w:rsid w:val="00FA2A46"/>
    <w:rsid w:val="00FA3761"/>
    <w:rsid w:val="00FA4A9E"/>
    <w:rsid w:val="00FA7902"/>
    <w:rsid w:val="00FB1248"/>
    <w:rsid w:val="00FB217D"/>
    <w:rsid w:val="00FB29CC"/>
    <w:rsid w:val="00FB593E"/>
    <w:rsid w:val="00FC0522"/>
    <w:rsid w:val="00FC2DE3"/>
    <w:rsid w:val="00FC3BA3"/>
    <w:rsid w:val="00FD3D04"/>
    <w:rsid w:val="00FD49A0"/>
    <w:rsid w:val="00FE1EBD"/>
    <w:rsid w:val="00FE27A1"/>
    <w:rsid w:val="00FE27DE"/>
    <w:rsid w:val="00FE6DAE"/>
    <w:rsid w:val="00FF66CA"/>
    <w:rsid w:val="0114FD26"/>
    <w:rsid w:val="01A12D07"/>
    <w:rsid w:val="053C0025"/>
    <w:rsid w:val="06B5576F"/>
    <w:rsid w:val="070EF03A"/>
    <w:rsid w:val="07C0DF0C"/>
    <w:rsid w:val="07D5F28E"/>
    <w:rsid w:val="08D17AB7"/>
    <w:rsid w:val="0BA5832B"/>
    <w:rsid w:val="0BAA3C7B"/>
    <w:rsid w:val="0FBB2CD2"/>
    <w:rsid w:val="0FD22370"/>
    <w:rsid w:val="13351E27"/>
    <w:rsid w:val="18B06A59"/>
    <w:rsid w:val="194DF1DB"/>
    <w:rsid w:val="1AC0C85F"/>
    <w:rsid w:val="1B175ECC"/>
    <w:rsid w:val="1C5C98C0"/>
    <w:rsid w:val="1C91171E"/>
    <w:rsid w:val="1C9C0009"/>
    <w:rsid w:val="1CDD529A"/>
    <w:rsid w:val="1CDFC808"/>
    <w:rsid w:val="2467AAA5"/>
    <w:rsid w:val="24ACAF39"/>
    <w:rsid w:val="25EC37F4"/>
    <w:rsid w:val="274BEE38"/>
    <w:rsid w:val="28E23DA2"/>
    <w:rsid w:val="3068BA39"/>
    <w:rsid w:val="3220C843"/>
    <w:rsid w:val="33FBFFED"/>
    <w:rsid w:val="3A813E8A"/>
    <w:rsid w:val="3BC7AA89"/>
    <w:rsid w:val="3CEE5FC1"/>
    <w:rsid w:val="3E8321F7"/>
    <w:rsid w:val="42A40703"/>
    <w:rsid w:val="43DAA9F4"/>
    <w:rsid w:val="43F54451"/>
    <w:rsid w:val="44658639"/>
    <w:rsid w:val="449AE2A5"/>
    <w:rsid w:val="4838025E"/>
    <w:rsid w:val="48717F24"/>
    <w:rsid w:val="48D45A03"/>
    <w:rsid w:val="4BE5BBD9"/>
    <w:rsid w:val="4CCB7987"/>
    <w:rsid w:val="4D818C3A"/>
    <w:rsid w:val="5089700E"/>
    <w:rsid w:val="50DF6BE8"/>
    <w:rsid w:val="5A1F61B5"/>
    <w:rsid w:val="5D5F4246"/>
    <w:rsid w:val="62DB5FA9"/>
    <w:rsid w:val="6341A688"/>
    <w:rsid w:val="68CD0FE0"/>
    <w:rsid w:val="6B5D3EA3"/>
    <w:rsid w:val="6C6E606B"/>
    <w:rsid w:val="7599ECCB"/>
    <w:rsid w:val="75E518EC"/>
    <w:rsid w:val="776E1ADF"/>
    <w:rsid w:val="78305DBA"/>
    <w:rsid w:val="785D7D1C"/>
    <w:rsid w:val="79F94D7D"/>
    <w:rsid w:val="7B5C8C8C"/>
    <w:rsid w:val="7B951DDE"/>
    <w:rsid w:val="7F4D900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86F81"/>
  <w15:chartTrackingRefBased/>
  <w15:docId w15:val="{603E5E8E-6D3F-4F95-9745-69CE72D81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link w:val="TextoindependienteCar"/>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link w:val="Textoindependiente"/>
    <w:rsid w:val="008B0906"/>
    <w:rPr>
      <w:rFonts w:ascii="Tahoma" w:hAnsi="Tahoma" w:cs="Tahoma"/>
      <w:iCs/>
      <w:sz w:val="18"/>
      <w:lang w:val="es-ES" w:eastAsia="es-ES"/>
    </w:rPr>
  </w:style>
  <w:style w:type="paragraph" w:customStyle="1" w:styleId="paragraph">
    <w:name w:val="paragraph"/>
    <w:basedOn w:val="Normal"/>
    <w:rsid w:val="0060619D"/>
    <w:pPr>
      <w:spacing w:before="100" w:beforeAutospacing="1" w:after="100" w:afterAutospacing="1"/>
    </w:pPr>
    <w:rPr>
      <w:rFonts w:ascii="Times New Roman" w:hAnsi="Times New Roman"/>
      <w:sz w:val="24"/>
      <w:szCs w:val="24"/>
      <w:lang w:val="es-CO" w:eastAsia="es-CO"/>
    </w:rPr>
  </w:style>
  <w:style w:type="character" w:customStyle="1" w:styleId="normaltextrun">
    <w:name w:val="normaltextrun"/>
    <w:basedOn w:val="Fuentedeprrafopredeter"/>
    <w:rsid w:val="0060619D"/>
  </w:style>
  <w:style w:type="character" w:customStyle="1" w:styleId="eop">
    <w:name w:val="eop"/>
    <w:basedOn w:val="Fuentedeprrafopredeter"/>
    <w:rsid w:val="0060619D"/>
  </w:style>
  <w:style w:type="character" w:customStyle="1" w:styleId="wacimagecontainer">
    <w:name w:val="wacimagecontainer"/>
    <w:basedOn w:val="Fuentedeprrafopredeter"/>
    <w:rsid w:val="0060619D"/>
  </w:style>
  <w:style w:type="paragraph" w:styleId="Revisin">
    <w:name w:val="Revision"/>
    <w:hidden/>
    <w:uiPriority w:val="71"/>
    <w:rsid w:val="00CA55D4"/>
    <w:rPr>
      <w:rFonts w:ascii="Arial" w:hAnsi="Arial"/>
      <w:lang w:eastAsia="es-ES"/>
    </w:rPr>
  </w:style>
  <w:style w:type="paragraph" w:styleId="Prrafodelista">
    <w:name w:val="List Paragraph"/>
    <w:basedOn w:val="Normal"/>
    <w:uiPriority w:val="34"/>
    <w:qFormat/>
    <w:rsid w:val="009A4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12968">
      <w:bodyDiv w:val="1"/>
      <w:marLeft w:val="0"/>
      <w:marRight w:val="0"/>
      <w:marTop w:val="0"/>
      <w:marBottom w:val="0"/>
      <w:divBdr>
        <w:top w:val="none" w:sz="0" w:space="0" w:color="auto"/>
        <w:left w:val="none" w:sz="0" w:space="0" w:color="auto"/>
        <w:bottom w:val="none" w:sz="0" w:space="0" w:color="auto"/>
        <w:right w:val="none" w:sz="0" w:space="0" w:color="auto"/>
      </w:divBdr>
    </w:div>
    <w:div w:id="272371037">
      <w:bodyDiv w:val="1"/>
      <w:marLeft w:val="0"/>
      <w:marRight w:val="0"/>
      <w:marTop w:val="0"/>
      <w:marBottom w:val="0"/>
      <w:divBdr>
        <w:top w:val="none" w:sz="0" w:space="0" w:color="auto"/>
        <w:left w:val="none" w:sz="0" w:space="0" w:color="auto"/>
        <w:bottom w:val="none" w:sz="0" w:space="0" w:color="auto"/>
        <w:right w:val="none" w:sz="0" w:space="0" w:color="auto"/>
      </w:divBdr>
    </w:div>
    <w:div w:id="292831860">
      <w:bodyDiv w:val="1"/>
      <w:marLeft w:val="0"/>
      <w:marRight w:val="0"/>
      <w:marTop w:val="0"/>
      <w:marBottom w:val="0"/>
      <w:divBdr>
        <w:top w:val="none" w:sz="0" w:space="0" w:color="auto"/>
        <w:left w:val="none" w:sz="0" w:space="0" w:color="auto"/>
        <w:bottom w:val="none" w:sz="0" w:space="0" w:color="auto"/>
        <w:right w:val="none" w:sz="0" w:space="0" w:color="auto"/>
      </w:divBdr>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414785190">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30991402">
      <w:bodyDiv w:val="1"/>
      <w:marLeft w:val="0"/>
      <w:marRight w:val="0"/>
      <w:marTop w:val="0"/>
      <w:marBottom w:val="0"/>
      <w:divBdr>
        <w:top w:val="none" w:sz="0" w:space="0" w:color="auto"/>
        <w:left w:val="none" w:sz="0" w:space="0" w:color="auto"/>
        <w:bottom w:val="none" w:sz="0" w:space="0" w:color="auto"/>
        <w:right w:val="none" w:sz="0" w:space="0" w:color="auto"/>
      </w:divBdr>
    </w:div>
    <w:div w:id="532691775">
      <w:bodyDiv w:val="1"/>
      <w:marLeft w:val="0"/>
      <w:marRight w:val="0"/>
      <w:marTop w:val="0"/>
      <w:marBottom w:val="0"/>
      <w:divBdr>
        <w:top w:val="none" w:sz="0" w:space="0" w:color="auto"/>
        <w:left w:val="none" w:sz="0" w:space="0" w:color="auto"/>
        <w:bottom w:val="none" w:sz="0" w:space="0" w:color="auto"/>
        <w:right w:val="none" w:sz="0" w:space="0" w:color="auto"/>
      </w:divBdr>
    </w:div>
    <w:div w:id="534971819">
      <w:bodyDiv w:val="1"/>
      <w:marLeft w:val="0"/>
      <w:marRight w:val="0"/>
      <w:marTop w:val="0"/>
      <w:marBottom w:val="0"/>
      <w:divBdr>
        <w:top w:val="none" w:sz="0" w:space="0" w:color="auto"/>
        <w:left w:val="none" w:sz="0" w:space="0" w:color="auto"/>
        <w:bottom w:val="none" w:sz="0" w:space="0" w:color="auto"/>
        <w:right w:val="none" w:sz="0" w:space="0" w:color="auto"/>
      </w:divBdr>
    </w:div>
    <w:div w:id="535199741">
      <w:bodyDiv w:val="1"/>
      <w:marLeft w:val="0"/>
      <w:marRight w:val="0"/>
      <w:marTop w:val="0"/>
      <w:marBottom w:val="0"/>
      <w:divBdr>
        <w:top w:val="none" w:sz="0" w:space="0" w:color="auto"/>
        <w:left w:val="none" w:sz="0" w:space="0" w:color="auto"/>
        <w:bottom w:val="none" w:sz="0" w:space="0" w:color="auto"/>
        <w:right w:val="none" w:sz="0" w:space="0" w:color="auto"/>
      </w:divBdr>
    </w:div>
    <w:div w:id="571543838">
      <w:bodyDiv w:val="1"/>
      <w:marLeft w:val="0"/>
      <w:marRight w:val="0"/>
      <w:marTop w:val="0"/>
      <w:marBottom w:val="0"/>
      <w:divBdr>
        <w:top w:val="none" w:sz="0" w:space="0" w:color="auto"/>
        <w:left w:val="none" w:sz="0" w:space="0" w:color="auto"/>
        <w:bottom w:val="none" w:sz="0" w:space="0" w:color="auto"/>
        <w:right w:val="none" w:sz="0" w:space="0" w:color="auto"/>
      </w:divBdr>
    </w:div>
    <w:div w:id="591089261">
      <w:bodyDiv w:val="1"/>
      <w:marLeft w:val="0"/>
      <w:marRight w:val="0"/>
      <w:marTop w:val="0"/>
      <w:marBottom w:val="0"/>
      <w:divBdr>
        <w:top w:val="none" w:sz="0" w:space="0" w:color="auto"/>
        <w:left w:val="none" w:sz="0" w:space="0" w:color="auto"/>
        <w:bottom w:val="none" w:sz="0" w:space="0" w:color="auto"/>
        <w:right w:val="none" w:sz="0" w:space="0" w:color="auto"/>
      </w:divBdr>
    </w:div>
    <w:div w:id="596640010">
      <w:bodyDiv w:val="1"/>
      <w:marLeft w:val="0"/>
      <w:marRight w:val="0"/>
      <w:marTop w:val="0"/>
      <w:marBottom w:val="0"/>
      <w:divBdr>
        <w:top w:val="none" w:sz="0" w:space="0" w:color="auto"/>
        <w:left w:val="none" w:sz="0" w:space="0" w:color="auto"/>
        <w:bottom w:val="none" w:sz="0" w:space="0" w:color="auto"/>
        <w:right w:val="none" w:sz="0" w:space="0" w:color="auto"/>
      </w:divBdr>
    </w:div>
    <w:div w:id="664436066">
      <w:bodyDiv w:val="1"/>
      <w:marLeft w:val="0"/>
      <w:marRight w:val="0"/>
      <w:marTop w:val="0"/>
      <w:marBottom w:val="0"/>
      <w:divBdr>
        <w:top w:val="none" w:sz="0" w:space="0" w:color="auto"/>
        <w:left w:val="none" w:sz="0" w:space="0" w:color="auto"/>
        <w:bottom w:val="none" w:sz="0" w:space="0" w:color="auto"/>
        <w:right w:val="none" w:sz="0" w:space="0" w:color="auto"/>
      </w:divBdr>
    </w:div>
    <w:div w:id="674844455">
      <w:bodyDiv w:val="1"/>
      <w:marLeft w:val="0"/>
      <w:marRight w:val="0"/>
      <w:marTop w:val="0"/>
      <w:marBottom w:val="0"/>
      <w:divBdr>
        <w:top w:val="none" w:sz="0" w:space="0" w:color="auto"/>
        <w:left w:val="none" w:sz="0" w:space="0" w:color="auto"/>
        <w:bottom w:val="none" w:sz="0" w:space="0" w:color="auto"/>
        <w:right w:val="none" w:sz="0" w:space="0" w:color="auto"/>
      </w:divBdr>
    </w:div>
    <w:div w:id="779495238">
      <w:bodyDiv w:val="1"/>
      <w:marLeft w:val="0"/>
      <w:marRight w:val="0"/>
      <w:marTop w:val="0"/>
      <w:marBottom w:val="0"/>
      <w:divBdr>
        <w:top w:val="none" w:sz="0" w:space="0" w:color="auto"/>
        <w:left w:val="none" w:sz="0" w:space="0" w:color="auto"/>
        <w:bottom w:val="none" w:sz="0" w:space="0" w:color="auto"/>
        <w:right w:val="none" w:sz="0" w:space="0" w:color="auto"/>
      </w:divBdr>
      <w:divsChild>
        <w:div w:id="185212850">
          <w:marLeft w:val="0"/>
          <w:marRight w:val="0"/>
          <w:marTop w:val="0"/>
          <w:marBottom w:val="0"/>
          <w:divBdr>
            <w:top w:val="none" w:sz="0" w:space="0" w:color="auto"/>
            <w:left w:val="none" w:sz="0" w:space="0" w:color="auto"/>
            <w:bottom w:val="none" w:sz="0" w:space="0" w:color="auto"/>
            <w:right w:val="none" w:sz="0" w:space="0" w:color="auto"/>
          </w:divBdr>
        </w:div>
        <w:div w:id="208759253">
          <w:marLeft w:val="0"/>
          <w:marRight w:val="0"/>
          <w:marTop w:val="0"/>
          <w:marBottom w:val="0"/>
          <w:divBdr>
            <w:top w:val="none" w:sz="0" w:space="0" w:color="auto"/>
            <w:left w:val="none" w:sz="0" w:space="0" w:color="auto"/>
            <w:bottom w:val="none" w:sz="0" w:space="0" w:color="auto"/>
            <w:right w:val="none" w:sz="0" w:space="0" w:color="auto"/>
          </w:divBdr>
        </w:div>
        <w:div w:id="408501292">
          <w:marLeft w:val="0"/>
          <w:marRight w:val="0"/>
          <w:marTop w:val="0"/>
          <w:marBottom w:val="0"/>
          <w:divBdr>
            <w:top w:val="none" w:sz="0" w:space="0" w:color="auto"/>
            <w:left w:val="none" w:sz="0" w:space="0" w:color="auto"/>
            <w:bottom w:val="none" w:sz="0" w:space="0" w:color="auto"/>
            <w:right w:val="none" w:sz="0" w:space="0" w:color="auto"/>
          </w:divBdr>
        </w:div>
        <w:div w:id="493764604">
          <w:marLeft w:val="0"/>
          <w:marRight w:val="0"/>
          <w:marTop w:val="0"/>
          <w:marBottom w:val="0"/>
          <w:divBdr>
            <w:top w:val="none" w:sz="0" w:space="0" w:color="auto"/>
            <w:left w:val="none" w:sz="0" w:space="0" w:color="auto"/>
            <w:bottom w:val="none" w:sz="0" w:space="0" w:color="auto"/>
            <w:right w:val="none" w:sz="0" w:space="0" w:color="auto"/>
          </w:divBdr>
        </w:div>
        <w:div w:id="613751785">
          <w:marLeft w:val="0"/>
          <w:marRight w:val="0"/>
          <w:marTop w:val="0"/>
          <w:marBottom w:val="0"/>
          <w:divBdr>
            <w:top w:val="none" w:sz="0" w:space="0" w:color="auto"/>
            <w:left w:val="none" w:sz="0" w:space="0" w:color="auto"/>
            <w:bottom w:val="none" w:sz="0" w:space="0" w:color="auto"/>
            <w:right w:val="none" w:sz="0" w:space="0" w:color="auto"/>
          </w:divBdr>
        </w:div>
        <w:div w:id="924846501">
          <w:marLeft w:val="0"/>
          <w:marRight w:val="0"/>
          <w:marTop w:val="0"/>
          <w:marBottom w:val="0"/>
          <w:divBdr>
            <w:top w:val="none" w:sz="0" w:space="0" w:color="auto"/>
            <w:left w:val="none" w:sz="0" w:space="0" w:color="auto"/>
            <w:bottom w:val="none" w:sz="0" w:space="0" w:color="auto"/>
            <w:right w:val="none" w:sz="0" w:space="0" w:color="auto"/>
          </w:divBdr>
        </w:div>
        <w:div w:id="1192694622">
          <w:marLeft w:val="0"/>
          <w:marRight w:val="0"/>
          <w:marTop w:val="0"/>
          <w:marBottom w:val="0"/>
          <w:divBdr>
            <w:top w:val="none" w:sz="0" w:space="0" w:color="auto"/>
            <w:left w:val="none" w:sz="0" w:space="0" w:color="auto"/>
            <w:bottom w:val="none" w:sz="0" w:space="0" w:color="auto"/>
            <w:right w:val="none" w:sz="0" w:space="0" w:color="auto"/>
          </w:divBdr>
        </w:div>
        <w:div w:id="1215771006">
          <w:marLeft w:val="0"/>
          <w:marRight w:val="0"/>
          <w:marTop w:val="0"/>
          <w:marBottom w:val="0"/>
          <w:divBdr>
            <w:top w:val="none" w:sz="0" w:space="0" w:color="auto"/>
            <w:left w:val="none" w:sz="0" w:space="0" w:color="auto"/>
            <w:bottom w:val="none" w:sz="0" w:space="0" w:color="auto"/>
            <w:right w:val="none" w:sz="0" w:space="0" w:color="auto"/>
          </w:divBdr>
        </w:div>
        <w:div w:id="1986541779">
          <w:marLeft w:val="0"/>
          <w:marRight w:val="0"/>
          <w:marTop w:val="0"/>
          <w:marBottom w:val="0"/>
          <w:divBdr>
            <w:top w:val="none" w:sz="0" w:space="0" w:color="auto"/>
            <w:left w:val="none" w:sz="0" w:space="0" w:color="auto"/>
            <w:bottom w:val="none" w:sz="0" w:space="0" w:color="auto"/>
            <w:right w:val="none" w:sz="0" w:space="0" w:color="auto"/>
          </w:divBdr>
        </w:div>
        <w:div w:id="2003779989">
          <w:marLeft w:val="0"/>
          <w:marRight w:val="0"/>
          <w:marTop w:val="0"/>
          <w:marBottom w:val="0"/>
          <w:divBdr>
            <w:top w:val="none" w:sz="0" w:space="0" w:color="auto"/>
            <w:left w:val="none" w:sz="0" w:space="0" w:color="auto"/>
            <w:bottom w:val="none" w:sz="0" w:space="0" w:color="auto"/>
            <w:right w:val="none" w:sz="0" w:space="0" w:color="auto"/>
          </w:divBdr>
        </w:div>
      </w:divsChild>
    </w:div>
    <w:div w:id="799543193">
      <w:bodyDiv w:val="1"/>
      <w:marLeft w:val="0"/>
      <w:marRight w:val="0"/>
      <w:marTop w:val="0"/>
      <w:marBottom w:val="0"/>
      <w:divBdr>
        <w:top w:val="none" w:sz="0" w:space="0" w:color="auto"/>
        <w:left w:val="none" w:sz="0" w:space="0" w:color="auto"/>
        <w:bottom w:val="none" w:sz="0" w:space="0" w:color="auto"/>
        <w:right w:val="none" w:sz="0" w:space="0" w:color="auto"/>
      </w:divBdr>
    </w:div>
    <w:div w:id="826286878">
      <w:bodyDiv w:val="1"/>
      <w:marLeft w:val="0"/>
      <w:marRight w:val="0"/>
      <w:marTop w:val="0"/>
      <w:marBottom w:val="0"/>
      <w:divBdr>
        <w:top w:val="none" w:sz="0" w:space="0" w:color="auto"/>
        <w:left w:val="none" w:sz="0" w:space="0" w:color="auto"/>
        <w:bottom w:val="none" w:sz="0" w:space="0" w:color="auto"/>
        <w:right w:val="none" w:sz="0" w:space="0" w:color="auto"/>
      </w:divBdr>
    </w:div>
    <w:div w:id="885602326">
      <w:bodyDiv w:val="1"/>
      <w:marLeft w:val="0"/>
      <w:marRight w:val="0"/>
      <w:marTop w:val="0"/>
      <w:marBottom w:val="0"/>
      <w:divBdr>
        <w:top w:val="none" w:sz="0" w:space="0" w:color="auto"/>
        <w:left w:val="none" w:sz="0" w:space="0" w:color="auto"/>
        <w:bottom w:val="none" w:sz="0" w:space="0" w:color="auto"/>
        <w:right w:val="none" w:sz="0" w:space="0" w:color="auto"/>
      </w:divBdr>
    </w:div>
    <w:div w:id="952636374">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972248628">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157650268">
      <w:bodyDiv w:val="1"/>
      <w:marLeft w:val="0"/>
      <w:marRight w:val="0"/>
      <w:marTop w:val="0"/>
      <w:marBottom w:val="0"/>
      <w:divBdr>
        <w:top w:val="none" w:sz="0" w:space="0" w:color="auto"/>
        <w:left w:val="none" w:sz="0" w:space="0" w:color="auto"/>
        <w:bottom w:val="none" w:sz="0" w:space="0" w:color="auto"/>
        <w:right w:val="none" w:sz="0" w:space="0" w:color="auto"/>
      </w:divBdr>
    </w:div>
    <w:div w:id="1161312390">
      <w:bodyDiv w:val="1"/>
      <w:marLeft w:val="0"/>
      <w:marRight w:val="0"/>
      <w:marTop w:val="0"/>
      <w:marBottom w:val="0"/>
      <w:divBdr>
        <w:top w:val="none" w:sz="0" w:space="0" w:color="auto"/>
        <w:left w:val="none" w:sz="0" w:space="0" w:color="auto"/>
        <w:bottom w:val="none" w:sz="0" w:space="0" w:color="auto"/>
        <w:right w:val="none" w:sz="0" w:space="0" w:color="auto"/>
      </w:divBdr>
    </w:div>
    <w:div w:id="1183201396">
      <w:bodyDiv w:val="1"/>
      <w:marLeft w:val="0"/>
      <w:marRight w:val="0"/>
      <w:marTop w:val="0"/>
      <w:marBottom w:val="0"/>
      <w:divBdr>
        <w:top w:val="none" w:sz="0" w:space="0" w:color="auto"/>
        <w:left w:val="none" w:sz="0" w:space="0" w:color="auto"/>
        <w:bottom w:val="none" w:sz="0" w:space="0" w:color="auto"/>
        <w:right w:val="none" w:sz="0" w:space="0" w:color="auto"/>
      </w:divBdr>
    </w:div>
    <w:div w:id="1220357813">
      <w:bodyDiv w:val="1"/>
      <w:marLeft w:val="0"/>
      <w:marRight w:val="0"/>
      <w:marTop w:val="0"/>
      <w:marBottom w:val="0"/>
      <w:divBdr>
        <w:top w:val="none" w:sz="0" w:space="0" w:color="auto"/>
        <w:left w:val="none" w:sz="0" w:space="0" w:color="auto"/>
        <w:bottom w:val="none" w:sz="0" w:space="0" w:color="auto"/>
        <w:right w:val="none" w:sz="0" w:space="0" w:color="auto"/>
      </w:divBdr>
    </w:div>
    <w:div w:id="1237859229">
      <w:bodyDiv w:val="1"/>
      <w:marLeft w:val="0"/>
      <w:marRight w:val="0"/>
      <w:marTop w:val="0"/>
      <w:marBottom w:val="0"/>
      <w:divBdr>
        <w:top w:val="none" w:sz="0" w:space="0" w:color="auto"/>
        <w:left w:val="none" w:sz="0" w:space="0" w:color="auto"/>
        <w:bottom w:val="none" w:sz="0" w:space="0" w:color="auto"/>
        <w:right w:val="none" w:sz="0" w:space="0" w:color="auto"/>
      </w:divBdr>
    </w:div>
    <w:div w:id="1273055967">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17107876">
      <w:bodyDiv w:val="1"/>
      <w:marLeft w:val="0"/>
      <w:marRight w:val="0"/>
      <w:marTop w:val="0"/>
      <w:marBottom w:val="0"/>
      <w:divBdr>
        <w:top w:val="none" w:sz="0" w:space="0" w:color="auto"/>
        <w:left w:val="none" w:sz="0" w:space="0" w:color="auto"/>
        <w:bottom w:val="none" w:sz="0" w:space="0" w:color="auto"/>
        <w:right w:val="none" w:sz="0" w:space="0" w:color="auto"/>
      </w:divBdr>
    </w:div>
    <w:div w:id="1337272169">
      <w:bodyDiv w:val="1"/>
      <w:marLeft w:val="0"/>
      <w:marRight w:val="0"/>
      <w:marTop w:val="0"/>
      <w:marBottom w:val="0"/>
      <w:divBdr>
        <w:top w:val="none" w:sz="0" w:space="0" w:color="auto"/>
        <w:left w:val="none" w:sz="0" w:space="0" w:color="auto"/>
        <w:bottom w:val="none" w:sz="0" w:space="0" w:color="auto"/>
        <w:right w:val="none" w:sz="0" w:space="0" w:color="auto"/>
      </w:divBdr>
    </w:div>
    <w:div w:id="1347100725">
      <w:bodyDiv w:val="1"/>
      <w:marLeft w:val="0"/>
      <w:marRight w:val="0"/>
      <w:marTop w:val="0"/>
      <w:marBottom w:val="0"/>
      <w:divBdr>
        <w:top w:val="none" w:sz="0" w:space="0" w:color="auto"/>
        <w:left w:val="none" w:sz="0" w:space="0" w:color="auto"/>
        <w:bottom w:val="none" w:sz="0" w:space="0" w:color="auto"/>
        <w:right w:val="none" w:sz="0" w:space="0" w:color="auto"/>
      </w:divBdr>
    </w:div>
    <w:div w:id="1352339181">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439178567">
      <w:bodyDiv w:val="1"/>
      <w:marLeft w:val="0"/>
      <w:marRight w:val="0"/>
      <w:marTop w:val="0"/>
      <w:marBottom w:val="0"/>
      <w:divBdr>
        <w:top w:val="none" w:sz="0" w:space="0" w:color="auto"/>
        <w:left w:val="none" w:sz="0" w:space="0" w:color="auto"/>
        <w:bottom w:val="none" w:sz="0" w:space="0" w:color="auto"/>
        <w:right w:val="none" w:sz="0" w:space="0" w:color="auto"/>
      </w:divBdr>
    </w:div>
    <w:div w:id="1545827978">
      <w:bodyDiv w:val="1"/>
      <w:marLeft w:val="0"/>
      <w:marRight w:val="0"/>
      <w:marTop w:val="0"/>
      <w:marBottom w:val="0"/>
      <w:divBdr>
        <w:top w:val="none" w:sz="0" w:space="0" w:color="auto"/>
        <w:left w:val="none" w:sz="0" w:space="0" w:color="auto"/>
        <w:bottom w:val="none" w:sz="0" w:space="0" w:color="auto"/>
        <w:right w:val="none" w:sz="0" w:space="0" w:color="auto"/>
      </w:divBdr>
    </w:div>
    <w:div w:id="1548683651">
      <w:bodyDiv w:val="1"/>
      <w:marLeft w:val="0"/>
      <w:marRight w:val="0"/>
      <w:marTop w:val="0"/>
      <w:marBottom w:val="0"/>
      <w:divBdr>
        <w:top w:val="none" w:sz="0" w:space="0" w:color="auto"/>
        <w:left w:val="none" w:sz="0" w:space="0" w:color="auto"/>
        <w:bottom w:val="none" w:sz="0" w:space="0" w:color="auto"/>
        <w:right w:val="none" w:sz="0" w:space="0" w:color="auto"/>
      </w:divBdr>
    </w:div>
    <w:div w:id="1561088985">
      <w:bodyDiv w:val="1"/>
      <w:marLeft w:val="0"/>
      <w:marRight w:val="0"/>
      <w:marTop w:val="0"/>
      <w:marBottom w:val="0"/>
      <w:divBdr>
        <w:top w:val="none" w:sz="0" w:space="0" w:color="auto"/>
        <w:left w:val="none" w:sz="0" w:space="0" w:color="auto"/>
        <w:bottom w:val="none" w:sz="0" w:space="0" w:color="auto"/>
        <w:right w:val="none" w:sz="0" w:space="0" w:color="auto"/>
      </w:divBdr>
    </w:div>
    <w:div w:id="1570656866">
      <w:bodyDiv w:val="1"/>
      <w:marLeft w:val="0"/>
      <w:marRight w:val="0"/>
      <w:marTop w:val="0"/>
      <w:marBottom w:val="0"/>
      <w:divBdr>
        <w:top w:val="none" w:sz="0" w:space="0" w:color="auto"/>
        <w:left w:val="none" w:sz="0" w:space="0" w:color="auto"/>
        <w:bottom w:val="none" w:sz="0" w:space="0" w:color="auto"/>
        <w:right w:val="none" w:sz="0" w:space="0" w:color="auto"/>
      </w:divBdr>
    </w:div>
    <w:div w:id="1640574505">
      <w:bodyDiv w:val="1"/>
      <w:marLeft w:val="0"/>
      <w:marRight w:val="0"/>
      <w:marTop w:val="0"/>
      <w:marBottom w:val="0"/>
      <w:divBdr>
        <w:top w:val="none" w:sz="0" w:space="0" w:color="auto"/>
        <w:left w:val="none" w:sz="0" w:space="0" w:color="auto"/>
        <w:bottom w:val="none" w:sz="0" w:space="0" w:color="auto"/>
        <w:right w:val="none" w:sz="0" w:space="0" w:color="auto"/>
      </w:divBdr>
    </w:div>
    <w:div w:id="1640839897">
      <w:bodyDiv w:val="1"/>
      <w:marLeft w:val="0"/>
      <w:marRight w:val="0"/>
      <w:marTop w:val="0"/>
      <w:marBottom w:val="0"/>
      <w:divBdr>
        <w:top w:val="none" w:sz="0" w:space="0" w:color="auto"/>
        <w:left w:val="none" w:sz="0" w:space="0" w:color="auto"/>
        <w:bottom w:val="none" w:sz="0" w:space="0" w:color="auto"/>
        <w:right w:val="none" w:sz="0" w:space="0" w:color="auto"/>
      </w:divBdr>
    </w:div>
    <w:div w:id="1686517802">
      <w:bodyDiv w:val="1"/>
      <w:marLeft w:val="0"/>
      <w:marRight w:val="0"/>
      <w:marTop w:val="0"/>
      <w:marBottom w:val="0"/>
      <w:divBdr>
        <w:top w:val="none" w:sz="0" w:space="0" w:color="auto"/>
        <w:left w:val="none" w:sz="0" w:space="0" w:color="auto"/>
        <w:bottom w:val="none" w:sz="0" w:space="0" w:color="auto"/>
        <w:right w:val="none" w:sz="0" w:space="0" w:color="auto"/>
      </w:divBdr>
    </w:div>
    <w:div w:id="1947687860">
      <w:bodyDiv w:val="1"/>
      <w:marLeft w:val="0"/>
      <w:marRight w:val="0"/>
      <w:marTop w:val="0"/>
      <w:marBottom w:val="0"/>
      <w:divBdr>
        <w:top w:val="none" w:sz="0" w:space="0" w:color="auto"/>
        <w:left w:val="none" w:sz="0" w:space="0" w:color="auto"/>
        <w:bottom w:val="none" w:sz="0" w:space="0" w:color="auto"/>
        <w:right w:val="none" w:sz="0" w:space="0" w:color="auto"/>
      </w:divBdr>
    </w:div>
    <w:div w:id="1953003797">
      <w:bodyDiv w:val="1"/>
      <w:marLeft w:val="0"/>
      <w:marRight w:val="0"/>
      <w:marTop w:val="0"/>
      <w:marBottom w:val="0"/>
      <w:divBdr>
        <w:top w:val="none" w:sz="0" w:space="0" w:color="auto"/>
        <w:left w:val="none" w:sz="0" w:space="0" w:color="auto"/>
        <w:bottom w:val="none" w:sz="0" w:space="0" w:color="auto"/>
        <w:right w:val="none" w:sz="0" w:space="0" w:color="auto"/>
      </w:divBdr>
    </w:div>
    <w:div w:id="1956593831">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 w:id="213787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cbf.gov.co/cargues/avance/docs/ley_1263_2008.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cbf.gov.co/cargues/avance/docs/decreto_1076_2015.htm" TargetMode="Externa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66094-4843-4504-9F94-AD122FE00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4539D9-4167-4DE3-9E0F-FE881D436F6E}">
  <ds:schemaRefs>
    <ds:schemaRef ds:uri="http://schemas.microsoft.com/sharepoint/v3/contenttype/forms"/>
  </ds:schemaRefs>
</ds:datastoreItem>
</file>

<file path=customXml/itemProps3.xml><?xml version="1.0" encoding="utf-8"?>
<ds:datastoreItem xmlns:ds="http://schemas.openxmlformats.org/officeDocument/2006/customXml" ds:itemID="{EBF5960C-AE7C-4829-B6E6-9175E9A1FC3B}">
  <ds:schemaRefs>
    <ds:schemaRef ds:uri="http://schemas.microsoft.com/office/2006/metadata/properties"/>
    <ds:schemaRef ds:uri="http://schemas.microsoft.com/office/infopath/2007/PartnerControls"/>
    <ds:schemaRef ds:uri="9fe9857c-b821-4328-beea-75241ce2645d"/>
  </ds:schemaRefs>
</ds:datastoreItem>
</file>

<file path=customXml/itemProps4.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12554</Words>
  <Characters>70104</Characters>
  <Application>Microsoft Office Word</Application>
  <DocSecurity>0</DocSecurity>
  <Lines>584</Lines>
  <Paragraphs>164</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82494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Emma Judith Salamanca Guauque</cp:lastModifiedBy>
  <cp:revision>2</cp:revision>
  <cp:lastPrinted>2019-07-09T00:30:00Z</cp:lastPrinted>
  <dcterms:created xsi:type="dcterms:W3CDTF">2024-06-04T22:02:00Z</dcterms:created>
  <dcterms:modified xsi:type="dcterms:W3CDTF">2024-06-04T22:02:00Z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44f993410d5664842bd3c6fb008f65bce8dc3eca4517db015fb93ac27668c4a5</vt:lpwstr>
  </property>
  <property fmtid="{D5CDD505-2E9C-101B-9397-08002B2CF9AE}" pid="3" name="ContentTypeId">
    <vt:lpwstr>0x0101002CCFCD7FABCE9845A1B94DE71A3B57AE</vt:lpwstr>
  </property>
</Properties>
</file>