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E9E69" w14:textId="77777777" w:rsidR="003B24FD" w:rsidRPr="007B6B96" w:rsidRDefault="003B24FD" w:rsidP="003B24FD">
      <w:pPr>
        <w:jc w:val="center"/>
        <w:rPr>
          <w:rFonts w:ascii="Arial" w:hAnsi="Arial" w:cs="Arial"/>
          <w:sz w:val="22"/>
          <w:szCs w:val="22"/>
        </w:rPr>
      </w:pPr>
      <w:bookmarkStart w:id="0" w:name="_GoBack"/>
      <w:bookmarkEnd w:id="0"/>
    </w:p>
    <w:p w14:paraId="6D800F03" w14:textId="77777777" w:rsidR="00B636A2" w:rsidRPr="007B6B96" w:rsidRDefault="00B636A2" w:rsidP="001908C5">
      <w:pPr>
        <w:jc w:val="center"/>
        <w:rPr>
          <w:rFonts w:ascii="Arial" w:hAnsi="Arial" w:cs="Arial"/>
          <w:sz w:val="22"/>
          <w:szCs w:val="22"/>
        </w:rPr>
      </w:pPr>
    </w:p>
    <w:p w14:paraId="64CCE35E" w14:textId="77777777" w:rsidR="00B636A2" w:rsidRPr="007B6B96" w:rsidRDefault="00B636A2" w:rsidP="001908C5">
      <w:pPr>
        <w:jc w:val="center"/>
        <w:rPr>
          <w:rFonts w:ascii="Arial" w:hAnsi="Arial" w:cs="Arial"/>
          <w:sz w:val="22"/>
          <w:szCs w:val="22"/>
        </w:rPr>
      </w:pPr>
    </w:p>
    <w:p w14:paraId="233B81F7" w14:textId="77777777" w:rsidR="00B636A2" w:rsidRPr="007B6B96" w:rsidRDefault="00B636A2" w:rsidP="001908C5">
      <w:pPr>
        <w:jc w:val="center"/>
        <w:rPr>
          <w:rFonts w:ascii="Arial" w:hAnsi="Arial" w:cs="Arial"/>
          <w:sz w:val="22"/>
          <w:szCs w:val="22"/>
        </w:rPr>
      </w:pPr>
    </w:p>
    <w:p w14:paraId="35491B28" w14:textId="77777777" w:rsidR="000905E4" w:rsidRPr="007B6B96" w:rsidRDefault="000905E4" w:rsidP="00680B62">
      <w:pPr>
        <w:rPr>
          <w:rFonts w:ascii="Arial" w:hAnsi="Arial" w:cs="Arial"/>
          <w:sz w:val="22"/>
          <w:szCs w:val="22"/>
        </w:rPr>
      </w:pPr>
    </w:p>
    <w:p w14:paraId="50A3AF89" w14:textId="77777777" w:rsidR="00FB63D4" w:rsidRDefault="00FB63D4" w:rsidP="00CC009F">
      <w:pPr>
        <w:ind w:left="-284"/>
        <w:jc w:val="center"/>
        <w:rPr>
          <w:rFonts w:ascii="Arial" w:hAnsi="Arial" w:cs="Arial"/>
          <w:sz w:val="22"/>
          <w:szCs w:val="22"/>
        </w:rPr>
      </w:pPr>
    </w:p>
    <w:p w14:paraId="5E6DC610" w14:textId="77777777" w:rsidR="00FA2401" w:rsidRPr="007B6B96" w:rsidRDefault="00FA2401" w:rsidP="00FA2401">
      <w:pPr>
        <w:ind w:left="-284"/>
        <w:jc w:val="center"/>
        <w:rPr>
          <w:rFonts w:ascii="Arial" w:hAnsi="Arial" w:cs="Arial"/>
          <w:szCs w:val="24"/>
        </w:rPr>
      </w:pPr>
      <w:r w:rsidRPr="007B6B96">
        <w:rPr>
          <w:rFonts w:ascii="Arial" w:hAnsi="Arial" w:cs="Arial"/>
          <w:szCs w:val="24"/>
        </w:rPr>
        <w:t xml:space="preserve">“Por la cual se crea el Comité Sectorial de Asuntos Poblacionales, Diferenciales y de Género, y se dictan otras disposiciones” </w:t>
      </w:r>
    </w:p>
    <w:p w14:paraId="2422DF7B" w14:textId="77777777" w:rsidR="00FD283E" w:rsidRPr="007B6B96" w:rsidRDefault="00FD283E" w:rsidP="00680B62">
      <w:pPr>
        <w:ind w:right="50"/>
        <w:rPr>
          <w:rFonts w:ascii="Arial" w:hAnsi="Arial" w:cs="Arial"/>
          <w:b/>
          <w:szCs w:val="24"/>
        </w:rPr>
      </w:pPr>
    </w:p>
    <w:p w14:paraId="68E428C1" w14:textId="738438AE" w:rsidR="00ED5B7A" w:rsidRPr="007B6B96" w:rsidRDefault="00FA2401" w:rsidP="00FB63D4">
      <w:pPr>
        <w:ind w:left="-284" w:right="50"/>
        <w:jc w:val="center"/>
        <w:rPr>
          <w:rFonts w:ascii="Arial" w:hAnsi="Arial" w:cs="Arial"/>
          <w:b/>
          <w:szCs w:val="24"/>
        </w:rPr>
      </w:pPr>
      <w:r w:rsidRPr="007B6B96">
        <w:rPr>
          <w:rFonts w:ascii="Arial" w:hAnsi="Arial" w:cs="Arial"/>
          <w:b/>
          <w:szCs w:val="24"/>
        </w:rPr>
        <w:t>LA</w:t>
      </w:r>
      <w:r w:rsidR="00ED5B7A" w:rsidRPr="007B6B96">
        <w:rPr>
          <w:rFonts w:ascii="Arial" w:hAnsi="Arial" w:cs="Arial"/>
          <w:b/>
          <w:szCs w:val="24"/>
        </w:rPr>
        <w:t xml:space="preserve"> MINISTR</w:t>
      </w:r>
      <w:r w:rsidRPr="007B6B96">
        <w:rPr>
          <w:rFonts w:ascii="Arial" w:hAnsi="Arial" w:cs="Arial"/>
          <w:b/>
          <w:szCs w:val="24"/>
        </w:rPr>
        <w:t>A</w:t>
      </w:r>
      <w:r w:rsidR="00ED5B7A" w:rsidRPr="007B6B96">
        <w:rPr>
          <w:rFonts w:ascii="Arial" w:hAnsi="Arial" w:cs="Arial"/>
          <w:b/>
          <w:szCs w:val="24"/>
        </w:rPr>
        <w:t xml:space="preserve"> DE AMBIENTE Y DESARROLLO SOSTENIBLE </w:t>
      </w:r>
    </w:p>
    <w:p w14:paraId="13FC615D" w14:textId="77777777" w:rsidR="00FD283E" w:rsidRPr="007B6B96" w:rsidRDefault="00FD283E" w:rsidP="00FB63D4">
      <w:pPr>
        <w:ind w:left="-284"/>
        <w:rPr>
          <w:rFonts w:ascii="Arial" w:hAnsi="Arial" w:cs="Arial"/>
          <w:szCs w:val="24"/>
        </w:rPr>
      </w:pPr>
    </w:p>
    <w:p w14:paraId="0CD948F6" w14:textId="77777777" w:rsidR="00FA2401" w:rsidRPr="007B6B96" w:rsidRDefault="00FA2401" w:rsidP="00FA2401">
      <w:pPr>
        <w:ind w:left="-284"/>
        <w:jc w:val="center"/>
        <w:rPr>
          <w:rFonts w:ascii="Arial" w:hAnsi="Arial" w:cs="Arial"/>
          <w:szCs w:val="24"/>
        </w:rPr>
      </w:pPr>
      <w:r w:rsidRPr="007B6B96">
        <w:rPr>
          <w:rFonts w:ascii="Arial" w:hAnsi="Arial" w:cs="Arial"/>
          <w:szCs w:val="24"/>
        </w:rPr>
        <w:t>En ejercicio de sus facultades constitucionales y legales, y en especial las conferidas</w:t>
      </w:r>
    </w:p>
    <w:p w14:paraId="06D0B3FA" w14:textId="3DFE42A1" w:rsidR="00FA2401" w:rsidRPr="007B6B96" w:rsidRDefault="00FA2401" w:rsidP="00FA2401">
      <w:pPr>
        <w:ind w:left="-284"/>
        <w:jc w:val="center"/>
        <w:rPr>
          <w:rFonts w:ascii="Arial" w:hAnsi="Arial" w:cs="Arial"/>
          <w:b/>
          <w:bCs/>
          <w:szCs w:val="24"/>
          <w:lang w:val="pt-BR"/>
        </w:rPr>
      </w:pPr>
      <w:r w:rsidRPr="007B6B96">
        <w:rPr>
          <w:rFonts w:ascii="Arial" w:hAnsi="Arial" w:cs="Arial"/>
          <w:szCs w:val="24"/>
        </w:rPr>
        <w:t>en los artículos 13 y 209 de la Constitución Política, los artículos 5 y 44 de la Ley 489 de 1998, los artículos 3 y 6 del Decreto 3570 de 2011, y</w:t>
      </w:r>
    </w:p>
    <w:p w14:paraId="41E70379" w14:textId="77777777" w:rsidR="003B24FD" w:rsidRPr="007B6B96" w:rsidRDefault="003B24FD" w:rsidP="00FB63D4">
      <w:pPr>
        <w:ind w:left="-284"/>
        <w:rPr>
          <w:rFonts w:ascii="Arial" w:hAnsi="Arial" w:cs="Arial"/>
          <w:b/>
          <w:bCs/>
          <w:sz w:val="22"/>
          <w:szCs w:val="22"/>
          <w:lang w:val="pt-BR"/>
        </w:rPr>
      </w:pPr>
    </w:p>
    <w:p w14:paraId="2A7523F3" w14:textId="77777777" w:rsidR="003B24FD" w:rsidRPr="007B6B96" w:rsidRDefault="003B24FD" w:rsidP="00FB63D4">
      <w:pPr>
        <w:ind w:left="-284"/>
        <w:rPr>
          <w:rFonts w:ascii="Arial" w:hAnsi="Arial" w:cs="Arial"/>
          <w:b/>
          <w:bCs/>
          <w:sz w:val="22"/>
          <w:szCs w:val="22"/>
          <w:lang w:val="pt-BR"/>
        </w:rPr>
      </w:pPr>
    </w:p>
    <w:p w14:paraId="25C870E1" w14:textId="77777777" w:rsidR="00FA2401" w:rsidRPr="007B6B96" w:rsidRDefault="00FA2401" w:rsidP="00FA2401">
      <w:pPr>
        <w:ind w:left="-284"/>
        <w:jc w:val="center"/>
        <w:rPr>
          <w:rFonts w:ascii="Arial" w:hAnsi="Arial" w:cs="Arial"/>
          <w:b/>
          <w:bCs/>
          <w:szCs w:val="24"/>
          <w:lang w:val="pt-BR"/>
        </w:rPr>
      </w:pPr>
      <w:r w:rsidRPr="007B6B96">
        <w:rPr>
          <w:rFonts w:ascii="Arial" w:hAnsi="Arial" w:cs="Arial"/>
          <w:b/>
          <w:bCs/>
          <w:szCs w:val="24"/>
          <w:lang w:val="pt-BR"/>
        </w:rPr>
        <w:t>C O N  S  I  D  E  R  A  N  D  O</w:t>
      </w:r>
    </w:p>
    <w:p w14:paraId="159F33CB" w14:textId="77777777" w:rsidR="00FA2401" w:rsidRPr="007B6B96" w:rsidRDefault="00FA2401" w:rsidP="00FA2401">
      <w:pPr>
        <w:ind w:left="-284"/>
        <w:jc w:val="center"/>
        <w:rPr>
          <w:rFonts w:ascii="Arial" w:hAnsi="Arial" w:cs="Arial"/>
          <w:b/>
          <w:bCs/>
          <w:szCs w:val="24"/>
          <w:lang w:val="pt-BR"/>
        </w:rPr>
      </w:pPr>
    </w:p>
    <w:p w14:paraId="72193231" w14:textId="77777777"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Que el artículo 7 de la Constitución Política dispone que el Estado reconoce y protege la diversidad étnica y cultural de la Nación colombiana.</w:t>
      </w:r>
    </w:p>
    <w:p w14:paraId="4BA77E2E" w14:textId="77777777" w:rsidR="00FA2401" w:rsidRPr="007B6B96" w:rsidRDefault="00FA2401" w:rsidP="00FA2401">
      <w:pPr>
        <w:ind w:left="-284"/>
        <w:jc w:val="both"/>
        <w:rPr>
          <w:rFonts w:ascii="Arial" w:hAnsi="Arial" w:cs="Arial"/>
          <w:szCs w:val="24"/>
          <w:lang w:val="es-ES_tradnl"/>
        </w:rPr>
      </w:pPr>
    </w:p>
    <w:p w14:paraId="73A098A1" w14:textId="77777777" w:rsidR="00FA2401" w:rsidRPr="007B6B96" w:rsidRDefault="00FA2401" w:rsidP="00FA2401">
      <w:pPr>
        <w:ind w:left="-284"/>
        <w:jc w:val="both"/>
        <w:rPr>
          <w:rFonts w:ascii="Arial" w:hAnsi="Arial" w:cs="Arial"/>
          <w:color w:val="333333"/>
          <w:szCs w:val="24"/>
          <w:lang w:val="es-CO" w:eastAsia="es-MX"/>
        </w:rPr>
      </w:pPr>
      <w:r w:rsidRPr="007B6B96">
        <w:rPr>
          <w:rFonts w:ascii="Arial" w:hAnsi="Arial" w:cs="Arial"/>
          <w:szCs w:val="24"/>
          <w:lang w:val="es-ES_tradnl"/>
        </w:rPr>
        <w:t xml:space="preserve">Que el artículo 13 de la Constitución Política establece que todas las personas nacen libres e iguales ante la ley, recibirán </w:t>
      </w:r>
      <w:r w:rsidRPr="007B6B96">
        <w:rPr>
          <w:rFonts w:ascii="Arial" w:hAnsi="Arial" w:cs="Arial"/>
          <w:color w:val="333333"/>
          <w:szCs w:val="24"/>
          <w:lang w:val="es-CO" w:eastAsia="es-MX"/>
        </w:rPr>
        <w:t xml:space="preserve">la misma protección y trato de las autoridades y gozarán de los mismos derechos, libertades y oportunidades sin ninguna discriminación por razones de sexo, raza, origen nacional o familiar, lengua, religión, opinión política o filosófica. </w:t>
      </w:r>
    </w:p>
    <w:p w14:paraId="730C443B" w14:textId="77777777" w:rsidR="00FA2401" w:rsidRPr="007B6B96" w:rsidRDefault="00FA2401" w:rsidP="00FA2401">
      <w:pPr>
        <w:ind w:left="-284"/>
        <w:jc w:val="both"/>
        <w:rPr>
          <w:rFonts w:ascii="Arial" w:hAnsi="Arial" w:cs="Arial"/>
          <w:color w:val="333333"/>
          <w:szCs w:val="24"/>
          <w:lang w:val="es-CO" w:eastAsia="es-MX"/>
        </w:rPr>
      </w:pPr>
    </w:p>
    <w:p w14:paraId="38A2936E" w14:textId="77777777" w:rsidR="00FA2401" w:rsidRPr="007B6B96" w:rsidRDefault="00FA2401" w:rsidP="00FA2401">
      <w:pPr>
        <w:ind w:left="-284"/>
        <w:jc w:val="both"/>
        <w:rPr>
          <w:rFonts w:ascii="Arial" w:hAnsi="Arial" w:cs="Arial"/>
          <w:color w:val="333333"/>
          <w:szCs w:val="24"/>
          <w:lang w:val="es-CO" w:eastAsia="es-MX"/>
        </w:rPr>
      </w:pPr>
      <w:r w:rsidRPr="007B6B96">
        <w:rPr>
          <w:rFonts w:ascii="Arial" w:hAnsi="Arial" w:cs="Arial"/>
          <w:color w:val="333333"/>
          <w:szCs w:val="24"/>
          <w:lang w:val="es-CO" w:eastAsia="es-MX"/>
        </w:rPr>
        <w:t xml:space="preserve">Que el artículo 43 de la Constitución Política señala que la mujer y el hombre tienen iguales derechos y oportunidades, y que la mujer no podrá ser sometida a ninguna clase de discriminación. </w:t>
      </w:r>
    </w:p>
    <w:p w14:paraId="4FFEB083" w14:textId="77777777" w:rsidR="00FA2401" w:rsidRPr="007B6B96" w:rsidRDefault="00FA2401" w:rsidP="00FA2401">
      <w:pPr>
        <w:ind w:left="-284"/>
        <w:jc w:val="both"/>
        <w:rPr>
          <w:rFonts w:ascii="Arial" w:hAnsi="Arial" w:cs="Arial"/>
          <w:color w:val="333333"/>
          <w:szCs w:val="24"/>
          <w:lang w:val="es-CO" w:eastAsia="es-MX"/>
        </w:rPr>
      </w:pPr>
    </w:p>
    <w:p w14:paraId="78C66B5A" w14:textId="77777777"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 xml:space="preserve">Que el artículo 209 de la Constitución Política dispone que la función administrativa está al servicio de los intereses generales, y que las autoridades administrativas deben coordinar sus actuaciones para el adecuado cumplimiento de los fines del Estado. </w:t>
      </w:r>
    </w:p>
    <w:p w14:paraId="6F114CC2" w14:textId="77777777" w:rsidR="00FA2401" w:rsidRPr="007B6B96" w:rsidRDefault="00FA2401" w:rsidP="00FA2401">
      <w:pPr>
        <w:ind w:left="-284"/>
        <w:jc w:val="both"/>
        <w:rPr>
          <w:rFonts w:ascii="Arial" w:hAnsi="Arial" w:cs="Arial"/>
          <w:szCs w:val="24"/>
          <w:lang w:val="es-ES_tradnl"/>
        </w:rPr>
      </w:pPr>
    </w:p>
    <w:p w14:paraId="05BAB26E" w14:textId="2DB7AE8A" w:rsidR="00FA2401" w:rsidRPr="007B6B96" w:rsidRDefault="00FA2401" w:rsidP="00FA2401">
      <w:pPr>
        <w:pStyle w:val="NormalWeb"/>
        <w:spacing w:before="0" w:after="0"/>
        <w:ind w:left="-284"/>
        <w:jc w:val="both"/>
        <w:rPr>
          <w:rFonts w:ascii="Arial" w:hAnsi="Arial" w:cs="Arial"/>
          <w:szCs w:val="24"/>
          <w:lang w:val="es-CO"/>
        </w:rPr>
      </w:pPr>
      <w:r w:rsidRPr="007B6B96">
        <w:rPr>
          <w:rFonts w:ascii="Arial" w:hAnsi="Arial" w:cs="Arial"/>
          <w:szCs w:val="24"/>
          <w:lang w:val="es-ES_tradnl"/>
        </w:rPr>
        <w:t xml:space="preserve">Que la Ley 70 de 1993 indica en su artículo 44 </w:t>
      </w:r>
      <w:r w:rsidR="00E976E6" w:rsidRPr="007B6B96">
        <w:rPr>
          <w:rFonts w:ascii="Arial" w:hAnsi="Arial" w:cs="Arial"/>
          <w:szCs w:val="24"/>
          <w:lang w:val="es-ES_tradnl"/>
        </w:rPr>
        <w:t>que,</w:t>
      </w:r>
      <w:r w:rsidRPr="007B6B96">
        <w:rPr>
          <w:rFonts w:ascii="Arial" w:hAnsi="Arial" w:cs="Arial"/>
          <w:szCs w:val="24"/>
          <w:lang w:val="es-ES_tradnl"/>
        </w:rPr>
        <w:t xml:space="preserve"> como mecanismo de protección de la identidad cultural, las comunidades</w:t>
      </w:r>
      <w:r w:rsidRPr="007B6B96">
        <w:rPr>
          <w:rFonts w:ascii="Arial" w:hAnsi="Arial" w:cs="Arial"/>
          <w:color w:val="333333"/>
          <w:szCs w:val="24"/>
          <w:lang w:val="es-CO" w:eastAsia="es-MX"/>
        </w:rPr>
        <w:t xml:space="preserve"> negras participarán en el diseño, elaboración y evaluación de los estudios de impacto ambiental, </w:t>
      </w:r>
      <w:r w:rsidR="00902BF5" w:rsidRPr="007B6B96">
        <w:rPr>
          <w:rFonts w:ascii="Arial" w:hAnsi="Arial" w:cs="Arial"/>
          <w:color w:val="333333"/>
          <w:szCs w:val="24"/>
          <w:lang w:val="es-CO" w:eastAsia="es-MX"/>
        </w:rPr>
        <w:t>socioeconómico</w:t>
      </w:r>
      <w:r w:rsidRPr="007B6B96">
        <w:rPr>
          <w:rFonts w:ascii="Arial" w:hAnsi="Arial" w:cs="Arial"/>
          <w:color w:val="333333"/>
          <w:szCs w:val="24"/>
          <w:lang w:val="es-CO" w:eastAsia="es-MX"/>
        </w:rPr>
        <w:t xml:space="preserve"> y cultural, que se realicen sobre los proyectos que se pretendan adelantar en las áreas a que se refiere esa ley.</w:t>
      </w:r>
    </w:p>
    <w:p w14:paraId="665BD47D" w14:textId="77777777" w:rsidR="00FA2401" w:rsidRPr="007B6B96" w:rsidRDefault="00FA2401" w:rsidP="00FA2401">
      <w:pPr>
        <w:pStyle w:val="NormalWeb"/>
        <w:spacing w:before="0" w:after="0"/>
        <w:ind w:left="-284"/>
        <w:jc w:val="both"/>
        <w:rPr>
          <w:rFonts w:ascii="Arial" w:hAnsi="Arial" w:cs="Arial"/>
          <w:szCs w:val="24"/>
          <w:lang w:val="es-ES_tradnl"/>
        </w:rPr>
      </w:pPr>
    </w:p>
    <w:p w14:paraId="6BF3B7E4" w14:textId="0412040A"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 xml:space="preserve">Que </w:t>
      </w:r>
      <w:r w:rsidR="00B338FC" w:rsidRPr="007B6B96">
        <w:rPr>
          <w:rFonts w:ascii="Arial" w:hAnsi="Arial" w:cs="Arial"/>
          <w:szCs w:val="24"/>
          <w:lang w:val="es-ES_tradnl"/>
        </w:rPr>
        <w:t xml:space="preserve">la Ley 99 de 1993 </w:t>
      </w:r>
      <w:r w:rsidR="009479B8">
        <w:rPr>
          <w:rFonts w:ascii="Arial" w:hAnsi="Arial" w:cs="Arial"/>
          <w:szCs w:val="24"/>
          <w:lang w:val="es-ES_tradnl"/>
        </w:rPr>
        <w:t>en su</w:t>
      </w:r>
      <w:r w:rsidR="009479B8" w:rsidRPr="007B6B96">
        <w:rPr>
          <w:rFonts w:ascii="Arial" w:hAnsi="Arial" w:cs="Arial"/>
          <w:szCs w:val="24"/>
          <w:lang w:val="es-ES_tradnl"/>
        </w:rPr>
        <w:t xml:space="preserve"> </w:t>
      </w:r>
      <w:r w:rsidRPr="007B6B96">
        <w:rPr>
          <w:rFonts w:ascii="Arial" w:hAnsi="Arial" w:cs="Arial"/>
          <w:szCs w:val="24"/>
          <w:lang w:val="es-ES_tradnl"/>
        </w:rPr>
        <w:t xml:space="preserve">artículo 2 </w:t>
      </w:r>
      <w:r w:rsidR="00902BF5">
        <w:rPr>
          <w:rFonts w:ascii="Arial" w:hAnsi="Arial" w:cs="Arial"/>
          <w:szCs w:val="24"/>
          <w:lang w:val="es-ES_tradnl"/>
        </w:rPr>
        <w:t>crea</w:t>
      </w:r>
      <w:r w:rsidR="00112E23">
        <w:rPr>
          <w:rFonts w:ascii="Arial" w:hAnsi="Arial" w:cs="Arial"/>
          <w:szCs w:val="24"/>
          <w:lang w:val="es-ES_tradnl"/>
        </w:rPr>
        <w:t xml:space="preserve"> </w:t>
      </w:r>
      <w:r w:rsidRPr="007B6B96">
        <w:rPr>
          <w:rFonts w:ascii="Arial" w:hAnsi="Arial" w:cs="Arial"/>
          <w:szCs w:val="24"/>
          <w:lang w:val="es-ES_tradnl"/>
        </w:rPr>
        <w:t>al Ministerio de</w:t>
      </w:r>
      <w:r w:rsidR="00902BF5">
        <w:rPr>
          <w:rFonts w:ascii="Arial" w:hAnsi="Arial" w:cs="Arial"/>
          <w:szCs w:val="24"/>
          <w:lang w:val="es-ES_tradnl"/>
        </w:rPr>
        <w:t xml:space="preserve"> </w:t>
      </w:r>
      <w:r w:rsidRPr="007B6B96">
        <w:rPr>
          <w:rFonts w:ascii="Arial" w:hAnsi="Arial" w:cs="Arial"/>
          <w:szCs w:val="24"/>
          <w:lang w:val="es-ES_tradnl"/>
        </w:rPr>
        <w:t>Ambiente y Desarrollo Sostenible</w:t>
      </w:r>
      <w:r w:rsidR="00900674">
        <w:rPr>
          <w:rFonts w:ascii="Arial" w:hAnsi="Arial" w:cs="Arial"/>
          <w:szCs w:val="24"/>
          <w:lang w:val="es-ES_tradnl"/>
        </w:rPr>
        <w:t>,</w:t>
      </w:r>
      <w:r w:rsidRPr="007B6B96">
        <w:rPr>
          <w:rFonts w:ascii="Arial" w:hAnsi="Arial" w:cs="Arial"/>
          <w:szCs w:val="24"/>
          <w:lang w:val="es-ES_tradnl"/>
        </w:rPr>
        <w:t xml:space="preserve"> como organismo rector de la gestión del ambiente y de los recursos naturales renovables, </w:t>
      </w:r>
      <w:r w:rsidR="00B338FC" w:rsidRPr="00B338FC">
        <w:rPr>
          <w:rFonts w:ascii="Arial" w:hAnsi="Arial" w:cs="Arial"/>
          <w:szCs w:val="24"/>
          <w:lang w:val="es-ES_tradnl"/>
        </w:rPr>
        <w:t xml:space="preserve">encargado de impulsar una relación de respeto y armonía del hombre con la naturaleza </w:t>
      </w:r>
      <w:r w:rsidR="00B338FC">
        <w:rPr>
          <w:rFonts w:ascii="Arial" w:hAnsi="Arial" w:cs="Arial"/>
          <w:szCs w:val="24"/>
          <w:lang w:val="es-ES_tradnl"/>
        </w:rPr>
        <w:t xml:space="preserve">y </w:t>
      </w:r>
      <w:r w:rsidRPr="007B6B96">
        <w:rPr>
          <w:rFonts w:ascii="Arial" w:hAnsi="Arial" w:cs="Arial"/>
          <w:szCs w:val="24"/>
          <w:lang w:val="es-ES_tradnl"/>
        </w:rPr>
        <w:t xml:space="preserve">definir las políticas y regulaciones a las que se sujetarán </w:t>
      </w:r>
      <w:r w:rsidR="00902BF5">
        <w:rPr>
          <w:rFonts w:ascii="Arial" w:hAnsi="Arial" w:cs="Arial"/>
          <w:szCs w:val="24"/>
          <w:lang w:val="es-ES_tradnl"/>
        </w:rPr>
        <w:t xml:space="preserve">la </w:t>
      </w:r>
      <w:r w:rsidR="00902BF5">
        <w:rPr>
          <w:rFonts w:ascii="Arial" w:hAnsi="Arial" w:cs="Arial"/>
          <w:color w:val="181717"/>
          <w:shd w:val="clear" w:color="auto" w:fill="FFFFFF"/>
        </w:rPr>
        <w:t>recuperación, conservación, protección, ordenamiento,</w:t>
      </w:r>
      <w:r w:rsidRPr="007B6B96">
        <w:rPr>
          <w:rFonts w:ascii="Arial" w:hAnsi="Arial" w:cs="Arial"/>
          <w:szCs w:val="24"/>
          <w:lang w:val="es-ES_tradnl"/>
        </w:rPr>
        <w:t xml:space="preserve"> manejo, uso y aprovechamiento de los recursos naturales renovables y el medio ambiente de la Nación, a fin de asegurar el desarrollo sostenible. </w:t>
      </w:r>
    </w:p>
    <w:p w14:paraId="7FE2A906" w14:textId="77777777" w:rsidR="00FA2401" w:rsidRPr="007B6B96" w:rsidRDefault="00FA2401" w:rsidP="00FA2401">
      <w:pPr>
        <w:pStyle w:val="NormalWeb"/>
        <w:spacing w:before="0" w:after="0"/>
        <w:ind w:left="-284"/>
        <w:jc w:val="both"/>
        <w:rPr>
          <w:rFonts w:ascii="Arial" w:hAnsi="Arial" w:cs="Arial"/>
          <w:szCs w:val="24"/>
        </w:rPr>
      </w:pPr>
    </w:p>
    <w:p w14:paraId="357B4D7B" w14:textId="2C1753FB" w:rsidR="00FA2401" w:rsidRPr="007B6B96" w:rsidRDefault="00FA2401" w:rsidP="00FA2401">
      <w:pPr>
        <w:pStyle w:val="NormalWeb"/>
        <w:spacing w:before="0" w:after="0"/>
        <w:ind w:left="-284"/>
        <w:jc w:val="both"/>
        <w:rPr>
          <w:rFonts w:ascii="Arial" w:hAnsi="Arial" w:cs="Arial"/>
          <w:szCs w:val="24"/>
          <w:lang w:val="es-ES_tradnl"/>
        </w:rPr>
      </w:pPr>
      <w:r w:rsidRPr="007B6B96">
        <w:rPr>
          <w:rFonts w:ascii="Arial" w:hAnsi="Arial" w:cs="Arial"/>
          <w:szCs w:val="24"/>
          <w:lang w:val="es-ES_tradnl"/>
        </w:rPr>
        <w:t>Que la Ley 489 de 1998 establece en su artículo 6 que en virtud del principio de coordinación y colaboración, las autoridades administrativas deben garantizar la armonía en el ejercicio de sus respectivas funciones con el fin de lograr los fines y cometidos estatales.</w:t>
      </w:r>
    </w:p>
    <w:p w14:paraId="121E8BA2" w14:textId="0BDE497D" w:rsidR="00FA2401" w:rsidRDefault="00FA2401" w:rsidP="00FA2401">
      <w:pPr>
        <w:pStyle w:val="NormalWeb"/>
        <w:spacing w:before="0" w:after="0"/>
        <w:ind w:left="-284"/>
        <w:jc w:val="both"/>
        <w:rPr>
          <w:rFonts w:ascii="Arial" w:hAnsi="Arial" w:cs="Arial"/>
          <w:szCs w:val="24"/>
          <w:lang w:val="es-CO"/>
        </w:rPr>
      </w:pPr>
      <w:r w:rsidRPr="00EC2F9F">
        <w:rPr>
          <w:rFonts w:ascii="Arial" w:hAnsi="Arial" w:cs="Arial"/>
          <w:szCs w:val="24"/>
          <w:lang w:val="es-CO"/>
        </w:rPr>
        <w:lastRenderedPageBreak/>
        <w:t xml:space="preserve">Que el artículo 44 de </w:t>
      </w:r>
      <w:r w:rsidR="0052489D" w:rsidRPr="00EC2F9F">
        <w:rPr>
          <w:rFonts w:ascii="Arial" w:hAnsi="Arial" w:cs="Arial"/>
          <w:szCs w:val="24"/>
          <w:lang w:val="es-CO"/>
        </w:rPr>
        <w:t>la Ley 489 de 1998</w:t>
      </w:r>
      <w:r w:rsidRPr="00EC2F9F">
        <w:rPr>
          <w:rFonts w:ascii="Arial" w:hAnsi="Arial" w:cs="Arial"/>
          <w:szCs w:val="24"/>
          <w:lang w:val="es-CO"/>
        </w:rPr>
        <w:t xml:space="preserve"> </w:t>
      </w:r>
      <w:r w:rsidRPr="007B6B96">
        <w:rPr>
          <w:rFonts w:ascii="Arial" w:hAnsi="Arial" w:cs="Arial"/>
          <w:szCs w:val="24"/>
          <w:lang w:val="es-CO"/>
        </w:rPr>
        <w:t xml:space="preserve">señala que la orientación del ejercicio de las funciones a cargo de los organismos y entidades que conforman un Sector Administrativo está a cargo del Ministro o Director del Departamento Administrativo a cuyo despacho se encuentran adscritos o vinculados, sin perjuicio de las potestades de decisión, que de acuerdo con la ley y los actos de creación o de reestructuración, les correspondan. </w:t>
      </w:r>
    </w:p>
    <w:p w14:paraId="40A3E1D0" w14:textId="77777777" w:rsidR="0052489D" w:rsidRDefault="0052489D" w:rsidP="00FA2401">
      <w:pPr>
        <w:pStyle w:val="NormalWeb"/>
        <w:spacing w:before="0" w:after="0"/>
        <w:ind w:left="-284"/>
        <w:jc w:val="both"/>
        <w:rPr>
          <w:rFonts w:ascii="Arial" w:hAnsi="Arial" w:cs="Arial"/>
          <w:szCs w:val="24"/>
          <w:lang w:val="es-CO"/>
        </w:rPr>
      </w:pPr>
    </w:p>
    <w:p w14:paraId="3E26E11C" w14:textId="1FFD47A1" w:rsidR="0052489D" w:rsidRDefault="0052489D" w:rsidP="00FA2401">
      <w:pPr>
        <w:pStyle w:val="NormalWeb"/>
        <w:spacing w:before="0" w:after="0"/>
        <w:ind w:left="-284"/>
        <w:jc w:val="both"/>
        <w:rPr>
          <w:rFonts w:ascii="Arial" w:hAnsi="Arial" w:cs="Arial"/>
          <w:szCs w:val="24"/>
          <w:lang w:val="es-CO"/>
        </w:rPr>
      </w:pPr>
      <w:r>
        <w:rPr>
          <w:rFonts w:ascii="Arial" w:hAnsi="Arial" w:cs="Arial"/>
          <w:szCs w:val="24"/>
          <w:lang w:val="es-CO"/>
        </w:rPr>
        <w:t>Que el artículo 59 de la Ley 489 de 1998 asigna como función d</w:t>
      </w:r>
      <w:r w:rsidR="005678A8">
        <w:rPr>
          <w:rFonts w:ascii="Arial" w:hAnsi="Arial" w:cs="Arial"/>
          <w:szCs w:val="24"/>
          <w:lang w:val="es-CO"/>
        </w:rPr>
        <w:t xml:space="preserve">e los Ministerios </w:t>
      </w:r>
      <w:r w:rsidR="007661FD">
        <w:rPr>
          <w:rFonts w:ascii="Arial" w:hAnsi="Arial" w:cs="Arial"/>
          <w:szCs w:val="24"/>
          <w:lang w:val="es-CO"/>
        </w:rPr>
        <w:t>c</w:t>
      </w:r>
      <w:r w:rsidR="005678A8" w:rsidRPr="005678A8">
        <w:rPr>
          <w:rFonts w:ascii="Arial" w:hAnsi="Arial" w:cs="Arial"/>
          <w:szCs w:val="24"/>
          <w:lang w:val="es-CO"/>
        </w:rPr>
        <w:t>umplir las funciones y atender los servicios que les están asignados y dictar, en desarrollo de la ley y de los decretos respectivos, las normas necesarias para tal efecto.</w:t>
      </w:r>
    </w:p>
    <w:p w14:paraId="59526A2C" w14:textId="77777777" w:rsidR="0052489D" w:rsidRPr="007B6B96" w:rsidRDefault="0052489D" w:rsidP="00FA2401">
      <w:pPr>
        <w:pStyle w:val="NormalWeb"/>
        <w:spacing w:before="0" w:after="0"/>
        <w:ind w:left="-284"/>
        <w:jc w:val="both"/>
        <w:rPr>
          <w:rFonts w:ascii="Arial" w:hAnsi="Arial" w:cs="Arial"/>
          <w:szCs w:val="24"/>
          <w:lang w:val="es-CO"/>
        </w:rPr>
      </w:pPr>
    </w:p>
    <w:p w14:paraId="6F75263D" w14:textId="04468B27" w:rsidR="00FA2401" w:rsidRPr="007B6B96" w:rsidRDefault="00FA2401" w:rsidP="00FA2401">
      <w:pPr>
        <w:pStyle w:val="NormalWeb"/>
        <w:spacing w:before="0" w:after="0"/>
        <w:ind w:left="-284"/>
        <w:jc w:val="both"/>
        <w:rPr>
          <w:rFonts w:ascii="Arial" w:hAnsi="Arial" w:cs="Arial"/>
          <w:szCs w:val="24"/>
          <w:lang w:val="es-CO"/>
        </w:rPr>
      </w:pPr>
      <w:r w:rsidRPr="007B6B96">
        <w:rPr>
          <w:rFonts w:ascii="Arial" w:hAnsi="Arial" w:cs="Arial"/>
          <w:szCs w:val="24"/>
          <w:lang w:val="es-CO"/>
        </w:rPr>
        <w:t xml:space="preserve">Que </w:t>
      </w:r>
      <w:r w:rsidR="007661FD">
        <w:rPr>
          <w:rFonts w:ascii="Arial" w:hAnsi="Arial" w:cs="Arial"/>
          <w:szCs w:val="24"/>
          <w:lang w:val="es-CO"/>
        </w:rPr>
        <w:t xml:space="preserve">el artículo 61 de la Ley 489 de 1998 </w:t>
      </w:r>
      <w:r w:rsidRPr="007B6B96">
        <w:rPr>
          <w:rFonts w:ascii="Arial" w:hAnsi="Arial" w:cs="Arial"/>
          <w:szCs w:val="24"/>
          <w:lang w:val="es-CO"/>
        </w:rPr>
        <w:t>señala como funciones de los ministros las de participar en la orientación, coordinación y control de las superintendencias, entidades descentralizadas y sociedades de economía mixta, adscritas o vinculadas a su Despacho, conforme a las leyes y a los respectivos estatutos; y dirigir y orientar la función de planeación del sector administrativo a su cargo.</w:t>
      </w:r>
    </w:p>
    <w:p w14:paraId="7C48DF7A" w14:textId="77777777" w:rsidR="00FA2401" w:rsidRPr="007B6B96" w:rsidRDefault="00FA2401" w:rsidP="00FA2401">
      <w:pPr>
        <w:pStyle w:val="NormalWeb"/>
        <w:spacing w:before="0" w:after="0"/>
        <w:ind w:left="-284"/>
        <w:jc w:val="both"/>
        <w:rPr>
          <w:rFonts w:ascii="Arial" w:hAnsi="Arial" w:cs="Arial"/>
          <w:szCs w:val="24"/>
          <w:lang w:val="es-CO"/>
        </w:rPr>
      </w:pPr>
    </w:p>
    <w:p w14:paraId="12B24C20" w14:textId="37B21C45" w:rsidR="00FA2401" w:rsidRPr="007B6B96" w:rsidRDefault="00FA2401" w:rsidP="00FA2401">
      <w:pPr>
        <w:ind w:left="-284"/>
        <w:jc w:val="both"/>
        <w:rPr>
          <w:rFonts w:ascii="Arial" w:hAnsi="Arial" w:cs="Arial"/>
          <w:szCs w:val="24"/>
          <w:lang w:val="es-CO"/>
        </w:rPr>
      </w:pPr>
      <w:r w:rsidRPr="007B6B96">
        <w:rPr>
          <w:rFonts w:ascii="Arial" w:hAnsi="Arial" w:cs="Arial"/>
          <w:szCs w:val="24"/>
          <w:lang w:val="es-CO"/>
        </w:rPr>
        <w:t>Que la Ley 731 de 2002</w:t>
      </w:r>
      <w:r w:rsidRPr="00817D33">
        <w:rPr>
          <w:rFonts w:ascii="Arial" w:hAnsi="Arial" w:cs="Arial"/>
          <w:i/>
          <w:iCs/>
          <w:szCs w:val="24"/>
          <w:lang w:val="es-CO"/>
        </w:rPr>
        <w:t xml:space="preserve">, </w:t>
      </w:r>
      <w:r w:rsidRPr="007B6B96">
        <w:rPr>
          <w:rFonts w:ascii="Arial" w:hAnsi="Arial" w:cs="Arial"/>
          <w:szCs w:val="24"/>
          <w:lang w:val="es-CO"/>
        </w:rPr>
        <w:t>en su artículo 20 establece que</w:t>
      </w:r>
      <w:r w:rsidR="00E86C3E">
        <w:rPr>
          <w:rFonts w:ascii="Arial" w:hAnsi="Arial" w:cs="Arial"/>
          <w:szCs w:val="24"/>
          <w:lang w:val="es-CO"/>
        </w:rPr>
        <w:t>,</w:t>
      </w:r>
      <w:r w:rsidRPr="007B6B96">
        <w:rPr>
          <w:rFonts w:ascii="Arial" w:hAnsi="Arial" w:cs="Arial"/>
          <w:szCs w:val="24"/>
          <w:lang w:val="es-CO"/>
        </w:rPr>
        <w:t xml:space="preserve"> e</w:t>
      </w:r>
      <w:r w:rsidRPr="007B6B96">
        <w:rPr>
          <w:rFonts w:ascii="Arial" w:hAnsi="Arial" w:cs="Arial"/>
          <w:szCs w:val="24"/>
        </w:rPr>
        <w:t>n todas las entidades y órganos de decisión del orden nacional, departamental y municipal, que realicen políticas, planes, programas o proyectos o creen medidas encaminadas a favorecer el sector rural, deberán estar representadas de manera equitativa las mujeres rurales.</w:t>
      </w:r>
    </w:p>
    <w:p w14:paraId="5D1F2464" w14:textId="77777777" w:rsidR="00FA2401" w:rsidRPr="007B6B96" w:rsidRDefault="00FA2401" w:rsidP="00FA2401">
      <w:pPr>
        <w:ind w:left="-284"/>
        <w:jc w:val="both"/>
        <w:rPr>
          <w:rFonts w:ascii="Arial" w:hAnsi="Arial" w:cs="Arial"/>
          <w:szCs w:val="24"/>
          <w:lang w:val="es-CO"/>
        </w:rPr>
      </w:pPr>
    </w:p>
    <w:p w14:paraId="02438C7A" w14:textId="123F3189" w:rsidR="00FA2401" w:rsidRPr="007B6B96" w:rsidRDefault="00FA2401" w:rsidP="00FA2401">
      <w:pPr>
        <w:ind w:left="-284"/>
        <w:jc w:val="both"/>
        <w:rPr>
          <w:rFonts w:ascii="Arial" w:eastAsia="Calibri" w:hAnsi="Arial" w:cs="Arial"/>
          <w:szCs w:val="24"/>
          <w:lang w:val="es-ES_tradnl"/>
        </w:rPr>
      </w:pPr>
      <w:r w:rsidRPr="007B6B96">
        <w:rPr>
          <w:rFonts w:ascii="Arial" w:hAnsi="Arial" w:cs="Arial"/>
          <w:szCs w:val="24"/>
          <w:lang w:val="es-ES_tradnl"/>
        </w:rPr>
        <w:t>Que el Decreto Ley 3570 de 2011 en su artículo 3 dispone la integración del Sector Administrativo de Ambiente y Desarrollo Sostenible, el cual se encuentra en cabeza del Ministerio de Ambiente y Desarrollo Sostenible. Asimismo, en su artículo 6 asigna funciones al despacho del Ministro, a quien le corresponde</w:t>
      </w:r>
      <w:r w:rsidR="00E86C3E">
        <w:rPr>
          <w:rFonts w:ascii="Arial" w:hAnsi="Arial" w:cs="Arial"/>
          <w:szCs w:val="24"/>
          <w:lang w:val="es-ES_tradnl"/>
        </w:rPr>
        <w:t>, entre otros,</w:t>
      </w:r>
      <w:r w:rsidRPr="007B6B96">
        <w:rPr>
          <w:rFonts w:ascii="Arial" w:hAnsi="Arial" w:cs="Arial"/>
          <w:szCs w:val="24"/>
          <w:lang w:val="es-ES_tradnl"/>
        </w:rPr>
        <w:t xml:space="preserve"> definir y adoptar las políticas, planes, programas y proyectos del Sector Administrativo de Ambiente y Desarrollo Sostenible; crear, organizar y conformar comités, comisiones y grupos internos de trabajo, teniendo en cuenta la estructura interna, las necesidades del servicio y los planes y programas trazados por el Ministerio para su adecuado funcionamiento; y coordinar, orientar y hacer seguimiento a la planeación estratégica del Ministerio y del Sector Administrativo de Ambiente y Desarrollo Sostenible.</w:t>
      </w:r>
    </w:p>
    <w:p w14:paraId="7470E0EF" w14:textId="77777777" w:rsidR="00FA2401" w:rsidRPr="007B6B96" w:rsidRDefault="00FA2401" w:rsidP="00FA2401">
      <w:pPr>
        <w:ind w:left="-284"/>
        <w:jc w:val="both"/>
        <w:rPr>
          <w:rFonts w:ascii="Arial" w:hAnsi="Arial" w:cs="Arial"/>
          <w:szCs w:val="24"/>
          <w:lang w:val="es-ES_tradnl"/>
        </w:rPr>
      </w:pPr>
    </w:p>
    <w:p w14:paraId="29722F02" w14:textId="0824CD6A"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 xml:space="preserve">Que el Documento Conpes 4080 de 2022 contiene la </w:t>
      </w:r>
      <w:r w:rsidR="00E86C3E">
        <w:rPr>
          <w:rFonts w:ascii="Arial" w:hAnsi="Arial" w:cs="Arial"/>
          <w:szCs w:val="24"/>
          <w:lang w:val="es-ES_tradnl"/>
        </w:rPr>
        <w:t>“</w:t>
      </w:r>
      <w:r w:rsidRPr="007B6B96">
        <w:rPr>
          <w:rFonts w:ascii="Arial" w:hAnsi="Arial" w:cs="Arial"/>
          <w:szCs w:val="24"/>
          <w:lang w:val="es-ES_tradnl"/>
        </w:rPr>
        <w:t>Política Pública de Equidad de Género para las Mujeres: Hacia el Desarrollo Sostenible del País</w:t>
      </w:r>
      <w:r w:rsidR="00E86C3E">
        <w:rPr>
          <w:rFonts w:ascii="Arial" w:hAnsi="Arial" w:cs="Arial"/>
          <w:szCs w:val="24"/>
          <w:lang w:val="es-ES_tradnl"/>
        </w:rPr>
        <w:t>”</w:t>
      </w:r>
      <w:r w:rsidRPr="007B6B96">
        <w:rPr>
          <w:rFonts w:ascii="Arial" w:hAnsi="Arial" w:cs="Arial"/>
          <w:szCs w:val="24"/>
          <w:lang w:val="es-ES_tradnl"/>
        </w:rPr>
        <w:t xml:space="preserve">, el cual señala que con el objetivo de fortalecer la institucionalidad y el enfoque de género en torno a los asuntos de cambio climático, entre 2022 y 2030, el Ministerio de Ambiente y Desarrollo Sostenible formulará y ejecutará, en coordinación con las entidades que conforman la Comisión Intersectorial de Cambio Climático (CICC) y otras partes interesadas, un Plan de Acción de Género y Cambio Climático (PAGCC) el cual incluirá actividades e indicadores específicos para fortalecer la integración sistemática del enfoque de género en las políticas y medidas relacionadas con la gestión del cambio climático, así como la creación de arreglos institucionales y capacidad instalada de género y cambio climático en entidades con responsabilidades sobre la gestión del cambio climático. </w:t>
      </w:r>
    </w:p>
    <w:p w14:paraId="1C8225C9" w14:textId="77777777" w:rsidR="00FA2401" w:rsidRPr="007B6B96" w:rsidRDefault="00FA2401" w:rsidP="00FA2401">
      <w:pPr>
        <w:ind w:left="-284"/>
        <w:jc w:val="both"/>
        <w:rPr>
          <w:rFonts w:ascii="Arial" w:hAnsi="Arial" w:cs="Arial"/>
          <w:szCs w:val="24"/>
          <w:lang w:val="es-ES_tradnl"/>
        </w:rPr>
      </w:pPr>
    </w:p>
    <w:p w14:paraId="47F0637D" w14:textId="1453BC7E" w:rsidR="00FA2401" w:rsidRPr="007B6B96" w:rsidRDefault="00FA2401" w:rsidP="00FA2401">
      <w:pPr>
        <w:ind w:left="-284"/>
        <w:jc w:val="both"/>
        <w:rPr>
          <w:rFonts w:ascii="Arial" w:hAnsi="Arial" w:cs="Arial"/>
          <w:szCs w:val="24"/>
        </w:rPr>
      </w:pPr>
      <w:r w:rsidRPr="007B6B96">
        <w:rPr>
          <w:rFonts w:ascii="Arial" w:hAnsi="Arial" w:cs="Arial"/>
          <w:szCs w:val="24"/>
          <w:lang w:val="es-ES_tradnl"/>
        </w:rPr>
        <w:t xml:space="preserve">Que la Ley 2294 de 2023, por la cual se expide el Plan Nacional de Desarrollo 2022-2026 “Colombia potencia mundial de la vida”, en el parágrafo primero de su artículo 3 dispone que </w:t>
      </w:r>
      <w:r w:rsidR="00666C0B">
        <w:rPr>
          <w:rFonts w:ascii="Arial" w:hAnsi="Arial" w:cs="Arial"/>
          <w:szCs w:val="24"/>
          <w:lang w:val="es-ES_tradnl"/>
        </w:rPr>
        <w:t>“</w:t>
      </w:r>
      <w:r w:rsidRPr="007B6B96">
        <w:rPr>
          <w:rFonts w:ascii="Arial" w:hAnsi="Arial" w:cs="Arial"/>
          <w:szCs w:val="24"/>
          <w:lang w:val="es-ES_tradnl"/>
        </w:rPr>
        <w:t xml:space="preserve">el </w:t>
      </w:r>
      <w:r w:rsidRPr="007B6B96">
        <w:rPr>
          <w:rFonts w:ascii="Arial" w:hAnsi="Arial" w:cs="Arial"/>
          <w:szCs w:val="24"/>
        </w:rPr>
        <w:t>Gobierno nacional garantizará la inclusión e implementación efectiva del enfoque diferencial e interseccional indígena, afrocolombiano, palenquero y raizal en todos los ejes de transformación y en los ejes transversales del Plan Nacional de Desarrollo</w:t>
      </w:r>
      <w:r w:rsidR="00666C0B">
        <w:rPr>
          <w:rFonts w:ascii="Arial" w:hAnsi="Arial" w:cs="Arial"/>
          <w:szCs w:val="24"/>
        </w:rPr>
        <w:t>”</w:t>
      </w:r>
      <w:r w:rsidRPr="007B6B96">
        <w:rPr>
          <w:rFonts w:ascii="Arial" w:hAnsi="Arial" w:cs="Arial"/>
          <w:szCs w:val="24"/>
        </w:rPr>
        <w:t>.</w:t>
      </w:r>
    </w:p>
    <w:p w14:paraId="6C259996" w14:textId="77777777" w:rsidR="00FA2401" w:rsidRPr="007B6B96" w:rsidRDefault="00FA2401" w:rsidP="00FA2401">
      <w:pPr>
        <w:ind w:left="-284"/>
        <w:jc w:val="both"/>
        <w:rPr>
          <w:rFonts w:ascii="Arial" w:hAnsi="Arial" w:cs="Arial"/>
          <w:szCs w:val="24"/>
          <w:lang w:val="es-ES_tradnl"/>
        </w:rPr>
      </w:pPr>
    </w:p>
    <w:p w14:paraId="7981EDE6" w14:textId="4A9BCB71"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 xml:space="preserve">Que el artículo 4 de la Ley </w:t>
      </w:r>
      <w:r w:rsidR="00EC2F9F">
        <w:rPr>
          <w:rFonts w:ascii="Arial" w:hAnsi="Arial" w:cs="Arial"/>
          <w:szCs w:val="24"/>
          <w:lang w:val="es-ES_tradnl"/>
        </w:rPr>
        <w:t xml:space="preserve">2294 de 2023 </w:t>
      </w:r>
      <w:r w:rsidRPr="007B6B96">
        <w:rPr>
          <w:rFonts w:ascii="Arial" w:hAnsi="Arial" w:cs="Arial"/>
          <w:szCs w:val="24"/>
          <w:lang w:val="es-ES_tradnl"/>
        </w:rPr>
        <w:t xml:space="preserve">reconoce como actores diferenciales para el cambio a las mujeres, la comunidad LGBTIQ+, las víctimas, las niñas y los niños, las </w:t>
      </w:r>
      <w:r w:rsidRPr="007B6B96">
        <w:rPr>
          <w:rFonts w:ascii="Arial" w:hAnsi="Arial" w:cs="Arial"/>
          <w:szCs w:val="24"/>
          <w:lang w:val="es-ES_tradnl"/>
        </w:rPr>
        <w:lastRenderedPageBreak/>
        <w:t>comunidades étnicas, los jóvenes, las personas con discapacidad y la comunidad campesina, los cuales son parte integral de las transformaciones propuestas por el Plan, y con los cuales se pretenden lograr transformaciones hacia una sociedad inclusiva, libre de estereotipos y estigmas, que supere las discriminaciones de tipo económico, social, religioso, cultural y político, así como las basadas en género, étnico-racial, generacionales, capacidades físicas, de identidad y orientación sexual, donde la diversidad será fuente de desarrollo sostenible y no de exclusión.</w:t>
      </w:r>
    </w:p>
    <w:p w14:paraId="08908BAA" w14:textId="77777777" w:rsidR="00FA2401" w:rsidRPr="007B6B96" w:rsidRDefault="00FA2401" w:rsidP="00FA2401">
      <w:pPr>
        <w:ind w:left="-284"/>
        <w:jc w:val="both"/>
        <w:rPr>
          <w:rFonts w:ascii="Arial" w:hAnsi="Arial" w:cs="Arial"/>
          <w:szCs w:val="24"/>
        </w:rPr>
      </w:pPr>
    </w:p>
    <w:p w14:paraId="2C4ABD05" w14:textId="0A3FA077"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 xml:space="preserve">Adicionalmente, el Documento de Bases del Plan Nacional de Desarrollo 2022-2026 establece que el enfoque de género se incorporará en toda la institucionalidad, </w:t>
      </w:r>
      <w:r w:rsidRPr="007B6B96">
        <w:rPr>
          <w:rFonts w:ascii="Arial" w:hAnsi="Arial" w:cs="Arial"/>
          <w:szCs w:val="24"/>
        </w:rPr>
        <w:t>especialmente en la planeación y asignación de presupuestos,</w:t>
      </w:r>
      <w:r w:rsidRPr="007B6B96">
        <w:rPr>
          <w:rFonts w:ascii="Arial" w:hAnsi="Arial" w:cs="Arial"/>
          <w:szCs w:val="24"/>
          <w:lang w:val="es-ES_tradnl"/>
        </w:rPr>
        <w:t xml:space="preserve"> que se </w:t>
      </w:r>
      <w:r w:rsidRPr="007B6B96">
        <w:rPr>
          <w:rFonts w:ascii="Arial" w:hAnsi="Arial" w:cs="Arial"/>
          <w:szCs w:val="24"/>
        </w:rPr>
        <w:t xml:space="preserve">integrarán de manera más robusta las variables de género e interseccionalidad en los sistemas de información y registros administrativos nacionales, y que </w:t>
      </w:r>
      <w:r w:rsidRPr="007B6B96">
        <w:rPr>
          <w:rFonts w:ascii="Arial" w:hAnsi="Arial" w:cs="Arial"/>
          <w:szCs w:val="24"/>
          <w:lang w:val="es-ES_tradnl"/>
        </w:rPr>
        <w:t>todos los sectores administrativos a nivel nacional y territorial deberán contar con un comité sectorial de género y/o fortalecer instancias similares, y que se implementará un programa de formación en género y antirracista para funcionarios</w:t>
      </w:r>
      <w:r w:rsidR="002B7EA1">
        <w:rPr>
          <w:rFonts w:ascii="Arial" w:hAnsi="Arial" w:cs="Arial"/>
          <w:szCs w:val="24"/>
          <w:lang w:val="es-ES_tradnl"/>
        </w:rPr>
        <w:t>/as</w:t>
      </w:r>
      <w:r w:rsidRPr="007B6B96">
        <w:rPr>
          <w:rFonts w:ascii="Arial" w:hAnsi="Arial" w:cs="Arial"/>
          <w:szCs w:val="24"/>
          <w:lang w:val="es-ES_tradnl"/>
        </w:rPr>
        <w:t xml:space="preserve"> públicos</w:t>
      </w:r>
      <w:r w:rsidR="002B7EA1">
        <w:rPr>
          <w:rFonts w:ascii="Arial" w:hAnsi="Arial" w:cs="Arial"/>
          <w:szCs w:val="24"/>
          <w:lang w:val="es-ES_tradnl"/>
        </w:rPr>
        <w:t>/as</w:t>
      </w:r>
      <w:r w:rsidRPr="007B6B96">
        <w:rPr>
          <w:rFonts w:ascii="Arial" w:hAnsi="Arial" w:cs="Arial"/>
          <w:szCs w:val="24"/>
          <w:lang w:val="es-ES_tradnl"/>
        </w:rPr>
        <w:t xml:space="preserve">. </w:t>
      </w:r>
    </w:p>
    <w:p w14:paraId="4A422E80" w14:textId="77777777" w:rsidR="00FA2401" w:rsidRPr="007B6B96" w:rsidRDefault="00FA2401" w:rsidP="00FA2401">
      <w:pPr>
        <w:ind w:left="-284"/>
        <w:jc w:val="both"/>
        <w:rPr>
          <w:rFonts w:ascii="Arial" w:hAnsi="Arial" w:cs="Arial"/>
          <w:szCs w:val="24"/>
          <w:lang w:val="es-ES_tradnl"/>
        </w:rPr>
      </w:pPr>
    </w:p>
    <w:p w14:paraId="67FEBB7D" w14:textId="77777777" w:rsidR="00FA2401" w:rsidRPr="007B6B96" w:rsidRDefault="00FA2401" w:rsidP="00FA2401">
      <w:pPr>
        <w:ind w:left="-284"/>
        <w:jc w:val="both"/>
        <w:rPr>
          <w:rFonts w:ascii="Arial" w:hAnsi="Arial" w:cs="Arial"/>
          <w:szCs w:val="24"/>
          <w:lang w:val="es-ES_tradnl"/>
        </w:rPr>
      </w:pPr>
      <w:r w:rsidRPr="007B6B96">
        <w:rPr>
          <w:rFonts w:ascii="Arial" w:hAnsi="Arial" w:cs="Arial"/>
          <w:szCs w:val="24"/>
          <w:lang w:val="es-ES_tradnl"/>
        </w:rPr>
        <w:t>Asimismo, el señalado Documento de Bases indica que se propiciarán procesos de adecuación institucional que avancen en materia de enfoque diferencial étnico como herramienta efectiva en la materialización de los derechos, por lo que en entidades nacionales estratégicas para la política de pueblos y comunidades étnicas, se crearán dependencias encargadas de los temas étnicos que impulsen los procesos administrativos, procedimentales, de planificación, implementación y seguimiento de los programas dirigidos a los pueblos y sus comunidades.</w:t>
      </w:r>
    </w:p>
    <w:p w14:paraId="326BA631" w14:textId="77777777" w:rsidR="00FA2401" w:rsidRPr="007B6B96" w:rsidRDefault="00FA2401" w:rsidP="00FA2401">
      <w:pPr>
        <w:ind w:left="-284"/>
        <w:jc w:val="both"/>
        <w:rPr>
          <w:rFonts w:ascii="Arial" w:hAnsi="Arial" w:cs="Arial"/>
          <w:szCs w:val="24"/>
        </w:rPr>
      </w:pPr>
    </w:p>
    <w:p w14:paraId="66D38256" w14:textId="77777777" w:rsidR="00FA2401" w:rsidRPr="007B6B96" w:rsidRDefault="00FA2401" w:rsidP="00FA2401">
      <w:pPr>
        <w:ind w:left="-284"/>
        <w:jc w:val="both"/>
        <w:rPr>
          <w:rFonts w:ascii="Arial" w:hAnsi="Arial" w:cs="Arial"/>
          <w:szCs w:val="24"/>
        </w:rPr>
      </w:pPr>
      <w:r w:rsidRPr="007B6B96">
        <w:rPr>
          <w:rFonts w:ascii="Arial" w:hAnsi="Arial" w:cs="Arial"/>
          <w:szCs w:val="24"/>
        </w:rPr>
        <w:t>Que en este sentido, se hace necesario crear el Comité Sectorial de Asuntos Poblacionales, Diferenciales y de Género, para abordar los asuntos relacionados con estos enfoques en las entidades que conforman el Sector Administrativo de Ambiente y Desarrollo Sostenible.</w:t>
      </w:r>
      <w:r w:rsidRPr="007B6B96" w:rsidDel="00404876">
        <w:rPr>
          <w:rStyle w:val="Refdecomentario"/>
          <w:rFonts w:ascii="Arial" w:hAnsi="Arial" w:cs="Arial"/>
        </w:rPr>
        <w:t xml:space="preserve"> </w:t>
      </w:r>
    </w:p>
    <w:p w14:paraId="5B3C0398" w14:textId="77777777" w:rsidR="00FA2401" w:rsidRPr="007B6B96" w:rsidRDefault="00FA2401" w:rsidP="00FA2401">
      <w:pPr>
        <w:ind w:left="-284"/>
        <w:jc w:val="both"/>
        <w:rPr>
          <w:rFonts w:ascii="Arial" w:hAnsi="Arial" w:cs="Arial"/>
          <w:szCs w:val="24"/>
        </w:rPr>
      </w:pPr>
    </w:p>
    <w:p w14:paraId="2862BCB5" w14:textId="77777777" w:rsidR="00FA2401" w:rsidRDefault="00FA2401" w:rsidP="00FA2401">
      <w:pPr>
        <w:ind w:left="-284"/>
        <w:jc w:val="both"/>
        <w:rPr>
          <w:rFonts w:ascii="Arial" w:hAnsi="Arial" w:cs="Arial"/>
          <w:szCs w:val="24"/>
          <w:lang w:val="pt-BR"/>
        </w:rPr>
      </w:pPr>
      <w:r w:rsidRPr="007B6B96">
        <w:rPr>
          <w:rFonts w:ascii="Arial" w:hAnsi="Arial" w:cs="Arial"/>
          <w:szCs w:val="24"/>
        </w:rPr>
        <w:t>En</w:t>
      </w:r>
      <w:r w:rsidRPr="007B6B96">
        <w:rPr>
          <w:rFonts w:ascii="Arial" w:hAnsi="Arial" w:cs="Arial"/>
          <w:szCs w:val="24"/>
          <w:lang w:val="pt-BR"/>
        </w:rPr>
        <w:t xml:space="preserve"> mérito de lo expuesto;</w:t>
      </w:r>
    </w:p>
    <w:p w14:paraId="6EEE211A" w14:textId="77777777" w:rsidR="00FA2401" w:rsidRPr="007B6B96" w:rsidRDefault="00FA2401" w:rsidP="00FA2401">
      <w:pPr>
        <w:pStyle w:val="Textoindependiente2"/>
        <w:tabs>
          <w:tab w:val="left" w:pos="3515"/>
        </w:tabs>
        <w:spacing w:line="240" w:lineRule="auto"/>
        <w:ind w:left="-284"/>
        <w:rPr>
          <w:rFonts w:cs="Arial"/>
          <w:b/>
          <w:szCs w:val="24"/>
        </w:rPr>
      </w:pPr>
    </w:p>
    <w:p w14:paraId="4078C8DF" w14:textId="77777777" w:rsidR="00FA2401" w:rsidRDefault="00FA2401" w:rsidP="00FA2401">
      <w:pPr>
        <w:pStyle w:val="Textoindependiente2"/>
        <w:tabs>
          <w:tab w:val="left" w:pos="3515"/>
        </w:tabs>
        <w:spacing w:line="240" w:lineRule="auto"/>
        <w:ind w:left="-284"/>
        <w:jc w:val="center"/>
        <w:rPr>
          <w:rFonts w:cs="Arial"/>
          <w:b/>
          <w:szCs w:val="24"/>
        </w:rPr>
      </w:pPr>
      <w:r w:rsidRPr="007B6B96">
        <w:rPr>
          <w:rFonts w:cs="Arial"/>
          <w:b/>
          <w:szCs w:val="24"/>
        </w:rPr>
        <w:t>R  E  S  U  E  L  V  E</w:t>
      </w:r>
    </w:p>
    <w:p w14:paraId="420561B6" w14:textId="77777777" w:rsidR="00236A75" w:rsidRPr="007B6B96" w:rsidRDefault="00236A75" w:rsidP="00FA2401">
      <w:pPr>
        <w:pStyle w:val="Textoindependiente2"/>
        <w:tabs>
          <w:tab w:val="left" w:pos="3515"/>
        </w:tabs>
        <w:spacing w:line="240" w:lineRule="auto"/>
        <w:ind w:left="-284"/>
        <w:jc w:val="center"/>
        <w:rPr>
          <w:rFonts w:cs="Arial"/>
          <w:b/>
          <w:szCs w:val="24"/>
        </w:rPr>
      </w:pPr>
    </w:p>
    <w:p w14:paraId="458DCBF0" w14:textId="6C4F6E52" w:rsidR="001433C2" w:rsidRDefault="00FA2401" w:rsidP="00817D33">
      <w:pPr>
        <w:pStyle w:val="Prrafodelista"/>
        <w:numPr>
          <w:ilvl w:val="0"/>
          <w:numId w:val="28"/>
        </w:numPr>
        <w:tabs>
          <w:tab w:val="left" w:pos="560"/>
          <w:tab w:val="left" w:pos="1120"/>
          <w:tab w:val="left" w:pos="1418"/>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firstLine="0"/>
        <w:jc w:val="both"/>
        <w:rPr>
          <w:rFonts w:ascii="Arial" w:hAnsi="Arial" w:cs="Arial"/>
          <w:sz w:val="24"/>
          <w:szCs w:val="24"/>
          <w:lang w:val="es-ES" w:eastAsia="es-ES"/>
        </w:rPr>
      </w:pPr>
      <w:r w:rsidRPr="00236A75">
        <w:rPr>
          <w:rFonts w:ascii="Arial" w:hAnsi="Arial" w:cs="Arial"/>
          <w:b/>
          <w:sz w:val="24"/>
          <w:szCs w:val="28"/>
        </w:rPr>
        <w:t>CREACIÓN Y OBJETO.</w:t>
      </w:r>
      <w:r w:rsidRPr="00236A75">
        <w:rPr>
          <w:rFonts w:ascii="Arial" w:hAnsi="Arial" w:cs="Arial"/>
          <w:bCs/>
          <w:sz w:val="24"/>
          <w:szCs w:val="28"/>
        </w:rPr>
        <w:t xml:space="preserve"> </w:t>
      </w:r>
      <w:r w:rsidR="001433C2" w:rsidRPr="00236A75">
        <w:rPr>
          <w:rFonts w:ascii="Arial" w:hAnsi="Arial" w:cs="Arial"/>
          <w:sz w:val="24"/>
          <w:szCs w:val="24"/>
          <w:lang w:val="es-ES" w:eastAsia="es-ES"/>
        </w:rPr>
        <w:t xml:space="preserve">Créase el Comité Sectorial de Asuntos Poblacionales, Diferenciales y de Género, en adelante “el Comité”, como instancia encargada de promover la transversalización de los enfoques poblacional, diferencial y de género en la formulación, implementación, seguimiento y evaluación de los programas, políticas, </w:t>
      </w:r>
      <w:r w:rsidR="00AF742A" w:rsidRPr="00236A75">
        <w:rPr>
          <w:rFonts w:ascii="Arial" w:hAnsi="Arial" w:cs="Arial"/>
          <w:sz w:val="24"/>
          <w:szCs w:val="24"/>
          <w:lang w:val="es-ES" w:eastAsia="es-ES"/>
        </w:rPr>
        <w:t>planes, proyectos</w:t>
      </w:r>
      <w:r w:rsidR="001433C2" w:rsidRPr="00236A75">
        <w:rPr>
          <w:rFonts w:ascii="Arial" w:hAnsi="Arial" w:cs="Arial"/>
          <w:sz w:val="24"/>
          <w:szCs w:val="24"/>
          <w:lang w:val="es-ES" w:eastAsia="es-ES"/>
        </w:rPr>
        <w:t xml:space="preserve"> e instrumentos normativos del Sector Administrativo de Ambiente y Desarrollo Sostenible. </w:t>
      </w:r>
    </w:p>
    <w:p w14:paraId="1EA21598" w14:textId="77777777" w:rsidR="00236A75" w:rsidRPr="00236A75" w:rsidRDefault="00236A75" w:rsidP="00236A7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jc w:val="both"/>
        <w:rPr>
          <w:rFonts w:ascii="Arial" w:hAnsi="Arial" w:cs="Arial"/>
          <w:szCs w:val="24"/>
        </w:rPr>
      </w:pPr>
    </w:p>
    <w:p w14:paraId="3926CB3B" w14:textId="38127D34" w:rsidR="00FA2401" w:rsidRPr="007B6B96" w:rsidRDefault="00FA2401" w:rsidP="00817D33">
      <w:pPr>
        <w:pStyle w:val="Textoindependiente2"/>
        <w:numPr>
          <w:ilvl w:val="0"/>
          <w:numId w:val="28"/>
        </w:numPr>
        <w:tabs>
          <w:tab w:val="left" w:pos="1418"/>
        </w:tabs>
        <w:ind w:left="-284" w:firstLine="0"/>
        <w:rPr>
          <w:rFonts w:cs="Arial"/>
          <w:bCs/>
          <w:szCs w:val="24"/>
          <w:lang w:val="es-ES"/>
        </w:rPr>
      </w:pPr>
      <w:r w:rsidRPr="007B6B96">
        <w:rPr>
          <w:rFonts w:cs="Arial"/>
          <w:b/>
          <w:szCs w:val="24"/>
          <w:lang w:val="es-ES"/>
        </w:rPr>
        <w:t xml:space="preserve">ÁMBITO DE APLICACIÓN. </w:t>
      </w:r>
      <w:r w:rsidRPr="007B6B96">
        <w:rPr>
          <w:rFonts w:cs="Arial"/>
          <w:bCs/>
          <w:szCs w:val="24"/>
          <w:lang w:val="es-ES"/>
        </w:rPr>
        <w:t>Las disposiciones de la presente resolución serán aplicables a todas las entidades</w:t>
      </w:r>
      <w:r w:rsidR="00632838">
        <w:rPr>
          <w:rFonts w:cs="Arial"/>
          <w:bCs/>
          <w:szCs w:val="24"/>
          <w:lang w:val="es-ES"/>
        </w:rPr>
        <w:t xml:space="preserve"> públicas</w:t>
      </w:r>
      <w:r w:rsidRPr="007B6B96">
        <w:rPr>
          <w:rFonts w:cs="Arial"/>
          <w:bCs/>
          <w:szCs w:val="24"/>
          <w:lang w:val="es-ES"/>
        </w:rPr>
        <w:t xml:space="preserve"> que conforman el </w:t>
      </w:r>
      <w:r w:rsidR="00236A75">
        <w:rPr>
          <w:rFonts w:cs="Arial"/>
          <w:bCs/>
          <w:szCs w:val="24"/>
          <w:lang w:val="es-ES"/>
        </w:rPr>
        <w:t>S</w:t>
      </w:r>
      <w:r w:rsidRPr="007B6B96">
        <w:rPr>
          <w:rFonts w:cs="Arial"/>
          <w:bCs/>
          <w:szCs w:val="24"/>
          <w:lang w:val="es-ES"/>
        </w:rPr>
        <w:t xml:space="preserve">ector </w:t>
      </w:r>
      <w:r w:rsidR="00236A75">
        <w:rPr>
          <w:rFonts w:cs="Arial"/>
          <w:bCs/>
          <w:szCs w:val="24"/>
          <w:lang w:val="es-ES"/>
        </w:rPr>
        <w:t>A</w:t>
      </w:r>
      <w:r w:rsidRPr="007B6B96">
        <w:rPr>
          <w:rFonts w:cs="Arial"/>
          <w:bCs/>
          <w:szCs w:val="24"/>
          <w:lang w:val="es-ES"/>
        </w:rPr>
        <w:t xml:space="preserve">dministrativo de </w:t>
      </w:r>
      <w:r w:rsidR="00236A75">
        <w:rPr>
          <w:rFonts w:cs="Arial"/>
          <w:bCs/>
          <w:szCs w:val="24"/>
          <w:lang w:val="es-ES"/>
        </w:rPr>
        <w:t>A</w:t>
      </w:r>
      <w:r w:rsidRPr="007B6B96">
        <w:rPr>
          <w:rFonts w:cs="Arial"/>
          <w:bCs/>
          <w:szCs w:val="24"/>
          <w:lang w:val="es-ES"/>
        </w:rPr>
        <w:t xml:space="preserve">mbiente y </w:t>
      </w:r>
      <w:r w:rsidR="00236A75">
        <w:rPr>
          <w:rFonts w:cs="Arial"/>
          <w:bCs/>
          <w:szCs w:val="24"/>
          <w:lang w:val="es-ES"/>
        </w:rPr>
        <w:t>D</w:t>
      </w:r>
      <w:r w:rsidRPr="007B6B96">
        <w:rPr>
          <w:rFonts w:cs="Arial"/>
          <w:bCs/>
          <w:szCs w:val="24"/>
          <w:lang w:val="es-ES"/>
        </w:rPr>
        <w:t xml:space="preserve">esarrollo </w:t>
      </w:r>
      <w:r w:rsidR="00236A75">
        <w:rPr>
          <w:rFonts w:cs="Arial"/>
          <w:bCs/>
          <w:szCs w:val="24"/>
          <w:lang w:val="es-ES"/>
        </w:rPr>
        <w:t>So</w:t>
      </w:r>
      <w:r w:rsidRPr="007B6B96">
        <w:rPr>
          <w:rFonts w:cs="Arial"/>
          <w:bCs/>
          <w:szCs w:val="24"/>
          <w:lang w:val="es-ES"/>
        </w:rPr>
        <w:t xml:space="preserve">stenible. </w:t>
      </w:r>
    </w:p>
    <w:p w14:paraId="204F7405" w14:textId="77777777" w:rsidR="00FA2401" w:rsidRPr="007B6B96" w:rsidRDefault="00FA2401" w:rsidP="00236A75">
      <w:pPr>
        <w:pStyle w:val="Textoindependiente2"/>
        <w:ind w:left="-284"/>
        <w:rPr>
          <w:rFonts w:cs="Arial"/>
          <w:bCs/>
          <w:szCs w:val="24"/>
          <w:lang w:val="es-ES"/>
        </w:rPr>
      </w:pPr>
    </w:p>
    <w:p w14:paraId="2322B8A3" w14:textId="77777777" w:rsidR="00FA2401" w:rsidRPr="007B6B96" w:rsidRDefault="00FA2401" w:rsidP="00817D33">
      <w:pPr>
        <w:pStyle w:val="Textoindependiente2"/>
        <w:numPr>
          <w:ilvl w:val="0"/>
          <w:numId w:val="28"/>
        </w:numPr>
        <w:tabs>
          <w:tab w:val="left" w:pos="1418"/>
        </w:tabs>
        <w:ind w:left="-284" w:firstLine="0"/>
        <w:rPr>
          <w:rFonts w:cs="Arial"/>
          <w:bCs/>
          <w:szCs w:val="24"/>
          <w:lang w:val="es-ES"/>
        </w:rPr>
      </w:pPr>
      <w:r w:rsidRPr="007B6B96">
        <w:rPr>
          <w:rFonts w:cs="Arial"/>
          <w:b/>
          <w:szCs w:val="24"/>
          <w:lang w:val="es-ES"/>
        </w:rPr>
        <w:t>DEFINICIONES.</w:t>
      </w:r>
      <w:r w:rsidRPr="007B6B96">
        <w:rPr>
          <w:rFonts w:cs="Arial"/>
          <w:bCs/>
          <w:szCs w:val="24"/>
          <w:lang w:val="es-ES"/>
        </w:rPr>
        <w:t xml:space="preserve"> Para efectos de una adecuada comprensión y aplicación de lo dispuesto en la presente resolución, adóptense las siguientes definiciones: </w:t>
      </w:r>
    </w:p>
    <w:p w14:paraId="0612105F" w14:textId="77777777" w:rsidR="00FA2401" w:rsidRPr="007B6B96" w:rsidRDefault="00FA2401" w:rsidP="00FA2401">
      <w:pPr>
        <w:pStyle w:val="Prrafodelista"/>
        <w:rPr>
          <w:rFonts w:ascii="Arial" w:hAnsi="Arial" w:cs="Arial"/>
          <w:bCs/>
          <w:szCs w:val="24"/>
          <w:lang w:val="es-ES"/>
        </w:rPr>
      </w:pPr>
    </w:p>
    <w:p w14:paraId="7E0AC71A" w14:textId="25E991D0" w:rsidR="00FA2401" w:rsidRPr="00D576B4" w:rsidRDefault="00FA2401" w:rsidP="00D576B4">
      <w:pPr>
        <w:pStyle w:val="Textoindependiente2"/>
        <w:numPr>
          <w:ilvl w:val="0"/>
          <w:numId w:val="27"/>
        </w:numPr>
        <w:rPr>
          <w:rFonts w:cs="Arial"/>
          <w:bCs/>
          <w:szCs w:val="24"/>
          <w:lang w:val="es-ES"/>
        </w:rPr>
      </w:pPr>
      <w:r w:rsidRPr="0050461A">
        <w:rPr>
          <w:rFonts w:cs="Arial"/>
          <w:b/>
          <w:szCs w:val="24"/>
          <w:lang w:val="es-ES"/>
        </w:rPr>
        <w:t>Enfoque poblacional:</w:t>
      </w:r>
      <w:r w:rsidRPr="007B6B96">
        <w:rPr>
          <w:rFonts w:cs="Arial"/>
          <w:bCs/>
          <w:szCs w:val="24"/>
          <w:lang w:val="es-ES"/>
        </w:rPr>
        <w:t xml:space="preserve"> </w:t>
      </w:r>
      <w:r w:rsidR="00CF71AD">
        <w:rPr>
          <w:rFonts w:cs="Arial"/>
          <w:bCs/>
          <w:szCs w:val="24"/>
          <w:lang w:val="es-ES"/>
        </w:rPr>
        <w:t>e</w:t>
      </w:r>
      <w:r w:rsidR="00D576B4" w:rsidRPr="00D576B4">
        <w:rPr>
          <w:rFonts w:cs="Arial"/>
          <w:bCs/>
          <w:szCs w:val="24"/>
          <w:lang w:val="es-ES"/>
        </w:rPr>
        <w:t>l enfoque poblacional en la gestión ambiental se refiere a la consideración de las necesidades y demandas de la población</w:t>
      </w:r>
      <w:r w:rsidR="00C53A3E">
        <w:rPr>
          <w:rFonts w:cs="Arial"/>
          <w:bCs/>
          <w:szCs w:val="24"/>
          <w:lang w:val="es-ES"/>
        </w:rPr>
        <w:t xml:space="preserve">, de manera </w:t>
      </w:r>
      <w:r w:rsidR="00D576B4" w:rsidRPr="00D576B4">
        <w:rPr>
          <w:rFonts w:cs="Arial"/>
          <w:bCs/>
          <w:szCs w:val="24"/>
          <w:lang w:val="es-ES"/>
        </w:rPr>
        <w:t>que las decisiones tomadas sean inclusivas y equitativas. Además, busca promover la participación activa de la población en la gestión ambiental.</w:t>
      </w:r>
    </w:p>
    <w:p w14:paraId="7E85324B" w14:textId="77777777" w:rsidR="00FA2401" w:rsidRPr="007B6B96" w:rsidRDefault="00FA2401" w:rsidP="00FA2401">
      <w:pPr>
        <w:pStyle w:val="Textoindependiente2"/>
        <w:ind w:left="720"/>
        <w:rPr>
          <w:rFonts w:cs="Arial"/>
          <w:bCs/>
          <w:szCs w:val="24"/>
          <w:lang w:val="es-ES"/>
        </w:rPr>
      </w:pPr>
    </w:p>
    <w:p w14:paraId="56E75F35" w14:textId="221DF154" w:rsidR="00FA2401" w:rsidRPr="007B6B96" w:rsidRDefault="00FA2401" w:rsidP="00FA2401">
      <w:pPr>
        <w:pStyle w:val="Textoindependiente2"/>
        <w:numPr>
          <w:ilvl w:val="0"/>
          <w:numId w:val="27"/>
        </w:numPr>
        <w:rPr>
          <w:rFonts w:cs="Arial"/>
          <w:szCs w:val="24"/>
        </w:rPr>
      </w:pPr>
      <w:r w:rsidRPr="0050461A">
        <w:rPr>
          <w:rFonts w:cs="Arial"/>
          <w:b/>
          <w:szCs w:val="24"/>
          <w:lang w:val="es-ES"/>
        </w:rPr>
        <w:lastRenderedPageBreak/>
        <w:t>Enfoque diferencial:</w:t>
      </w:r>
      <w:r w:rsidRPr="007B6B96">
        <w:rPr>
          <w:rFonts w:cs="Arial"/>
          <w:bCs/>
          <w:szCs w:val="24"/>
          <w:lang w:val="es-ES"/>
        </w:rPr>
        <w:t xml:space="preserve"> </w:t>
      </w:r>
      <w:r w:rsidR="00CF71AD">
        <w:rPr>
          <w:rFonts w:cs="Arial"/>
          <w:bCs/>
          <w:szCs w:val="24"/>
          <w:lang w:val="es-ES"/>
        </w:rPr>
        <w:t>e</w:t>
      </w:r>
      <w:r w:rsidR="007B7F7B" w:rsidRPr="007B7F7B">
        <w:rPr>
          <w:rFonts w:cs="Arial"/>
          <w:bCs/>
          <w:szCs w:val="24"/>
          <w:lang w:val="es-ES"/>
        </w:rPr>
        <w:t>l enfoque diferencial</w:t>
      </w:r>
      <w:r w:rsidR="0050461A">
        <w:rPr>
          <w:rFonts w:cs="Arial"/>
          <w:bCs/>
          <w:szCs w:val="24"/>
          <w:lang w:val="es-ES"/>
        </w:rPr>
        <w:t>,</w:t>
      </w:r>
      <w:r w:rsidR="007B7F7B" w:rsidRPr="007B7F7B">
        <w:rPr>
          <w:rFonts w:cs="Arial"/>
          <w:bCs/>
          <w:szCs w:val="24"/>
          <w:lang w:val="es-ES"/>
        </w:rPr>
        <w:t xml:space="preserve"> en el contexto de la gestión ambiental</w:t>
      </w:r>
      <w:r w:rsidR="0050461A">
        <w:rPr>
          <w:rFonts w:cs="Arial"/>
          <w:bCs/>
          <w:szCs w:val="24"/>
          <w:lang w:val="es-ES"/>
        </w:rPr>
        <w:t>,</w:t>
      </w:r>
      <w:r w:rsidR="007B7F7B" w:rsidRPr="007B7F7B">
        <w:rPr>
          <w:rFonts w:cs="Arial"/>
          <w:bCs/>
          <w:szCs w:val="24"/>
          <w:lang w:val="es-ES"/>
        </w:rPr>
        <w:t xml:space="preserve"> se </w:t>
      </w:r>
      <w:r w:rsidR="00BA7CC5">
        <w:rPr>
          <w:rFonts w:cs="Arial"/>
          <w:bCs/>
          <w:szCs w:val="24"/>
          <w:lang w:val="es-ES"/>
        </w:rPr>
        <w:t>orienta</w:t>
      </w:r>
      <w:r w:rsidR="007B7F7B" w:rsidRPr="007B7F7B">
        <w:rPr>
          <w:rFonts w:cs="Arial"/>
          <w:bCs/>
          <w:szCs w:val="24"/>
          <w:lang w:val="es-ES"/>
        </w:rPr>
        <w:t xml:space="preserve"> </w:t>
      </w:r>
      <w:r w:rsidR="002F1DD5">
        <w:rPr>
          <w:rFonts w:cs="Arial"/>
          <w:bCs/>
          <w:szCs w:val="24"/>
          <w:lang w:val="es-ES"/>
        </w:rPr>
        <w:t>a</w:t>
      </w:r>
      <w:r w:rsidR="002F1DD5" w:rsidRPr="007B7F7B">
        <w:rPr>
          <w:rFonts w:cs="Arial"/>
          <w:bCs/>
          <w:szCs w:val="24"/>
          <w:lang w:val="es-ES"/>
        </w:rPr>
        <w:t xml:space="preserve"> </w:t>
      </w:r>
      <w:r w:rsidR="007B7F7B" w:rsidRPr="007B7F7B">
        <w:rPr>
          <w:rFonts w:cs="Arial"/>
          <w:bCs/>
          <w:szCs w:val="24"/>
          <w:lang w:val="es-ES"/>
        </w:rPr>
        <w:t>la identificación de las necesidades y características específicas de cada grupo poblacional para diseñar</w:t>
      </w:r>
      <w:r w:rsidR="004256F6">
        <w:rPr>
          <w:rFonts w:cs="Arial"/>
          <w:bCs/>
          <w:szCs w:val="24"/>
          <w:lang w:val="es-ES"/>
        </w:rPr>
        <w:t xml:space="preserve">, </w:t>
      </w:r>
      <w:r w:rsidR="009F4075">
        <w:rPr>
          <w:rFonts w:cs="Arial"/>
          <w:bCs/>
          <w:szCs w:val="24"/>
          <w:lang w:val="es-ES"/>
        </w:rPr>
        <w:t>implementa</w:t>
      </w:r>
      <w:r w:rsidR="000C71D2">
        <w:rPr>
          <w:rFonts w:cs="Arial"/>
          <w:bCs/>
          <w:szCs w:val="24"/>
          <w:lang w:val="es-ES"/>
        </w:rPr>
        <w:t>r</w:t>
      </w:r>
      <w:r w:rsidR="006C1880">
        <w:rPr>
          <w:rFonts w:cs="Arial"/>
          <w:bCs/>
          <w:szCs w:val="24"/>
          <w:lang w:val="es-ES"/>
        </w:rPr>
        <w:t xml:space="preserve"> </w:t>
      </w:r>
      <w:r w:rsidR="000C71D2">
        <w:rPr>
          <w:rFonts w:cs="Arial"/>
          <w:bCs/>
          <w:szCs w:val="24"/>
          <w:lang w:val="es-ES"/>
        </w:rPr>
        <w:t xml:space="preserve">y hacer </w:t>
      </w:r>
      <w:r w:rsidR="006C1880" w:rsidRPr="00236A75">
        <w:rPr>
          <w:rFonts w:cs="Arial"/>
          <w:szCs w:val="24"/>
          <w:lang w:val="es-ES"/>
        </w:rPr>
        <w:t xml:space="preserve">seguimiento y evaluación </w:t>
      </w:r>
      <w:r w:rsidR="000C71D2">
        <w:rPr>
          <w:rFonts w:cs="Arial"/>
          <w:bCs/>
          <w:szCs w:val="24"/>
          <w:lang w:val="es-ES"/>
        </w:rPr>
        <w:t xml:space="preserve">de </w:t>
      </w:r>
      <w:r w:rsidR="004C4409">
        <w:rPr>
          <w:rFonts w:cs="Arial"/>
          <w:bCs/>
          <w:szCs w:val="24"/>
          <w:lang w:val="es-ES"/>
        </w:rPr>
        <w:t xml:space="preserve">instrumentos de </w:t>
      </w:r>
      <w:r w:rsidR="00D9799F">
        <w:rPr>
          <w:rFonts w:cs="Arial"/>
          <w:bCs/>
          <w:szCs w:val="24"/>
          <w:lang w:val="es-ES"/>
        </w:rPr>
        <w:t>política y normativos</w:t>
      </w:r>
      <w:r w:rsidR="007B7F7B" w:rsidRPr="007B7F7B">
        <w:rPr>
          <w:rFonts w:cs="Arial"/>
          <w:bCs/>
          <w:szCs w:val="24"/>
          <w:lang w:val="es-ES"/>
        </w:rPr>
        <w:t xml:space="preserve"> que se ajusten a sus necesidades. </w:t>
      </w:r>
    </w:p>
    <w:p w14:paraId="053C46C1" w14:textId="77777777" w:rsidR="00FA2401" w:rsidRPr="007B6B96" w:rsidRDefault="00FA2401" w:rsidP="00FA2401">
      <w:pPr>
        <w:pStyle w:val="Prrafodelista"/>
        <w:rPr>
          <w:rFonts w:ascii="Arial" w:hAnsi="Arial" w:cs="Arial"/>
          <w:bCs/>
          <w:szCs w:val="24"/>
          <w:lang w:val="es-ES"/>
        </w:rPr>
      </w:pPr>
    </w:p>
    <w:p w14:paraId="74730D10" w14:textId="0AD9301E" w:rsidR="00FA2401" w:rsidRPr="007B6B96" w:rsidRDefault="00FA2401" w:rsidP="00FA2401">
      <w:pPr>
        <w:pStyle w:val="Textoindependiente2"/>
        <w:numPr>
          <w:ilvl w:val="0"/>
          <w:numId w:val="27"/>
        </w:numPr>
        <w:rPr>
          <w:rFonts w:cs="Arial"/>
          <w:bCs/>
          <w:szCs w:val="24"/>
          <w:lang w:val="es-ES"/>
        </w:rPr>
      </w:pPr>
      <w:r w:rsidRPr="0050461A">
        <w:rPr>
          <w:rFonts w:cs="Arial"/>
          <w:b/>
          <w:szCs w:val="24"/>
          <w:lang w:val="es-ES"/>
        </w:rPr>
        <w:t>Enfoque de género:</w:t>
      </w:r>
      <w:r w:rsidRPr="007B6B96">
        <w:rPr>
          <w:rFonts w:cs="Arial"/>
          <w:bCs/>
          <w:szCs w:val="24"/>
          <w:lang w:val="es-ES"/>
        </w:rPr>
        <w:t xml:space="preserve"> </w:t>
      </w:r>
      <w:r w:rsidR="00E020F1">
        <w:rPr>
          <w:rFonts w:cs="Arial"/>
          <w:bCs/>
          <w:szCs w:val="24"/>
          <w:lang w:val="es-ES"/>
        </w:rPr>
        <w:t>e</w:t>
      </w:r>
      <w:r w:rsidR="00E020F1" w:rsidRPr="00D0242C">
        <w:rPr>
          <w:rFonts w:cs="Arial"/>
          <w:bCs/>
          <w:szCs w:val="24"/>
          <w:lang w:val="es-ES"/>
        </w:rPr>
        <w:t xml:space="preserve">l </w:t>
      </w:r>
      <w:r w:rsidR="00D0242C" w:rsidRPr="00D0242C">
        <w:rPr>
          <w:rFonts w:cs="Arial"/>
          <w:bCs/>
          <w:szCs w:val="24"/>
          <w:lang w:val="es-ES"/>
        </w:rPr>
        <w:t xml:space="preserve">enfoque de género en la gestión ambiental es una </w:t>
      </w:r>
      <w:r w:rsidR="006A2FB5">
        <w:rPr>
          <w:rFonts w:cs="Arial"/>
          <w:bCs/>
          <w:szCs w:val="24"/>
          <w:lang w:val="es-ES"/>
        </w:rPr>
        <w:t>categoría de análisis</w:t>
      </w:r>
      <w:r w:rsidR="00D0242C" w:rsidRPr="00D0242C">
        <w:rPr>
          <w:rFonts w:cs="Arial"/>
          <w:bCs/>
          <w:szCs w:val="24"/>
          <w:lang w:val="es-ES"/>
        </w:rPr>
        <w:t xml:space="preserve"> que busca integrar la igualdad de género en </w:t>
      </w:r>
      <w:r w:rsidR="000C71D2">
        <w:rPr>
          <w:rFonts w:cs="Arial"/>
          <w:bCs/>
          <w:szCs w:val="24"/>
          <w:lang w:val="es-ES"/>
        </w:rPr>
        <w:t xml:space="preserve">el </w:t>
      </w:r>
      <w:r w:rsidR="000C71D2" w:rsidRPr="007B7F7B">
        <w:rPr>
          <w:rFonts w:cs="Arial"/>
          <w:bCs/>
          <w:szCs w:val="24"/>
          <w:lang w:val="es-ES"/>
        </w:rPr>
        <w:t>diseñ</w:t>
      </w:r>
      <w:r w:rsidR="000C71D2">
        <w:rPr>
          <w:rFonts w:cs="Arial"/>
          <w:bCs/>
          <w:szCs w:val="24"/>
          <w:lang w:val="es-ES"/>
        </w:rPr>
        <w:t xml:space="preserve">o, implementación y </w:t>
      </w:r>
      <w:r w:rsidR="000C71D2" w:rsidRPr="00236A75">
        <w:rPr>
          <w:rFonts w:cs="Arial"/>
          <w:szCs w:val="24"/>
          <w:lang w:val="es-ES"/>
        </w:rPr>
        <w:t>seguimiento y evaluación</w:t>
      </w:r>
      <w:r w:rsidR="000C71D2">
        <w:rPr>
          <w:rFonts w:cs="Arial"/>
          <w:bCs/>
          <w:szCs w:val="24"/>
          <w:lang w:val="es-ES"/>
        </w:rPr>
        <w:t xml:space="preserve"> de instrumentos de política y normativos</w:t>
      </w:r>
      <w:r w:rsidR="00D0242C" w:rsidRPr="00D0242C">
        <w:rPr>
          <w:rFonts w:cs="Arial"/>
          <w:bCs/>
          <w:szCs w:val="24"/>
          <w:lang w:val="es-ES"/>
        </w:rPr>
        <w:t>. Esto implica considerar cómo las diferencias de género pueden afectar el acceso y control de los recursos naturales, la exposición a riesgos ambientales y la participación en la toma de decisiones</w:t>
      </w:r>
      <w:r w:rsidR="000C71D2">
        <w:rPr>
          <w:rFonts w:cs="Arial"/>
          <w:bCs/>
          <w:szCs w:val="24"/>
          <w:lang w:val="es-ES"/>
        </w:rPr>
        <w:t>, entre otros</w:t>
      </w:r>
      <w:r w:rsidR="00D0242C" w:rsidRPr="00D0242C">
        <w:rPr>
          <w:rFonts w:cs="Arial"/>
          <w:bCs/>
          <w:szCs w:val="24"/>
          <w:lang w:val="es-ES"/>
        </w:rPr>
        <w:t xml:space="preserve">. </w:t>
      </w:r>
    </w:p>
    <w:p w14:paraId="7CC90C6E" w14:textId="77777777" w:rsidR="00FA2401" w:rsidRPr="007B6B96" w:rsidRDefault="00FA2401" w:rsidP="00FA2401">
      <w:pPr>
        <w:pStyle w:val="Textoindependiente2"/>
        <w:rPr>
          <w:rFonts w:cs="Arial"/>
          <w:bCs/>
          <w:szCs w:val="24"/>
          <w:lang w:val="es-ES"/>
        </w:rPr>
      </w:pPr>
    </w:p>
    <w:p w14:paraId="47EECE46" w14:textId="3E8BB0D5" w:rsidR="00FA2401" w:rsidRPr="007B6B96" w:rsidRDefault="00FA2401" w:rsidP="00817D33">
      <w:pPr>
        <w:pStyle w:val="Textoindependiente2"/>
        <w:numPr>
          <w:ilvl w:val="0"/>
          <w:numId w:val="28"/>
        </w:numPr>
        <w:tabs>
          <w:tab w:val="left" w:pos="1418"/>
        </w:tabs>
        <w:ind w:left="-284" w:firstLine="0"/>
        <w:rPr>
          <w:rFonts w:cs="Arial"/>
          <w:bCs/>
          <w:szCs w:val="24"/>
          <w:lang w:val="es-ES"/>
        </w:rPr>
      </w:pPr>
      <w:r w:rsidRPr="007B6B96">
        <w:rPr>
          <w:rFonts w:cs="Arial"/>
          <w:b/>
          <w:szCs w:val="24"/>
          <w:lang w:val="es-ES"/>
        </w:rPr>
        <w:t>INTEGRACIÓN.</w:t>
      </w:r>
      <w:r w:rsidRPr="007B6B96">
        <w:rPr>
          <w:rFonts w:cs="Arial"/>
          <w:bCs/>
          <w:szCs w:val="24"/>
          <w:lang w:val="es-ES"/>
        </w:rPr>
        <w:t xml:space="preserve"> El Comité estará integrado por:</w:t>
      </w:r>
    </w:p>
    <w:p w14:paraId="2F6C2614" w14:textId="77777777" w:rsidR="00FA2401" w:rsidRPr="007B6B96" w:rsidRDefault="00FA2401" w:rsidP="00FA2401">
      <w:pPr>
        <w:pStyle w:val="Textoindependiente2"/>
        <w:rPr>
          <w:rFonts w:cs="Arial"/>
          <w:bCs/>
          <w:szCs w:val="24"/>
          <w:lang w:val="es-ES"/>
        </w:rPr>
      </w:pPr>
    </w:p>
    <w:p w14:paraId="62FD8E27" w14:textId="77777777" w:rsidR="00FA2401" w:rsidRPr="007B6B96" w:rsidRDefault="00FA2401" w:rsidP="00FA2401">
      <w:pPr>
        <w:pStyle w:val="Textoindependiente2"/>
        <w:numPr>
          <w:ilvl w:val="0"/>
          <w:numId w:val="23"/>
        </w:numPr>
        <w:rPr>
          <w:rFonts w:cs="Arial"/>
          <w:bCs/>
          <w:szCs w:val="24"/>
          <w:lang w:val="es-ES"/>
        </w:rPr>
      </w:pPr>
      <w:r w:rsidRPr="007B6B96">
        <w:rPr>
          <w:rFonts w:cs="Arial"/>
          <w:bCs/>
          <w:szCs w:val="24"/>
          <w:lang w:val="es-ES"/>
        </w:rPr>
        <w:t>El/La Ministro/a de Ambiente y Desarrollo Sostenible o su delegado/a, quien lo presidirá.</w:t>
      </w:r>
    </w:p>
    <w:p w14:paraId="3443538C" w14:textId="77777777" w:rsidR="00FA2401" w:rsidRPr="007B6B96" w:rsidRDefault="00FA2401" w:rsidP="00FA2401">
      <w:pPr>
        <w:pStyle w:val="Textoindependiente2"/>
        <w:numPr>
          <w:ilvl w:val="0"/>
          <w:numId w:val="23"/>
        </w:numPr>
        <w:rPr>
          <w:rFonts w:cs="Arial"/>
          <w:bCs/>
          <w:szCs w:val="24"/>
          <w:lang w:val="es-ES"/>
        </w:rPr>
      </w:pPr>
      <w:r w:rsidRPr="007B6B96">
        <w:rPr>
          <w:rFonts w:cs="Arial"/>
          <w:bCs/>
          <w:szCs w:val="24"/>
          <w:lang w:val="es-ES"/>
        </w:rPr>
        <w:t>El/La Viceministro/a de Políticas y Normalización Ambiental o su delegado/a.</w:t>
      </w:r>
    </w:p>
    <w:p w14:paraId="15E8F27C" w14:textId="77777777" w:rsidR="00FA2401" w:rsidRPr="007B6B96" w:rsidRDefault="00FA2401" w:rsidP="00FA2401">
      <w:pPr>
        <w:pStyle w:val="Textoindependiente2"/>
        <w:numPr>
          <w:ilvl w:val="0"/>
          <w:numId w:val="23"/>
        </w:numPr>
        <w:rPr>
          <w:rFonts w:cs="Arial"/>
          <w:bCs/>
          <w:szCs w:val="24"/>
          <w:lang w:val="es-ES"/>
        </w:rPr>
      </w:pPr>
      <w:r w:rsidRPr="007B6B96">
        <w:rPr>
          <w:rFonts w:cs="Arial"/>
          <w:bCs/>
          <w:szCs w:val="24"/>
          <w:lang w:val="es-ES"/>
        </w:rPr>
        <w:t>El/La Viceministro/a de Ordenamiento Ambiental del Territorio o su delegado/a.</w:t>
      </w:r>
    </w:p>
    <w:p w14:paraId="24AB439C" w14:textId="77777777" w:rsidR="00FA2401" w:rsidRPr="007B6B96" w:rsidRDefault="00FA2401" w:rsidP="00FA2401">
      <w:pPr>
        <w:pStyle w:val="Textoindependiente2"/>
        <w:numPr>
          <w:ilvl w:val="0"/>
          <w:numId w:val="23"/>
        </w:numPr>
        <w:rPr>
          <w:rFonts w:cs="Arial"/>
          <w:bCs/>
          <w:szCs w:val="24"/>
          <w:lang w:val="es-ES"/>
        </w:rPr>
      </w:pPr>
      <w:r w:rsidRPr="007B6B96">
        <w:rPr>
          <w:rFonts w:cs="Arial"/>
          <w:bCs/>
          <w:szCs w:val="24"/>
          <w:lang w:val="es-ES"/>
        </w:rPr>
        <w:t>El/La Secretario/a General del Ministerio de Ambiente y Desarrollo Sostenible, o su delegado/a.</w:t>
      </w:r>
    </w:p>
    <w:p w14:paraId="0B3C7529" w14:textId="77777777" w:rsidR="00FA2401" w:rsidRPr="007B6B96" w:rsidRDefault="00FA2401" w:rsidP="00FA2401">
      <w:pPr>
        <w:pStyle w:val="Textoindependiente2"/>
        <w:numPr>
          <w:ilvl w:val="0"/>
          <w:numId w:val="23"/>
        </w:numPr>
        <w:rPr>
          <w:rFonts w:cs="Arial"/>
          <w:bCs/>
          <w:szCs w:val="24"/>
          <w:lang w:val="es-ES"/>
        </w:rPr>
      </w:pPr>
      <w:r w:rsidRPr="007B6B96">
        <w:rPr>
          <w:rFonts w:cs="Arial"/>
          <w:bCs/>
          <w:szCs w:val="24"/>
          <w:lang w:val="es-ES"/>
        </w:rPr>
        <w:t>El/La Jefe de la Oficina Asesora de Planeación, quien será el/la Secretario/a Técnico/a o su delegado/a.</w:t>
      </w:r>
    </w:p>
    <w:p w14:paraId="29675673" w14:textId="77777777" w:rsidR="00FA2401" w:rsidRPr="007B6B96" w:rsidRDefault="00FA2401" w:rsidP="00FA2401">
      <w:pPr>
        <w:pStyle w:val="Prrafodelista"/>
        <w:numPr>
          <w:ilvl w:val="0"/>
          <w:numId w:val="23"/>
        </w:numPr>
        <w:jc w:val="both"/>
        <w:rPr>
          <w:rFonts w:ascii="Arial" w:hAnsi="Arial" w:cs="Arial"/>
          <w:bCs/>
          <w:sz w:val="24"/>
          <w:szCs w:val="24"/>
          <w:lang w:val="es-ES_tradnl"/>
        </w:rPr>
      </w:pPr>
      <w:r w:rsidRPr="007B6B96">
        <w:rPr>
          <w:rFonts w:ascii="Arial" w:hAnsi="Arial" w:cs="Arial"/>
          <w:bCs/>
          <w:sz w:val="24"/>
          <w:szCs w:val="24"/>
          <w:lang w:val="es-ES_tradnl"/>
        </w:rPr>
        <w:t>El/La Directora/a del Instituto de Hidrología, Meteorología y Estudios Ambientales – IDEAM, o su delegado/a.</w:t>
      </w:r>
    </w:p>
    <w:p w14:paraId="7C6C4839" w14:textId="77777777" w:rsidR="00FA2401" w:rsidRPr="007B6B96" w:rsidRDefault="00FA2401" w:rsidP="00FA2401">
      <w:pPr>
        <w:pStyle w:val="Prrafodelista"/>
        <w:numPr>
          <w:ilvl w:val="0"/>
          <w:numId w:val="23"/>
        </w:numPr>
        <w:jc w:val="both"/>
        <w:rPr>
          <w:rFonts w:ascii="Arial" w:hAnsi="Arial" w:cs="Arial"/>
          <w:bCs/>
          <w:sz w:val="24"/>
          <w:szCs w:val="24"/>
          <w:lang w:val="es-ES_tradnl"/>
        </w:rPr>
      </w:pPr>
      <w:r w:rsidRPr="007B6B96">
        <w:rPr>
          <w:rFonts w:ascii="Arial" w:hAnsi="Arial" w:cs="Arial"/>
          <w:bCs/>
          <w:sz w:val="24"/>
          <w:szCs w:val="24"/>
          <w:lang w:val="es-ES_tradnl"/>
        </w:rPr>
        <w:t>El/La Directora/a de la Autoridad Nacional de Licencias Ambientales – ANLA, o su delegado/a.</w:t>
      </w:r>
    </w:p>
    <w:p w14:paraId="611BB9BA" w14:textId="77777777" w:rsidR="00FA2401" w:rsidRPr="007B6B96" w:rsidRDefault="00FA2401" w:rsidP="00FA2401">
      <w:pPr>
        <w:pStyle w:val="Prrafodelista"/>
        <w:numPr>
          <w:ilvl w:val="0"/>
          <w:numId w:val="23"/>
        </w:numPr>
        <w:jc w:val="both"/>
        <w:rPr>
          <w:rFonts w:ascii="Arial" w:hAnsi="Arial" w:cs="Arial"/>
          <w:bCs/>
          <w:sz w:val="24"/>
          <w:szCs w:val="24"/>
          <w:lang w:val="es-ES_tradnl"/>
        </w:rPr>
      </w:pPr>
      <w:r w:rsidRPr="007B6B96">
        <w:rPr>
          <w:rFonts w:ascii="Arial" w:hAnsi="Arial" w:cs="Arial"/>
          <w:bCs/>
          <w:sz w:val="24"/>
          <w:szCs w:val="24"/>
          <w:lang w:val="es-ES_tradnl"/>
        </w:rPr>
        <w:t>El/La Directora/a de la Unidad Administrativa Especial Parques Nacionales Naturales, o su delegado/a.</w:t>
      </w:r>
    </w:p>
    <w:p w14:paraId="7FB0FAB2" w14:textId="77777777" w:rsidR="00FA2401" w:rsidRPr="007B6B96" w:rsidRDefault="00FA2401" w:rsidP="00FA2401">
      <w:pPr>
        <w:pStyle w:val="Prrafodelista"/>
        <w:numPr>
          <w:ilvl w:val="0"/>
          <w:numId w:val="23"/>
        </w:numPr>
        <w:jc w:val="both"/>
        <w:rPr>
          <w:rFonts w:ascii="Arial" w:hAnsi="Arial" w:cs="Arial"/>
          <w:bCs/>
          <w:sz w:val="24"/>
          <w:szCs w:val="24"/>
          <w:lang w:val="es-ES_tradnl"/>
        </w:rPr>
      </w:pPr>
      <w:r w:rsidRPr="007B6B96">
        <w:rPr>
          <w:rFonts w:ascii="Arial" w:hAnsi="Arial" w:cs="Arial"/>
          <w:bCs/>
          <w:sz w:val="24"/>
          <w:szCs w:val="24"/>
          <w:lang w:val="es-ES_tradnl"/>
        </w:rPr>
        <w:t>El/La Directora/a del Instituto de Investigaciones Marinas y Costeras “José Benito Vives de Andreis” – INVEMAR, o su delegado/a.</w:t>
      </w:r>
    </w:p>
    <w:p w14:paraId="438E6E9B" w14:textId="77777777" w:rsidR="00FA2401" w:rsidRPr="007B6B96" w:rsidRDefault="00FA2401" w:rsidP="00A41AF3">
      <w:pPr>
        <w:pStyle w:val="Prrafodelista"/>
        <w:numPr>
          <w:ilvl w:val="0"/>
          <w:numId w:val="23"/>
        </w:numPr>
        <w:ind w:left="709"/>
        <w:jc w:val="both"/>
        <w:rPr>
          <w:rFonts w:ascii="Arial" w:hAnsi="Arial" w:cs="Arial"/>
          <w:bCs/>
          <w:sz w:val="24"/>
          <w:szCs w:val="24"/>
          <w:lang w:val="es-ES_tradnl"/>
        </w:rPr>
      </w:pPr>
      <w:r w:rsidRPr="007B6B96">
        <w:rPr>
          <w:rFonts w:ascii="Arial" w:hAnsi="Arial" w:cs="Arial"/>
          <w:bCs/>
          <w:sz w:val="24"/>
          <w:szCs w:val="24"/>
          <w:lang w:val="es-ES_tradnl"/>
        </w:rPr>
        <w:t>El/La Directora/a del Instituto de Investigación de Recursos Biológicos “Alexander Von Humboldt”, o su delegado/a.</w:t>
      </w:r>
    </w:p>
    <w:p w14:paraId="4A361889" w14:textId="77777777" w:rsidR="00FA2401" w:rsidRPr="007B6B96" w:rsidRDefault="00FA2401" w:rsidP="00A41AF3">
      <w:pPr>
        <w:pStyle w:val="Prrafodelista"/>
        <w:numPr>
          <w:ilvl w:val="0"/>
          <w:numId w:val="23"/>
        </w:numPr>
        <w:ind w:left="709"/>
        <w:jc w:val="both"/>
        <w:rPr>
          <w:rFonts w:ascii="Arial" w:hAnsi="Arial" w:cs="Arial"/>
          <w:bCs/>
          <w:sz w:val="24"/>
          <w:szCs w:val="24"/>
          <w:lang w:val="es-ES_tradnl"/>
        </w:rPr>
      </w:pPr>
      <w:r w:rsidRPr="007B6B96">
        <w:rPr>
          <w:rFonts w:ascii="Arial" w:hAnsi="Arial" w:cs="Arial"/>
          <w:bCs/>
          <w:sz w:val="24"/>
          <w:szCs w:val="24"/>
          <w:lang w:val="es-ES_tradnl"/>
        </w:rPr>
        <w:t>El/La Directora/a del Instituto Amazónico de Investigaciones Científicas “Sinchi”, o su delegado/a.</w:t>
      </w:r>
    </w:p>
    <w:p w14:paraId="18580CA6" w14:textId="77777777" w:rsidR="00FA2401" w:rsidRPr="007B6B96" w:rsidRDefault="00FA2401" w:rsidP="00A41AF3">
      <w:pPr>
        <w:pStyle w:val="Prrafodelista"/>
        <w:numPr>
          <w:ilvl w:val="0"/>
          <w:numId w:val="23"/>
        </w:numPr>
        <w:ind w:left="709"/>
        <w:jc w:val="both"/>
        <w:rPr>
          <w:rFonts w:ascii="Arial" w:hAnsi="Arial" w:cs="Arial"/>
          <w:bCs/>
          <w:sz w:val="24"/>
          <w:szCs w:val="24"/>
          <w:lang w:val="es-ES_tradnl"/>
        </w:rPr>
      </w:pPr>
      <w:r w:rsidRPr="007B6B96">
        <w:rPr>
          <w:rFonts w:ascii="Arial" w:hAnsi="Arial" w:cs="Arial"/>
          <w:bCs/>
          <w:sz w:val="24"/>
          <w:szCs w:val="24"/>
          <w:lang w:val="es-ES_tradnl"/>
        </w:rPr>
        <w:t>El/La Directora/a del Instituto de Investigaciones Ambientales del Pacífico “John Von Neumann”, o su delegado/a.</w:t>
      </w:r>
    </w:p>
    <w:p w14:paraId="04E9FDB9" w14:textId="77777777" w:rsidR="00FA2401" w:rsidRPr="007B6B96" w:rsidRDefault="00FA2401" w:rsidP="00FA2401">
      <w:pPr>
        <w:pStyle w:val="Textoindependiente2"/>
        <w:rPr>
          <w:rFonts w:cs="Arial"/>
          <w:bCs/>
          <w:color w:val="A6A6A6" w:themeColor="background1" w:themeShade="A6"/>
          <w:szCs w:val="24"/>
          <w:lang w:val="es-ES"/>
        </w:rPr>
      </w:pPr>
    </w:p>
    <w:p w14:paraId="1FB74547" w14:textId="4368CA95" w:rsidR="00FA2401" w:rsidRPr="007B6B96" w:rsidRDefault="00FA2401" w:rsidP="00FA2401">
      <w:pPr>
        <w:pStyle w:val="Textoindependiente2"/>
        <w:ind w:left="-142"/>
        <w:rPr>
          <w:rFonts w:cs="Arial"/>
          <w:bCs/>
          <w:szCs w:val="24"/>
        </w:rPr>
      </w:pPr>
      <w:r w:rsidRPr="007B6B96">
        <w:rPr>
          <w:rFonts w:cs="Arial"/>
          <w:b/>
          <w:bCs/>
          <w:szCs w:val="24"/>
          <w:lang w:val="es-ES"/>
        </w:rPr>
        <w:t xml:space="preserve">Parágrafo. </w:t>
      </w:r>
      <w:r w:rsidRPr="007B6B96">
        <w:rPr>
          <w:rFonts w:cs="Arial"/>
          <w:szCs w:val="24"/>
          <w:lang w:val="es-ES"/>
        </w:rPr>
        <w:t xml:space="preserve">El Comité, por intermedio de su Secretaría Técnica, podrá invitar a sus sesiones a </w:t>
      </w:r>
      <w:r w:rsidRPr="007B6B96">
        <w:rPr>
          <w:rFonts w:cs="Arial"/>
          <w:bCs/>
          <w:szCs w:val="24"/>
        </w:rPr>
        <w:t xml:space="preserve">representantes de otras entidades públicas y/o privadas, así como a personas naturales y jurídicas que estime pertinentes, de conformidad con sus competencias y con los asuntos a tratar en desarrollo de sus funciones. Estos asistentes participarán con voz pero sin voto en las sesiones a las que sean invitados. </w:t>
      </w:r>
    </w:p>
    <w:p w14:paraId="54E96891" w14:textId="77777777" w:rsidR="00FA2401" w:rsidRPr="007B6B96" w:rsidRDefault="00FA2401" w:rsidP="00FA2401">
      <w:pPr>
        <w:pStyle w:val="Textoindependiente2"/>
        <w:ind w:left="-142"/>
        <w:rPr>
          <w:rFonts w:cs="Arial"/>
          <w:bCs/>
          <w:szCs w:val="24"/>
        </w:rPr>
      </w:pPr>
    </w:p>
    <w:p w14:paraId="195D7039" w14:textId="77777777" w:rsidR="00FA2401" w:rsidRDefault="00FA2401" w:rsidP="00FA2401">
      <w:pPr>
        <w:pStyle w:val="Textoindependiente2"/>
        <w:ind w:left="-142"/>
        <w:rPr>
          <w:rFonts w:cs="Arial"/>
          <w:szCs w:val="24"/>
          <w:lang w:val="es-ES"/>
        </w:rPr>
      </w:pPr>
      <w:r w:rsidRPr="007B6B96">
        <w:rPr>
          <w:rFonts w:cs="Arial"/>
          <w:szCs w:val="24"/>
          <w:lang w:val="es-ES"/>
        </w:rPr>
        <w:t>Las invitaciones efectuadas a las/los servidores/as públicos/as serán de obligatoria aceptación y cumplimiento.</w:t>
      </w:r>
    </w:p>
    <w:p w14:paraId="30A7039D" w14:textId="77777777" w:rsidR="00FA2401" w:rsidRPr="007B6B96" w:rsidRDefault="00FA2401" w:rsidP="00FA2401">
      <w:pPr>
        <w:pStyle w:val="Textoindependiente2"/>
        <w:rPr>
          <w:rFonts w:cs="Arial"/>
          <w:szCs w:val="24"/>
          <w:lang w:val="es-ES"/>
        </w:rPr>
      </w:pPr>
    </w:p>
    <w:p w14:paraId="67833482" w14:textId="77777777" w:rsidR="00FA2401" w:rsidRPr="007B6B96" w:rsidRDefault="00FA2401" w:rsidP="00A41AF3">
      <w:pPr>
        <w:pStyle w:val="Textoindependiente2"/>
        <w:numPr>
          <w:ilvl w:val="0"/>
          <w:numId w:val="28"/>
        </w:numPr>
        <w:ind w:left="-142" w:firstLine="0"/>
        <w:rPr>
          <w:rFonts w:cs="Arial"/>
          <w:szCs w:val="24"/>
          <w:lang w:val="es-ES"/>
        </w:rPr>
      </w:pPr>
      <w:r w:rsidRPr="007B6B96">
        <w:rPr>
          <w:rFonts w:cs="Arial"/>
          <w:b/>
          <w:bCs/>
          <w:szCs w:val="24"/>
          <w:lang w:val="es-ES"/>
        </w:rPr>
        <w:t xml:space="preserve"> FUNCIONES.</w:t>
      </w:r>
      <w:r w:rsidRPr="007B6B96">
        <w:rPr>
          <w:rFonts w:cs="Arial"/>
          <w:szCs w:val="24"/>
          <w:lang w:val="es-ES"/>
        </w:rPr>
        <w:t xml:space="preserve"> Son funciones del </w:t>
      </w:r>
      <w:r w:rsidRPr="007B6B96">
        <w:rPr>
          <w:rFonts w:cs="Arial"/>
          <w:bCs/>
          <w:szCs w:val="24"/>
          <w:lang w:val="es-ES"/>
        </w:rPr>
        <w:t>Comité</w:t>
      </w:r>
      <w:r w:rsidRPr="007B6B96">
        <w:rPr>
          <w:rFonts w:cs="Arial"/>
          <w:szCs w:val="24"/>
          <w:lang w:val="es-ES"/>
        </w:rPr>
        <w:t>:</w:t>
      </w:r>
    </w:p>
    <w:p w14:paraId="2F82479A" w14:textId="77777777" w:rsidR="00FA2401" w:rsidRPr="007B6B96" w:rsidRDefault="00FA2401" w:rsidP="00FA2401">
      <w:pPr>
        <w:pStyle w:val="Textoindependiente2"/>
        <w:rPr>
          <w:rFonts w:cs="Arial"/>
          <w:szCs w:val="24"/>
          <w:lang w:val="es-ES"/>
        </w:rPr>
      </w:pPr>
    </w:p>
    <w:p w14:paraId="1195AD37" w14:textId="77777777" w:rsidR="00D3339B" w:rsidRPr="00A41AF3" w:rsidRDefault="00D3339B" w:rsidP="00D3339B">
      <w:pPr>
        <w:pStyle w:val="Prrafodelista"/>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sidRPr="00A41AF3">
        <w:rPr>
          <w:rFonts w:ascii="Arial" w:hAnsi="Arial" w:cs="Arial"/>
          <w:color w:val="000000"/>
          <w:sz w:val="24"/>
          <w:szCs w:val="24"/>
          <w:lang w:val="es-MX"/>
        </w:rPr>
        <w:t xml:space="preserve">Adoptar, hacer seguimiento y evaluar el plan de acción anual y cuatrienal del sector para dar cumplimiento a los compromisos consignados en el Plan Nacional de Desarrollo y las políticas públicas diferenciales, poblacionales y de género. </w:t>
      </w:r>
    </w:p>
    <w:p w14:paraId="2F33B5D2" w14:textId="48E3F079" w:rsidR="00A41AF3" w:rsidRPr="00A41AF3" w:rsidRDefault="00A41AF3" w:rsidP="00A41AF3">
      <w:pPr>
        <w:pStyle w:val="Prrafodelista"/>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sidRPr="00A41AF3">
        <w:rPr>
          <w:rFonts w:ascii="Arial" w:hAnsi="Arial" w:cs="Arial"/>
          <w:color w:val="000000"/>
          <w:sz w:val="24"/>
          <w:szCs w:val="24"/>
          <w:lang w:val="es-MX"/>
        </w:rPr>
        <w:lastRenderedPageBreak/>
        <w:t xml:space="preserve">Adoptar lineamientos para la incorporación e implementación de los enfoques poblacional, diferencial y de género en los programas, planes, proyectos e instrumentos normativos del sector. </w:t>
      </w:r>
    </w:p>
    <w:p w14:paraId="3E1DD8A2" w14:textId="27B5DEF6" w:rsidR="00F83FE0" w:rsidRDefault="00F83FE0" w:rsidP="00F83FE0">
      <w:pPr>
        <w:pStyle w:val="Prrafodelista"/>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Pr>
          <w:rFonts w:ascii="Arial" w:hAnsi="Arial" w:cs="Arial"/>
          <w:color w:val="000000"/>
          <w:sz w:val="24"/>
          <w:szCs w:val="24"/>
          <w:lang w:val="es-MX"/>
        </w:rPr>
        <w:t>Dirigir y articular a las entidades del sector administrativo en la transversalización de los enfoques poblacional, diferencial y de género.</w:t>
      </w:r>
    </w:p>
    <w:p w14:paraId="1C9E8184" w14:textId="727B36AA" w:rsidR="00A41AF3" w:rsidRPr="00A41AF3" w:rsidRDefault="00A41AF3" w:rsidP="00A41AF3">
      <w:pPr>
        <w:pStyle w:val="Prrafodelista"/>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sidRPr="00A41AF3">
        <w:rPr>
          <w:rFonts w:ascii="Arial" w:hAnsi="Arial" w:cs="Arial"/>
          <w:color w:val="000000"/>
          <w:sz w:val="24"/>
          <w:szCs w:val="24"/>
          <w:lang w:val="es-MX"/>
        </w:rPr>
        <w:t xml:space="preserve">Identificar y promover las buenas prácticas y experiencias exitosas para el desarrollo y la implementación de los enfoques poblacional, diferencial y de género. </w:t>
      </w:r>
    </w:p>
    <w:p w14:paraId="04E7C51F" w14:textId="31CF13D7" w:rsidR="00A41AF3" w:rsidRPr="00A41AF3" w:rsidRDefault="00184FB4" w:rsidP="00A41AF3">
      <w:pPr>
        <w:pStyle w:val="Prrafodelista"/>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sidRPr="00A41AF3">
        <w:rPr>
          <w:rFonts w:ascii="Arial" w:hAnsi="Arial" w:cs="Arial"/>
          <w:color w:val="000000"/>
          <w:sz w:val="24"/>
          <w:szCs w:val="24"/>
          <w:lang w:val="es-MX"/>
        </w:rPr>
        <w:t>Crear subcomités</w:t>
      </w:r>
      <w:r w:rsidR="00A41AF3" w:rsidRPr="00A41AF3">
        <w:rPr>
          <w:rFonts w:ascii="Arial" w:hAnsi="Arial" w:cs="Arial"/>
          <w:color w:val="000000"/>
          <w:sz w:val="24"/>
          <w:szCs w:val="24"/>
          <w:lang w:val="es-MX"/>
        </w:rPr>
        <w:t xml:space="preserve"> y grupos de trabajo especializados que considere pertinentes para el cumplimiento de su</w:t>
      </w:r>
      <w:r>
        <w:rPr>
          <w:rFonts w:ascii="Arial" w:hAnsi="Arial" w:cs="Arial"/>
          <w:color w:val="000000"/>
          <w:sz w:val="24"/>
          <w:szCs w:val="24"/>
          <w:lang w:val="es-MX"/>
        </w:rPr>
        <w:t xml:space="preserve"> objeto y </w:t>
      </w:r>
      <w:r w:rsidR="00A41AF3" w:rsidRPr="00A41AF3">
        <w:rPr>
          <w:rFonts w:ascii="Arial" w:hAnsi="Arial" w:cs="Arial"/>
          <w:color w:val="000000"/>
          <w:sz w:val="24"/>
          <w:szCs w:val="24"/>
          <w:lang w:val="es-MX"/>
        </w:rPr>
        <w:t>funciones.</w:t>
      </w:r>
    </w:p>
    <w:p w14:paraId="7267268F" w14:textId="1AAFAE8A" w:rsidR="00A41AF3" w:rsidRPr="00C21BB8" w:rsidRDefault="00A41AF3" w:rsidP="00E2246D">
      <w:pPr>
        <w:pStyle w:val="Sinespaciado"/>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hanging="283"/>
        <w:jc w:val="both"/>
        <w:rPr>
          <w:rFonts w:ascii="Arial" w:hAnsi="Arial" w:cs="Arial"/>
          <w:color w:val="000000"/>
          <w:sz w:val="24"/>
          <w:szCs w:val="24"/>
          <w:lang w:val="es-MX"/>
        </w:rPr>
      </w:pPr>
      <w:r w:rsidRPr="00C21BB8">
        <w:rPr>
          <w:rFonts w:ascii="Arial" w:hAnsi="Arial" w:cs="Arial"/>
          <w:color w:val="000000"/>
          <w:sz w:val="24"/>
          <w:szCs w:val="24"/>
          <w:lang w:val="es-MX"/>
        </w:rPr>
        <w:t>Adoptar su propio reglamento operativo</w:t>
      </w:r>
      <w:r w:rsidR="00801EBD" w:rsidRPr="00C21BB8">
        <w:rPr>
          <w:rFonts w:ascii="Arial" w:hAnsi="Arial" w:cs="Arial"/>
          <w:color w:val="000000"/>
          <w:sz w:val="24"/>
          <w:szCs w:val="24"/>
          <w:lang w:val="es-MX"/>
        </w:rPr>
        <w:t xml:space="preserve">, </w:t>
      </w:r>
      <w:r w:rsidR="00C21BB8" w:rsidRPr="00C21BB8">
        <w:rPr>
          <w:rFonts w:ascii="Arial" w:hAnsi="Arial" w:cs="Arial"/>
          <w:color w:val="000000" w:themeColor="text1"/>
          <w:sz w:val="24"/>
          <w:szCs w:val="24"/>
        </w:rPr>
        <w:t xml:space="preserve">en el cual se incluirá, </w:t>
      </w:r>
      <w:r w:rsidR="00C21BB8" w:rsidRPr="00C21BB8">
        <w:rPr>
          <w:rFonts w:ascii="Arial" w:hAnsi="Arial" w:cs="Arial"/>
          <w:sz w:val="24"/>
          <w:szCs w:val="24"/>
        </w:rPr>
        <w:t xml:space="preserve">entre otros, las reglas </w:t>
      </w:r>
      <w:r w:rsidR="00184FB4">
        <w:rPr>
          <w:rFonts w:ascii="Arial" w:hAnsi="Arial" w:cs="Arial"/>
          <w:sz w:val="24"/>
          <w:szCs w:val="24"/>
        </w:rPr>
        <w:t>de</w:t>
      </w:r>
      <w:r w:rsidR="00C21BB8" w:rsidRPr="00C21BB8">
        <w:rPr>
          <w:rFonts w:ascii="Arial" w:hAnsi="Arial" w:cs="Arial"/>
          <w:sz w:val="24"/>
          <w:szCs w:val="24"/>
        </w:rPr>
        <w:t xml:space="preserve"> funcionamiento de </w:t>
      </w:r>
      <w:r w:rsidR="00801EBD" w:rsidRPr="00C21BB8">
        <w:rPr>
          <w:rFonts w:ascii="Arial" w:hAnsi="Arial" w:cs="Arial"/>
          <w:color w:val="000000"/>
          <w:sz w:val="24"/>
          <w:szCs w:val="24"/>
          <w:lang w:val="es-MX"/>
        </w:rPr>
        <w:t>los subcomités y grupos de trabajo que hagan parte del Comité</w:t>
      </w:r>
      <w:r w:rsidRPr="00C21BB8">
        <w:rPr>
          <w:rFonts w:ascii="Arial" w:hAnsi="Arial" w:cs="Arial"/>
          <w:color w:val="000000"/>
          <w:sz w:val="24"/>
          <w:szCs w:val="24"/>
          <w:lang w:val="es-MX"/>
        </w:rPr>
        <w:t xml:space="preserve">. </w:t>
      </w:r>
    </w:p>
    <w:p w14:paraId="3E533CBA" w14:textId="4E3267D4" w:rsidR="00FA2401" w:rsidRPr="00A41AF3" w:rsidRDefault="00A41AF3" w:rsidP="00A41AF3">
      <w:pPr>
        <w:pStyle w:val="Textoindependiente2"/>
        <w:numPr>
          <w:ilvl w:val="0"/>
          <w:numId w:val="29"/>
        </w:numPr>
        <w:ind w:left="709" w:hanging="283"/>
        <w:rPr>
          <w:rFonts w:cs="Arial"/>
          <w:color w:val="000000"/>
          <w:szCs w:val="24"/>
          <w:lang w:val="es-MX" w:eastAsia="es-CO"/>
        </w:rPr>
      </w:pPr>
      <w:r w:rsidRPr="00A41AF3">
        <w:rPr>
          <w:rFonts w:cs="Arial"/>
          <w:color w:val="000000"/>
          <w:szCs w:val="24"/>
          <w:lang w:val="es-MX" w:eastAsia="es-CO"/>
        </w:rPr>
        <w:t>Las demás requeridas para el cumplimiento de su objeto.</w:t>
      </w:r>
    </w:p>
    <w:p w14:paraId="5FABEF1B" w14:textId="77777777" w:rsidR="00A41AF3" w:rsidRDefault="00A41AF3" w:rsidP="00A41AF3">
      <w:pPr>
        <w:pStyle w:val="Textoindependiente2"/>
        <w:ind w:left="709" w:hanging="294"/>
        <w:rPr>
          <w:rFonts w:cs="Arial"/>
          <w:szCs w:val="24"/>
          <w:lang w:val="es-ES"/>
        </w:rPr>
      </w:pPr>
    </w:p>
    <w:p w14:paraId="1A4D876F" w14:textId="77777777" w:rsidR="00FA2401" w:rsidRPr="007B6B96" w:rsidRDefault="00FA2401" w:rsidP="00FA2401">
      <w:pPr>
        <w:pStyle w:val="Prrafodelista"/>
        <w:ind w:left="-142"/>
        <w:jc w:val="both"/>
        <w:rPr>
          <w:rFonts w:ascii="Arial" w:hAnsi="Arial" w:cs="Arial"/>
          <w:bCs/>
          <w:sz w:val="24"/>
          <w:szCs w:val="24"/>
          <w:u w:val="single"/>
          <w:lang w:val="es-ES_tradnl"/>
        </w:rPr>
      </w:pPr>
      <w:r w:rsidRPr="007B6B96">
        <w:rPr>
          <w:rFonts w:ascii="Arial" w:hAnsi="Arial" w:cs="Arial"/>
          <w:b/>
          <w:sz w:val="24"/>
          <w:szCs w:val="24"/>
          <w:lang w:val="es-ES_tradnl"/>
        </w:rPr>
        <w:t xml:space="preserve">Parágrafo 1. </w:t>
      </w:r>
      <w:r w:rsidRPr="007B6B96">
        <w:rPr>
          <w:rFonts w:ascii="Arial" w:hAnsi="Arial" w:cs="Arial"/>
          <w:bCs/>
          <w:sz w:val="24"/>
          <w:szCs w:val="24"/>
          <w:lang w:val="es-ES_tradnl"/>
        </w:rPr>
        <w:t>Las funciones del Comité se desarrollarán bajo el principio de coordinación, sin perjuicio de las competencias de cada una de las entidades que lo conforman.</w:t>
      </w:r>
    </w:p>
    <w:p w14:paraId="2B517B53" w14:textId="77E116F8" w:rsidR="00FA2401" w:rsidRPr="007B6B96" w:rsidRDefault="00F41013" w:rsidP="00FA2401">
      <w:pPr>
        <w:pStyle w:val="Textoindependiente2"/>
        <w:rPr>
          <w:rFonts w:cs="Arial"/>
          <w:b/>
          <w:bCs/>
          <w:szCs w:val="24"/>
        </w:rPr>
      </w:pPr>
      <w:r>
        <w:rPr>
          <w:rFonts w:cs="Arial"/>
          <w:b/>
          <w:bCs/>
          <w:szCs w:val="24"/>
        </w:rPr>
        <w:t xml:space="preserve">                                                                                                                                                                                                                  </w:t>
      </w:r>
      <w:r w:rsidR="00786A9D">
        <w:rPr>
          <w:rFonts w:cs="Arial"/>
          <w:b/>
          <w:bCs/>
          <w:szCs w:val="24"/>
        </w:rPr>
        <w:t xml:space="preserve">                                                                                                                                                                                                                                                                                                                                                                                                                                                                                                                                                                                                                                                                            </w:t>
      </w:r>
    </w:p>
    <w:p w14:paraId="6FF4FC5C" w14:textId="41744E94" w:rsidR="00FA2401" w:rsidRPr="00B21856" w:rsidRDefault="00FA2401" w:rsidP="00FA2401">
      <w:pPr>
        <w:pStyle w:val="Textoindependiente2"/>
        <w:ind w:left="-142"/>
        <w:rPr>
          <w:rFonts w:cs="Arial"/>
          <w:szCs w:val="24"/>
          <w:lang w:val="es-ES"/>
        </w:rPr>
      </w:pPr>
      <w:r w:rsidRPr="007B6B96">
        <w:rPr>
          <w:rFonts w:cs="Arial"/>
          <w:b/>
          <w:bCs/>
          <w:szCs w:val="24"/>
          <w:lang w:val="es-ES"/>
        </w:rPr>
        <w:t xml:space="preserve">Parágrafo 2. </w:t>
      </w:r>
      <w:r w:rsidR="00A421C2" w:rsidRPr="00B21856">
        <w:rPr>
          <w:rFonts w:cs="Arial"/>
          <w:szCs w:val="24"/>
          <w:lang w:val="es-ES"/>
        </w:rPr>
        <w:t xml:space="preserve">Créense los subcomités </w:t>
      </w:r>
      <w:r w:rsidRPr="00B21856">
        <w:rPr>
          <w:rFonts w:cs="Arial"/>
          <w:szCs w:val="24"/>
          <w:lang w:val="es-ES"/>
        </w:rPr>
        <w:t xml:space="preserve">de asuntos de género y de asuntos étnicos, que estarán integrados por delegados/as de cada uno de los/as integrantes del Comité. </w:t>
      </w:r>
      <w:r w:rsidR="0089228C" w:rsidRPr="00B21856">
        <w:rPr>
          <w:rFonts w:cs="Arial"/>
          <w:szCs w:val="24"/>
          <w:lang w:val="es-ES"/>
        </w:rPr>
        <w:t>Cada subcomité tendrá la responsabilidad de</w:t>
      </w:r>
      <w:r w:rsidR="00801EBD" w:rsidRPr="00B21856">
        <w:rPr>
          <w:rFonts w:cs="Arial"/>
          <w:szCs w:val="24"/>
          <w:lang w:val="es-ES"/>
        </w:rPr>
        <w:t xml:space="preserve"> </w:t>
      </w:r>
      <w:r w:rsidR="00D3339B" w:rsidRPr="00B21856">
        <w:rPr>
          <w:rFonts w:cs="Arial"/>
          <w:szCs w:val="24"/>
          <w:lang w:val="es-ES"/>
        </w:rPr>
        <w:t xml:space="preserve">generar los lineamientos para la transversalización de los enfoques de su competencia, a ser sometidos para aprobación del Comité. </w:t>
      </w:r>
    </w:p>
    <w:p w14:paraId="61EB1325" w14:textId="77777777" w:rsidR="00FA2401" w:rsidRPr="007B6B96" w:rsidRDefault="00FA2401" w:rsidP="00FA2401">
      <w:pPr>
        <w:pStyle w:val="Textoindependiente2"/>
        <w:ind w:left="-142"/>
        <w:rPr>
          <w:rFonts w:cs="Arial"/>
          <w:szCs w:val="24"/>
        </w:rPr>
      </w:pPr>
    </w:p>
    <w:p w14:paraId="124A575F" w14:textId="49DA0106" w:rsidR="00FA2401" w:rsidRPr="007B6B96" w:rsidRDefault="00FA2401" w:rsidP="00817D33">
      <w:pPr>
        <w:pStyle w:val="Textoindependiente2"/>
        <w:numPr>
          <w:ilvl w:val="0"/>
          <w:numId w:val="28"/>
        </w:numPr>
        <w:tabs>
          <w:tab w:val="left" w:pos="1560"/>
        </w:tabs>
        <w:ind w:left="-142" w:firstLine="0"/>
        <w:rPr>
          <w:rFonts w:cs="Arial"/>
          <w:szCs w:val="24"/>
          <w:lang w:val="es-ES"/>
        </w:rPr>
      </w:pPr>
      <w:r w:rsidRPr="007B6B96">
        <w:rPr>
          <w:rFonts w:cs="Arial"/>
          <w:b/>
          <w:bCs/>
          <w:szCs w:val="24"/>
          <w:lang w:val="es-ES"/>
        </w:rPr>
        <w:t>CONVOCATORIA</w:t>
      </w:r>
      <w:r w:rsidR="00372B56">
        <w:rPr>
          <w:rFonts w:cs="Arial"/>
          <w:b/>
          <w:bCs/>
          <w:szCs w:val="24"/>
          <w:lang w:val="es-ES"/>
        </w:rPr>
        <w:t xml:space="preserve"> DEL COMITÉ</w:t>
      </w:r>
      <w:r w:rsidRPr="007B6B96">
        <w:rPr>
          <w:rFonts w:cs="Arial"/>
          <w:b/>
          <w:bCs/>
          <w:szCs w:val="24"/>
          <w:lang w:val="es-ES"/>
        </w:rPr>
        <w:t>.</w:t>
      </w:r>
      <w:r w:rsidRPr="007B6B96">
        <w:rPr>
          <w:rFonts w:cs="Arial"/>
          <w:szCs w:val="24"/>
          <w:lang w:val="es-ES"/>
        </w:rPr>
        <w:t xml:space="preserve"> Las convocatorias a las sesiones</w:t>
      </w:r>
      <w:r w:rsidR="00372B56">
        <w:rPr>
          <w:rFonts w:cs="Arial"/>
          <w:szCs w:val="24"/>
          <w:lang w:val="es-ES"/>
        </w:rPr>
        <w:t xml:space="preserve"> del </w:t>
      </w:r>
      <w:r w:rsidR="00372B56" w:rsidRPr="00E2246D">
        <w:rPr>
          <w:rFonts w:cs="Arial"/>
          <w:szCs w:val="24"/>
          <w:lang w:val="es-ES"/>
        </w:rPr>
        <w:t>Comité Sectorial de Asuntos Poblacionales, Diferenciales y de Género</w:t>
      </w:r>
      <w:r w:rsidRPr="007B6B96">
        <w:rPr>
          <w:rFonts w:cs="Arial"/>
          <w:szCs w:val="24"/>
          <w:lang w:val="es-ES"/>
        </w:rPr>
        <w:t xml:space="preserve"> las hará la Secretaría Técnica por cualquier medio físico o electrónico, con al menos dos (2) días de antelación, indicando el tema a tratar, el respectivo orden del día junto con la documentación objeto de discusión y/o decisión, la fecha, hora y lugar de la sesión, así como la modalidad bajo la cual se adelantará la sesión, esto es presencial, virtual o mixta. En el caso de la sesión virtual o mixta, se indicará el medio que será utilizado.</w:t>
      </w:r>
    </w:p>
    <w:p w14:paraId="4906A4B0" w14:textId="77777777" w:rsidR="00FA2401" w:rsidRPr="007B6B96" w:rsidRDefault="00FA2401" w:rsidP="00FA2401">
      <w:pPr>
        <w:pStyle w:val="Textoindependiente2"/>
        <w:ind w:left="-142"/>
        <w:rPr>
          <w:rFonts w:cs="Arial"/>
          <w:szCs w:val="24"/>
          <w:lang w:val="es-ES"/>
        </w:rPr>
      </w:pPr>
    </w:p>
    <w:p w14:paraId="1EE8D13A" w14:textId="7E6E5D19" w:rsidR="00FA2401" w:rsidRPr="007B6B96" w:rsidRDefault="00FA2401" w:rsidP="00817D33">
      <w:pPr>
        <w:pStyle w:val="Textoindependiente2"/>
        <w:numPr>
          <w:ilvl w:val="0"/>
          <w:numId w:val="28"/>
        </w:numPr>
        <w:tabs>
          <w:tab w:val="left" w:pos="1560"/>
        </w:tabs>
        <w:ind w:left="-142" w:firstLine="0"/>
        <w:rPr>
          <w:rFonts w:cs="Arial"/>
          <w:szCs w:val="24"/>
          <w:lang w:val="es-ES"/>
        </w:rPr>
      </w:pPr>
      <w:r w:rsidRPr="007B6B96">
        <w:rPr>
          <w:rFonts w:cs="Arial"/>
          <w:b/>
          <w:bCs/>
          <w:szCs w:val="24"/>
          <w:lang w:val="es-ES"/>
        </w:rPr>
        <w:t>SESIONES.</w:t>
      </w:r>
      <w:r w:rsidRPr="007B6B96">
        <w:rPr>
          <w:rFonts w:cs="Arial"/>
          <w:szCs w:val="24"/>
          <w:lang w:val="es-ES"/>
        </w:rPr>
        <w:t xml:space="preserve"> El Comité se reunirá ordinariamente una (1) vez cada tres (3) meses. De forma extraordinaria, se convocará en cualquier tiempo, por solicitud de la Presidencia del Comité, previa citación de la Secretaría Técnica, o a petición de tres (3) de sus integrantes.</w:t>
      </w:r>
    </w:p>
    <w:p w14:paraId="64AF5704" w14:textId="77777777" w:rsidR="00FA2401" w:rsidRPr="007B6B96" w:rsidRDefault="00FA2401" w:rsidP="00FA2401">
      <w:pPr>
        <w:pStyle w:val="Textoindependiente2"/>
        <w:rPr>
          <w:rFonts w:cs="Arial"/>
          <w:szCs w:val="24"/>
          <w:lang w:val="es-ES"/>
        </w:rPr>
      </w:pPr>
    </w:p>
    <w:p w14:paraId="35AA1017" w14:textId="73560CD0" w:rsidR="00FA2401" w:rsidRPr="007B6B96" w:rsidRDefault="00FA2401" w:rsidP="00FA2401">
      <w:pPr>
        <w:ind w:left="-142"/>
        <w:jc w:val="both"/>
        <w:rPr>
          <w:rFonts w:ascii="Arial" w:hAnsi="Arial" w:cs="Arial"/>
          <w:bCs/>
          <w:szCs w:val="24"/>
          <w:lang w:val="es-ES_tradnl"/>
        </w:rPr>
      </w:pPr>
      <w:r w:rsidRPr="007B6B96">
        <w:rPr>
          <w:rFonts w:ascii="Arial" w:hAnsi="Arial" w:cs="Arial"/>
          <w:bCs/>
          <w:szCs w:val="24"/>
          <w:lang w:val="es-ES_tradnl"/>
        </w:rPr>
        <w:t>De cada una de estas sesiones se levantará un acta en la que constarán asistentes, el orden del día, los asuntos tratados, las decisiones tomadas y los compromisos acordados, señalando sus respectivos responsables y tiempos de ejecución, la cual deberá estar suscrita por la Presidencia y la Secretaría Técnica del Comité</w:t>
      </w:r>
      <w:r w:rsidR="00D3339B">
        <w:rPr>
          <w:rFonts w:ascii="Arial" w:hAnsi="Arial" w:cs="Arial"/>
          <w:bCs/>
          <w:szCs w:val="24"/>
          <w:lang w:val="es-ES_tradnl"/>
        </w:rPr>
        <w:t xml:space="preserve"> </w:t>
      </w:r>
      <w:r w:rsidR="00E87963" w:rsidRPr="00D3339B">
        <w:rPr>
          <w:rFonts w:ascii="Arial" w:hAnsi="Arial" w:cs="Arial"/>
          <w:bCs/>
          <w:szCs w:val="24"/>
          <w:lang w:val="es-ES_tradnl"/>
        </w:rPr>
        <w:t>dentro de los cinco (5) días siguientes a la correspondiente sesión.</w:t>
      </w:r>
    </w:p>
    <w:p w14:paraId="583821D0" w14:textId="77777777" w:rsidR="00FA2401" w:rsidRPr="007B6B96" w:rsidRDefault="00FA2401" w:rsidP="00FA2401">
      <w:pPr>
        <w:pStyle w:val="Textoindependiente2"/>
        <w:rPr>
          <w:rFonts w:cs="Arial"/>
          <w:szCs w:val="24"/>
        </w:rPr>
      </w:pPr>
    </w:p>
    <w:p w14:paraId="7C761222" w14:textId="2CAD4740" w:rsidR="00FA2401" w:rsidRPr="007B6B96" w:rsidRDefault="00FA2401" w:rsidP="00817D33">
      <w:pPr>
        <w:pStyle w:val="Textoindependiente2"/>
        <w:numPr>
          <w:ilvl w:val="0"/>
          <w:numId w:val="28"/>
        </w:numPr>
        <w:tabs>
          <w:tab w:val="left" w:pos="1560"/>
        </w:tabs>
        <w:ind w:left="-142" w:firstLine="0"/>
        <w:rPr>
          <w:rFonts w:cs="Arial"/>
          <w:szCs w:val="24"/>
          <w:lang w:val="es-ES"/>
        </w:rPr>
      </w:pPr>
      <w:r w:rsidRPr="007B6B96">
        <w:rPr>
          <w:rFonts w:cs="Arial"/>
          <w:b/>
          <w:bCs/>
          <w:szCs w:val="24"/>
          <w:lang w:val="es-ES"/>
        </w:rPr>
        <w:t>INASISTENCIA A LAS SESIONES.</w:t>
      </w:r>
      <w:r w:rsidRPr="007B6B96">
        <w:rPr>
          <w:rFonts w:cs="Arial"/>
          <w:szCs w:val="24"/>
          <w:lang w:val="es-ES"/>
        </w:rPr>
        <w:t xml:space="preserve"> Cuando algún/a integrante del Comité no pueda asistir a una sesión deberá comunicarlo por escrito</w:t>
      </w:r>
      <w:r w:rsidR="005345BD">
        <w:rPr>
          <w:rFonts w:cs="Arial"/>
          <w:szCs w:val="24"/>
          <w:lang w:val="es-ES"/>
        </w:rPr>
        <w:t xml:space="preserve"> a la Secretaría Técnica,</w:t>
      </w:r>
      <w:r w:rsidRPr="007B6B96">
        <w:rPr>
          <w:rFonts w:cs="Arial"/>
          <w:szCs w:val="24"/>
          <w:lang w:val="es-ES"/>
        </w:rPr>
        <w:t xml:space="preserve"> </w:t>
      </w:r>
      <w:r w:rsidR="005345BD">
        <w:rPr>
          <w:rFonts w:cs="Arial"/>
          <w:szCs w:val="24"/>
          <w:lang w:val="es-ES"/>
        </w:rPr>
        <w:t xml:space="preserve">con antelación </w:t>
      </w:r>
      <w:r w:rsidR="002D09A4" w:rsidRPr="007B6B96">
        <w:rPr>
          <w:rFonts w:cs="Arial"/>
          <w:szCs w:val="24"/>
          <w:lang w:val="es-ES"/>
        </w:rPr>
        <w:t>a la realización de la sesión</w:t>
      </w:r>
      <w:r w:rsidR="002D09A4">
        <w:rPr>
          <w:rFonts w:cs="Arial"/>
          <w:szCs w:val="24"/>
          <w:lang w:val="es-ES"/>
        </w:rPr>
        <w:t xml:space="preserve">, </w:t>
      </w:r>
      <w:r w:rsidR="00E2246D">
        <w:rPr>
          <w:rFonts w:cs="Arial"/>
          <w:szCs w:val="24"/>
          <w:lang w:val="es-ES"/>
        </w:rPr>
        <w:t>indicando</w:t>
      </w:r>
      <w:r w:rsidR="00E2246D" w:rsidRPr="007B6B96">
        <w:rPr>
          <w:rFonts w:cs="Arial"/>
          <w:szCs w:val="24"/>
          <w:lang w:val="es-ES"/>
        </w:rPr>
        <w:t xml:space="preserve"> </w:t>
      </w:r>
      <w:r w:rsidRPr="007B6B96">
        <w:rPr>
          <w:rFonts w:cs="Arial"/>
          <w:szCs w:val="24"/>
          <w:lang w:val="es-ES"/>
        </w:rPr>
        <w:t xml:space="preserve">las razones de </w:t>
      </w:r>
      <w:r w:rsidR="002D09A4">
        <w:rPr>
          <w:rFonts w:cs="Arial"/>
          <w:szCs w:val="24"/>
          <w:lang w:val="es-ES"/>
        </w:rPr>
        <w:t>la</w:t>
      </w:r>
      <w:r w:rsidR="002D09A4" w:rsidRPr="007B6B96">
        <w:rPr>
          <w:rFonts w:cs="Arial"/>
          <w:szCs w:val="24"/>
          <w:lang w:val="es-ES"/>
        </w:rPr>
        <w:t xml:space="preserve"> </w:t>
      </w:r>
      <w:r w:rsidRPr="007B6B96">
        <w:rPr>
          <w:rFonts w:cs="Arial"/>
          <w:szCs w:val="24"/>
          <w:lang w:val="es-ES"/>
        </w:rPr>
        <w:t>inasistencia</w:t>
      </w:r>
      <w:r w:rsidR="002D09A4">
        <w:rPr>
          <w:rFonts w:cs="Arial"/>
          <w:szCs w:val="24"/>
          <w:lang w:val="es-ES"/>
        </w:rPr>
        <w:t>.</w:t>
      </w:r>
    </w:p>
    <w:p w14:paraId="58A29FEE" w14:textId="77777777" w:rsidR="00FA2401" w:rsidRPr="007B6B96" w:rsidRDefault="00FA2401" w:rsidP="00FA2401">
      <w:pPr>
        <w:pStyle w:val="Textoindependiente2"/>
        <w:ind w:left="-142"/>
        <w:rPr>
          <w:rFonts w:cs="Arial"/>
          <w:szCs w:val="24"/>
          <w:lang w:val="es-ES"/>
        </w:rPr>
      </w:pPr>
    </w:p>
    <w:p w14:paraId="4FF4616D" w14:textId="73F0EC83" w:rsidR="00FA2401" w:rsidRPr="007B6B96" w:rsidRDefault="00D3339B" w:rsidP="00817D33">
      <w:pPr>
        <w:pStyle w:val="Textoindependiente2"/>
        <w:numPr>
          <w:ilvl w:val="0"/>
          <w:numId w:val="28"/>
        </w:numPr>
        <w:tabs>
          <w:tab w:val="left" w:pos="1560"/>
        </w:tabs>
        <w:ind w:left="-142" w:firstLine="0"/>
        <w:rPr>
          <w:rFonts w:cs="Arial"/>
          <w:szCs w:val="24"/>
        </w:rPr>
      </w:pPr>
      <w:r>
        <w:rPr>
          <w:rFonts w:cs="Arial"/>
          <w:b/>
          <w:bCs/>
          <w:szCs w:val="24"/>
          <w:lang w:val="es-ES"/>
        </w:rPr>
        <w:t xml:space="preserve"> </w:t>
      </w:r>
      <w:r w:rsidR="00FA2401" w:rsidRPr="007B6B96">
        <w:rPr>
          <w:rFonts w:cs="Arial"/>
          <w:b/>
          <w:bCs/>
          <w:szCs w:val="24"/>
          <w:lang w:val="es-ES"/>
        </w:rPr>
        <w:t>QUÓRUM DELIBERATORIO Y DECISORIO.</w:t>
      </w:r>
      <w:r w:rsidR="00FA2401" w:rsidRPr="007B6B96">
        <w:rPr>
          <w:rFonts w:cs="Arial"/>
          <w:szCs w:val="24"/>
          <w:lang w:val="es-ES"/>
        </w:rPr>
        <w:t xml:space="preserve"> </w:t>
      </w:r>
      <w:r w:rsidR="00FA2401" w:rsidRPr="007B6B96">
        <w:rPr>
          <w:rFonts w:cs="Arial"/>
          <w:bCs/>
          <w:szCs w:val="24"/>
        </w:rPr>
        <w:t xml:space="preserve">El Comité podrá deliberar con al menos la mitad más uno de sus integrantes, y las decisiones serán adoptadas por la mayoría simple de los asistentes a la respectiva sesión con derecho a voto. </w:t>
      </w:r>
    </w:p>
    <w:p w14:paraId="6D4A7487" w14:textId="77777777" w:rsidR="00FA2401" w:rsidRPr="007B6B96" w:rsidRDefault="00FA2401" w:rsidP="00D3339B">
      <w:pPr>
        <w:pStyle w:val="Textoindependiente2"/>
        <w:ind w:left="-142"/>
        <w:rPr>
          <w:rFonts w:cs="Arial"/>
          <w:szCs w:val="24"/>
          <w:lang w:val="es-ES"/>
        </w:rPr>
      </w:pPr>
    </w:p>
    <w:p w14:paraId="5C654864" w14:textId="77777777" w:rsidR="00FA2401" w:rsidRPr="007B6B96" w:rsidRDefault="00FA2401" w:rsidP="00817D33">
      <w:pPr>
        <w:pStyle w:val="Textoindependiente2"/>
        <w:numPr>
          <w:ilvl w:val="0"/>
          <w:numId w:val="28"/>
        </w:numPr>
        <w:tabs>
          <w:tab w:val="left" w:pos="1701"/>
        </w:tabs>
        <w:ind w:left="-142" w:firstLine="0"/>
        <w:rPr>
          <w:rFonts w:cs="Arial"/>
          <w:szCs w:val="24"/>
          <w:lang w:val="es-ES"/>
        </w:rPr>
      </w:pPr>
      <w:r w:rsidRPr="007B6B96">
        <w:rPr>
          <w:rFonts w:cs="Arial"/>
          <w:b/>
          <w:bCs/>
          <w:szCs w:val="24"/>
          <w:lang w:val="es-ES"/>
        </w:rPr>
        <w:lastRenderedPageBreak/>
        <w:t>SECRETARÍA TÉCNICA.</w:t>
      </w:r>
      <w:r w:rsidRPr="007B6B96">
        <w:rPr>
          <w:rFonts w:cs="Arial"/>
          <w:szCs w:val="24"/>
          <w:lang w:val="es-ES"/>
        </w:rPr>
        <w:t xml:space="preserve"> El/La Jefe de la Oficina Asesora de Planeación del Ministerio de Ambiente y Desarrollo Sostenible, ejercerá la Secretaría Técnica del Comité, quien tendrá a cargo las siguientes funciones:</w:t>
      </w:r>
    </w:p>
    <w:p w14:paraId="34970D27" w14:textId="77777777" w:rsidR="00FA2401" w:rsidRPr="007B6B96" w:rsidRDefault="00FA2401" w:rsidP="00FA2401">
      <w:pPr>
        <w:pStyle w:val="Textoindependiente2"/>
        <w:ind w:left="-142"/>
        <w:rPr>
          <w:rFonts w:cs="Arial"/>
          <w:szCs w:val="24"/>
          <w:lang w:val="es-ES"/>
        </w:rPr>
      </w:pPr>
    </w:p>
    <w:p w14:paraId="405A2769" w14:textId="7E9CAE93" w:rsidR="00E87963" w:rsidRPr="00E87963" w:rsidRDefault="00FA2401" w:rsidP="00FA2401">
      <w:pPr>
        <w:pStyle w:val="Textoindependiente2"/>
        <w:numPr>
          <w:ilvl w:val="0"/>
          <w:numId w:val="25"/>
        </w:numPr>
        <w:rPr>
          <w:rFonts w:cs="Arial"/>
          <w:szCs w:val="24"/>
        </w:rPr>
      </w:pPr>
      <w:r w:rsidRPr="007B6B96">
        <w:rPr>
          <w:rFonts w:cs="Arial"/>
          <w:bCs/>
          <w:szCs w:val="24"/>
        </w:rPr>
        <w:t>Convocar a las sesiones, preparar el orden del día</w:t>
      </w:r>
      <w:r w:rsidR="00E87963">
        <w:rPr>
          <w:rFonts w:cs="Arial"/>
          <w:bCs/>
          <w:szCs w:val="24"/>
        </w:rPr>
        <w:t xml:space="preserve">. </w:t>
      </w:r>
    </w:p>
    <w:p w14:paraId="21E06F6E" w14:textId="2A5F4A3A" w:rsidR="00FA2401" w:rsidRPr="007B6B96" w:rsidRDefault="00E87963" w:rsidP="00D3339B">
      <w:pPr>
        <w:pStyle w:val="Textoindependiente2"/>
        <w:numPr>
          <w:ilvl w:val="0"/>
          <w:numId w:val="25"/>
        </w:numPr>
        <w:rPr>
          <w:rFonts w:cs="Arial"/>
          <w:szCs w:val="24"/>
        </w:rPr>
      </w:pPr>
      <w:r>
        <w:rPr>
          <w:rFonts w:cs="Arial"/>
          <w:bCs/>
          <w:szCs w:val="24"/>
        </w:rPr>
        <w:t>E</w:t>
      </w:r>
      <w:r w:rsidR="00FA2401" w:rsidRPr="007B6B96">
        <w:rPr>
          <w:rFonts w:cs="Arial"/>
          <w:bCs/>
          <w:szCs w:val="24"/>
        </w:rPr>
        <w:t xml:space="preserve">laborar y suscribir las actas de cada sesión. </w:t>
      </w:r>
    </w:p>
    <w:p w14:paraId="3A1F95C5" w14:textId="77777777" w:rsidR="00FA2401" w:rsidRPr="007B6B96" w:rsidRDefault="00FA2401" w:rsidP="00D3339B">
      <w:pPr>
        <w:pStyle w:val="Textoindependiente2"/>
        <w:numPr>
          <w:ilvl w:val="0"/>
          <w:numId w:val="25"/>
        </w:numPr>
        <w:rPr>
          <w:rFonts w:cs="Arial"/>
          <w:szCs w:val="24"/>
        </w:rPr>
      </w:pPr>
      <w:r w:rsidRPr="007B6B96">
        <w:rPr>
          <w:rFonts w:cs="Arial"/>
          <w:szCs w:val="24"/>
        </w:rPr>
        <w:t>Verificar el cumplimiento de las decisiones adoptadas por el Comité.</w:t>
      </w:r>
    </w:p>
    <w:p w14:paraId="68C172FE" w14:textId="77777777" w:rsidR="00FA2401" w:rsidRPr="007B6B96" w:rsidRDefault="00FA2401" w:rsidP="00D3339B">
      <w:pPr>
        <w:pStyle w:val="Textoindependiente2"/>
        <w:numPr>
          <w:ilvl w:val="0"/>
          <w:numId w:val="25"/>
        </w:numPr>
        <w:rPr>
          <w:rFonts w:cs="Arial"/>
          <w:szCs w:val="24"/>
        </w:rPr>
      </w:pPr>
      <w:r w:rsidRPr="007B6B96">
        <w:rPr>
          <w:rFonts w:cs="Arial"/>
          <w:szCs w:val="24"/>
        </w:rPr>
        <w:t>Preparar un informe de la gestión del Comité y de la ejecución de sus decisiones, que será entregado a los/as integrantes del Comité en la periodicidad que se determine en el reglamento operativo.</w:t>
      </w:r>
    </w:p>
    <w:p w14:paraId="60655E9A" w14:textId="77777777" w:rsidR="00FA2401" w:rsidRPr="007B6B96" w:rsidRDefault="00FA2401" w:rsidP="00FA2401">
      <w:pPr>
        <w:pStyle w:val="Textoindependiente2"/>
        <w:numPr>
          <w:ilvl w:val="0"/>
          <w:numId w:val="25"/>
        </w:numPr>
        <w:rPr>
          <w:rFonts w:cs="Arial"/>
          <w:szCs w:val="24"/>
        </w:rPr>
      </w:pPr>
      <w:r w:rsidRPr="007B6B96">
        <w:rPr>
          <w:rFonts w:cs="Arial"/>
          <w:szCs w:val="24"/>
        </w:rPr>
        <w:t xml:space="preserve">Custodiar, conservar y coordinar el archivo y control de las actas del Comité y demás documentación asociada a las sesiones, y suscribir un acta de entrega en caso de cambio de Secretario/a Técnico/a. </w:t>
      </w:r>
    </w:p>
    <w:p w14:paraId="2BEB1C1A" w14:textId="77777777" w:rsidR="00FA2401" w:rsidRPr="007B6B96" w:rsidRDefault="00FA2401" w:rsidP="00FA2401">
      <w:pPr>
        <w:pStyle w:val="Prrafodelista"/>
        <w:numPr>
          <w:ilvl w:val="0"/>
          <w:numId w:val="25"/>
        </w:numPr>
        <w:jc w:val="both"/>
        <w:rPr>
          <w:rFonts w:ascii="Arial" w:hAnsi="Arial" w:cs="Arial"/>
          <w:b/>
          <w:sz w:val="24"/>
          <w:szCs w:val="24"/>
          <w:lang w:val="es-ES_tradnl"/>
        </w:rPr>
      </w:pPr>
      <w:r w:rsidRPr="007B6B96">
        <w:rPr>
          <w:rFonts w:ascii="Arial" w:hAnsi="Arial" w:cs="Arial"/>
          <w:bCs/>
          <w:sz w:val="24"/>
          <w:szCs w:val="24"/>
          <w:lang w:val="es-ES_tradnl"/>
        </w:rPr>
        <w:t>Recibir y tramitar las propuestas, inquietudes o solicitudes presentadas por los/as integrantes del Comité y que guarden relación con su objeto.</w:t>
      </w:r>
    </w:p>
    <w:p w14:paraId="75A1E955" w14:textId="1ADBEBF6" w:rsidR="00FA2401" w:rsidRPr="007B6B96" w:rsidRDefault="00FA2401" w:rsidP="00FA2401">
      <w:pPr>
        <w:pStyle w:val="Prrafodelista"/>
        <w:numPr>
          <w:ilvl w:val="0"/>
          <w:numId w:val="25"/>
        </w:numPr>
        <w:jc w:val="both"/>
        <w:rPr>
          <w:rFonts w:ascii="Arial" w:hAnsi="Arial" w:cs="Arial"/>
          <w:b/>
          <w:szCs w:val="24"/>
          <w:lang w:val="es-ES_tradnl"/>
        </w:rPr>
      </w:pPr>
      <w:r w:rsidRPr="007B6B96">
        <w:rPr>
          <w:rFonts w:ascii="Arial" w:hAnsi="Arial" w:cs="Arial"/>
          <w:bCs/>
          <w:sz w:val="24"/>
          <w:szCs w:val="24"/>
          <w:lang w:val="es-ES_tradnl"/>
        </w:rPr>
        <w:t>Las demás que le sean asignadas por el Comité y por la normativa que rige la materia</w:t>
      </w:r>
      <w:r w:rsidR="00B21856">
        <w:rPr>
          <w:rFonts w:ascii="Arial" w:hAnsi="Arial" w:cs="Arial"/>
          <w:bCs/>
          <w:sz w:val="24"/>
          <w:szCs w:val="24"/>
          <w:lang w:val="es-ES_tradnl"/>
        </w:rPr>
        <w:t>.</w:t>
      </w:r>
    </w:p>
    <w:p w14:paraId="5F81648D" w14:textId="77777777" w:rsidR="00FA2401" w:rsidRPr="007B6B96" w:rsidRDefault="00FA2401" w:rsidP="00FA2401">
      <w:pPr>
        <w:pStyle w:val="Textoindependiente2"/>
        <w:rPr>
          <w:rFonts w:cs="Arial"/>
          <w:szCs w:val="24"/>
        </w:rPr>
      </w:pPr>
    </w:p>
    <w:p w14:paraId="01FB6D09" w14:textId="77777777" w:rsidR="00FA2401" w:rsidRPr="007B6B96" w:rsidRDefault="00FA2401" w:rsidP="00817D33">
      <w:pPr>
        <w:pStyle w:val="Prrafodelista"/>
        <w:numPr>
          <w:ilvl w:val="0"/>
          <w:numId w:val="28"/>
        </w:numPr>
        <w:tabs>
          <w:tab w:val="left" w:pos="1701"/>
        </w:tabs>
        <w:ind w:left="-142" w:firstLine="0"/>
        <w:jc w:val="both"/>
        <w:rPr>
          <w:rFonts w:ascii="Arial" w:hAnsi="Arial" w:cs="Arial"/>
          <w:b/>
          <w:sz w:val="24"/>
          <w:szCs w:val="24"/>
          <w:lang w:val="es-ES_tradnl"/>
        </w:rPr>
      </w:pPr>
      <w:r w:rsidRPr="007B6B96">
        <w:rPr>
          <w:rFonts w:ascii="Arial" w:hAnsi="Arial" w:cs="Arial"/>
          <w:b/>
          <w:sz w:val="24"/>
          <w:szCs w:val="24"/>
          <w:lang w:val="es-ES_tradnl"/>
        </w:rPr>
        <w:t xml:space="preserve">COMUNICACIÓN. </w:t>
      </w:r>
      <w:r w:rsidRPr="007B6B96">
        <w:rPr>
          <w:rFonts w:ascii="Arial" w:hAnsi="Arial" w:cs="Arial"/>
          <w:bCs/>
          <w:sz w:val="24"/>
          <w:szCs w:val="24"/>
          <w:lang w:val="es-ES_tradnl"/>
        </w:rPr>
        <w:t xml:space="preserve">El Ministerio de Ambiente y Desarrollo Sostenible a través de la Oficina Asesora de Planeación, comunicará el contenido de la presente Resolución a los integrantes del Comité, dentro de los tres (3) días hábiles siguientes a su publicación. </w:t>
      </w:r>
    </w:p>
    <w:p w14:paraId="2592B6C2" w14:textId="77777777" w:rsidR="00FA2401" w:rsidRPr="007B6B96" w:rsidRDefault="00FA2401" w:rsidP="00D3339B">
      <w:pPr>
        <w:pStyle w:val="Textoindependiente2"/>
        <w:ind w:left="-142"/>
        <w:rPr>
          <w:rFonts w:cs="Arial"/>
          <w:szCs w:val="24"/>
        </w:rPr>
      </w:pPr>
    </w:p>
    <w:p w14:paraId="0879E4B5" w14:textId="77777777" w:rsidR="00FA2401" w:rsidRPr="007B6B96" w:rsidRDefault="00FA2401" w:rsidP="00817D33">
      <w:pPr>
        <w:pStyle w:val="Prrafodelista"/>
        <w:numPr>
          <w:ilvl w:val="0"/>
          <w:numId w:val="28"/>
        </w:numPr>
        <w:tabs>
          <w:tab w:val="left" w:pos="1701"/>
        </w:tabs>
        <w:ind w:left="-142" w:firstLine="0"/>
        <w:jc w:val="both"/>
        <w:rPr>
          <w:rFonts w:ascii="Arial" w:hAnsi="Arial" w:cs="Arial"/>
          <w:b/>
          <w:sz w:val="24"/>
          <w:szCs w:val="24"/>
          <w:lang w:val="es-ES_tradnl"/>
        </w:rPr>
      </w:pPr>
      <w:r w:rsidRPr="007B6B96">
        <w:rPr>
          <w:rFonts w:ascii="Arial" w:hAnsi="Arial" w:cs="Arial"/>
          <w:b/>
          <w:sz w:val="24"/>
          <w:szCs w:val="24"/>
          <w:lang w:val="es-ES_tradnl"/>
        </w:rPr>
        <w:t xml:space="preserve">VIGENCIA. </w:t>
      </w:r>
      <w:r w:rsidRPr="007B6B96">
        <w:rPr>
          <w:rFonts w:ascii="Arial" w:hAnsi="Arial" w:cs="Arial"/>
          <w:sz w:val="24"/>
          <w:szCs w:val="24"/>
          <w:lang w:val="es-ES_tradnl"/>
        </w:rPr>
        <w:t xml:space="preserve">La presente Resolución rige a partir de la fecha de su publicación en el </w:t>
      </w:r>
      <w:r w:rsidRPr="007B6B96">
        <w:rPr>
          <w:rFonts w:ascii="Arial" w:hAnsi="Arial" w:cs="Arial"/>
          <w:bCs/>
          <w:iCs/>
          <w:sz w:val="24"/>
          <w:szCs w:val="24"/>
          <w:lang w:val="es-ES_tradnl"/>
        </w:rPr>
        <w:t>Diario Oficial</w:t>
      </w:r>
      <w:r w:rsidRPr="007B6B96">
        <w:rPr>
          <w:rFonts w:ascii="Arial" w:hAnsi="Arial" w:cs="Arial"/>
          <w:sz w:val="24"/>
          <w:szCs w:val="24"/>
          <w:lang w:val="es-ES_tradnl"/>
        </w:rPr>
        <w:t>.</w:t>
      </w:r>
    </w:p>
    <w:p w14:paraId="4747AF06" w14:textId="77777777" w:rsidR="00FA2401" w:rsidRPr="007B6B96" w:rsidRDefault="00FA2401" w:rsidP="00FA2401">
      <w:pPr>
        <w:pStyle w:val="Textoindependiente2"/>
        <w:rPr>
          <w:rFonts w:cs="Arial"/>
          <w:szCs w:val="24"/>
        </w:rPr>
      </w:pPr>
    </w:p>
    <w:p w14:paraId="241246A8" w14:textId="77777777" w:rsidR="00FA2401" w:rsidRPr="007B6B96" w:rsidRDefault="00FA2401" w:rsidP="00FA2401">
      <w:pPr>
        <w:pStyle w:val="Textoindependiente2"/>
        <w:rPr>
          <w:rFonts w:cs="Arial"/>
          <w:szCs w:val="24"/>
        </w:rPr>
      </w:pPr>
    </w:p>
    <w:p w14:paraId="6C2D6DD3" w14:textId="77777777" w:rsidR="00FA2401" w:rsidRPr="007B6B96" w:rsidRDefault="00FA2401" w:rsidP="00FA2401">
      <w:pPr>
        <w:pStyle w:val="Ttulo4"/>
        <w:rPr>
          <w:rFonts w:ascii="Arial" w:hAnsi="Arial" w:cs="Arial"/>
          <w:b/>
          <w:sz w:val="24"/>
          <w:szCs w:val="24"/>
        </w:rPr>
      </w:pPr>
    </w:p>
    <w:p w14:paraId="25DB2CD8" w14:textId="77777777" w:rsidR="00FA2401" w:rsidRPr="007B6B96" w:rsidRDefault="00FA2401" w:rsidP="00FA2401">
      <w:pPr>
        <w:pStyle w:val="Ttulo4"/>
        <w:ind w:left="-284"/>
        <w:rPr>
          <w:rFonts w:ascii="Arial" w:hAnsi="Arial" w:cs="Arial"/>
          <w:b/>
          <w:sz w:val="24"/>
          <w:szCs w:val="24"/>
        </w:rPr>
      </w:pPr>
      <w:r w:rsidRPr="007B6B96">
        <w:rPr>
          <w:rFonts w:ascii="Arial" w:hAnsi="Arial" w:cs="Arial"/>
          <w:b/>
          <w:sz w:val="24"/>
          <w:szCs w:val="24"/>
        </w:rPr>
        <w:t>COMUNÍQUESE Y CÚMPLASE</w:t>
      </w:r>
    </w:p>
    <w:p w14:paraId="6454113D" w14:textId="77777777" w:rsidR="00FA2401" w:rsidRPr="007B6B96" w:rsidRDefault="00FA2401" w:rsidP="00FA2401">
      <w:pPr>
        <w:ind w:left="-284"/>
        <w:jc w:val="center"/>
        <w:rPr>
          <w:rFonts w:ascii="Arial" w:hAnsi="Arial" w:cs="Arial"/>
          <w:szCs w:val="24"/>
        </w:rPr>
      </w:pPr>
      <w:r w:rsidRPr="007B6B96">
        <w:rPr>
          <w:rFonts w:ascii="Arial" w:hAnsi="Arial" w:cs="Arial"/>
          <w:szCs w:val="24"/>
        </w:rPr>
        <w:t>Dada en Bogotá, D.C. a los</w:t>
      </w:r>
    </w:p>
    <w:p w14:paraId="082648E6" w14:textId="77777777" w:rsidR="00FA2401" w:rsidRPr="007B6B96" w:rsidRDefault="00FA2401" w:rsidP="00FA2401">
      <w:pPr>
        <w:ind w:left="-284"/>
        <w:jc w:val="center"/>
        <w:rPr>
          <w:rFonts w:ascii="Arial" w:hAnsi="Arial" w:cs="Arial"/>
          <w:szCs w:val="24"/>
        </w:rPr>
      </w:pPr>
    </w:p>
    <w:p w14:paraId="3FC75D12" w14:textId="77777777" w:rsidR="00FA2401" w:rsidRPr="007B6B96" w:rsidRDefault="00FA2401" w:rsidP="00FA2401">
      <w:pPr>
        <w:ind w:left="-284"/>
        <w:rPr>
          <w:rFonts w:ascii="Arial" w:hAnsi="Arial" w:cs="Arial"/>
          <w:szCs w:val="24"/>
        </w:rPr>
      </w:pPr>
    </w:p>
    <w:p w14:paraId="5E4A5A3F" w14:textId="77777777" w:rsidR="00FA2401" w:rsidRPr="007B6B96" w:rsidRDefault="00FA2401" w:rsidP="00FA2401">
      <w:pPr>
        <w:ind w:left="-284"/>
        <w:rPr>
          <w:rFonts w:ascii="Arial" w:hAnsi="Arial" w:cs="Arial"/>
          <w:szCs w:val="24"/>
        </w:rPr>
      </w:pPr>
    </w:p>
    <w:p w14:paraId="65751381" w14:textId="77777777" w:rsidR="00FA2401" w:rsidRPr="007B6B96" w:rsidRDefault="00FA2401" w:rsidP="00FA2401">
      <w:pPr>
        <w:ind w:left="-284"/>
        <w:rPr>
          <w:rFonts w:ascii="Arial" w:hAnsi="Arial" w:cs="Arial"/>
          <w:szCs w:val="24"/>
        </w:rPr>
      </w:pPr>
    </w:p>
    <w:p w14:paraId="577A15ED" w14:textId="77777777" w:rsidR="00FA2401" w:rsidRPr="007B6B96" w:rsidRDefault="00FA2401" w:rsidP="00FA2401">
      <w:pPr>
        <w:ind w:left="-284"/>
        <w:rPr>
          <w:rFonts w:ascii="Arial" w:hAnsi="Arial" w:cs="Arial"/>
          <w:szCs w:val="24"/>
        </w:rPr>
      </w:pPr>
    </w:p>
    <w:p w14:paraId="01A80BAE" w14:textId="77777777" w:rsidR="00FA2401" w:rsidRPr="007B6B96" w:rsidRDefault="00FA2401" w:rsidP="00FA2401">
      <w:pPr>
        <w:ind w:left="-284"/>
        <w:rPr>
          <w:rFonts w:ascii="Arial" w:hAnsi="Arial" w:cs="Arial"/>
          <w:b/>
          <w:bCs/>
          <w:szCs w:val="24"/>
        </w:rPr>
      </w:pPr>
    </w:p>
    <w:p w14:paraId="26D4B8E0" w14:textId="77777777" w:rsidR="00FA2401" w:rsidRPr="007B6B96" w:rsidRDefault="00FA2401" w:rsidP="00FA2401">
      <w:pPr>
        <w:ind w:left="-284"/>
        <w:jc w:val="center"/>
        <w:rPr>
          <w:rFonts w:ascii="Arial" w:hAnsi="Arial" w:cs="Arial"/>
          <w:b/>
          <w:szCs w:val="24"/>
        </w:rPr>
      </w:pPr>
      <w:r w:rsidRPr="007B6B96">
        <w:rPr>
          <w:rFonts w:ascii="Arial" w:hAnsi="Arial" w:cs="Arial"/>
          <w:b/>
          <w:szCs w:val="24"/>
        </w:rPr>
        <w:t>MARÍA SUSANA MUHAMAD GONZÁLEZ</w:t>
      </w:r>
    </w:p>
    <w:p w14:paraId="49C538BA" w14:textId="77777777" w:rsidR="00FA2401" w:rsidRPr="007B6B96" w:rsidRDefault="00FA2401" w:rsidP="00FA2401">
      <w:pPr>
        <w:ind w:left="-284"/>
        <w:jc w:val="center"/>
        <w:rPr>
          <w:rFonts w:ascii="Arial" w:hAnsi="Arial" w:cs="Arial"/>
          <w:szCs w:val="24"/>
        </w:rPr>
      </w:pPr>
      <w:r w:rsidRPr="007B6B96">
        <w:rPr>
          <w:rFonts w:ascii="Arial" w:hAnsi="Arial" w:cs="Arial"/>
          <w:szCs w:val="24"/>
        </w:rPr>
        <w:t>Ministra de Ambiente y Desarrollo Sostenible</w:t>
      </w:r>
    </w:p>
    <w:p w14:paraId="2E1E0443" w14:textId="77777777" w:rsidR="00FA2401" w:rsidRPr="007B6B96" w:rsidRDefault="00FA2401" w:rsidP="00FA2401">
      <w:pPr>
        <w:ind w:left="-284"/>
        <w:jc w:val="center"/>
        <w:rPr>
          <w:rFonts w:ascii="Arial" w:hAnsi="Arial" w:cs="Arial"/>
          <w:szCs w:val="24"/>
        </w:rPr>
      </w:pPr>
    </w:p>
    <w:p w14:paraId="6EE601BB" w14:textId="77777777" w:rsidR="00E2246D" w:rsidRDefault="00E2246D" w:rsidP="00FA2401">
      <w:pPr>
        <w:ind w:left="-284"/>
        <w:rPr>
          <w:rFonts w:ascii="Arial" w:hAnsi="Arial" w:cs="Arial"/>
          <w:sz w:val="16"/>
          <w:szCs w:val="16"/>
        </w:rPr>
      </w:pPr>
    </w:p>
    <w:p w14:paraId="627BE4C7" w14:textId="77777777" w:rsidR="00E2246D" w:rsidRDefault="00E2246D" w:rsidP="00FA2401">
      <w:pPr>
        <w:ind w:left="-284"/>
        <w:rPr>
          <w:rFonts w:ascii="Arial" w:hAnsi="Arial" w:cs="Arial"/>
          <w:sz w:val="16"/>
          <w:szCs w:val="16"/>
        </w:rPr>
      </w:pPr>
    </w:p>
    <w:p w14:paraId="3B296B2C" w14:textId="77777777" w:rsidR="00E2246D" w:rsidRDefault="00E2246D" w:rsidP="00FA2401">
      <w:pPr>
        <w:ind w:left="-284"/>
        <w:rPr>
          <w:rFonts w:ascii="Arial" w:hAnsi="Arial" w:cs="Arial"/>
          <w:sz w:val="16"/>
          <w:szCs w:val="16"/>
        </w:rPr>
      </w:pPr>
    </w:p>
    <w:p w14:paraId="2F448ECF" w14:textId="77777777" w:rsidR="00E2246D" w:rsidRDefault="00E2246D" w:rsidP="00FA2401">
      <w:pPr>
        <w:ind w:left="-284"/>
        <w:rPr>
          <w:rFonts w:ascii="Arial" w:hAnsi="Arial" w:cs="Arial"/>
          <w:sz w:val="16"/>
          <w:szCs w:val="16"/>
        </w:rPr>
      </w:pPr>
    </w:p>
    <w:p w14:paraId="2C515428" w14:textId="77777777" w:rsidR="00E2246D" w:rsidRDefault="00E2246D" w:rsidP="00FA2401">
      <w:pPr>
        <w:ind w:left="-284"/>
        <w:rPr>
          <w:rFonts w:ascii="Arial" w:hAnsi="Arial" w:cs="Arial"/>
          <w:sz w:val="16"/>
          <w:szCs w:val="16"/>
        </w:rPr>
      </w:pPr>
    </w:p>
    <w:p w14:paraId="7CEDE572" w14:textId="08DD494A" w:rsidR="00FA2401" w:rsidRPr="007B6B96" w:rsidRDefault="00FA2401" w:rsidP="00FA2401">
      <w:pPr>
        <w:ind w:left="-284"/>
        <w:rPr>
          <w:rFonts w:ascii="Arial" w:hAnsi="Arial" w:cs="Arial"/>
          <w:sz w:val="16"/>
          <w:szCs w:val="16"/>
        </w:rPr>
      </w:pPr>
      <w:r w:rsidRPr="007B6B96">
        <w:rPr>
          <w:rFonts w:ascii="Arial" w:hAnsi="Arial" w:cs="Arial"/>
          <w:sz w:val="16"/>
          <w:szCs w:val="16"/>
        </w:rPr>
        <w:t xml:space="preserve">Proyectó: </w:t>
      </w:r>
      <w:r w:rsidRPr="007B6B96">
        <w:rPr>
          <w:rFonts w:ascii="Arial" w:hAnsi="Arial" w:cs="Arial"/>
          <w:sz w:val="16"/>
          <w:szCs w:val="16"/>
        </w:rPr>
        <w:tab/>
        <w:t>Juan Andrés Casas Monse</w:t>
      </w:r>
      <w:r w:rsidR="00817D33">
        <w:rPr>
          <w:rFonts w:ascii="Arial" w:hAnsi="Arial" w:cs="Arial"/>
          <w:sz w:val="16"/>
          <w:szCs w:val="16"/>
        </w:rPr>
        <w:t>g</w:t>
      </w:r>
      <w:r w:rsidRPr="007B6B96">
        <w:rPr>
          <w:rFonts w:ascii="Arial" w:hAnsi="Arial" w:cs="Arial"/>
          <w:sz w:val="16"/>
          <w:szCs w:val="16"/>
        </w:rPr>
        <w:t>ny – Dirección de Cambio Climático y Gestión del Riesgo</w:t>
      </w:r>
    </w:p>
    <w:p w14:paraId="4D882EF0" w14:textId="77777777" w:rsidR="00FA2401" w:rsidRPr="007B6B96" w:rsidRDefault="00FA2401" w:rsidP="00FA2401">
      <w:pPr>
        <w:ind w:left="-284" w:firstLine="992"/>
        <w:rPr>
          <w:rFonts w:ascii="Arial" w:hAnsi="Arial" w:cs="Arial"/>
          <w:sz w:val="16"/>
          <w:szCs w:val="16"/>
        </w:rPr>
      </w:pPr>
      <w:r w:rsidRPr="007B6B96">
        <w:rPr>
          <w:rFonts w:ascii="Arial" w:hAnsi="Arial" w:cs="Arial"/>
          <w:sz w:val="16"/>
          <w:szCs w:val="16"/>
        </w:rPr>
        <w:t>Jessica Pinilla - Dirección de Cambio Climático y Gestión del Riesgo</w:t>
      </w:r>
    </w:p>
    <w:p w14:paraId="7C7D9602" w14:textId="77777777" w:rsidR="00FA2401" w:rsidRPr="007B6B96" w:rsidRDefault="00FA2401" w:rsidP="00FA2401">
      <w:pPr>
        <w:ind w:left="-284" w:firstLine="992"/>
        <w:rPr>
          <w:rFonts w:ascii="Arial" w:hAnsi="Arial" w:cs="Arial"/>
          <w:sz w:val="16"/>
          <w:szCs w:val="16"/>
        </w:rPr>
      </w:pPr>
      <w:r w:rsidRPr="007B6B96">
        <w:rPr>
          <w:rFonts w:ascii="Arial" w:hAnsi="Arial" w:cs="Arial"/>
          <w:sz w:val="16"/>
          <w:szCs w:val="16"/>
        </w:rPr>
        <w:t>Laura Torres - Dirección de Cambio Climático y Gestión del Riesgo</w:t>
      </w:r>
    </w:p>
    <w:p w14:paraId="63154277" w14:textId="159E9959" w:rsidR="00D3339B" w:rsidRDefault="00D3339B" w:rsidP="00D3339B">
      <w:pPr>
        <w:ind w:left="709"/>
        <w:rPr>
          <w:rFonts w:ascii="Arial" w:hAnsi="Arial" w:cs="Arial"/>
          <w:sz w:val="16"/>
          <w:szCs w:val="16"/>
        </w:rPr>
      </w:pPr>
      <w:r w:rsidRPr="007B6B96">
        <w:rPr>
          <w:rFonts w:ascii="Arial" w:hAnsi="Arial" w:cs="Arial"/>
          <w:sz w:val="16"/>
          <w:szCs w:val="16"/>
        </w:rPr>
        <w:t>Leyla Garcia Mayorca - Oficina Asesora de Planeación</w:t>
      </w:r>
      <w:r w:rsidR="00FA2401" w:rsidRPr="007B6B96">
        <w:rPr>
          <w:rFonts w:ascii="Arial" w:hAnsi="Arial" w:cs="Arial"/>
          <w:sz w:val="16"/>
          <w:szCs w:val="16"/>
        </w:rPr>
        <w:t xml:space="preserve">                   </w:t>
      </w:r>
    </w:p>
    <w:p w14:paraId="78F0CF59" w14:textId="1644A908" w:rsidR="00FA2401" w:rsidRPr="007B6B96" w:rsidRDefault="00FA2401" w:rsidP="00D3339B">
      <w:pPr>
        <w:ind w:left="709"/>
        <w:rPr>
          <w:rFonts w:ascii="Arial" w:hAnsi="Arial" w:cs="Arial"/>
          <w:sz w:val="16"/>
          <w:szCs w:val="16"/>
        </w:rPr>
      </w:pPr>
      <w:r w:rsidRPr="007B6B96">
        <w:rPr>
          <w:rFonts w:ascii="Arial" w:hAnsi="Arial" w:cs="Arial"/>
          <w:sz w:val="16"/>
          <w:szCs w:val="16"/>
        </w:rPr>
        <w:t>Diana Carolina Rodríguez Alegría – Subdirección de Educación y Participación</w:t>
      </w:r>
    </w:p>
    <w:p w14:paraId="494F76A7" w14:textId="77777777" w:rsidR="00FA2401" w:rsidRPr="007B6B96" w:rsidRDefault="00FA2401" w:rsidP="00FA2401">
      <w:pPr>
        <w:ind w:left="-284"/>
        <w:rPr>
          <w:rFonts w:ascii="Arial" w:hAnsi="Arial" w:cs="Arial"/>
          <w:sz w:val="16"/>
          <w:szCs w:val="16"/>
        </w:rPr>
      </w:pPr>
    </w:p>
    <w:p w14:paraId="0887BF1C" w14:textId="77777777" w:rsidR="00FA2401" w:rsidRPr="007B6B96" w:rsidRDefault="00FA2401" w:rsidP="00FA2401">
      <w:pPr>
        <w:ind w:left="-284"/>
        <w:rPr>
          <w:rFonts w:ascii="Arial" w:hAnsi="Arial" w:cs="Arial"/>
          <w:sz w:val="16"/>
          <w:szCs w:val="16"/>
        </w:rPr>
      </w:pPr>
      <w:r w:rsidRPr="007B6B96">
        <w:rPr>
          <w:rFonts w:ascii="Arial" w:hAnsi="Arial" w:cs="Arial"/>
          <w:sz w:val="16"/>
          <w:szCs w:val="16"/>
        </w:rPr>
        <w:t xml:space="preserve">Revisó:  </w:t>
      </w:r>
      <w:r w:rsidRPr="007B6B96">
        <w:rPr>
          <w:rFonts w:ascii="Arial" w:hAnsi="Arial" w:cs="Arial"/>
          <w:sz w:val="16"/>
          <w:szCs w:val="16"/>
        </w:rPr>
        <w:tab/>
        <w:t>Dorian Alberto Muñoz - Oficina Asesora de Planeación</w:t>
      </w:r>
    </w:p>
    <w:p w14:paraId="5ABB51DD" w14:textId="77777777" w:rsidR="00FA2401" w:rsidRPr="007B6B96" w:rsidRDefault="00FA2401" w:rsidP="00FA2401">
      <w:pPr>
        <w:ind w:left="-284"/>
        <w:rPr>
          <w:rFonts w:ascii="Arial" w:hAnsi="Arial" w:cs="Arial"/>
          <w:sz w:val="16"/>
          <w:szCs w:val="16"/>
        </w:rPr>
      </w:pPr>
      <w:r w:rsidRPr="007B6B96">
        <w:rPr>
          <w:rFonts w:ascii="Arial" w:hAnsi="Arial" w:cs="Arial"/>
          <w:sz w:val="16"/>
          <w:szCs w:val="16"/>
        </w:rPr>
        <w:tab/>
      </w:r>
      <w:r w:rsidRPr="007B6B96">
        <w:rPr>
          <w:rFonts w:ascii="Arial" w:hAnsi="Arial" w:cs="Arial"/>
          <w:sz w:val="16"/>
          <w:szCs w:val="16"/>
        </w:rPr>
        <w:tab/>
        <w:t>Sandra Acevedo – Viceministerio de Ordenamiento Ambiental del Territorio</w:t>
      </w:r>
    </w:p>
    <w:p w14:paraId="5F406A11" w14:textId="77777777" w:rsidR="00FA2401" w:rsidRPr="007B6B96" w:rsidRDefault="00FA2401" w:rsidP="00FA2401">
      <w:pPr>
        <w:ind w:left="-284"/>
        <w:rPr>
          <w:rFonts w:ascii="Arial" w:hAnsi="Arial" w:cs="Arial"/>
          <w:sz w:val="16"/>
          <w:szCs w:val="16"/>
        </w:rPr>
      </w:pPr>
      <w:r w:rsidRPr="007B6B96">
        <w:rPr>
          <w:rFonts w:ascii="Arial" w:hAnsi="Arial" w:cs="Arial"/>
          <w:sz w:val="16"/>
          <w:szCs w:val="16"/>
        </w:rPr>
        <w:tab/>
      </w:r>
      <w:r w:rsidRPr="007B6B96">
        <w:rPr>
          <w:rFonts w:ascii="Arial" w:hAnsi="Arial" w:cs="Arial"/>
          <w:sz w:val="16"/>
          <w:szCs w:val="16"/>
        </w:rPr>
        <w:tab/>
      </w:r>
    </w:p>
    <w:p w14:paraId="453205C3" w14:textId="77777777" w:rsidR="00FA2401" w:rsidRPr="007B6B96" w:rsidRDefault="00FA2401" w:rsidP="00FA2401">
      <w:pPr>
        <w:ind w:left="-284"/>
        <w:rPr>
          <w:rFonts w:ascii="Arial" w:hAnsi="Arial" w:cs="Arial"/>
          <w:sz w:val="16"/>
          <w:szCs w:val="16"/>
        </w:rPr>
      </w:pPr>
      <w:r w:rsidRPr="007B6B96">
        <w:rPr>
          <w:rFonts w:ascii="Arial" w:hAnsi="Arial" w:cs="Arial"/>
          <w:sz w:val="16"/>
          <w:szCs w:val="16"/>
        </w:rPr>
        <w:t xml:space="preserve">Aprobó: </w:t>
      </w:r>
      <w:r w:rsidRPr="007B6B96">
        <w:rPr>
          <w:rFonts w:ascii="Arial" w:hAnsi="Arial" w:cs="Arial"/>
          <w:sz w:val="16"/>
          <w:szCs w:val="16"/>
        </w:rPr>
        <w:tab/>
        <w:t>Patricia Bojacá Santiago - Jefe Oficina Asesora de Planeación</w:t>
      </w:r>
      <w:r w:rsidRPr="007B6B96">
        <w:rPr>
          <w:rFonts w:ascii="Arial" w:hAnsi="Arial" w:cs="Arial"/>
          <w:sz w:val="16"/>
          <w:szCs w:val="16"/>
        </w:rPr>
        <w:tab/>
      </w:r>
    </w:p>
    <w:p w14:paraId="2B13DFC9" w14:textId="77777777" w:rsidR="00FA2401" w:rsidRPr="007B6B96" w:rsidRDefault="00FA2401" w:rsidP="00FA2401">
      <w:pPr>
        <w:ind w:left="-284" w:firstLine="992"/>
        <w:rPr>
          <w:rFonts w:ascii="Arial" w:hAnsi="Arial" w:cs="Arial"/>
          <w:sz w:val="16"/>
          <w:szCs w:val="16"/>
        </w:rPr>
      </w:pPr>
      <w:r w:rsidRPr="007B6B96">
        <w:rPr>
          <w:rFonts w:ascii="Arial" w:hAnsi="Arial" w:cs="Arial"/>
          <w:sz w:val="16"/>
          <w:szCs w:val="16"/>
        </w:rPr>
        <w:t xml:space="preserve">Alicia Andrea Baquero - Jefe Oficina Asesora Jurídica </w:t>
      </w:r>
    </w:p>
    <w:p w14:paraId="40FCA896" w14:textId="5BCACA4F" w:rsidR="004101E9" w:rsidRPr="007B6B96" w:rsidRDefault="00FA2401" w:rsidP="0086112F">
      <w:pPr>
        <w:ind w:left="-284" w:firstLine="992"/>
        <w:rPr>
          <w:rFonts w:ascii="Arial" w:hAnsi="Arial" w:cs="Arial"/>
          <w:sz w:val="22"/>
          <w:szCs w:val="22"/>
        </w:rPr>
      </w:pPr>
      <w:r w:rsidRPr="007B6B96">
        <w:rPr>
          <w:rFonts w:ascii="Arial" w:hAnsi="Arial" w:cs="Arial"/>
          <w:sz w:val="16"/>
          <w:szCs w:val="16"/>
        </w:rPr>
        <w:t>Francisco Javier Canal – Viceministro de Ordenamiento Ambiental del Territorial</w:t>
      </w:r>
    </w:p>
    <w:sectPr w:rsidR="004101E9" w:rsidRPr="007B6B96" w:rsidSect="003E6865">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FFD95" w14:textId="77777777" w:rsidR="00BE15AF" w:rsidRDefault="00BE15AF">
      <w:r>
        <w:separator/>
      </w:r>
    </w:p>
  </w:endnote>
  <w:endnote w:type="continuationSeparator" w:id="0">
    <w:p w14:paraId="6FEE65AA" w14:textId="77777777" w:rsidR="00BE15AF" w:rsidRDefault="00BE15AF">
      <w:r>
        <w:continuationSeparator/>
      </w:r>
    </w:p>
  </w:endnote>
  <w:endnote w:type="continuationNotice" w:id="1">
    <w:p w14:paraId="687EB81D" w14:textId="77777777" w:rsidR="00BE15AF" w:rsidRDefault="00BE1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46CD8" w14:textId="77777777"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49F04EB2" w14:textId="74BEDF62" w:rsidR="00680B62" w:rsidRPr="00747652" w:rsidRDefault="00680B62"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593020">
      <w:rPr>
        <w:rFonts w:ascii="Verdana" w:hAnsi="Verdana"/>
        <w:noProof/>
        <w:color w:val="000000"/>
        <w:sz w:val="14"/>
        <w:szCs w:val="14"/>
      </w:rPr>
      <w:t>6</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593020">
      <w:rPr>
        <w:rFonts w:ascii="Verdana" w:hAnsi="Verdana"/>
        <w:noProof/>
        <w:color w:val="000000"/>
        <w:sz w:val="14"/>
        <w:szCs w:val="14"/>
      </w:rPr>
      <w:t>6</w:t>
    </w:r>
    <w:r w:rsidRPr="00B738B6">
      <w:rPr>
        <w:rFonts w:ascii="Verdana" w:hAnsi="Verdana"/>
        <w:color w:val="00000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4AE7" w14:textId="77777777" w:rsidR="00680B62" w:rsidRDefault="00680B62" w:rsidP="00680B62">
    <w:pPr>
      <w:jc w:val="right"/>
      <w:rPr>
        <w:rFonts w:ascii="Verdana" w:hAnsi="Verdana" w:cs="Verdana"/>
        <w:color w:val="000000"/>
        <w:sz w:val="16"/>
        <w:szCs w:val="16"/>
      </w:rPr>
    </w:pPr>
  </w:p>
  <w:p w14:paraId="5D41A3F2" w14:textId="77777777" w:rsidR="00680B62" w:rsidRDefault="00680B62" w:rsidP="00680B62">
    <w:pPr>
      <w:jc w:val="right"/>
      <w:rPr>
        <w:rFonts w:ascii="Verdana" w:hAnsi="Verdana" w:cs="Verdana"/>
        <w:color w:val="000000"/>
        <w:sz w:val="16"/>
        <w:szCs w:val="16"/>
      </w:rPr>
    </w:pPr>
  </w:p>
  <w:p w14:paraId="5ED73220" w14:textId="0BCD47A1" w:rsidR="00680B62" w:rsidRPr="00125381" w:rsidRDefault="00680B62" w:rsidP="00680B62">
    <w:pPr>
      <w:jc w:val="right"/>
      <w:rPr>
        <w:rFonts w:ascii="Verdana" w:hAnsi="Verdana" w:cs="Verdana"/>
        <w:color w:val="000000"/>
        <w:sz w:val="16"/>
        <w:szCs w:val="16"/>
      </w:rPr>
    </w:pPr>
    <w:r w:rsidRPr="00125381">
      <w:rPr>
        <w:rFonts w:ascii="Verdana" w:hAnsi="Verdana" w:cs="Verdana"/>
        <w:color w:val="000000"/>
        <w:sz w:val="16"/>
        <w:szCs w:val="16"/>
      </w:rPr>
      <w:t>F-</w:t>
    </w:r>
    <w:r>
      <w:rPr>
        <w:rFonts w:ascii="Verdana" w:hAnsi="Verdana" w:cs="Verdana"/>
        <w:color w:val="000000"/>
        <w:sz w:val="16"/>
        <w:szCs w:val="16"/>
      </w:rPr>
      <w:t>M</w:t>
    </w:r>
    <w:r w:rsidRPr="00125381">
      <w:rPr>
        <w:rFonts w:ascii="Verdana" w:hAnsi="Verdana" w:cs="Verdana"/>
        <w:color w:val="000000"/>
        <w:sz w:val="16"/>
        <w:szCs w:val="16"/>
      </w:rPr>
      <w:t>-</w:t>
    </w:r>
    <w:r>
      <w:rPr>
        <w:rFonts w:ascii="Verdana" w:hAnsi="Verdana" w:cs="Verdana"/>
        <w:color w:val="000000"/>
        <w:sz w:val="16"/>
        <w:szCs w:val="16"/>
      </w:rPr>
      <w:t>INA</w:t>
    </w:r>
    <w:r w:rsidRPr="00125381">
      <w:rPr>
        <w:rFonts w:ascii="Verdana" w:hAnsi="Verdana" w:cs="Verdana"/>
        <w:color w:val="000000"/>
        <w:sz w:val="16"/>
        <w:szCs w:val="16"/>
      </w:rPr>
      <w:t>-</w:t>
    </w:r>
    <w:r>
      <w:rPr>
        <w:rFonts w:ascii="Verdana" w:hAnsi="Verdana" w:cs="Verdana"/>
        <w:color w:val="000000"/>
        <w:sz w:val="16"/>
        <w:szCs w:val="16"/>
      </w:rPr>
      <w:t>46</w:t>
    </w:r>
    <w:r w:rsidRPr="00125381">
      <w:rPr>
        <w:rFonts w:ascii="Verdana" w:hAnsi="Verdana" w:cs="Verdana"/>
        <w:color w:val="000000"/>
        <w:sz w:val="16"/>
        <w:szCs w:val="16"/>
      </w:rPr>
      <w:t>: V</w:t>
    </w:r>
    <w:r>
      <w:rPr>
        <w:rFonts w:ascii="Verdana" w:hAnsi="Verdana" w:cs="Verdana"/>
        <w:color w:val="000000"/>
        <w:sz w:val="16"/>
        <w:szCs w:val="16"/>
      </w:rPr>
      <w:t>2</w:t>
    </w:r>
    <w:r w:rsidRPr="00125381">
      <w:rPr>
        <w:rFonts w:ascii="Verdana" w:hAnsi="Verdana" w:cs="Verdana"/>
        <w:color w:val="000000"/>
        <w:sz w:val="16"/>
        <w:szCs w:val="16"/>
      </w:rPr>
      <w:t xml:space="preserve"> - 25/05/2023</w:t>
    </w:r>
  </w:p>
  <w:p w14:paraId="2D1404C9" w14:textId="2D3B483A" w:rsidR="00B738B6" w:rsidRPr="00747652" w:rsidRDefault="00B738B6" w:rsidP="00680B62">
    <w:pPr>
      <w:jc w:val="right"/>
      <w:rPr>
        <w:rFonts w:ascii="Verdana" w:hAnsi="Verdana" w:cstheme="minorBidi"/>
        <w:color w:val="000000" w:themeColor="text1"/>
        <w:sz w:val="14"/>
        <w:szCs w:val="14"/>
      </w:rPr>
    </w:pPr>
    <w:r w:rsidRPr="00B738B6">
      <w:rPr>
        <w:rFonts w:ascii="Verdana" w:hAnsi="Verdana"/>
        <w:color w:val="000000"/>
        <w:sz w:val="14"/>
        <w:szCs w:val="14"/>
      </w:rPr>
      <w:t xml:space="preserve">Página </w:t>
    </w:r>
    <w:r w:rsidRPr="00B738B6">
      <w:rPr>
        <w:rFonts w:ascii="Verdana" w:hAnsi="Verdana"/>
        <w:color w:val="000000"/>
        <w:sz w:val="14"/>
        <w:szCs w:val="14"/>
      </w:rPr>
      <w:fldChar w:fldCharType="begin"/>
    </w:r>
    <w:r w:rsidRPr="00B738B6">
      <w:rPr>
        <w:rFonts w:ascii="Verdana" w:hAnsi="Verdana"/>
        <w:color w:val="000000"/>
        <w:sz w:val="14"/>
        <w:szCs w:val="14"/>
      </w:rPr>
      <w:instrText>PAGE   \* MERGEFORMAT</w:instrText>
    </w:r>
    <w:r w:rsidRPr="00B738B6">
      <w:rPr>
        <w:rFonts w:ascii="Verdana" w:hAnsi="Verdana"/>
        <w:color w:val="000000"/>
        <w:sz w:val="14"/>
        <w:szCs w:val="14"/>
      </w:rPr>
      <w:fldChar w:fldCharType="separate"/>
    </w:r>
    <w:r w:rsidR="00593020">
      <w:rPr>
        <w:rFonts w:ascii="Verdana" w:hAnsi="Verdana"/>
        <w:noProof/>
        <w:color w:val="000000"/>
        <w:sz w:val="14"/>
        <w:szCs w:val="14"/>
      </w:rPr>
      <w:t>1</w:t>
    </w:r>
    <w:r w:rsidRPr="00B738B6">
      <w:rPr>
        <w:rFonts w:ascii="Verdana" w:hAnsi="Verdana"/>
        <w:color w:val="000000"/>
        <w:sz w:val="14"/>
        <w:szCs w:val="14"/>
      </w:rPr>
      <w:fldChar w:fldCharType="end"/>
    </w:r>
    <w:r w:rsidRPr="00B738B6">
      <w:rPr>
        <w:rFonts w:ascii="Verdana" w:hAnsi="Verdana"/>
        <w:color w:val="000000"/>
        <w:sz w:val="14"/>
        <w:szCs w:val="14"/>
      </w:rPr>
      <w:t xml:space="preserve"> | </w:t>
    </w:r>
    <w:r w:rsidRPr="00B738B6">
      <w:rPr>
        <w:rFonts w:ascii="Verdana" w:hAnsi="Verdana"/>
        <w:color w:val="000000"/>
        <w:sz w:val="14"/>
        <w:szCs w:val="14"/>
      </w:rPr>
      <w:fldChar w:fldCharType="begin"/>
    </w:r>
    <w:r w:rsidRPr="00B738B6">
      <w:rPr>
        <w:rFonts w:ascii="Verdana" w:hAnsi="Verdana"/>
        <w:color w:val="000000"/>
        <w:sz w:val="14"/>
        <w:szCs w:val="14"/>
      </w:rPr>
      <w:instrText>NUMPAGES  \* Arabic  \* MERGEFORMAT</w:instrText>
    </w:r>
    <w:r w:rsidRPr="00B738B6">
      <w:rPr>
        <w:rFonts w:ascii="Verdana" w:hAnsi="Verdana"/>
        <w:color w:val="000000"/>
        <w:sz w:val="14"/>
        <w:szCs w:val="14"/>
      </w:rPr>
      <w:fldChar w:fldCharType="separate"/>
    </w:r>
    <w:r w:rsidR="00593020">
      <w:rPr>
        <w:rFonts w:ascii="Verdana" w:hAnsi="Verdana"/>
        <w:noProof/>
        <w:color w:val="000000"/>
        <w:sz w:val="14"/>
        <w:szCs w:val="14"/>
      </w:rPr>
      <w:t>6</w:t>
    </w:r>
    <w:r w:rsidRPr="00B738B6">
      <w:rPr>
        <w:rFonts w:ascii="Verdana" w:hAnsi="Verdana"/>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166EB" w14:textId="77777777" w:rsidR="00BE15AF" w:rsidRDefault="00BE15AF">
      <w:r>
        <w:separator/>
      </w:r>
    </w:p>
  </w:footnote>
  <w:footnote w:type="continuationSeparator" w:id="0">
    <w:p w14:paraId="3BC4B0D5" w14:textId="77777777" w:rsidR="00BE15AF" w:rsidRDefault="00BE15AF">
      <w:r>
        <w:continuationSeparator/>
      </w:r>
    </w:p>
  </w:footnote>
  <w:footnote w:type="continuationNotice" w:id="1">
    <w:p w14:paraId="1281FC31" w14:textId="77777777" w:rsidR="00BE15AF" w:rsidRDefault="00BE15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6D113" w14:textId="4E7CAE43" w:rsidR="00322343" w:rsidRPr="00E851DA" w:rsidRDefault="00B738B6" w:rsidP="00FB63D4">
    <w:pPr>
      <w:ind w:left="-284" w:right="360"/>
      <w:rPr>
        <w:rFonts w:ascii="Arial" w:hAnsi="Arial" w:cs="Arial"/>
        <w:i/>
        <w:color w:val="808080"/>
        <w:szCs w:val="24"/>
      </w:rPr>
    </w:pPr>
    <w:r>
      <w:rPr>
        <w:noProof/>
        <w:sz w:val="28"/>
        <w:lang w:val="es-CO" w:eastAsia="es-CO"/>
      </w:rPr>
      <w:drawing>
        <wp:anchor distT="0" distB="0" distL="114300" distR="114300" simplePos="0" relativeHeight="251658242" behindDoc="1" locked="0" layoutInCell="1" allowOverlap="1" wp14:anchorId="20362F63" wp14:editId="368866E7">
          <wp:simplePos x="0" y="0"/>
          <wp:positionH relativeFrom="page">
            <wp:posOffset>66675</wp:posOffset>
          </wp:positionH>
          <wp:positionV relativeFrom="paragraph">
            <wp:posOffset>-441960</wp:posOffset>
          </wp:positionV>
          <wp:extent cx="7637929" cy="11935754"/>
          <wp:effectExtent l="0" t="0" r="1270" b="8890"/>
          <wp:wrapNone/>
          <wp:docPr id="494809618" name="Imagen 494809618"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11FFA1FE" w14:textId="2558888C" w:rsidR="00C43C41" w:rsidRDefault="00C43C41" w:rsidP="00322343">
    <w:pPr>
      <w:jc w:val="center"/>
      <w:rPr>
        <w:rFonts w:ascii="Arial" w:hAnsi="Arial" w:cs="Arial"/>
        <w:szCs w:val="24"/>
      </w:rPr>
    </w:pPr>
  </w:p>
  <w:p w14:paraId="1FD2135C" w14:textId="77777777" w:rsidR="00B738B6" w:rsidRDefault="00B738B6" w:rsidP="00463ED1">
    <w:pPr>
      <w:jc w:val="center"/>
      <w:rPr>
        <w:rFonts w:ascii="Arial" w:hAnsi="Arial" w:cs="Arial"/>
        <w:i/>
        <w:szCs w:val="24"/>
      </w:rPr>
    </w:pPr>
  </w:p>
  <w:p w14:paraId="2CE196B6" w14:textId="62FD6D40" w:rsidR="00FA2401" w:rsidRPr="00FA2401" w:rsidRDefault="00FA2401" w:rsidP="00FA2401">
    <w:pPr>
      <w:ind w:left="-284"/>
      <w:jc w:val="center"/>
      <w:rPr>
        <w:rFonts w:ascii="Arial" w:hAnsi="Arial" w:cs="Arial"/>
        <w:i/>
        <w:szCs w:val="24"/>
      </w:rPr>
    </w:pPr>
    <w:r w:rsidRPr="00FA2401">
      <w:rPr>
        <w:rFonts w:ascii="Arial" w:hAnsi="Arial" w:cs="Arial"/>
        <w:i/>
        <w:szCs w:val="24"/>
      </w:rPr>
      <w:t>“Por la cual se crea el Comité Sectorial de Asuntos Poblacionales, Diferenciales y de Género, y se dictan otras disposiciones”</w:t>
    </w:r>
  </w:p>
  <w:p w14:paraId="18E467E4" w14:textId="655F7CD6" w:rsidR="00463ED1" w:rsidRDefault="00463ED1" w:rsidP="00B738B6">
    <w:pPr>
      <w:jc w:val="center"/>
      <w:rPr>
        <w:rFonts w:ascii="Arial" w:hAnsi="Arial" w:cs="Arial"/>
        <w:i/>
        <w:szCs w:val="24"/>
      </w:rPr>
    </w:pPr>
  </w:p>
  <w:p w14:paraId="698563EB" w14:textId="77777777" w:rsidR="00B00AA7" w:rsidRPr="00B738B6" w:rsidRDefault="00B00AA7" w:rsidP="00B738B6">
    <w:pPr>
      <w:jc w:val="center"/>
      <w:rPr>
        <w:rFonts w:ascii="Arial" w:hAnsi="Arial" w:cs="Arial"/>
        <w:i/>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4F19" w14:textId="6908D91A" w:rsidR="00625EC2" w:rsidRDefault="00B738B6">
    <w:pPr>
      <w:jc w:val="center"/>
      <w:rPr>
        <w:rFonts w:ascii="Arial" w:hAnsi="Arial"/>
        <w:sz w:val="16"/>
      </w:rPr>
    </w:pPr>
    <w:r>
      <w:rPr>
        <w:noProof/>
        <w:sz w:val="28"/>
        <w:lang w:val="es-CO" w:eastAsia="es-CO"/>
      </w:rPr>
      <w:drawing>
        <wp:anchor distT="0" distB="0" distL="114300" distR="114300" simplePos="0" relativeHeight="251658241" behindDoc="1" locked="0" layoutInCell="1" allowOverlap="1" wp14:anchorId="41BD92FD" wp14:editId="06B46091">
          <wp:simplePos x="0" y="0"/>
          <wp:positionH relativeFrom="page">
            <wp:posOffset>66675</wp:posOffset>
          </wp:positionH>
          <wp:positionV relativeFrom="paragraph">
            <wp:posOffset>-445135</wp:posOffset>
          </wp:positionV>
          <wp:extent cx="7637929" cy="11935754"/>
          <wp:effectExtent l="0" t="0" r="1270" b="8890"/>
          <wp:wrapNone/>
          <wp:docPr id="2008218250" name="Imagen 2008218250"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882144" name="Imagen 4" descr="Forma, Cuadrad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637929" cy="11935754"/>
                  </a:xfrm>
                  <a:prstGeom prst="rect">
                    <a:avLst/>
                  </a:prstGeom>
                </pic:spPr>
              </pic:pic>
            </a:graphicData>
          </a:graphic>
          <wp14:sizeRelH relativeFrom="margin">
            <wp14:pctWidth>0</wp14:pctWidth>
          </wp14:sizeRelH>
          <wp14:sizeRelV relativeFrom="margin">
            <wp14:pctHeight>0</wp14:pctHeight>
          </wp14:sizeRelV>
        </wp:anchor>
      </w:drawing>
    </w:r>
  </w:p>
  <w:p w14:paraId="76A02794" w14:textId="44529E3C" w:rsidR="00625EC2" w:rsidRDefault="00625EC2">
    <w:pPr>
      <w:jc w:val="center"/>
      <w:rPr>
        <w:rFonts w:ascii="Arial" w:hAnsi="Arial"/>
        <w:sz w:val="16"/>
      </w:rPr>
    </w:pPr>
  </w:p>
  <w:p w14:paraId="791B4D21" w14:textId="054CA955" w:rsidR="00625EC2" w:rsidRDefault="00625EC2">
    <w:pPr>
      <w:jc w:val="center"/>
      <w:rPr>
        <w:rFonts w:ascii="Arial" w:hAnsi="Arial"/>
      </w:rPr>
    </w:pPr>
  </w:p>
  <w:p w14:paraId="276AD3D1" w14:textId="77777777" w:rsidR="00322343" w:rsidRDefault="00322343">
    <w:pPr>
      <w:jc w:val="center"/>
      <w:rPr>
        <w:rFonts w:ascii="Arial" w:hAnsi="Arial"/>
      </w:rPr>
    </w:pPr>
  </w:p>
  <w:p w14:paraId="484CB0E6" w14:textId="77777777" w:rsidR="0062759F" w:rsidRDefault="0062759F">
    <w:pPr>
      <w:jc w:val="center"/>
      <w:rPr>
        <w:rFonts w:ascii="Arial" w:hAnsi="Arial"/>
      </w:rPr>
    </w:pPr>
  </w:p>
  <w:p w14:paraId="412B3555" w14:textId="51AC0279" w:rsidR="0062759F" w:rsidRDefault="00B738B6">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2C16AE8D" wp14:editId="1D0069C5">
              <wp:simplePos x="0" y="0"/>
              <wp:positionH relativeFrom="column">
                <wp:posOffset>553720</wp:posOffset>
              </wp:positionH>
              <wp:positionV relativeFrom="paragraph">
                <wp:posOffset>174625</wp:posOffset>
              </wp:positionV>
              <wp:extent cx="4513580" cy="1228725"/>
              <wp:effectExtent l="0" t="0" r="1270" b="952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w:t>
                          </w:r>
                          <w:del w:id="1" w:author="Sandra Acevedo Zapata" w:date="2023-06-08T15:58:00Z">
                            <w:r w:rsidRPr="00D06730" w:rsidDel="00E976E6">
                              <w:rPr>
                                <w:rFonts w:ascii="Arial Narrow" w:hAnsi="Arial Narrow"/>
                                <w:sz w:val="28"/>
                                <w:szCs w:val="28"/>
                              </w:rPr>
                              <w:delText xml:space="preserve"> </w:delText>
                            </w:r>
                          </w:del>
                          <w:r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C16AE8D" id="Rectángulo 1" o:spid="_x0000_s1026" style="position:absolute;left:0;text-align:left;margin-left:43.6pt;margin-top:13.7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" stroked="f" strokeweight="0">
              <v:textbox inset="0,0,0,0">
                <w:txbxContent>
                  <w:p w14:paraId="2E899486"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w:t>
                    </w:r>
                    <w:del w:id="1" w:author="Sandra Acevedo Zapata" w:date="2023-06-08T15:58:00Z">
                      <w:r w:rsidRPr="00D06730" w:rsidDel="00E976E6">
                        <w:rPr>
                          <w:rFonts w:ascii="Arial Narrow" w:hAnsi="Arial Narrow"/>
                          <w:sz w:val="28"/>
                          <w:szCs w:val="28"/>
                        </w:rPr>
                        <w:delText xml:space="preserve"> </w:delText>
                      </w:r>
                    </w:del>
                    <w:r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6F139824" w14:textId="77777777" w:rsidR="00625EC2" w:rsidRPr="00FE0D79" w:rsidRDefault="00625EC2">
                    <w:pPr>
                      <w:pStyle w:val="Ttulo3"/>
                      <w:rPr>
                        <w:rFonts w:ascii="Arial Narrow" w:hAnsi="Arial Narrow"/>
                      </w:rPr>
                    </w:pPr>
                  </w:p>
                  <w:p w14:paraId="5DC09782" w14:textId="77777777" w:rsidR="00D06730" w:rsidRDefault="00D06730" w:rsidP="000D2B9D">
                    <w:pPr>
                      <w:pStyle w:val="Ttulo3"/>
                    </w:pPr>
                  </w:p>
                  <w:p w14:paraId="40814EF0"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3BBE1891" w14:textId="77777777" w:rsidR="000D2B9D" w:rsidRPr="000D2B9D" w:rsidRDefault="000D2B9D" w:rsidP="000D2B9D">
                    <w:pPr>
                      <w:rPr>
                        <w:lang w:val="es-ES_tradnl"/>
                      </w:rPr>
                    </w:pPr>
                  </w:p>
                  <w:p w14:paraId="06C1422E"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3F148779" w14:textId="77777777" w:rsidR="00625EC2" w:rsidRPr="00FE0D79" w:rsidRDefault="00625EC2">
                    <w:pPr>
                      <w:jc w:val="center"/>
                      <w:rPr>
                        <w:rFonts w:ascii="Arial Narrow" w:hAnsi="Arial Narrow"/>
                      </w:rPr>
                    </w:pPr>
                  </w:p>
                  <w:p w14:paraId="119DFF9B" w14:textId="77777777" w:rsidR="00625EC2" w:rsidRDefault="00625EC2">
                    <w:pPr>
                      <w:jc w:val="center"/>
                    </w:pPr>
                  </w:p>
                  <w:p w14:paraId="75639E32" w14:textId="77777777" w:rsidR="00625EC2" w:rsidRDefault="00625EC2">
                    <w:pPr>
                      <w:jc w:val="center"/>
                    </w:pPr>
                  </w:p>
                  <w:p w14:paraId="09B8C98C" w14:textId="77777777" w:rsidR="00625EC2" w:rsidRDefault="00625EC2">
                    <w:pPr>
                      <w:jc w:val="center"/>
                    </w:pPr>
                  </w:p>
                </w:txbxContent>
              </v:textbox>
            </v:rect>
          </w:pict>
        </mc:Fallback>
      </mc:AlternateContent>
    </w:r>
  </w:p>
  <w:p w14:paraId="31A9C630" w14:textId="15B4BC64"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A1748D1"/>
    <w:multiLevelType w:val="hybridMultilevel"/>
    <w:tmpl w:val="55761476"/>
    <w:lvl w:ilvl="0" w:tplc="3DE4D234">
      <w:start w:val="1"/>
      <w:numFmt w:val="lowerLetter"/>
      <w:lvlText w:val="%1."/>
      <w:lvlJc w:val="left"/>
      <w:pPr>
        <w:ind w:left="720" w:hanging="360"/>
      </w:pPr>
      <w:rPr>
        <w:b/>
        <w:bCs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264FBC"/>
    <w:multiLevelType w:val="hybridMultilevel"/>
    <w:tmpl w:val="6E52D7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21D25F0"/>
    <w:multiLevelType w:val="hybridMultilevel"/>
    <w:tmpl w:val="D5A80700"/>
    <w:lvl w:ilvl="0" w:tplc="95E8524E">
      <w:start w:val="1"/>
      <w:numFmt w:val="decimal"/>
      <w:lvlText w:val="ARTÍCULO %1."/>
      <w:lvlJc w:val="left"/>
      <w:pPr>
        <w:ind w:left="1778" w:hanging="360"/>
      </w:pPr>
      <w:rPr>
        <w:rFonts w:hint="default"/>
        <w:b/>
        <w:bCs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7" w15:restartNumberingAfterBreak="0">
    <w:nsid w:val="145A7B4E"/>
    <w:multiLevelType w:val="hybridMultilevel"/>
    <w:tmpl w:val="DBDAFA76"/>
    <w:lvl w:ilvl="0" w:tplc="2F68F038">
      <w:start w:val="1"/>
      <w:numFmt w:val="decimal"/>
      <w:lvlText w:val="%1."/>
      <w:lvlJc w:val="left"/>
      <w:pPr>
        <w:ind w:left="720" w:hanging="360"/>
      </w:pPr>
      <w:rPr>
        <w:rFonts w:ascii="Arial" w:hAnsi="Arial" w:cs="Arial" w:hint="default"/>
        <w:b w:val="0"/>
        <w:bCs/>
        <w:sz w:val="24"/>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0"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B009C6"/>
    <w:multiLevelType w:val="hybridMultilevel"/>
    <w:tmpl w:val="8B1E6190"/>
    <w:lvl w:ilvl="0" w:tplc="C70A6850">
      <w:start w:val="1"/>
      <w:numFmt w:val="decimal"/>
      <w:lvlText w:val="ARTÍCULO %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5430F87"/>
    <w:multiLevelType w:val="hybridMultilevel"/>
    <w:tmpl w:val="CC6AB8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7CF51D4"/>
    <w:multiLevelType w:val="hybridMultilevel"/>
    <w:tmpl w:val="96C219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953747E"/>
    <w:multiLevelType w:val="hybridMultilevel"/>
    <w:tmpl w:val="3B9890E6"/>
    <w:lvl w:ilvl="0" w:tplc="722C987C">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51FF5D23"/>
    <w:multiLevelType w:val="multilevel"/>
    <w:tmpl w:val="D5A80700"/>
    <w:styleLink w:val="Listaactual1"/>
    <w:lvl w:ilvl="0">
      <w:start w:val="1"/>
      <w:numFmt w:val="decimal"/>
      <w:lvlText w:val="ARTÍCULO %1."/>
      <w:lvlJc w:val="left"/>
      <w:pPr>
        <w:ind w:left="1778" w:hanging="360"/>
      </w:pPr>
      <w:rPr>
        <w:rFonts w:hint="default"/>
        <w:b/>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2"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6FF67C62"/>
    <w:multiLevelType w:val="hybridMultilevel"/>
    <w:tmpl w:val="FF366346"/>
    <w:lvl w:ilvl="0" w:tplc="DD3A794E">
      <w:start w:val="1"/>
      <w:numFmt w:val="decimal"/>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3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16"/>
  </w:num>
  <w:num w:numId="4">
    <w:abstractNumId w:val="0"/>
  </w:num>
  <w:num w:numId="5">
    <w:abstractNumId w:val="24"/>
  </w:num>
  <w:num w:numId="6">
    <w:abstractNumId w:val="27"/>
  </w:num>
  <w:num w:numId="7">
    <w:abstractNumId w:val="29"/>
  </w:num>
  <w:num w:numId="8">
    <w:abstractNumId w:val="5"/>
  </w:num>
  <w:num w:numId="9">
    <w:abstractNumId w:val="26"/>
  </w:num>
  <w:num w:numId="10">
    <w:abstractNumId w:val="22"/>
  </w:num>
  <w:num w:numId="11">
    <w:abstractNumId w:val="31"/>
  </w:num>
  <w:num w:numId="12">
    <w:abstractNumId w:val="6"/>
  </w:num>
  <w:num w:numId="13">
    <w:abstractNumId w:val="13"/>
  </w:num>
  <w:num w:numId="14">
    <w:abstractNumId w:val="10"/>
  </w:num>
  <w:num w:numId="15">
    <w:abstractNumId w:val="19"/>
  </w:num>
  <w:num w:numId="16">
    <w:abstractNumId w:val="9"/>
  </w:num>
  <w:num w:numId="17">
    <w:abstractNumId w:val="14"/>
  </w:num>
  <w:num w:numId="18">
    <w:abstractNumId w:val="11"/>
  </w:num>
  <w:num w:numId="19">
    <w:abstractNumId w:val="23"/>
  </w:num>
  <w:num w:numId="20">
    <w:abstractNumId w:val="3"/>
  </w:num>
  <w:num w:numId="21">
    <w:abstractNumId w:val="8"/>
  </w:num>
  <w:num w:numId="22">
    <w:abstractNumId w:val="30"/>
  </w:num>
  <w:num w:numId="23">
    <w:abstractNumId w:val="2"/>
  </w:num>
  <w:num w:numId="24">
    <w:abstractNumId w:val="15"/>
  </w:num>
  <w:num w:numId="25">
    <w:abstractNumId w:val="7"/>
  </w:num>
  <w:num w:numId="26">
    <w:abstractNumId w:val="12"/>
  </w:num>
  <w:num w:numId="27">
    <w:abstractNumId w:val="1"/>
  </w:num>
  <w:num w:numId="28">
    <w:abstractNumId w:val="4"/>
  </w:num>
  <w:num w:numId="29">
    <w:abstractNumId w:val="28"/>
  </w:num>
  <w:num w:numId="30">
    <w:abstractNumId w:val="17"/>
  </w:num>
  <w:num w:numId="31">
    <w:abstractNumId w:val="20"/>
  </w:num>
  <w:num w:numId="3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ra Acevedo Zapata">
    <w15:presenceInfo w15:providerId="Windows Live" w15:userId="92e9927ca8dfc5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7B33"/>
    <w:rsid w:val="0001175A"/>
    <w:rsid w:val="00021DD6"/>
    <w:rsid w:val="00023557"/>
    <w:rsid w:val="00026925"/>
    <w:rsid w:val="00027EB8"/>
    <w:rsid w:val="00040C0E"/>
    <w:rsid w:val="000437AA"/>
    <w:rsid w:val="000455BD"/>
    <w:rsid w:val="00046C87"/>
    <w:rsid w:val="000726B9"/>
    <w:rsid w:val="00075691"/>
    <w:rsid w:val="000858C2"/>
    <w:rsid w:val="000905E4"/>
    <w:rsid w:val="00092070"/>
    <w:rsid w:val="000A1C11"/>
    <w:rsid w:val="000A5073"/>
    <w:rsid w:val="000A5B12"/>
    <w:rsid w:val="000A64A4"/>
    <w:rsid w:val="000B0DA8"/>
    <w:rsid w:val="000B1DB4"/>
    <w:rsid w:val="000B2D49"/>
    <w:rsid w:val="000B6D2B"/>
    <w:rsid w:val="000C1562"/>
    <w:rsid w:val="000C5DD2"/>
    <w:rsid w:val="000C71D2"/>
    <w:rsid w:val="000D078A"/>
    <w:rsid w:val="000D17B3"/>
    <w:rsid w:val="000D2B9D"/>
    <w:rsid w:val="000D3BCA"/>
    <w:rsid w:val="000D3F98"/>
    <w:rsid w:val="000D6FB8"/>
    <w:rsid w:val="000F3B1C"/>
    <w:rsid w:val="000F40BE"/>
    <w:rsid w:val="00101FEF"/>
    <w:rsid w:val="0010532A"/>
    <w:rsid w:val="001079CE"/>
    <w:rsid w:val="001106B5"/>
    <w:rsid w:val="00112E23"/>
    <w:rsid w:val="001157D2"/>
    <w:rsid w:val="001216BE"/>
    <w:rsid w:val="0012383A"/>
    <w:rsid w:val="00126891"/>
    <w:rsid w:val="00131F48"/>
    <w:rsid w:val="00136F3A"/>
    <w:rsid w:val="001410D6"/>
    <w:rsid w:val="00141B2A"/>
    <w:rsid w:val="001433C2"/>
    <w:rsid w:val="00143578"/>
    <w:rsid w:val="00144F6A"/>
    <w:rsid w:val="00151FB0"/>
    <w:rsid w:val="00153BD9"/>
    <w:rsid w:val="001562C7"/>
    <w:rsid w:val="00157F08"/>
    <w:rsid w:val="001608B6"/>
    <w:rsid w:val="00163EA0"/>
    <w:rsid w:val="00165741"/>
    <w:rsid w:val="00167134"/>
    <w:rsid w:val="0017027E"/>
    <w:rsid w:val="001847A2"/>
    <w:rsid w:val="00184FB4"/>
    <w:rsid w:val="001908C5"/>
    <w:rsid w:val="00195557"/>
    <w:rsid w:val="00195561"/>
    <w:rsid w:val="00196438"/>
    <w:rsid w:val="00196FAA"/>
    <w:rsid w:val="0019739C"/>
    <w:rsid w:val="001A2A72"/>
    <w:rsid w:val="001A3A30"/>
    <w:rsid w:val="001A7B1D"/>
    <w:rsid w:val="001A7C57"/>
    <w:rsid w:val="001B0742"/>
    <w:rsid w:val="001B2502"/>
    <w:rsid w:val="001B30AB"/>
    <w:rsid w:val="001B48CB"/>
    <w:rsid w:val="001B6DA6"/>
    <w:rsid w:val="001C2169"/>
    <w:rsid w:val="001C4EA7"/>
    <w:rsid w:val="001D288E"/>
    <w:rsid w:val="001D3E0D"/>
    <w:rsid w:val="001D410F"/>
    <w:rsid w:val="001D4A90"/>
    <w:rsid w:val="001D5E12"/>
    <w:rsid w:val="001E1C3B"/>
    <w:rsid w:val="001E71F7"/>
    <w:rsid w:val="001F0124"/>
    <w:rsid w:val="001F2527"/>
    <w:rsid w:val="001F4604"/>
    <w:rsid w:val="001F5AF7"/>
    <w:rsid w:val="002000F3"/>
    <w:rsid w:val="0021262B"/>
    <w:rsid w:val="00226A9C"/>
    <w:rsid w:val="00230046"/>
    <w:rsid w:val="002302FE"/>
    <w:rsid w:val="00233E36"/>
    <w:rsid w:val="002343FB"/>
    <w:rsid w:val="002368D8"/>
    <w:rsid w:val="00236A75"/>
    <w:rsid w:val="00237DAC"/>
    <w:rsid w:val="002403E2"/>
    <w:rsid w:val="00241310"/>
    <w:rsid w:val="00245716"/>
    <w:rsid w:val="00246257"/>
    <w:rsid w:val="00257561"/>
    <w:rsid w:val="00260CC2"/>
    <w:rsid w:val="00260F4E"/>
    <w:rsid w:val="002656FD"/>
    <w:rsid w:val="00271D9C"/>
    <w:rsid w:val="0027781E"/>
    <w:rsid w:val="00281C89"/>
    <w:rsid w:val="00282A13"/>
    <w:rsid w:val="0028357C"/>
    <w:rsid w:val="00290DB4"/>
    <w:rsid w:val="00292325"/>
    <w:rsid w:val="00296B24"/>
    <w:rsid w:val="00297D73"/>
    <w:rsid w:val="002A00F0"/>
    <w:rsid w:val="002A1B6D"/>
    <w:rsid w:val="002A51AC"/>
    <w:rsid w:val="002A64F9"/>
    <w:rsid w:val="002B3444"/>
    <w:rsid w:val="002B4B93"/>
    <w:rsid w:val="002B7EA1"/>
    <w:rsid w:val="002C2E3D"/>
    <w:rsid w:val="002C4783"/>
    <w:rsid w:val="002C6190"/>
    <w:rsid w:val="002C73BC"/>
    <w:rsid w:val="002D09A4"/>
    <w:rsid w:val="002D5229"/>
    <w:rsid w:val="002E0CA7"/>
    <w:rsid w:val="002E1A0C"/>
    <w:rsid w:val="002F1DD5"/>
    <w:rsid w:val="002F3D6D"/>
    <w:rsid w:val="003012AA"/>
    <w:rsid w:val="00301EED"/>
    <w:rsid w:val="00304666"/>
    <w:rsid w:val="00312226"/>
    <w:rsid w:val="00314E76"/>
    <w:rsid w:val="00315329"/>
    <w:rsid w:val="0031581E"/>
    <w:rsid w:val="0031799B"/>
    <w:rsid w:val="00322343"/>
    <w:rsid w:val="00324AC9"/>
    <w:rsid w:val="0033261A"/>
    <w:rsid w:val="003414EE"/>
    <w:rsid w:val="00343DB0"/>
    <w:rsid w:val="003474B3"/>
    <w:rsid w:val="003518BC"/>
    <w:rsid w:val="003559A8"/>
    <w:rsid w:val="003559DA"/>
    <w:rsid w:val="0036310C"/>
    <w:rsid w:val="00366570"/>
    <w:rsid w:val="00370E36"/>
    <w:rsid w:val="00372B56"/>
    <w:rsid w:val="00373EEC"/>
    <w:rsid w:val="0037727B"/>
    <w:rsid w:val="00380B2B"/>
    <w:rsid w:val="00383133"/>
    <w:rsid w:val="00386FBC"/>
    <w:rsid w:val="0038780F"/>
    <w:rsid w:val="00392043"/>
    <w:rsid w:val="003930B2"/>
    <w:rsid w:val="003A50E5"/>
    <w:rsid w:val="003A7B64"/>
    <w:rsid w:val="003B0358"/>
    <w:rsid w:val="003B1B57"/>
    <w:rsid w:val="003B24FD"/>
    <w:rsid w:val="003B2701"/>
    <w:rsid w:val="003C236D"/>
    <w:rsid w:val="003C2442"/>
    <w:rsid w:val="003C57F5"/>
    <w:rsid w:val="003C7597"/>
    <w:rsid w:val="003D027B"/>
    <w:rsid w:val="003D3A4F"/>
    <w:rsid w:val="003E3B62"/>
    <w:rsid w:val="003E63A1"/>
    <w:rsid w:val="003E64C3"/>
    <w:rsid w:val="003E6865"/>
    <w:rsid w:val="003F7F1C"/>
    <w:rsid w:val="0040280F"/>
    <w:rsid w:val="00405895"/>
    <w:rsid w:val="004101E9"/>
    <w:rsid w:val="0041134F"/>
    <w:rsid w:val="004256F6"/>
    <w:rsid w:val="004354F2"/>
    <w:rsid w:val="004421E6"/>
    <w:rsid w:val="00442282"/>
    <w:rsid w:val="004438EB"/>
    <w:rsid w:val="00450DC1"/>
    <w:rsid w:val="00456DC0"/>
    <w:rsid w:val="00463ED1"/>
    <w:rsid w:val="00464443"/>
    <w:rsid w:val="00464AF1"/>
    <w:rsid w:val="00465035"/>
    <w:rsid w:val="0046596A"/>
    <w:rsid w:val="00471F3D"/>
    <w:rsid w:val="00474984"/>
    <w:rsid w:val="00474DBB"/>
    <w:rsid w:val="004819D3"/>
    <w:rsid w:val="004906F1"/>
    <w:rsid w:val="00494AAB"/>
    <w:rsid w:val="004A2952"/>
    <w:rsid w:val="004A43A0"/>
    <w:rsid w:val="004B0749"/>
    <w:rsid w:val="004C0FAA"/>
    <w:rsid w:val="004C2B0C"/>
    <w:rsid w:val="004C2FBF"/>
    <w:rsid w:val="004C4409"/>
    <w:rsid w:val="004D1C4D"/>
    <w:rsid w:val="004D686F"/>
    <w:rsid w:val="004E052A"/>
    <w:rsid w:val="004E1FCE"/>
    <w:rsid w:val="004E34B4"/>
    <w:rsid w:val="004E6325"/>
    <w:rsid w:val="004F20AA"/>
    <w:rsid w:val="004F2AE2"/>
    <w:rsid w:val="004F4BC8"/>
    <w:rsid w:val="005027A5"/>
    <w:rsid w:val="005044D4"/>
    <w:rsid w:val="0050461A"/>
    <w:rsid w:val="00513871"/>
    <w:rsid w:val="00521E4B"/>
    <w:rsid w:val="00523778"/>
    <w:rsid w:val="00523CB1"/>
    <w:rsid w:val="0052489D"/>
    <w:rsid w:val="005265F3"/>
    <w:rsid w:val="005345BD"/>
    <w:rsid w:val="00535287"/>
    <w:rsid w:val="0054460F"/>
    <w:rsid w:val="00547807"/>
    <w:rsid w:val="00547C67"/>
    <w:rsid w:val="00550D14"/>
    <w:rsid w:val="00551D47"/>
    <w:rsid w:val="0055467F"/>
    <w:rsid w:val="00556C24"/>
    <w:rsid w:val="00562935"/>
    <w:rsid w:val="005678A8"/>
    <w:rsid w:val="00567E35"/>
    <w:rsid w:val="00572688"/>
    <w:rsid w:val="00574B0D"/>
    <w:rsid w:val="0058259E"/>
    <w:rsid w:val="00582B9D"/>
    <w:rsid w:val="00583B85"/>
    <w:rsid w:val="005845FF"/>
    <w:rsid w:val="00590D8D"/>
    <w:rsid w:val="00593020"/>
    <w:rsid w:val="00594087"/>
    <w:rsid w:val="005A5AB8"/>
    <w:rsid w:val="005C3532"/>
    <w:rsid w:val="005D3808"/>
    <w:rsid w:val="005E174E"/>
    <w:rsid w:val="005E60CB"/>
    <w:rsid w:val="005F1067"/>
    <w:rsid w:val="005F4EE4"/>
    <w:rsid w:val="005F565D"/>
    <w:rsid w:val="006051C0"/>
    <w:rsid w:val="00606135"/>
    <w:rsid w:val="00606142"/>
    <w:rsid w:val="00606CA5"/>
    <w:rsid w:val="0061071C"/>
    <w:rsid w:val="00610ED7"/>
    <w:rsid w:val="00611A12"/>
    <w:rsid w:val="006171D4"/>
    <w:rsid w:val="00624C47"/>
    <w:rsid w:val="0062565C"/>
    <w:rsid w:val="00625EC2"/>
    <w:rsid w:val="00626E0B"/>
    <w:rsid w:val="0062759F"/>
    <w:rsid w:val="00631071"/>
    <w:rsid w:val="00631CE0"/>
    <w:rsid w:val="00632838"/>
    <w:rsid w:val="00634CA1"/>
    <w:rsid w:val="00635557"/>
    <w:rsid w:val="00637A30"/>
    <w:rsid w:val="00641D25"/>
    <w:rsid w:val="006474C9"/>
    <w:rsid w:val="006517FD"/>
    <w:rsid w:val="00652252"/>
    <w:rsid w:val="00652A5F"/>
    <w:rsid w:val="00662A49"/>
    <w:rsid w:val="00666C0B"/>
    <w:rsid w:val="00667DC9"/>
    <w:rsid w:val="00676010"/>
    <w:rsid w:val="0067618F"/>
    <w:rsid w:val="00676197"/>
    <w:rsid w:val="00677900"/>
    <w:rsid w:val="00680B62"/>
    <w:rsid w:val="00683B2C"/>
    <w:rsid w:val="006850B1"/>
    <w:rsid w:val="00685986"/>
    <w:rsid w:val="006861ED"/>
    <w:rsid w:val="006922CF"/>
    <w:rsid w:val="0069774F"/>
    <w:rsid w:val="006A1598"/>
    <w:rsid w:val="006A2FB5"/>
    <w:rsid w:val="006C083F"/>
    <w:rsid w:val="006C1880"/>
    <w:rsid w:val="006C30F7"/>
    <w:rsid w:val="006C5E97"/>
    <w:rsid w:val="006C67A6"/>
    <w:rsid w:val="006D0E04"/>
    <w:rsid w:val="006D29EB"/>
    <w:rsid w:val="006D6FA5"/>
    <w:rsid w:val="006E0756"/>
    <w:rsid w:val="006E179D"/>
    <w:rsid w:val="006E3C77"/>
    <w:rsid w:val="006E5260"/>
    <w:rsid w:val="006F19D6"/>
    <w:rsid w:val="006F1C76"/>
    <w:rsid w:val="006F33BD"/>
    <w:rsid w:val="006F645A"/>
    <w:rsid w:val="00701DFD"/>
    <w:rsid w:val="00704827"/>
    <w:rsid w:val="00705FFE"/>
    <w:rsid w:val="00712D1E"/>
    <w:rsid w:val="00715026"/>
    <w:rsid w:val="00717344"/>
    <w:rsid w:val="0072622C"/>
    <w:rsid w:val="007336D7"/>
    <w:rsid w:val="00734F62"/>
    <w:rsid w:val="007379C2"/>
    <w:rsid w:val="00741DD4"/>
    <w:rsid w:val="0075501E"/>
    <w:rsid w:val="00756065"/>
    <w:rsid w:val="007632A5"/>
    <w:rsid w:val="00764971"/>
    <w:rsid w:val="007661FD"/>
    <w:rsid w:val="00766375"/>
    <w:rsid w:val="00766EAB"/>
    <w:rsid w:val="00776053"/>
    <w:rsid w:val="00776378"/>
    <w:rsid w:val="0077776E"/>
    <w:rsid w:val="00786A9D"/>
    <w:rsid w:val="00790FDF"/>
    <w:rsid w:val="00793E3C"/>
    <w:rsid w:val="00794C42"/>
    <w:rsid w:val="007A0C90"/>
    <w:rsid w:val="007A138C"/>
    <w:rsid w:val="007A2C91"/>
    <w:rsid w:val="007A69C6"/>
    <w:rsid w:val="007B638D"/>
    <w:rsid w:val="007B6B96"/>
    <w:rsid w:val="007B7F7B"/>
    <w:rsid w:val="007C19DE"/>
    <w:rsid w:val="007D019B"/>
    <w:rsid w:val="007D10FD"/>
    <w:rsid w:val="007D50C5"/>
    <w:rsid w:val="007D7897"/>
    <w:rsid w:val="007E1817"/>
    <w:rsid w:val="007E1AE0"/>
    <w:rsid w:val="007E559C"/>
    <w:rsid w:val="007E55E9"/>
    <w:rsid w:val="007F24BE"/>
    <w:rsid w:val="007F300C"/>
    <w:rsid w:val="007F7B1E"/>
    <w:rsid w:val="00800B4B"/>
    <w:rsid w:val="0080114C"/>
    <w:rsid w:val="0080133D"/>
    <w:rsid w:val="00801B87"/>
    <w:rsid w:val="00801EBD"/>
    <w:rsid w:val="00803289"/>
    <w:rsid w:val="00813497"/>
    <w:rsid w:val="00817D33"/>
    <w:rsid w:val="008253C3"/>
    <w:rsid w:val="00832E21"/>
    <w:rsid w:val="00832F60"/>
    <w:rsid w:val="00840236"/>
    <w:rsid w:val="00840DF8"/>
    <w:rsid w:val="00841711"/>
    <w:rsid w:val="0086112F"/>
    <w:rsid w:val="0086195F"/>
    <w:rsid w:val="00863C0D"/>
    <w:rsid w:val="00865C71"/>
    <w:rsid w:val="008668A5"/>
    <w:rsid w:val="00867345"/>
    <w:rsid w:val="00872714"/>
    <w:rsid w:val="00883884"/>
    <w:rsid w:val="00884753"/>
    <w:rsid w:val="008900F4"/>
    <w:rsid w:val="00890A33"/>
    <w:rsid w:val="0089217A"/>
    <w:rsid w:val="0089228C"/>
    <w:rsid w:val="00894CD5"/>
    <w:rsid w:val="00894E6F"/>
    <w:rsid w:val="0089571A"/>
    <w:rsid w:val="00896FA3"/>
    <w:rsid w:val="00897460"/>
    <w:rsid w:val="008A1650"/>
    <w:rsid w:val="008A4C58"/>
    <w:rsid w:val="008A5DD3"/>
    <w:rsid w:val="008B3F69"/>
    <w:rsid w:val="008C7325"/>
    <w:rsid w:val="008D0D48"/>
    <w:rsid w:val="008E53EF"/>
    <w:rsid w:val="008E5FAD"/>
    <w:rsid w:val="008F26A3"/>
    <w:rsid w:val="008F2A40"/>
    <w:rsid w:val="008F7208"/>
    <w:rsid w:val="008F73F9"/>
    <w:rsid w:val="0090016A"/>
    <w:rsid w:val="00900674"/>
    <w:rsid w:val="00902BF5"/>
    <w:rsid w:val="00906520"/>
    <w:rsid w:val="00912686"/>
    <w:rsid w:val="00933AA9"/>
    <w:rsid w:val="00935255"/>
    <w:rsid w:val="00936EEE"/>
    <w:rsid w:val="009378FC"/>
    <w:rsid w:val="00940BCF"/>
    <w:rsid w:val="00943618"/>
    <w:rsid w:val="009479B8"/>
    <w:rsid w:val="00950496"/>
    <w:rsid w:val="0095073F"/>
    <w:rsid w:val="0095176E"/>
    <w:rsid w:val="00955E9E"/>
    <w:rsid w:val="00960BFC"/>
    <w:rsid w:val="00964928"/>
    <w:rsid w:val="0096562C"/>
    <w:rsid w:val="00966266"/>
    <w:rsid w:val="00971CA4"/>
    <w:rsid w:val="0097374E"/>
    <w:rsid w:val="00977C51"/>
    <w:rsid w:val="00984BFA"/>
    <w:rsid w:val="009862C8"/>
    <w:rsid w:val="00997C82"/>
    <w:rsid w:val="009A1C95"/>
    <w:rsid w:val="009A443D"/>
    <w:rsid w:val="009A44CE"/>
    <w:rsid w:val="009A5133"/>
    <w:rsid w:val="009A6A46"/>
    <w:rsid w:val="009A6E77"/>
    <w:rsid w:val="009B2756"/>
    <w:rsid w:val="009C03BD"/>
    <w:rsid w:val="009C255E"/>
    <w:rsid w:val="009C3BC9"/>
    <w:rsid w:val="009C6B08"/>
    <w:rsid w:val="009D0F45"/>
    <w:rsid w:val="009D1A84"/>
    <w:rsid w:val="009D442B"/>
    <w:rsid w:val="009D48D2"/>
    <w:rsid w:val="009D527D"/>
    <w:rsid w:val="009D5CC3"/>
    <w:rsid w:val="009F0269"/>
    <w:rsid w:val="009F3E5F"/>
    <w:rsid w:val="009F4075"/>
    <w:rsid w:val="009F7EB0"/>
    <w:rsid w:val="00A0278B"/>
    <w:rsid w:val="00A07ABC"/>
    <w:rsid w:val="00A1120F"/>
    <w:rsid w:val="00A141AE"/>
    <w:rsid w:val="00A20E5D"/>
    <w:rsid w:val="00A210EE"/>
    <w:rsid w:val="00A26632"/>
    <w:rsid w:val="00A26702"/>
    <w:rsid w:val="00A277FF"/>
    <w:rsid w:val="00A305FB"/>
    <w:rsid w:val="00A31171"/>
    <w:rsid w:val="00A32FAB"/>
    <w:rsid w:val="00A3414E"/>
    <w:rsid w:val="00A41AF3"/>
    <w:rsid w:val="00A421C2"/>
    <w:rsid w:val="00A421CC"/>
    <w:rsid w:val="00A44149"/>
    <w:rsid w:val="00A44223"/>
    <w:rsid w:val="00A46413"/>
    <w:rsid w:val="00A55B83"/>
    <w:rsid w:val="00A57A4E"/>
    <w:rsid w:val="00A60DB1"/>
    <w:rsid w:val="00A675C7"/>
    <w:rsid w:val="00A7077B"/>
    <w:rsid w:val="00A760D8"/>
    <w:rsid w:val="00A774A7"/>
    <w:rsid w:val="00A8021B"/>
    <w:rsid w:val="00A854F7"/>
    <w:rsid w:val="00A947DB"/>
    <w:rsid w:val="00A948AF"/>
    <w:rsid w:val="00AA760B"/>
    <w:rsid w:val="00AB3B39"/>
    <w:rsid w:val="00AB40A2"/>
    <w:rsid w:val="00AB5E7C"/>
    <w:rsid w:val="00AC02AB"/>
    <w:rsid w:val="00AD0045"/>
    <w:rsid w:val="00AD1B75"/>
    <w:rsid w:val="00AD1BE1"/>
    <w:rsid w:val="00AD5747"/>
    <w:rsid w:val="00AD798D"/>
    <w:rsid w:val="00AE32AC"/>
    <w:rsid w:val="00AE6D62"/>
    <w:rsid w:val="00AE78D5"/>
    <w:rsid w:val="00AF0138"/>
    <w:rsid w:val="00AF400E"/>
    <w:rsid w:val="00AF742A"/>
    <w:rsid w:val="00B00AA7"/>
    <w:rsid w:val="00B0143A"/>
    <w:rsid w:val="00B06916"/>
    <w:rsid w:val="00B11998"/>
    <w:rsid w:val="00B15860"/>
    <w:rsid w:val="00B15DA1"/>
    <w:rsid w:val="00B1602B"/>
    <w:rsid w:val="00B21856"/>
    <w:rsid w:val="00B21D99"/>
    <w:rsid w:val="00B30CAB"/>
    <w:rsid w:val="00B338FC"/>
    <w:rsid w:val="00B43F6E"/>
    <w:rsid w:val="00B54584"/>
    <w:rsid w:val="00B636A2"/>
    <w:rsid w:val="00B6423E"/>
    <w:rsid w:val="00B738B6"/>
    <w:rsid w:val="00B7556D"/>
    <w:rsid w:val="00B81F07"/>
    <w:rsid w:val="00B848FD"/>
    <w:rsid w:val="00BA3745"/>
    <w:rsid w:val="00BA3DAA"/>
    <w:rsid w:val="00BA732A"/>
    <w:rsid w:val="00BA7CC5"/>
    <w:rsid w:val="00BA7DDD"/>
    <w:rsid w:val="00BB13B0"/>
    <w:rsid w:val="00BB35C1"/>
    <w:rsid w:val="00BB4439"/>
    <w:rsid w:val="00BC1425"/>
    <w:rsid w:val="00BD0756"/>
    <w:rsid w:val="00BD2572"/>
    <w:rsid w:val="00BD5A24"/>
    <w:rsid w:val="00BE15AF"/>
    <w:rsid w:val="00BE1C8B"/>
    <w:rsid w:val="00BE2D38"/>
    <w:rsid w:val="00BF3CC4"/>
    <w:rsid w:val="00BF4A51"/>
    <w:rsid w:val="00BF5B4D"/>
    <w:rsid w:val="00BF5BCE"/>
    <w:rsid w:val="00BF705E"/>
    <w:rsid w:val="00C077D6"/>
    <w:rsid w:val="00C12C57"/>
    <w:rsid w:val="00C137F5"/>
    <w:rsid w:val="00C1380C"/>
    <w:rsid w:val="00C20D67"/>
    <w:rsid w:val="00C21BB8"/>
    <w:rsid w:val="00C24540"/>
    <w:rsid w:val="00C2559B"/>
    <w:rsid w:val="00C25AFF"/>
    <w:rsid w:val="00C25E05"/>
    <w:rsid w:val="00C3629D"/>
    <w:rsid w:val="00C36B79"/>
    <w:rsid w:val="00C4104D"/>
    <w:rsid w:val="00C4333A"/>
    <w:rsid w:val="00C43C41"/>
    <w:rsid w:val="00C46A80"/>
    <w:rsid w:val="00C50B84"/>
    <w:rsid w:val="00C53A3E"/>
    <w:rsid w:val="00C55103"/>
    <w:rsid w:val="00C63B74"/>
    <w:rsid w:val="00C6694F"/>
    <w:rsid w:val="00C72EFE"/>
    <w:rsid w:val="00C7565F"/>
    <w:rsid w:val="00C81C7B"/>
    <w:rsid w:val="00C83B64"/>
    <w:rsid w:val="00C83D2A"/>
    <w:rsid w:val="00C87B8C"/>
    <w:rsid w:val="00C912B7"/>
    <w:rsid w:val="00C93415"/>
    <w:rsid w:val="00C93B01"/>
    <w:rsid w:val="00CA07F0"/>
    <w:rsid w:val="00CA7962"/>
    <w:rsid w:val="00CB20D4"/>
    <w:rsid w:val="00CB219A"/>
    <w:rsid w:val="00CC009F"/>
    <w:rsid w:val="00CC0ABC"/>
    <w:rsid w:val="00CC58CB"/>
    <w:rsid w:val="00CD0D1C"/>
    <w:rsid w:val="00CD4469"/>
    <w:rsid w:val="00CE6039"/>
    <w:rsid w:val="00CE66EB"/>
    <w:rsid w:val="00CE72FA"/>
    <w:rsid w:val="00CF0AAF"/>
    <w:rsid w:val="00CF1A6F"/>
    <w:rsid w:val="00CF56AA"/>
    <w:rsid w:val="00CF6D22"/>
    <w:rsid w:val="00CF71AD"/>
    <w:rsid w:val="00CF7E2F"/>
    <w:rsid w:val="00D00032"/>
    <w:rsid w:val="00D0024A"/>
    <w:rsid w:val="00D0242C"/>
    <w:rsid w:val="00D030BD"/>
    <w:rsid w:val="00D03CCF"/>
    <w:rsid w:val="00D060B5"/>
    <w:rsid w:val="00D06730"/>
    <w:rsid w:val="00D1629E"/>
    <w:rsid w:val="00D1666E"/>
    <w:rsid w:val="00D24DE7"/>
    <w:rsid w:val="00D3115C"/>
    <w:rsid w:val="00D32A8D"/>
    <w:rsid w:val="00D3339B"/>
    <w:rsid w:val="00D35DE1"/>
    <w:rsid w:val="00D402F5"/>
    <w:rsid w:val="00D43B0D"/>
    <w:rsid w:val="00D47BE0"/>
    <w:rsid w:val="00D502B5"/>
    <w:rsid w:val="00D576B4"/>
    <w:rsid w:val="00D577C9"/>
    <w:rsid w:val="00D60F7D"/>
    <w:rsid w:val="00D63955"/>
    <w:rsid w:val="00D65656"/>
    <w:rsid w:val="00D715DE"/>
    <w:rsid w:val="00D72194"/>
    <w:rsid w:val="00D8550A"/>
    <w:rsid w:val="00D86014"/>
    <w:rsid w:val="00D86DD2"/>
    <w:rsid w:val="00D92AEB"/>
    <w:rsid w:val="00D9325A"/>
    <w:rsid w:val="00D93C58"/>
    <w:rsid w:val="00D943DA"/>
    <w:rsid w:val="00D9799F"/>
    <w:rsid w:val="00DA10C9"/>
    <w:rsid w:val="00DA23EC"/>
    <w:rsid w:val="00DA3242"/>
    <w:rsid w:val="00DA477A"/>
    <w:rsid w:val="00DA53F2"/>
    <w:rsid w:val="00DB09A7"/>
    <w:rsid w:val="00DB30D0"/>
    <w:rsid w:val="00DB4E34"/>
    <w:rsid w:val="00DC155E"/>
    <w:rsid w:val="00DC5A3E"/>
    <w:rsid w:val="00DD2F38"/>
    <w:rsid w:val="00DD4FB2"/>
    <w:rsid w:val="00DD76D8"/>
    <w:rsid w:val="00DE0636"/>
    <w:rsid w:val="00DE0F9C"/>
    <w:rsid w:val="00DE16C6"/>
    <w:rsid w:val="00DE5D83"/>
    <w:rsid w:val="00DE5EF4"/>
    <w:rsid w:val="00DF11DD"/>
    <w:rsid w:val="00DF3251"/>
    <w:rsid w:val="00DF718B"/>
    <w:rsid w:val="00E020F1"/>
    <w:rsid w:val="00E037D3"/>
    <w:rsid w:val="00E03AB2"/>
    <w:rsid w:val="00E041A7"/>
    <w:rsid w:val="00E04C5C"/>
    <w:rsid w:val="00E116B2"/>
    <w:rsid w:val="00E1389A"/>
    <w:rsid w:val="00E2246D"/>
    <w:rsid w:val="00E26485"/>
    <w:rsid w:val="00E2760C"/>
    <w:rsid w:val="00E35DE6"/>
    <w:rsid w:val="00E373A6"/>
    <w:rsid w:val="00E41577"/>
    <w:rsid w:val="00E428F3"/>
    <w:rsid w:val="00E42E56"/>
    <w:rsid w:val="00E437D6"/>
    <w:rsid w:val="00E43D3C"/>
    <w:rsid w:val="00E45814"/>
    <w:rsid w:val="00E62D58"/>
    <w:rsid w:val="00E6428F"/>
    <w:rsid w:val="00E65FA6"/>
    <w:rsid w:val="00E77150"/>
    <w:rsid w:val="00E83633"/>
    <w:rsid w:val="00E851DA"/>
    <w:rsid w:val="00E86C3E"/>
    <w:rsid w:val="00E87963"/>
    <w:rsid w:val="00E9222F"/>
    <w:rsid w:val="00E92CA6"/>
    <w:rsid w:val="00E9613C"/>
    <w:rsid w:val="00E976E6"/>
    <w:rsid w:val="00EA465B"/>
    <w:rsid w:val="00EA6AD6"/>
    <w:rsid w:val="00EA7526"/>
    <w:rsid w:val="00EB4FBF"/>
    <w:rsid w:val="00EB555A"/>
    <w:rsid w:val="00EC0805"/>
    <w:rsid w:val="00EC1E3F"/>
    <w:rsid w:val="00EC2F9F"/>
    <w:rsid w:val="00EC7507"/>
    <w:rsid w:val="00ED04F3"/>
    <w:rsid w:val="00ED2A43"/>
    <w:rsid w:val="00ED5B7A"/>
    <w:rsid w:val="00EE13DA"/>
    <w:rsid w:val="00EE13FA"/>
    <w:rsid w:val="00EE1A85"/>
    <w:rsid w:val="00EE323F"/>
    <w:rsid w:val="00EF1482"/>
    <w:rsid w:val="00EF265F"/>
    <w:rsid w:val="00EF5313"/>
    <w:rsid w:val="00F04C80"/>
    <w:rsid w:val="00F129A3"/>
    <w:rsid w:val="00F12F34"/>
    <w:rsid w:val="00F14ACF"/>
    <w:rsid w:val="00F226A6"/>
    <w:rsid w:val="00F24068"/>
    <w:rsid w:val="00F24A81"/>
    <w:rsid w:val="00F27F68"/>
    <w:rsid w:val="00F3224A"/>
    <w:rsid w:val="00F328DD"/>
    <w:rsid w:val="00F35A67"/>
    <w:rsid w:val="00F36503"/>
    <w:rsid w:val="00F41013"/>
    <w:rsid w:val="00F41887"/>
    <w:rsid w:val="00F43CB9"/>
    <w:rsid w:val="00F47C20"/>
    <w:rsid w:val="00F50868"/>
    <w:rsid w:val="00F5249B"/>
    <w:rsid w:val="00F73419"/>
    <w:rsid w:val="00F75F35"/>
    <w:rsid w:val="00F76405"/>
    <w:rsid w:val="00F76B0A"/>
    <w:rsid w:val="00F8000E"/>
    <w:rsid w:val="00F83FE0"/>
    <w:rsid w:val="00F864A3"/>
    <w:rsid w:val="00F915C6"/>
    <w:rsid w:val="00F92140"/>
    <w:rsid w:val="00F92587"/>
    <w:rsid w:val="00F92974"/>
    <w:rsid w:val="00F93801"/>
    <w:rsid w:val="00F94F3B"/>
    <w:rsid w:val="00FA2401"/>
    <w:rsid w:val="00FA25B0"/>
    <w:rsid w:val="00FA55AB"/>
    <w:rsid w:val="00FB5DC6"/>
    <w:rsid w:val="00FB63D4"/>
    <w:rsid w:val="00FC1FF5"/>
    <w:rsid w:val="00FC3B6E"/>
    <w:rsid w:val="00FC7E2D"/>
    <w:rsid w:val="00FC7F07"/>
    <w:rsid w:val="00FD283E"/>
    <w:rsid w:val="00FD2DDF"/>
    <w:rsid w:val="00FD4067"/>
    <w:rsid w:val="00FE07A6"/>
    <w:rsid w:val="00FE0A46"/>
    <w:rsid w:val="00FE0D79"/>
    <w:rsid w:val="00FE2430"/>
    <w:rsid w:val="00FE2918"/>
    <w:rsid w:val="00FE31AE"/>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47B39E"/>
  <w15:docId w15:val="{981F9F96-906B-4A92-88C5-D908DF385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n">
    <w:name w:val="Revision"/>
    <w:hidden/>
    <w:uiPriority w:val="99"/>
    <w:semiHidden/>
    <w:rsid w:val="00AD1B75"/>
    <w:rPr>
      <w:sz w:val="24"/>
      <w:lang w:val="es-ES" w:eastAsia="es-ES"/>
    </w:rPr>
  </w:style>
  <w:style w:type="paragraph" w:styleId="Textocomentario">
    <w:name w:val="annotation text"/>
    <w:basedOn w:val="Normal"/>
    <w:link w:val="TextocomentarioCar"/>
    <w:unhideWhenUsed/>
    <w:rsid w:val="0041134F"/>
    <w:rPr>
      <w:sz w:val="20"/>
    </w:rPr>
  </w:style>
  <w:style w:type="character" w:customStyle="1" w:styleId="TextocomentarioCar">
    <w:name w:val="Texto comentario Car"/>
    <w:basedOn w:val="Fuentedeprrafopredeter"/>
    <w:link w:val="Textocomentario"/>
    <w:rsid w:val="0041134F"/>
    <w:rPr>
      <w:lang w:val="es-ES" w:eastAsia="es-ES"/>
    </w:rPr>
  </w:style>
  <w:style w:type="paragraph" w:styleId="Asuntodelcomentario">
    <w:name w:val="annotation subject"/>
    <w:basedOn w:val="Textocomentario"/>
    <w:next w:val="Textocomentario"/>
    <w:link w:val="AsuntodelcomentarioCar"/>
    <w:semiHidden/>
    <w:unhideWhenUsed/>
    <w:rsid w:val="0041134F"/>
    <w:rPr>
      <w:b/>
      <w:bCs/>
    </w:rPr>
  </w:style>
  <w:style w:type="character" w:customStyle="1" w:styleId="AsuntodelcomentarioCar">
    <w:name w:val="Asunto del comentario Car"/>
    <w:basedOn w:val="TextocomentarioCar"/>
    <w:link w:val="Asuntodelcomentario"/>
    <w:semiHidden/>
    <w:rsid w:val="0041134F"/>
    <w:rPr>
      <w:b/>
      <w:bCs/>
      <w:lang w:val="es-ES" w:eastAsia="es-ES"/>
    </w:rPr>
  </w:style>
  <w:style w:type="character" w:styleId="Hipervnculo">
    <w:name w:val="Hyperlink"/>
    <w:basedOn w:val="Fuentedeprrafopredeter"/>
    <w:unhideWhenUsed/>
    <w:rsid w:val="00F3224A"/>
    <w:rPr>
      <w:color w:val="0000FF" w:themeColor="hyperlink"/>
      <w:u w:val="single"/>
    </w:rPr>
  </w:style>
  <w:style w:type="character" w:customStyle="1" w:styleId="UnresolvedMention">
    <w:name w:val="Unresolved Mention"/>
    <w:basedOn w:val="Fuentedeprrafopredeter"/>
    <w:uiPriority w:val="99"/>
    <w:semiHidden/>
    <w:unhideWhenUsed/>
    <w:rsid w:val="00F3224A"/>
    <w:rPr>
      <w:color w:val="605E5C"/>
      <w:shd w:val="clear" w:color="auto" w:fill="E1DFDD"/>
    </w:rPr>
  </w:style>
  <w:style w:type="numbering" w:customStyle="1" w:styleId="Listaactual1">
    <w:name w:val="Lista actual1"/>
    <w:uiPriority w:val="99"/>
    <w:rsid w:val="00817D33"/>
    <w:pPr>
      <w:numPr>
        <w:numId w:val="31"/>
      </w:numPr>
    </w:pPr>
  </w:style>
  <w:style w:type="paragraph" w:styleId="Sinespaciado">
    <w:name w:val="No Spacing"/>
    <w:uiPriority w:val="1"/>
    <w:qFormat/>
    <w:rsid w:val="00C21BB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1E7DE-5363-4A8B-9D97-21AA74E7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2850</Words>
  <Characters>15680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18494</CharactersWithSpaces>
  <SharedDoc>false</SharedDoc>
  <HLinks>
    <vt:vector size="6" baseType="variant">
      <vt:variant>
        <vt:i4>7995519</vt:i4>
      </vt:variant>
      <vt:variant>
        <vt:i4>0</vt:i4>
      </vt:variant>
      <vt:variant>
        <vt:i4>0</vt:i4>
      </vt:variant>
      <vt:variant>
        <vt:i4>5</vt:i4>
      </vt:variant>
      <vt:variant>
        <vt:lpwstr>https://www.minjusticia.gov.co/programas-co/conexion-justicia/Documents/caja-herramientas-genero/Cartilla G%C3%A9nero final.pdf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Imprimir por ambas caras</dc:description>
  <cp:lastModifiedBy>Leyla Maria Garcia Mayorca Reyes</cp:lastModifiedBy>
  <cp:revision>3</cp:revision>
  <cp:lastPrinted>2023-06-03T00:28:00Z</cp:lastPrinted>
  <dcterms:created xsi:type="dcterms:W3CDTF">2023-06-08T23:08:00Z</dcterms:created>
  <dcterms:modified xsi:type="dcterms:W3CDTF">2023-06-09T21:58:00Z</dcterms:modified>
</cp:coreProperties>
</file>