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854"/>
        <w:gridCol w:w="2486"/>
      </w:tblGrid>
      <w:tr w:rsidR="005C4522" w:rsidRPr="00431BB6" w14:paraId="749407AD" w14:textId="77777777" w:rsidTr="001A1E25">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4769F2EB" w14:textId="77777777" w:rsidR="0026513E" w:rsidRPr="00431BB6" w:rsidRDefault="00795C6B" w:rsidP="002264B8">
            <w:pPr>
              <w:pStyle w:val="Ttulo2"/>
              <w:ind w:right="72"/>
              <w:jc w:val="left"/>
              <w:rPr>
                <w:rFonts w:ascii="Arial Narrow" w:hAnsi="Arial Narrow" w:cs="Arial"/>
                <w:bCs/>
                <w:color w:val="FFFFFF"/>
                <w:sz w:val="22"/>
                <w:szCs w:val="22"/>
              </w:rPr>
            </w:pPr>
            <w:r w:rsidRPr="00431BB6">
              <w:rPr>
                <w:rFonts w:ascii="Arial Narrow" w:hAnsi="Arial Narrow" w:cs="Arial"/>
                <w:color w:val="FFFFFF"/>
                <w:sz w:val="22"/>
                <w:szCs w:val="22"/>
                <w:lang w:val="es-CO"/>
              </w:rPr>
              <w:t>Entidad</w:t>
            </w:r>
            <w:r w:rsidR="00086B16" w:rsidRPr="00431BB6">
              <w:rPr>
                <w:rFonts w:ascii="Arial Narrow" w:hAnsi="Arial Narrow" w:cs="Arial"/>
                <w:color w:val="FFFFFF"/>
                <w:sz w:val="22"/>
                <w:szCs w:val="22"/>
                <w:lang w:val="es-CO"/>
              </w:rPr>
              <w:t xml:space="preserve"> </w:t>
            </w:r>
            <w:r w:rsidRPr="00431BB6">
              <w:rPr>
                <w:rFonts w:ascii="Arial Narrow" w:hAnsi="Arial Narrow" w:cs="Arial"/>
                <w:color w:val="FFFFFF"/>
                <w:sz w:val="22"/>
                <w:szCs w:val="22"/>
                <w:lang w:val="es-CO"/>
              </w:rPr>
              <w:t>originadora</w:t>
            </w:r>
            <w:r w:rsidR="00293F29" w:rsidRPr="00431BB6">
              <w:rPr>
                <w:rFonts w:ascii="Arial Narrow" w:hAnsi="Arial Narrow" w:cs="Arial"/>
                <w:color w:val="FFFFFF"/>
                <w:sz w:val="22"/>
                <w:szCs w:val="22"/>
                <w:lang w:val="es-CO"/>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4698F24B" w14:textId="77777777" w:rsidR="0026513E" w:rsidRPr="00431BB6" w:rsidRDefault="009F4EFD" w:rsidP="009F4EFD">
            <w:pPr>
              <w:pStyle w:val="Ttulo2"/>
              <w:ind w:left="72" w:right="72"/>
              <w:jc w:val="left"/>
              <w:rPr>
                <w:rFonts w:ascii="Arial Narrow" w:hAnsi="Arial Narrow" w:cs="Arial"/>
                <w:b w:val="0"/>
                <w:i/>
                <w:color w:val="808080"/>
                <w:sz w:val="22"/>
                <w:szCs w:val="22"/>
              </w:rPr>
            </w:pPr>
            <w:r>
              <w:rPr>
                <w:rFonts w:ascii="Arial Narrow" w:hAnsi="Arial Narrow" w:cs="Arial"/>
                <w:b w:val="0"/>
                <w:i/>
                <w:color w:val="808080"/>
                <w:sz w:val="22"/>
                <w:szCs w:val="22"/>
              </w:rPr>
              <w:t>Ministerio de Ambiente y Desarrollo Sostenible</w:t>
            </w:r>
          </w:p>
        </w:tc>
      </w:tr>
      <w:tr w:rsidR="005C4522" w:rsidRPr="00431BB6" w14:paraId="4D4DC2B0" w14:textId="77777777" w:rsidTr="001A1E25">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6DF76F48" w14:textId="77777777" w:rsidR="00C47F73" w:rsidRPr="00431BB6" w:rsidRDefault="0026513E"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Fecha</w:t>
            </w:r>
            <w:r w:rsidR="00BB545F" w:rsidRPr="00431BB6">
              <w:rPr>
                <w:rFonts w:ascii="Arial Narrow" w:hAnsi="Arial Narrow" w:cs="Arial"/>
                <w:bCs/>
                <w:color w:val="FFFFFF"/>
                <w:sz w:val="22"/>
                <w:szCs w:val="22"/>
              </w:rPr>
              <w:t xml:space="preserve"> (</w:t>
            </w:r>
            <w:proofErr w:type="spellStart"/>
            <w:r w:rsidR="00BB545F" w:rsidRPr="00431BB6">
              <w:rPr>
                <w:rFonts w:ascii="Arial Narrow" w:hAnsi="Arial Narrow" w:cs="Arial"/>
                <w:bCs/>
                <w:color w:val="FFFFFF"/>
                <w:sz w:val="22"/>
                <w:szCs w:val="22"/>
              </w:rPr>
              <w:t>dd</w:t>
            </w:r>
            <w:proofErr w:type="spellEnd"/>
            <w:r w:rsidR="00BB545F" w:rsidRPr="00431BB6">
              <w:rPr>
                <w:rFonts w:ascii="Arial Narrow" w:hAnsi="Arial Narrow" w:cs="Arial"/>
                <w:bCs/>
                <w:color w:val="FFFFFF"/>
                <w:sz w:val="22"/>
                <w:szCs w:val="22"/>
              </w:rPr>
              <w:t>/mm/</w:t>
            </w:r>
            <w:proofErr w:type="spellStart"/>
            <w:r w:rsidR="00BB545F" w:rsidRPr="00431BB6">
              <w:rPr>
                <w:rFonts w:ascii="Arial Narrow" w:hAnsi="Arial Narrow" w:cs="Arial"/>
                <w:bCs/>
                <w:color w:val="FFFFFF"/>
                <w:sz w:val="22"/>
                <w:szCs w:val="22"/>
              </w:rPr>
              <w:t>aa</w:t>
            </w:r>
            <w:proofErr w:type="spellEnd"/>
            <w:r w:rsidR="00BB545F" w:rsidRPr="00431BB6">
              <w:rPr>
                <w:rFonts w:ascii="Arial Narrow" w:hAnsi="Arial Narrow" w:cs="Arial"/>
                <w:bCs/>
                <w:color w:val="FFFFFF"/>
                <w:sz w:val="22"/>
                <w:szCs w:val="22"/>
              </w:rPr>
              <w:t>)</w:t>
            </w:r>
            <w:r w:rsidR="00293F29" w:rsidRPr="00431BB6">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48750BAD" w14:textId="72420897" w:rsidR="00C47F73" w:rsidRPr="00E6762B" w:rsidRDefault="00C47F73" w:rsidP="005F30C3">
            <w:pPr>
              <w:pStyle w:val="Ttulo2"/>
              <w:ind w:left="72" w:right="72"/>
              <w:jc w:val="left"/>
              <w:rPr>
                <w:rFonts w:ascii="Arial Narrow" w:hAnsi="Arial Narrow" w:cs="Arial"/>
                <w:b w:val="0"/>
                <w:color w:val="FF0000"/>
                <w:sz w:val="22"/>
                <w:szCs w:val="22"/>
              </w:rPr>
            </w:pPr>
          </w:p>
        </w:tc>
      </w:tr>
      <w:tr w:rsidR="005C4522" w:rsidRPr="00431BB6" w14:paraId="47470FED" w14:textId="77777777" w:rsidTr="001A1E25">
        <w:trPr>
          <w:trHeight w:val="97"/>
        </w:trPr>
        <w:tc>
          <w:tcPr>
            <w:tcW w:w="3434" w:type="dxa"/>
            <w:tcBorders>
              <w:top w:val="single" w:sz="4" w:space="0" w:color="auto"/>
              <w:bottom w:val="single" w:sz="4" w:space="0" w:color="auto"/>
              <w:right w:val="single" w:sz="4" w:space="0" w:color="auto"/>
            </w:tcBorders>
            <w:shd w:val="clear" w:color="auto" w:fill="5B8AFF"/>
            <w:vAlign w:val="center"/>
          </w:tcPr>
          <w:p w14:paraId="3B32C7C8" w14:textId="77777777" w:rsidR="0059316B" w:rsidRPr="00431BB6" w:rsidRDefault="00A55DB6"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 xml:space="preserve">Proyecto de </w:t>
            </w:r>
            <w:r w:rsidR="00587695" w:rsidRPr="00431BB6">
              <w:rPr>
                <w:rFonts w:ascii="Arial Narrow" w:hAnsi="Arial Narrow" w:cs="Arial"/>
                <w:bCs/>
                <w:color w:val="FFFFFF"/>
                <w:sz w:val="22"/>
                <w:szCs w:val="22"/>
              </w:rPr>
              <w:t>D</w:t>
            </w:r>
            <w:r w:rsidRPr="00431BB6">
              <w:rPr>
                <w:rFonts w:ascii="Arial Narrow" w:hAnsi="Arial Narrow" w:cs="Arial"/>
                <w:bCs/>
                <w:color w:val="FFFFFF"/>
                <w:sz w:val="22"/>
                <w:szCs w:val="22"/>
              </w:rPr>
              <w:t>ecreto</w:t>
            </w:r>
            <w:r w:rsidR="00795C6B" w:rsidRPr="00431BB6">
              <w:rPr>
                <w:rFonts w:ascii="Arial Narrow" w:hAnsi="Arial Narrow" w:cs="Arial"/>
                <w:bCs/>
                <w:color w:val="FFFFFF"/>
                <w:sz w:val="22"/>
                <w:szCs w:val="22"/>
              </w:rPr>
              <w:t>/Resolución</w:t>
            </w:r>
            <w:r w:rsidR="00293F29" w:rsidRPr="00431BB6">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vAlign w:val="center"/>
          </w:tcPr>
          <w:p w14:paraId="26272870" w14:textId="77777777" w:rsidR="001F238A" w:rsidRPr="00431BB6" w:rsidRDefault="00E6762B" w:rsidP="005F30C3">
            <w:pPr>
              <w:pStyle w:val="Ttulo2"/>
              <w:ind w:left="72" w:right="72"/>
              <w:jc w:val="left"/>
              <w:rPr>
                <w:rFonts w:ascii="Arial Narrow" w:hAnsi="Arial Narrow" w:cs="Arial"/>
                <w:spacing w:val="-3"/>
                <w:sz w:val="22"/>
                <w:szCs w:val="22"/>
              </w:rPr>
            </w:pPr>
            <w:r w:rsidRPr="00E6762B">
              <w:rPr>
                <w:rFonts w:ascii="Arial Narrow" w:hAnsi="Arial Narrow" w:cs="Arial"/>
                <w:b w:val="0"/>
                <w:i/>
                <w:color w:val="808080"/>
                <w:sz w:val="22"/>
                <w:szCs w:val="22"/>
              </w:rPr>
              <w:t>“Por la cual se actualiza la Guía Básica Ambiental para Programas de Exploración Sísmica Terrestre - GBAPEST como instrumento de autogestión y autorregulación y se toman otras determinaciones”.</w:t>
            </w:r>
          </w:p>
        </w:tc>
      </w:tr>
      <w:tr w:rsidR="00DF60FD" w:rsidRPr="00431BB6" w14:paraId="50C871E1" w14:textId="77777777" w:rsidTr="001A1E25">
        <w:trPr>
          <w:trHeight w:val="674"/>
        </w:trPr>
        <w:tc>
          <w:tcPr>
            <w:tcW w:w="10774" w:type="dxa"/>
            <w:gridSpan w:val="3"/>
            <w:tcBorders>
              <w:top w:val="single" w:sz="4" w:space="0" w:color="auto"/>
            </w:tcBorders>
            <w:shd w:val="clear" w:color="auto" w:fill="FFFFFF"/>
            <w:vAlign w:val="center"/>
          </w:tcPr>
          <w:p w14:paraId="0C3ADCA1" w14:textId="77777777" w:rsidR="0095690D" w:rsidRPr="00543807" w:rsidRDefault="0095690D" w:rsidP="001A1E25">
            <w:pPr>
              <w:numPr>
                <w:ilvl w:val="0"/>
                <w:numId w:val="46"/>
              </w:numPr>
              <w:rPr>
                <w:rFonts w:cs="Arial"/>
                <w:b/>
                <w:color w:val="000000"/>
                <w:sz w:val="22"/>
                <w:szCs w:val="22"/>
                <w:lang w:val="es-CO"/>
              </w:rPr>
            </w:pPr>
            <w:r w:rsidRPr="00543807">
              <w:rPr>
                <w:rFonts w:cs="Arial"/>
                <w:b/>
                <w:color w:val="000000"/>
                <w:sz w:val="22"/>
                <w:szCs w:val="22"/>
                <w:lang w:val="es-CO"/>
              </w:rPr>
              <w:t>ANTECEDENTES Y RAZONES DE OPORTUNIDAD Y CONVENIENCIA QUE JUSTIFICAN SU EXPEDICIÓN.</w:t>
            </w:r>
          </w:p>
          <w:p w14:paraId="492EC4AF" w14:textId="77777777" w:rsidR="004157DD" w:rsidRPr="00543807" w:rsidRDefault="004157DD" w:rsidP="001A1E25">
            <w:pPr>
              <w:pStyle w:val="Listavistosa-nfasis11"/>
              <w:spacing w:line="240" w:lineRule="auto"/>
              <w:ind w:left="494"/>
              <w:jc w:val="both"/>
              <w:rPr>
                <w:rFonts w:ascii="Arial" w:hAnsi="Arial" w:cs="Arial"/>
                <w:i/>
                <w:color w:val="808080"/>
              </w:rPr>
            </w:pPr>
          </w:p>
          <w:p w14:paraId="223C5042" w14:textId="77777777" w:rsidR="004157DD" w:rsidRPr="00543807" w:rsidRDefault="004157DD" w:rsidP="004157DD">
            <w:pPr>
              <w:pStyle w:val="Listavistosa-nfasis11"/>
              <w:spacing w:after="0" w:line="240" w:lineRule="auto"/>
              <w:ind w:left="0"/>
              <w:jc w:val="both"/>
              <w:rPr>
                <w:rFonts w:ascii="Arial" w:hAnsi="Arial" w:cs="Arial"/>
                <w:i/>
                <w:color w:val="808080"/>
                <w:lang w:val="es-MX"/>
              </w:rPr>
            </w:pPr>
          </w:p>
          <w:p w14:paraId="7EDFAFEA" w14:textId="475FD46A" w:rsidR="004157DD" w:rsidRPr="00543807" w:rsidRDefault="004007A0" w:rsidP="004157DD">
            <w:pPr>
              <w:jc w:val="both"/>
              <w:rPr>
                <w:rFonts w:cs="Arial"/>
                <w:sz w:val="22"/>
                <w:szCs w:val="22"/>
                <w:lang w:val="es-MX"/>
              </w:rPr>
            </w:pPr>
            <w:r>
              <w:rPr>
                <w:rFonts w:cs="Arial"/>
                <w:sz w:val="22"/>
                <w:szCs w:val="22"/>
                <w:lang w:val="es-MX"/>
              </w:rPr>
              <w:t>E</w:t>
            </w:r>
            <w:r w:rsidRPr="00543807">
              <w:rPr>
                <w:rFonts w:cs="Arial"/>
                <w:sz w:val="22"/>
                <w:szCs w:val="22"/>
                <w:lang w:val="es-MX"/>
              </w:rPr>
              <w:t xml:space="preserve">n el artículo 6 </w:t>
            </w:r>
            <w:r>
              <w:rPr>
                <w:rFonts w:cs="Arial"/>
                <w:sz w:val="22"/>
                <w:szCs w:val="22"/>
                <w:lang w:val="es-MX"/>
              </w:rPr>
              <w:t>de</w:t>
            </w:r>
            <w:r w:rsidR="004157DD" w:rsidRPr="00543807">
              <w:rPr>
                <w:rFonts w:cs="Arial"/>
                <w:sz w:val="22"/>
                <w:szCs w:val="22"/>
                <w:lang w:val="es-MX"/>
              </w:rPr>
              <w:t xml:space="preserve"> la Resolución 1023 del julio 28 del 2005 “</w:t>
            </w:r>
            <w:r w:rsidR="004157DD" w:rsidRPr="004007A0">
              <w:rPr>
                <w:rFonts w:cs="Arial"/>
                <w:i/>
                <w:iCs/>
                <w:sz w:val="22"/>
                <w:szCs w:val="22"/>
                <w:lang w:val="es-MX"/>
              </w:rPr>
              <w:t>Por la cual se adoptan guías ambientales como instrumento de autogestión y autorregulación”, en el artículo 3, numeral 1, ítem 2, el cual que prevé la adopción de la “Guía básica ambiental para programas de exploración sísmica terrestre</w:t>
            </w:r>
            <w:r w:rsidR="004157DD" w:rsidRPr="00543807">
              <w:rPr>
                <w:rFonts w:cs="Arial"/>
                <w:sz w:val="22"/>
                <w:szCs w:val="22"/>
                <w:lang w:val="es-MX"/>
              </w:rPr>
              <w:t>”.  señala en el parágrafo que: “</w:t>
            </w:r>
            <w:r w:rsidR="004157DD" w:rsidRPr="004007A0">
              <w:rPr>
                <w:rFonts w:cs="Arial"/>
                <w:i/>
                <w:iCs/>
                <w:sz w:val="22"/>
                <w:szCs w:val="22"/>
                <w:lang w:val="es-MX"/>
              </w:rPr>
              <w:t>El Ministerio de Ambiente, Vivienda y Desarrollo Territorial efectuará periódicamente y de acuerdo con criterios técnicos predefinidos, la revisión, actualización o ajuste de las guías ambientales adoptadas mediante la presente resolución</w:t>
            </w:r>
            <w:r w:rsidR="004157DD" w:rsidRPr="00543807">
              <w:rPr>
                <w:rFonts w:cs="Arial"/>
                <w:sz w:val="22"/>
                <w:szCs w:val="22"/>
                <w:lang w:val="es-MX"/>
              </w:rPr>
              <w:t>”.</w:t>
            </w:r>
            <w:r w:rsidR="00465162">
              <w:rPr>
                <w:rFonts w:cs="Arial"/>
                <w:sz w:val="22"/>
                <w:szCs w:val="22"/>
                <w:lang w:val="es-MX"/>
              </w:rPr>
              <w:t xml:space="preserve"> Esta resolución, </w:t>
            </w:r>
            <w:r w:rsidR="00B106D0">
              <w:rPr>
                <w:rFonts w:cs="Arial"/>
                <w:sz w:val="22"/>
                <w:szCs w:val="22"/>
                <w:lang w:val="es-MX"/>
              </w:rPr>
              <w:t>fu</w:t>
            </w:r>
            <w:r w:rsidR="00B17714">
              <w:rPr>
                <w:rFonts w:cs="Arial"/>
                <w:sz w:val="22"/>
                <w:szCs w:val="22"/>
                <w:lang w:val="es-MX"/>
              </w:rPr>
              <w:t>e</w:t>
            </w:r>
            <w:r w:rsidR="00465162">
              <w:rPr>
                <w:rFonts w:cs="Arial"/>
                <w:sz w:val="22"/>
                <w:szCs w:val="22"/>
                <w:lang w:val="es-MX"/>
              </w:rPr>
              <w:t xml:space="preserve"> modificada por la Resolución 1935 de 2008.</w:t>
            </w:r>
          </w:p>
          <w:p w14:paraId="666CB032" w14:textId="77777777" w:rsidR="008C5E9D" w:rsidRPr="00543807" w:rsidRDefault="008C5E9D" w:rsidP="004157DD">
            <w:pPr>
              <w:jc w:val="both"/>
              <w:rPr>
                <w:rFonts w:cs="Arial"/>
                <w:sz w:val="22"/>
                <w:szCs w:val="22"/>
                <w:lang w:val="es-MX"/>
              </w:rPr>
            </w:pPr>
          </w:p>
          <w:p w14:paraId="72B068AB" w14:textId="3A4B45BF" w:rsidR="00493D4D" w:rsidRPr="00543807" w:rsidRDefault="008C5E9D" w:rsidP="004157DD">
            <w:pPr>
              <w:jc w:val="both"/>
              <w:rPr>
                <w:rFonts w:cs="Arial"/>
                <w:sz w:val="22"/>
                <w:szCs w:val="22"/>
                <w:lang w:val="es-MX"/>
              </w:rPr>
            </w:pPr>
            <w:r w:rsidRPr="00543807">
              <w:rPr>
                <w:rFonts w:cs="Arial"/>
                <w:sz w:val="22"/>
                <w:szCs w:val="22"/>
                <w:lang w:val="es-MX"/>
              </w:rPr>
              <w:t xml:space="preserve">La versión de la Guía Ambiental de </w:t>
            </w:r>
            <w:r w:rsidR="00442326" w:rsidRPr="00543807">
              <w:rPr>
                <w:rFonts w:cs="Arial"/>
                <w:sz w:val="22"/>
                <w:szCs w:val="22"/>
                <w:lang w:val="es-MX"/>
              </w:rPr>
              <w:t>programas</w:t>
            </w:r>
            <w:r w:rsidRPr="00543807">
              <w:rPr>
                <w:rFonts w:cs="Arial"/>
                <w:sz w:val="22"/>
                <w:szCs w:val="22"/>
                <w:lang w:val="es-MX"/>
              </w:rPr>
              <w:t xml:space="preserve"> de Exploración Sísmica Terrestre-GAPEST fue elaborada en el año 1997, </w:t>
            </w:r>
            <w:r w:rsidR="004007A0">
              <w:rPr>
                <w:rFonts w:cs="Arial"/>
                <w:sz w:val="22"/>
                <w:szCs w:val="22"/>
                <w:lang w:val="es-MX"/>
              </w:rPr>
              <w:t>hoy</w:t>
            </w:r>
            <w:r w:rsidRPr="00543807">
              <w:rPr>
                <w:rFonts w:cs="Arial"/>
                <w:sz w:val="22"/>
                <w:szCs w:val="22"/>
                <w:lang w:val="es-MX"/>
              </w:rPr>
              <w:t xml:space="preserve"> se encuentra desactualizada tanto técnica como normativamente </w:t>
            </w:r>
            <w:proofErr w:type="gramStart"/>
            <w:r w:rsidRPr="00543807">
              <w:rPr>
                <w:rFonts w:cs="Arial"/>
                <w:sz w:val="22"/>
                <w:szCs w:val="22"/>
                <w:lang w:val="es-MX"/>
              </w:rPr>
              <w:t>y</w:t>
            </w:r>
            <w:proofErr w:type="gramEnd"/>
            <w:r w:rsidRPr="00543807">
              <w:rPr>
                <w:rFonts w:cs="Arial"/>
                <w:sz w:val="22"/>
                <w:szCs w:val="22"/>
                <w:lang w:val="es-MX"/>
              </w:rPr>
              <w:t xml:space="preserve"> </w:t>
            </w:r>
            <w:r w:rsidR="004007A0">
              <w:rPr>
                <w:rFonts w:cs="Arial"/>
                <w:sz w:val="22"/>
                <w:szCs w:val="22"/>
                <w:lang w:val="es-MX"/>
              </w:rPr>
              <w:t xml:space="preserve">por tanto, </w:t>
            </w:r>
            <w:r w:rsidRPr="00543807">
              <w:rPr>
                <w:rFonts w:cs="Arial"/>
                <w:sz w:val="22"/>
                <w:szCs w:val="22"/>
                <w:lang w:val="es-MX"/>
              </w:rPr>
              <w:t xml:space="preserve">es un documento de escasa utilidad para el sector en la gestión ambiental de sus proyectos.  </w:t>
            </w:r>
            <w:r w:rsidR="004007A0">
              <w:rPr>
                <w:rFonts w:cs="Arial"/>
                <w:sz w:val="22"/>
                <w:szCs w:val="22"/>
                <w:lang w:val="es-MX"/>
              </w:rPr>
              <w:t>E</w:t>
            </w:r>
            <w:r w:rsidRPr="00543807">
              <w:rPr>
                <w:rFonts w:cs="Arial"/>
                <w:sz w:val="22"/>
                <w:szCs w:val="22"/>
                <w:lang w:val="es-MX"/>
              </w:rPr>
              <w:t xml:space="preserve">n </w:t>
            </w:r>
            <w:r w:rsidR="00493D4D" w:rsidRPr="00543807">
              <w:rPr>
                <w:rFonts w:cs="Arial"/>
                <w:sz w:val="22"/>
                <w:szCs w:val="22"/>
                <w:lang w:val="es-MX"/>
              </w:rPr>
              <w:t>los</w:t>
            </w:r>
            <w:r w:rsidRPr="00543807">
              <w:rPr>
                <w:rFonts w:cs="Arial"/>
                <w:sz w:val="22"/>
                <w:szCs w:val="22"/>
                <w:lang w:val="es-MX"/>
              </w:rPr>
              <w:t xml:space="preserve"> últimos años se han manifestado observaciones por </w:t>
            </w:r>
            <w:r w:rsidR="00493D4D" w:rsidRPr="00543807">
              <w:rPr>
                <w:rFonts w:cs="Arial"/>
                <w:sz w:val="22"/>
                <w:szCs w:val="22"/>
                <w:lang w:val="es-MX"/>
              </w:rPr>
              <w:t>parte</w:t>
            </w:r>
            <w:r w:rsidRPr="00543807">
              <w:rPr>
                <w:rFonts w:cs="Arial"/>
                <w:sz w:val="22"/>
                <w:szCs w:val="22"/>
                <w:lang w:val="es-MX"/>
              </w:rPr>
              <w:t xml:space="preserve"> de las comunidades y autoridades ambientales sobre la </w:t>
            </w:r>
            <w:r w:rsidR="004C23DD" w:rsidRPr="00543807">
              <w:rPr>
                <w:rFonts w:cs="Arial"/>
                <w:sz w:val="22"/>
                <w:szCs w:val="22"/>
                <w:lang w:val="es-MX"/>
              </w:rPr>
              <w:t>conveniencia</w:t>
            </w:r>
            <w:r w:rsidRPr="00543807">
              <w:rPr>
                <w:rFonts w:cs="Arial"/>
                <w:sz w:val="22"/>
                <w:szCs w:val="22"/>
                <w:lang w:val="es-MX"/>
              </w:rPr>
              <w:t xml:space="preserve"> de </w:t>
            </w:r>
            <w:r w:rsidR="00493D4D" w:rsidRPr="00543807">
              <w:rPr>
                <w:rFonts w:cs="Arial"/>
                <w:sz w:val="22"/>
                <w:szCs w:val="22"/>
                <w:lang w:val="es-MX"/>
              </w:rPr>
              <w:t>tener</w:t>
            </w:r>
            <w:r w:rsidRPr="00543807">
              <w:rPr>
                <w:rFonts w:cs="Arial"/>
                <w:sz w:val="22"/>
                <w:szCs w:val="22"/>
                <w:lang w:val="es-MX"/>
              </w:rPr>
              <w:t xml:space="preserve"> mejores herramientas </w:t>
            </w:r>
            <w:r w:rsidR="00493D4D" w:rsidRPr="00543807">
              <w:rPr>
                <w:rFonts w:cs="Arial"/>
                <w:sz w:val="22"/>
                <w:szCs w:val="22"/>
                <w:lang w:val="es-MX"/>
              </w:rPr>
              <w:t>para</w:t>
            </w:r>
            <w:r w:rsidRPr="00543807">
              <w:rPr>
                <w:rFonts w:cs="Arial"/>
                <w:sz w:val="22"/>
                <w:szCs w:val="22"/>
                <w:lang w:val="es-MX"/>
              </w:rPr>
              <w:t xml:space="preserve"> hacer seguimiento y </w:t>
            </w:r>
            <w:r w:rsidR="004C23DD" w:rsidRPr="00543807">
              <w:rPr>
                <w:rFonts w:cs="Arial"/>
                <w:sz w:val="22"/>
                <w:szCs w:val="22"/>
                <w:lang w:val="es-MX"/>
              </w:rPr>
              <w:t>control</w:t>
            </w:r>
            <w:r w:rsidRPr="00543807">
              <w:rPr>
                <w:rFonts w:cs="Arial"/>
                <w:sz w:val="22"/>
                <w:szCs w:val="22"/>
                <w:lang w:val="es-MX"/>
              </w:rPr>
              <w:t xml:space="preserve"> a los proyectos de exploración sísmica en el país, </w:t>
            </w:r>
            <w:r w:rsidR="004C23DD" w:rsidRPr="00543807">
              <w:rPr>
                <w:rFonts w:cs="Arial"/>
                <w:sz w:val="22"/>
                <w:szCs w:val="22"/>
                <w:lang w:val="es-MX"/>
              </w:rPr>
              <w:t>considerando</w:t>
            </w:r>
            <w:r w:rsidRPr="00543807">
              <w:rPr>
                <w:rFonts w:cs="Arial"/>
                <w:sz w:val="22"/>
                <w:szCs w:val="22"/>
                <w:lang w:val="es-MX"/>
              </w:rPr>
              <w:t xml:space="preserve"> que</w:t>
            </w:r>
            <w:r w:rsidR="00493D4D" w:rsidRPr="00543807">
              <w:rPr>
                <w:rFonts w:cs="Arial"/>
                <w:sz w:val="22"/>
                <w:szCs w:val="22"/>
                <w:lang w:val="es-MX"/>
              </w:rPr>
              <w:t xml:space="preserve"> </w:t>
            </w:r>
            <w:r w:rsidRPr="00543807">
              <w:rPr>
                <w:rFonts w:cs="Arial"/>
                <w:sz w:val="22"/>
                <w:szCs w:val="22"/>
                <w:lang w:val="es-MX"/>
              </w:rPr>
              <w:t xml:space="preserve">no hay </w:t>
            </w:r>
            <w:r w:rsidR="00493D4D" w:rsidRPr="00543807">
              <w:rPr>
                <w:rFonts w:cs="Arial"/>
                <w:sz w:val="22"/>
                <w:szCs w:val="22"/>
                <w:lang w:val="es-MX"/>
              </w:rPr>
              <w:t>habilitado</w:t>
            </w:r>
            <w:r w:rsidRPr="00543807">
              <w:rPr>
                <w:rFonts w:cs="Arial"/>
                <w:sz w:val="22"/>
                <w:szCs w:val="22"/>
                <w:lang w:val="es-MX"/>
              </w:rPr>
              <w:t xml:space="preserve"> en la </w:t>
            </w:r>
            <w:r w:rsidR="00493D4D" w:rsidRPr="00543807">
              <w:rPr>
                <w:rFonts w:cs="Arial"/>
                <w:sz w:val="22"/>
                <w:szCs w:val="22"/>
                <w:lang w:val="es-MX"/>
              </w:rPr>
              <w:t>normatividad</w:t>
            </w:r>
            <w:r w:rsidRPr="00543807">
              <w:rPr>
                <w:rFonts w:cs="Arial"/>
                <w:sz w:val="22"/>
                <w:szCs w:val="22"/>
                <w:lang w:val="es-MX"/>
              </w:rPr>
              <w:t xml:space="preserve"> instrumentos </w:t>
            </w:r>
            <w:r w:rsidR="004C23DD" w:rsidRPr="00543807">
              <w:rPr>
                <w:rFonts w:cs="Arial"/>
                <w:sz w:val="22"/>
                <w:szCs w:val="22"/>
                <w:lang w:val="es-MX"/>
              </w:rPr>
              <w:t xml:space="preserve">o disposiciones </w:t>
            </w:r>
            <w:r w:rsidRPr="00543807">
              <w:rPr>
                <w:rFonts w:cs="Arial"/>
                <w:sz w:val="22"/>
                <w:szCs w:val="22"/>
                <w:lang w:val="es-MX"/>
              </w:rPr>
              <w:t xml:space="preserve">que faciliten el seguimiento </w:t>
            </w:r>
            <w:r w:rsidR="00493D4D" w:rsidRPr="00543807">
              <w:rPr>
                <w:rFonts w:cs="Arial"/>
                <w:sz w:val="22"/>
                <w:szCs w:val="22"/>
                <w:lang w:val="es-MX"/>
              </w:rPr>
              <w:t>ambiental</w:t>
            </w:r>
            <w:r w:rsidRPr="00543807">
              <w:rPr>
                <w:rFonts w:cs="Arial"/>
                <w:sz w:val="22"/>
                <w:szCs w:val="22"/>
                <w:lang w:val="es-MX"/>
              </w:rPr>
              <w:t xml:space="preserve"> </w:t>
            </w:r>
            <w:r w:rsidR="00493D4D" w:rsidRPr="00543807">
              <w:rPr>
                <w:rFonts w:cs="Arial"/>
                <w:sz w:val="22"/>
                <w:szCs w:val="22"/>
                <w:lang w:val="es-MX"/>
              </w:rPr>
              <w:t>requerido</w:t>
            </w:r>
            <w:r w:rsidRPr="00543807">
              <w:rPr>
                <w:rFonts w:cs="Arial"/>
                <w:sz w:val="22"/>
                <w:szCs w:val="22"/>
                <w:lang w:val="es-MX"/>
              </w:rPr>
              <w:t xml:space="preserve"> a este tipo de proyectos</w:t>
            </w:r>
            <w:r w:rsidR="004C23DD" w:rsidRPr="00543807">
              <w:rPr>
                <w:rFonts w:cs="Arial"/>
                <w:sz w:val="22"/>
                <w:szCs w:val="22"/>
                <w:lang w:val="es-MX"/>
              </w:rPr>
              <w:t xml:space="preserve">.  </w:t>
            </w:r>
            <w:r w:rsidR="0015265C">
              <w:rPr>
                <w:rFonts w:cs="Arial"/>
                <w:sz w:val="22"/>
                <w:szCs w:val="22"/>
                <w:lang w:val="es-MX"/>
              </w:rPr>
              <w:t>Por su parte,</w:t>
            </w:r>
            <w:r w:rsidRPr="00543807">
              <w:rPr>
                <w:rFonts w:cs="Arial"/>
                <w:sz w:val="22"/>
                <w:szCs w:val="22"/>
                <w:lang w:val="es-MX"/>
              </w:rPr>
              <w:t xml:space="preserve"> </w:t>
            </w:r>
            <w:r w:rsidR="0006638A">
              <w:rPr>
                <w:rFonts w:cs="Arial"/>
                <w:sz w:val="22"/>
                <w:szCs w:val="22"/>
                <w:lang w:val="es-MX"/>
              </w:rPr>
              <w:t>algun</w:t>
            </w:r>
            <w:r w:rsidRPr="00543807">
              <w:rPr>
                <w:rFonts w:cs="Arial"/>
                <w:sz w:val="22"/>
                <w:szCs w:val="22"/>
                <w:lang w:val="es-MX"/>
              </w:rPr>
              <w:t xml:space="preserve">as autoridades </w:t>
            </w:r>
            <w:r w:rsidR="0006638A">
              <w:rPr>
                <w:rFonts w:cs="Arial"/>
                <w:sz w:val="22"/>
                <w:szCs w:val="22"/>
                <w:lang w:val="es-MX"/>
              </w:rPr>
              <w:t xml:space="preserve">ambientales </w:t>
            </w:r>
            <w:r w:rsidRPr="00543807">
              <w:rPr>
                <w:rFonts w:cs="Arial"/>
                <w:sz w:val="22"/>
                <w:szCs w:val="22"/>
                <w:lang w:val="es-MX"/>
              </w:rPr>
              <w:t>regionales han generado normatividad local para regular este tipo de proyectos</w:t>
            </w:r>
            <w:r w:rsidR="0015265C">
              <w:rPr>
                <w:rFonts w:cs="Arial"/>
                <w:sz w:val="22"/>
                <w:szCs w:val="22"/>
                <w:lang w:val="es-MX"/>
              </w:rPr>
              <w:t>,</w:t>
            </w:r>
            <w:r w:rsidR="00C32A7E">
              <w:rPr>
                <w:rFonts w:cs="Arial"/>
                <w:sz w:val="22"/>
                <w:szCs w:val="22"/>
                <w:lang w:val="es-MX"/>
              </w:rPr>
              <w:t xml:space="preserve"> dado que </w:t>
            </w:r>
            <w:proofErr w:type="gramStart"/>
            <w:r w:rsidR="00C32A7E">
              <w:rPr>
                <w:rFonts w:cs="Arial"/>
                <w:sz w:val="22"/>
                <w:szCs w:val="22"/>
                <w:lang w:val="es-MX"/>
              </w:rPr>
              <w:t>la  en</w:t>
            </w:r>
            <w:proofErr w:type="gramEnd"/>
            <w:r w:rsidR="00C32A7E">
              <w:rPr>
                <w:rFonts w:cs="Arial"/>
                <w:sz w:val="22"/>
                <w:szCs w:val="22"/>
                <w:lang w:val="es-MX"/>
              </w:rPr>
              <w:t xml:space="preserve"> este tipo de proyectos regularmente no se requiere licencia  ambiental (no se construyen vías) y se requiere regular la actividad, atendiendo</w:t>
            </w:r>
            <w:r w:rsidR="004C23DD" w:rsidRPr="00543807">
              <w:rPr>
                <w:rFonts w:cs="Arial"/>
                <w:sz w:val="22"/>
                <w:szCs w:val="22"/>
                <w:lang w:val="es-MX"/>
              </w:rPr>
              <w:t xml:space="preserve"> </w:t>
            </w:r>
            <w:r w:rsidR="0015265C">
              <w:rPr>
                <w:rFonts w:cs="Arial"/>
                <w:sz w:val="22"/>
                <w:szCs w:val="22"/>
                <w:lang w:val="es-MX"/>
              </w:rPr>
              <w:t>las</w:t>
            </w:r>
            <w:r w:rsidR="004C23DD" w:rsidRPr="00543807">
              <w:rPr>
                <w:rFonts w:cs="Arial"/>
                <w:sz w:val="22"/>
                <w:szCs w:val="22"/>
                <w:lang w:val="es-MX"/>
              </w:rPr>
              <w:t xml:space="preserve"> continuas inquietudes por las comunidades sobre los impactos y problemáticas ambientales asociadas con </w:t>
            </w:r>
            <w:r w:rsidR="00511934">
              <w:rPr>
                <w:rFonts w:cs="Arial"/>
                <w:sz w:val="22"/>
                <w:szCs w:val="22"/>
                <w:lang w:val="es-MX"/>
              </w:rPr>
              <w:t>estos</w:t>
            </w:r>
            <w:r w:rsidR="004C23DD" w:rsidRPr="00543807">
              <w:rPr>
                <w:rFonts w:cs="Arial"/>
                <w:sz w:val="22"/>
                <w:szCs w:val="22"/>
                <w:lang w:val="es-MX"/>
              </w:rPr>
              <w:t xml:space="preserve"> proyectos</w:t>
            </w:r>
            <w:r w:rsidR="00493D4D" w:rsidRPr="00543807">
              <w:rPr>
                <w:rFonts w:cs="Arial"/>
                <w:sz w:val="22"/>
                <w:szCs w:val="22"/>
                <w:lang w:val="es-MX"/>
              </w:rPr>
              <w:t>.</w:t>
            </w:r>
          </w:p>
          <w:p w14:paraId="74AC67A5" w14:textId="77777777" w:rsidR="00493D4D" w:rsidRPr="00543807" w:rsidRDefault="00493D4D" w:rsidP="004157DD">
            <w:pPr>
              <w:jc w:val="both"/>
              <w:rPr>
                <w:rFonts w:cs="Arial"/>
                <w:sz w:val="22"/>
                <w:szCs w:val="22"/>
                <w:lang w:val="es-MX"/>
              </w:rPr>
            </w:pPr>
          </w:p>
          <w:p w14:paraId="15112B24" w14:textId="2D70BC99" w:rsidR="008C5E9D" w:rsidRPr="00543807" w:rsidRDefault="00493D4D" w:rsidP="004157DD">
            <w:pPr>
              <w:jc w:val="both"/>
              <w:rPr>
                <w:rFonts w:cs="Arial"/>
                <w:sz w:val="22"/>
                <w:szCs w:val="22"/>
                <w:lang w:val="es-MX"/>
              </w:rPr>
            </w:pPr>
            <w:r w:rsidRPr="00543807">
              <w:rPr>
                <w:rFonts w:cs="Arial"/>
                <w:sz w:val="22"/>
                <w:szCs w:val="22"/>
                <w:lang w:val="es-MX"/>
              </w:rPr>
              <w:t>En discusiones con el Ministerio de Minas y Energía y algunas operadoras del sector de hidrocarburos (en particular con Ecopetrol) se ha identificado la necesidad de actualizar la Guía Ambiental de Proyectos de exploración sísmica Terrestre</w:t>
            </w:r>
            <w:r w:rsidR="004C23DD" w:rsidRPr="00543807">
              <w:rPr>
                <w:rFonts w:cs="Arial"/>
                <w:sz w:val="22"/>
                <w:szCs w:val="22"/>
                <w:lang w:val="es-MX"/>
              </w:rPr>
              <w:t xml:space="preserve">.  </w:t>
            </w:r>
            <w:r w:rsidR="008C5E9D" w:rsidRPr="00543807">
              <w:rPr>
                <w:rFonts w:cs="Arial"/>
                <w:sz w:val="22"/>
                <w:szCs w:val="22"/>
                <w:lang w:val="es-MX"/>
              </w:rPr>
              <w:t xml:space="preserve"> Con la adopción de la nueva versión de la GBAPEST se asegura que el sector de hidrocarburo</w:t>
            </w:r>
            <w:r w:rsidR="0015265C">
              <w:rPr>
                <w:rFonts w:cs="Arial"/>
                <w:sz w:val="22"/>
                <w:szCs w:val="22"/>
                <w:lang w:val="es-MX"/>
              </w:rPr>
              <w:t>s</w:t>
            </w:r>
            <w:r w:rsidR="008C5E9D" w:rsidRPr="00543807">
              <w:rPr>
                <w:rFonts w:cs="Arial"/>
                <w:sz w:val="22"/>
                <w:szCs w:val="22"/>
                <w:lang w:val="es-MX"/>
              </w:rPr>
              <w:t xml:space="preserve"> tenga un documento actualizado y que </w:t>
            </w:r>
            <w:r w:rsidR="007A44A6" w:rsidRPr="00543807">
              <w:rPr>
                <w:rFonts w:cs="Arial"/>
                <w:sz w:val="22"/>
                <w:szCs w:val="22"/>
                <w:lang w:val="es-MX"/>
              </w:rPr>
              <w:t>sirva de referencia técnica y oriente en la aplicación de</w:t>
            </w:r>
            <w:r w:rsidR="008C5E9D" w:rsidRPr="00543807">
              <w:rPr>
                <w:rFonts w:cs="Arial"/>
                <w:sz w:val="22"/>
                <w:szCs w:val="22"/>
                <w:lang w:val="es-MX"/>
              </w:rPr>
              <w:t xml:space="preserve"> las mejores prácticas ambientales en el desarrollo de </w:t>
            </w:r>
            <w:r w:rsidR="0015265C">
              <w:rPr>
                <w:rFonts w:cs="Arial"/>
                <w:sz w:val="22"/>
                <w:szCs w:val="22"/>
                <w:lang w:val="es-MX"/>
              </w:rPr>
              <w:t>los</w:t>
            </w:r>
            <w:r w:rsidR="008C5E9D" w:rsidRPr="00543807">
              <w:rPr>
                <w:rFonts w:cs="Arial"/>
                <w:sz w:val="22"/>
                <w:szCs w:val="22"/>
                <w:lang w:val="es-MX"/>
              </w:rPr>
              <w:t xml:space="preserve"> proyectos de adquisición Sísmica</w:t>
            </w:r>
            <w:r w:rsidRPr="00543807">
              <w:rPr>
                <w:rFonts w:cs="Arial"/>
                <w:sz w:val="22"/>
                <w:szCs w:val="22"/>
                <w:lang w:val="es-MX"/>
              </w:rPr>
              <w:t>, así mismo</w:t>
            </w:r>
            <w:r w:rsidR="007A44A6" w:rsidRPr="00543807">
              <w:rPr>
                <w:rFonts w:cs="Arial"/>
                <w:sz w:val="22"/>
                <w:szCs w:val="22"/>
                <w:lang w:val="es-MX"/>
              </w:rPr>
              <w:t xml:space="preserve">, </w:t>
            </w:r>
            <w:r w:rsidRPr="00543807">
              <w:rPr>
                <w:rFonts w:cs="Arial"/>
                <w:sz w:val="22"/>
                <w:szCs w:val="22"/>
                <w:lang w:val="es-MX"/>
              </w:rPr>
              <w:t>aporta</w:t>
            </w:r>
            <w:r w:rsidR="004C23DD" w:rsidRPr="00543807">
              <w:rPr>
                <w:rFonts w:cs="Arial"/>
                <w:sz w:val="22"/>
                <w:szCs w:val="22"/>
                <w:lang w:val="es-MX"/>
              </w:rPr>
              <w:t>rá</w:t>
            </w:r>
            <w:r w:rsidRPr="00543807">
              <w:rPr>
                <w:rFonts w:cs="Arial"/>
                <w:sz w:val="22"/>
                <w:szCs w:val="22"/>
                <w:lang w:val="es-MX"/>
              </w:rPr>
              <w:t xml:space="preserve"> a las autoridades ambientales regionales una mejor herramienta para hacer seguimiento y </w:t>
            </w:r>
            <w:r w:rsidR="004C23DD" w:rsidRPr="00543807">
              <w:rPr>
                <w:rFonts w:cs="Arial"/>
                <w:sz w:val="22"/>
                <w:szCs w:val="22"/>
                <w:lang w:val="es-MX"/>
              </w:rPr>
              <w:t>control a</w:t>
            </w:r>
            <w:r w:rsidRPr="00543807">
              <w:rPr>
                <w:rFonts w:cs="Arial"/>
                <w:sz w:val="22"/>
                <w:szCs w:val="22"/>
                <w:lang w:val="es-MX"/>
              </w:rPr>
              <w:t xml:space="preserve"> las actividades de exploración sísmica que se desarrollen en su jurisdicción.</w:t>
            </w:r>
          </w:p>
          <w:p w14:paraId="4EB0C3D7" w14:textId="77777777" w:rsidR="008C5E9D" w:rsidRPr="00543807" w:rsidRDefault="008C5E9D" w:rsidP="004157DD">
            <w:pPr>
              <w:jc w:val="both"/>
              <w:rPr>
                <w:rFonts w:cs="Arial"/>
                <w:sz w:val="22"/>
                <w:szCs w:val="22"/>
                <w:lang w:val="es-MX"/>
              </w:rPr>
            </w:pPr>
          </w:p>
          <w:p w14:paraId="6E55FF0C" w14:textId="603D86A6" w:rsidR="008C5E9D" w:rsidRPr="00543807" w:rsidRDefault="00081BB2" w:rsidP="008C5E9D">
            <w:pPr>
              <w:jc w:val="both"/>
              <w:rPr>
                <w:rFonts w:cs="Arial"/>
                <w:sz w:val="22"/>
                <w:szCs w:val="22"/>
                <w:lang w:val="es-MX"/>
              </w:rPr>
            </w:pPr>
            <w:r w:rsidRPr="002D027D">
              <w:rPr>
                <w:rFonts w:cs="Arial"/>
                <w:sz w:val="22"/>
                <w:szCs w:val="22"/>
                <w:lang w:val="es-MX"/>
              </w:rPr>
              <w:t>De otro lado, l</w:t>
            </w:r>
            <w:r w:rsidR="008C5E9D" w:rsidRPr="002D027D">
              <w:rPr>
                <w:rFonts w:cs="Arial"/>
                <w:sz w:val="22"/>
                <w:szCs w:val="22"/>
                <w:lang w:val="es-MX"/>
              </w:rPr>
              <w:t>a Ley 1955 de 2019 por la cual se expide el Plan Nacional de Desarrollo 2018-2022 Pacto por Colombia Pacto por la Equidad, acoge el documento denominado “</w:t>
            </w:r>
            <w:r w:rsidR="008C5E9D" w:rsidRPr="002D027D">
              <w:rPr>
                <w:rFonts w:cs="Arial"/>
                <w:i/>
                <w:iCs/>
                <w:sz w:val="22"/>
                <w:szCs w:val="22"/>
                <w:lang w:val="es-MX"/>
              </w:rPr>
              <w:t>Bases del Plan Nacional de Desarrollo 2018-2022– Pacto por Colombia Pacto por la Equidad</w:t>
            </w:r>
            <w:r w:rsidR="008C5E9D" w:rsidRPr="002D027D">
              <w:rPr>
                <w:rFonts w:cs="Arial"/>
                <w:sz w:val="22"/>
                <w:szCs w:val="22"/>
                <w:lang w:val="es-MX"/>
              </w:rPr>
              <w:t>”, en el Capítulo IX “</w:t>
            </w:r>
            <w:r w:rsidR="008C5E9D" w:rsidRPr="002D027D">
              <w:rPr>
                <w:rFonts w:cs="Arial"/>
                <w:i/>
                <w:sz w:val="22"/>
                <w:szCs w:val="22"/>
                <w:lang w:val="es-MX"/>
              </w:rPr>
              <w:t>Pacto por los recursos minero-energéticos para el crecimiento sostenible y la expansión de oportunidade</w:t>
            </w:r>
            <w:r w:rsidR="008C5E9D" w:rsidRPr="002D027D">
              <w:rPr>
                <w:rFonts w:cs="Arial"/>
                <w:sz w:val="22"/>
                <w:szCs w:val="22"/>
                <w:lang w:val="es-MX"/>
              </w:rPr>
              <w:t>s”, se establece un enfoque que propende por el desarrollo sostenible de las actividades del sector minero energético, para lo cual considera las siguientes estrategias:</w:t>
            </w:r>
          </w:p>
          <w:p w14:paraId="7426576F" w14:textId="77777777" w:rsidR="008C5E9D" w:rsidRPr="00543807" w:rsidRDefault="008C5E9D" w:rsidP="008C5E9D">
            <w:pPr>
              <w:ind w:right="49"/>
              <w:jc w:val="both"/>
              <w:rPr>
                <w:rFonts w:cs="Arial"/>
                <w:sz w:val="22"/>
                <w:szCs w:val="22"/>
                <w:lang w:val="es-MX"/>
              </w:rPr>
            </w:pPr>
          </w:p>
          <w:p w14:paraId="7DF522B3" w14:textId="77777777" w:rsidR="008C5E9D" w:rsidRPr="00543807" w:rsidRDefault="008C5E9D" w:rsidP="008C5E9D">
            <w:pPr>
              <w:autoSpaceDE w:val="0"/>
              <w:autoSpaceDN w:val="0"/>
              <w:adjustRightInd w:val="0"/>
              <w:jc w:val="both"/>
              <w:rPr>
                <w:rFonts w:cs="Arial"/>
                <w:i/>
                <w:sz w:val="22"/>
                <w:szCs w:val="22"/>
                <w:lang w:val="es-MX"/>
              </w:rPr>
            </w:pPr>
            <w:r w:rsidRPr="00543807">
              <w:rPr>
                <w:rFonts w:cs="Arial"/>
                <w:i/>
                <w:sz w:val="22"/>
                <w:szCs w:val="22"/>
                <w:lang w:val="es-MX"/>
              </w:rPr>
              <w:t>Desarrollo minero-energético con responsabilidad ambiental y social</w:t>
            </w:r>
          </w:p>
          <w:p w14:paraId="40412417" w14:textId="77777777" w:rsidR="008C5E9D" w:rsidRPr="00543807" w:rsidRDefault="008C5E9D" w:rsidP="008C5E9D">
            <w:pPr>
              <w:autoSpaceDE w:val="0"/>
              <w:autoSpaceDN w:val="0"/>
              <w:adjustRightInd w:val="0"/>
              <w:jc w:val="both"/>
              <w:rPr>
                <w:rFonts w:cs="Arial"/>
                <w:sz w:val="22"/>
                <w:szCs w:val="22"/>
                <w:lang w:val="es-MX"/>
              </w:rPr>
            </w:pPr>
            <w:r w:rsidRPr="00543807">
              <w:rPr>
                <w:rFonts w:cs="Arial"/>
                <w:sz w:val="22"/>
                <w:szCs w:val="22"/>
                <w:lang w:val="es-MX"/>
              </w:rPr>
              <w:t xml:space="preserve">Como elemento transversal para el cumplimiento de estos objetivos, se fortalecerá la institucionalidad y la coordinación minero-energética, ambiental y social del país, para garantizar la implementación de las mejores </w:t>
            </w:r>
            <w:r w:rsidRPr="00543807">
              <w:rPr>
                <w:rFonts w:cs="Arial"/>
                <w:sz w:val="22"/>
                <w:szCs w:val="22"/>
                <w:lang w:val="es-MX"/>
              </w:rPr>
              <w:lastRenderedPageBreak/>
              <w:t>técnicas y estándares de aprovechamiento de los recursos minero-energéticos, así como los mejores estándares socioambientales a nivel mundial.</w:t>
            </w:r>
          </w:p>
          <w:p w14:paraId="1E1251F6" w14:textId="77777777" w:rsidR="008C5E9D" w:rsidRPr="00543807" w:rsidRDefault="008C5E9D" w:rsidP="008C5E9D">
            <w:pPr>
              <w:autoSpaceDE w:val="0"/>
              <w:autoSpaceDN w:val="0"/>
              <w:adjustRightInd w:val="0"/>
              <w:jc w:val="both"/>
              <w:rPr>
                <w:rFonts w:cs="Arial"/>
                <w:sz w:val="22"/>
                <w:szCs w:val="22"/>
                <w:lang w:val="es-MX"/>
              </w:rPr>
            </w:pPr>
          </w:p>
          <w:p w14:paraId="3FDF0868" w14:textId="77777777" w:rsidR="008C5E9D" w:rsidRPr="00543807" w:rsidRDefault="008C5E9D" w:rsidP="008C5E9D">
            <w:pPr>
              <w:ind w:right="49"/>
              <w:jc w:val="both"/>
              <w:rPr>
                <w:rFonts w:cs="Arial"/>
                <w:sz w:val="22"/>
                <w:szCs w:val="22"/>
                <w:lang w:val="es-MX"/>
              </w:rPr>
            </w:pPr>
            <w:r w:rsidRPr="00543807">
              <w:rPr>
                <w:rFonts w:cs="Arial"/>
                <w:sz w:val="22"/>
                <w:szCs w:val="22"/>
                <w:lang w:val="es-MX"/>
              </w:rPr>
              <w:t xml:space="preserve">Así mismo se plantea acciones para “... </w:t>
            </w:r>
            <w:r w:rsidRPr="00543807">
              <w:rPr>
                <w:rFonts w:cs="Arial"/>
                <w:i/>
                <w:sz w:val="22"/>
                <w:szCs w:val="22"/>
                <w:lang w:val="es-MX"/>
              </w:rPr>
              <w:t>dinamizar el sector minero energético creando las condiciones que potencien la producción actual de recursos e impulsen el aumento de la exploración, con rigurosos estándares técnicos, ambientales y sociales</w:t>
            </w:r>
            <w:r w:rsidRPr="00543807">
              <w:rPr>
                <w:rFonts w:cs="Arial"/>
                <w:sz w:val="22"/>
                <w:szCs w:val="22"/>
                <w:lang w:val="es-MX"/>
              </w:rPr>
              <w:t xml:space="preserve">…”.  Se plantean estrategias para alcanzar los objetivos: </w:t>
            </w:r>
          </w:p>
          <w:p w14:paraId="6A5266E7" w14:textId="77777777" w:rsidR="008C5E9D" w:rsidRPr="00543807" w:rsidRDefault="008C5E9D" w:rsidP="008C5E9D">
            <w:pPr>
              <w:ind w:right="49"/>
              <w:jc w:val="both"/>
              <w:rPr>
                <w:rFonts w:cs="Arial"/>
                <w:sz w:val="22"/>
                <w:szCs w:val="22"/>
                <w:lang w:val="es-MX"/>
              </w:rPr>
            </w:pPr>
          </w:p>
          <w:p w14:paraId="7642A60C" w14:textId="75B1DD0C" w:rsidR="008C5E9D" w:rsidRPr="00543807" w:rsidRDefault="008C5E9D" w:rsidP="008C5E9D">
            <w:pPr>
              <w:ind w:left="33" w:right="49"/>
              <w:jc w:val="both"/>
              <w:rPr>
                <w:rFonts w:cs="Arial"/>
                <w:sz w:val="22"/>
                <w:szCs w:val="22"/>
                <w:lang w:val="es-MX"/>
              </w:rPr>
            </w:pPr>
            <w:r w:rsidRPr="00543807">
              <w:rPr>
                <w:rFonts w:cs="Arial"/>
                <w:sz w:val="22"/>
                <w:szCs w:val="22"/>
                <w:lang w:val="es-MX"/>
              </w:rPr>
              <w:t xml:space="preserve">Estrategia 1: </w:t>
            </w:r>
            <w:r w:rsidRPr="00081BB2">
              <w:rPr>
                <w:rFonts w:cs="Arial"/>
                <w:i/>
                <w:iCs/>
                <w:sz w:val="22"/>
                <w:szCs w:val="22"/>
                <w:lang w:val="es-MX"/>
              </w:rPr>
              <w:t xml:space="preserve">“…Operaciones minero-energéticas más responsables ambientalmente e incluyentes en el territorio” y se precisa que “Así mismo, el </w:t>
            </w:r>
            <w:r w:rsidR="00081BB2" w:rsidRPr="00081BB2">
              <w:rPr>
                <w:rFonts w:cs="Arial"/>
                <w:i/>
                <w:iCs/>
                <w:sz w:val="22"/>
                <w:szCs w:val="22"/>
                <w:lang w:val="es-MX"/>
              </w:rPr>
              <w:t>Minenergía</w:t>
            </w:r>
            <w:r w:rsidRPr="00081BB2">
              <w:rPr>
                <w:rFonts w:cs="Arial"/>
                <w:i/>
                <w:iCs/>
                <w:sz w:val="22"/>
                <w:szCs w:val="22"/>
                <w:lang w:val="es-MX"/>
              </w:rPr>
              <w:t xml:space="preserve"> establecerá lineamientos estratégicos para la implementación de las mejores prácticas para la gestión ambiental y social del sector minero-energético.</w:t>
            </w:r>
            <w:r w:rsidRPr="00543807">
              <w:rPr>
                <w:rFonts w:cs="Arial"/>
                <w:sz w:val="22"/>
                <w:szCs w:val="22"/>
                <w:lang w:val="es-MX"/>
              </w:rPr>
              <w:t>”, labores que se requieren sean acompañadas por el Ministerio de Ambiente y Desarrollo Sostenible habilitando o actualizando las herramientas requeridas.</w:t>
            </w:r>
          </w:p>
          <w:p w14:paraId="75E91D68" w14:textId="77777777" w:rsidR="008C5E9D" w:rsidRPr="00543807" w:rsidRDefault="008C5E9D" w:rsidP="004157DD">
            <w:pPr>
              <w:jc w:val="both"/>
              <w:rPr>
                <w:rFonts w:cs="Arial"/>
                <w:sz w:val="22"/>
                <w:szCs w:val="22"/>
                <w:lang w:val="es-CO"/>
              </w:rPr>
            </w:pPr>
          </w:p>
          <w:p w14:paraId="0B1A1326" w14:textId="32D25076" w:rsidR="0061743E" w:rsidRPr="00543807" w:rsidRDefault="00081BB2" w:rsidP="0061743E">
            <w:pPr>
              <w:pStyle w:val="Default"/>
              <w:jc w:val="both"/>
              <w:rPr>
                <w:color w:val="auto"/>
                <w:sz w:val="22"/>
                <w:szCs w:val="22"/>
                <w:lang w:val="es-MX" w:eastAsia="es-ES"/>
              </w:rPr>
            </w:pPr>
            <w:r w:rsidRPr="00543807">
              <w:rPr>
                <w:color w:val="auto"/>
                <w:sz w:val="22"/>
                <w:szCs w:val="22"/>
                <w:lang w:val="es-MX" w:eastAsia="es-ES"/>
              </w:rPr>
              <w:t>Que,</w:t>
            </w:r>
            <w:r w:rsidR="0061743E" w:rsidRPr="00543807">
              <w:rPr>
                <w:color w:val="auto"/>
                <w:sz w:val="22"/>
                <w:szCs w:val="22"/>
                <w:lang w:val="es-MX" w:eastAsia="es-ES"/>
              </w:rPr>
              <w:t xml:space="preserve"> conforme a lo anterior, este Ministerio modificará a través del presente acto administrativo el artículo 3, numeral 1, ítem 2 de la Resolución 1023 del julio 28 del 2005 “</w:t>
            </w:r>
            <w:r w:rsidR="0061743E" w:rsidRPr="00081BB2">
              <w:rPr>
                <w:i/>
                <w:iCs/>
                <w:color w:val="auto"/>
                <w:sz w:val="22"/>
                <w:szCs w:val="22"/>
                <w:lang w:val="es-MX" w:eastAsia="es-ES"/>
              </w:rPr>
              <w:t>Por la cual se adoptan guías ambientales como instrumento de autogestión y autorregulación</w:t>
            </w:r>
            <w:r w:rsidR="0061743E" w:rsidRPr="00543807">
              <w:rPr>
                <w:color w:val="auto"/>
                <w:sz w:val="22"/>
                <w:szCs w:val="22"/>
                <w:lang w:val="es-MX" w:eastAsia="es-ES"/>
              </w:rPr>
              <w:t xml:space="preserve">”, el cual que prevé la adopción de la “Guía básica ambiental para programas de exploración sísmica terrestre” y realizará </w:t>
            </w:r>
            <w:r>
              <w:rPr>
                <w:color w:val="auto"/>
                <w:sz w:val="22"/>
                <w:szCs w:val="22"/>
                <w:lang w:val="es-MX" w:eastAsia="es-ES"/>
              </w:rPr>
              <w:t>su</w:t>
            </w:r>
            <w:r w:rsidR="0061743E" w:rsidRPr="00543807">
              <w:rPr>
                <w:color w:val="auto"/>
                <w:sz w:val="22"/>
                <w:szCs w:val="22"/>
                <w:lang w:val="es-MX" w:eastAsia="es-ES"/>
              </w:rPr>
              <w:t xml:space="preserve"> actualización. </w:t>
            </w:r>
          </w:p>
          <w:p w14:paraId="025D4FBB" w14:textId="77777777" w:rsidR="002E4A97" w:rsidRPr="00543807" w:rsidRDefault="002E4A97" w:rsidP="0061743E">
            <w:pPr>
              <w:pStyle w:val="Listavistosa-nfasis11"/>
              <w:spacing w:after="0" w:line="240" w:lineRule="auto"/>
              <w:ind w:left="0"/>
              <w:jc w:val="both"/>
              <w:rPr>
                <w:rFonts w:ascii="Arial" w:hAnsi="Arial" w:cs="Arial"/>
                <w:color w:val="808080"/>
              </w:rPr>
            </w:pPr>
          </w:p>
        </w:tc>
      </w:tr>
      <w:tr w:rsidR="00DF60FD" w:rsidRPr="00431BB6" w14:paraId="4890B0A2" w14:textId="77777777" w:rsidTr="001A1E25">
        <w:trPr>
          <w:trHeight w:val="66"/>
        </w:trPr>
        <w:tc>
          <w:tcPr>
            <w:tcW w:w="10774" w:type="dxa"/>
            <w:gridSpan w:val="3"/>
            <w:tcBorders>
              <w:top w:val="single" w:sz="4" w:space="0" w:color="auto"/>
              <w:bottom w:val="single" w:sz="4" w:space="0" w:color="auto"/>
            </w:tcBorders>
            <w:shd w:val="clear" w:color="auto" w:fill="FFFFFF"/>
            <w:vAlign w:val="center"/>
          </w:tcPr>
          <w:p w14:paraId="34C5A061" w14:textId="77777777" w:rsidR="00DF60FD" w:rsidRPr="00543807" w:rsidRDefault="00DF60FD" w:rsidP="001A1E25">
            <w:pPr>
              <w:numPr>
                <w:ilvl w:val="0"/>
                <w:numId w:val="46"/>
              </w:numPr>
              <w:rPr>
                <w:rFonts w:cs="Arial"/>
                <w:b/>
                <w:color w:val="000000"/>
                <w:sz w:val="22"/>
                <w:szCs w:val="22"/>
              </w:rPr>
            </w:pPr>
            <w:r w:rsidRPr="00543807">
              <w:rPr>
                <w:rFonts w:cs="Arial"/>
                <w:b/>
                <w:color w:val="000000"/>
                <w:sz w:val="22"/>
                <w:szCs w:val="22"/>
              </w:rPr>
              <w:lastRenderedPageBreak/>
              <w:t>AMBITO DE APLICACIÓN Y SUJETO</w:t>
            </w:r>
            <w:r w:rsidR="00795C6B" w:rsidRPr="00543807">
              <w:rPr>
                <w:rFonts w:cs="Arial"/>
                <w:b/>
                <w:color w:val="000000"/>
                <w:sz w:val="22"/>
                <w:szCs w:val="22"/>
              </w:rPr>
              <w:t>S</w:t>
            </w:r>
            <w:r w:rsidRPr="00543807">
              <w:rPr>
                <w:rFonts w:cs="Arial"/>
                <w:b/>
                <w:color w:val="000000"/>
                <w:sz w:val="22"/>
                <w:szCs w:val="22"/>
              </w:rPr>
              <w:t xml:space="preserve"> A QUIEN</w:t>
            </w:r>
            <w:r w:rsidR="00795C6B" w:rsidRPr="00543807">
              <w:rPr>
                <w:rFonts w:cs="Arial"/>
                <w:b/>
                <w:color w:val="000000"/>
                <w:sz w:val="22"/>
                <w:szCs w:val="22"/>
              </w:rPr>
              <w:t>ES</w:t>
            </w:r>
            <w:r w:rsidRPr="00543807">
              <w:rPr>
                <w:rFonts w:cs="Arial"/>
                <w:b/>
                <w:color w:val="000000"/>
                <w:sz w:val="22"/>
                <w:szCs w:val="22"/>
              </w:rPr>
              <w:t xml:space="preserve"> VA DIRIGIDO</w:t>
            </w:r>
          </w:p>
          <w:p w14:paraId="1CA67957" w14:textId="77777777" w:rsidR="0061743E" w:rsidRPr="00543807" w:rsidRDefault="0061743E" w:rsidP="0061743E">
            <w:pPr>
              <w:tabs>
                <w:tab w:val="left" w:pos="9356"/>
              </w:tabs>
              <w:jc w:val="both"/>
              <w:rPr>
                <w:rFonts w:cs="Arial"/>
                <w:sz w:val="22"/>
                <w:szCs w:val="22"/>
              </w:rPr>
            </w:pPr>
          </w:p>
          <w:p w14:paraId="3989B8C0" w14:textId="496582AD" w:rsidR="00795C6B" w:rsidRPr="00543807" w:rsidRDefault="0061743E" w:rsidP="005C2CBE">
            <w:pPr>
              <w:tabs>
                <w:tab w:val="left" w:pos="9356"/>
              </w:tabs>
              <w:jc w:val="both"/>
              <w:rPr>
                <w:rFonts w:cs="Arial"/>
                <w:sz w:val="22"/>
                <w:szCs w:val="22"/>
                <w:lang w:val="es-MX"/>
              </w:rPr>
            </w:pPr>
            <w:r w:rsidRPr="00543807">
              <w:rPr>
                <w:rFonts w:cs="Arial"/>
                <w:sz w:val="22"/>
                <w:szCs w:val="22"/>
                <w:lang w:val="es-MX"/>
              </w:rPr>
              <w:t>El ámbito de aplicación es para todos los proyectos de exploración sísmica terrestre del sector hidrocarburos, tanto los que requiere</w:t>
            </w:r>
            <w:r w:rsidR="005C2CBE" w:rsidRPr="00543807">
              <w:rPr>
                <w:rFonts w:cs="Arial"/>
                <w:sz w:val="22"/>
                <w:szCs w:val="22"/>
                <w:lang w:val="es-MX"/>
              </w:rPr>
              <w:t>n</w:t>
            </w:r>
            <w:r w:rsidRPr="00543807">
              <w:rPr>
                <w:rFonts w:cs="Arial"/>
                <w:sz w:val="22"/>
                <w:szCs w:val="22"/>
                <w:lang w:val="es-MX"/>
              </w:rPr>
              <w:t xml:space="preserve"> licencia ambiental como para los que no requiere licencia ambiental acorde con lo previsto en el Decreto </w:t>
            </w:r>
            <w:r w:rsidR="005C2CBE" w:rsidRPr="00543807">
              <w:rPr>
                <w:rFonts w:cs="Arial"/>
                <w:sz w:val="22"/>
                <w:szCs w:val="22"/>
                <w:lang w:val="es-MX"/>
              </w:rPr>
              <w:t>2041 del 2014, e</w:t>
            </w:r>
            <w:r w:rsidR="00081BB2">
              <w:rPr>
                <w:rFonts w:cs="Arial"/>
                <w:sz w:val="22"/>
                <w:szCs w:val="22"/>
                <w:lang w:val="es-MX"/>
              </w:rPr>
              <w:t>l</w:t>
            </w:r>
            <w:r w:rsidR="005C2CBE" w:rsidRPr="00543807">
              <w:rPr>
                <w:rFonts w:cs="Arial"/>
                <w:sz w:val="22"/>
                <w:szCs w:val="22"/>
                <w:lang w:val="es-MX"/>
              </w:rPr>
              <w:t xml:space="preserve"> cual fue compilado en el Decreto 1076</w:t>
            </w:r>
            <w:r w:rsidRPr="00543807">
              <w:rPr>
                <w:rFonts w:cs="Arial"/>
                <w:sz w:val="22"/>
                <w:szCs w:val="22"/>
                <w:lang w:val="es-MX"/>
              </w:rPr>
              <w:t xml:space="preserve"> del 2015. </w:t>
            </w:r>
            <w:r w:rsidR="005C2CBE" w:rsidRPr="00543807">
              <w:rPr>
                <w:rFonts w:cs="Arial"/>
                <w:sz w:val="22"/>
                <w:szCs w:val="22"/>
                <w:lang w:val="es-MX"/>
              </w:rPr>
              <w:t xml:space="preserve">  Se precisa que no hay sujetos obligados a la norma que se expide, considerando que la GBAPEST es un documento de autogestión y autorregulación, de consulta, y de referencia técnica y de buenas prácticas ambientales.</w:t>
            </w:r>
          </w:p>
          <w:p w14:paraId="738175CA" w14:textId="77777777" w:rsidR="005C2CBE" w:rsidRPr="00543807" w:rsidRDefault="005C2CBE" w:rsidP="005C2CBE">
            <w:pPr>
              <w:tabs>
                <w:tab w:val="left" w:pos="9356"/>
              </w:tabs>
              <w:jc w:val="both"/>
              <w:rPr>
                <w:rFonts w:cs="Arial"/>
                <w:sz w:val="22"/>
                <w:szCs w:val="22"/>
                <w:lang w:val="es-MX"/>
              </w:rPr>
            </w:pPr>
          </w:p>
        </w:tc>
      </w:tr>
      <w:tr w:rsidR="00DF60FD" w:rsidRPr="00431BB6" w14:paraId="0AFC1629" w14:textId="77777777" w:rsidTr="001A1E25">
        <w:trPr>
          <w:trHeight w:val="3379"/>
        </w:trPr>
        <w:tc>
          <w:tcPr>
            <w:tcW w:w="10774" w:type="dxa"/>
            <w:gridSpan w:val="3"/>
            <w:tcBorders>
              <w:bottom w:val="single" w:sz="4" w:space="0" w:color="auto"/>
            </w:tcBorders>
            <w:shd w:val="clear" w:color="auto" w:fill="FFFFFF"/>
            <w:vAlign w:val="center"/>
          </w:tcPr>
          <w:p w14:paraId="71D50034" w14:textId="77777777" w:rsidR="00DF60FD" w:rsidRPr="00543807" w:rsidRDefault="00DF60FD" w:rsidP="001A1E25">
            <w:pPr>
              <w:numPr>
                <w:ilvl w:val="0"/>
                <w:numId w:val="46"/>
              </w:numPr>
              <w:rPr>
                <w:rFonts w:cs="Arial"/>
                <w:b/>
                <w:color w:val="000000"/>
                <w:sz w:val="22"/>
                <w:szCs w:val="22"/>
              </w:rPr>
            </w:pPr>
            <w:r w:rsidRPr="00543807">
              <w:rPr>
                <w:rFonts w:cs="Arial"/>
                <w:b/>
                <w:color w:val="000000"/>
                <w:sz w:val="22"/>
                <w:szCs w:val="22"/>
              </w:rPr>
              <w:t>VIABILIDAD JURÍDICA</w:t>
            </w:r>
          </w:p>
          <w:p w14:paraId="1375C46D" w14:textId="77777777" w:rsidR="00D05B67" w:rsidRPr="00543807" w:rsidRDefault="00D05B67" w:rsidP="0075705D">
            <w:pPr>
              <w:ind w:left="494" w:hanging="283"/>
              <w:rPr>
                <w:rFonts w:cs="Arial"/>
                <w:i/>
                <w:color w:val="808080"/>
                <w:sz w:val="22"/>
                <w:szCs w:val="22"/>
              </w:rPr>
            </w:pPr>
            <w:r w:rsidRPr="00543807">
              <w:rPr>
                <w:rFonts w:cs="Arial"/>
                <w:i/>
                <w:color w:val="808080"/>
                <w:sz w:val="22"/>
                <w:szCs w:val="22"/>
              </w:rPr>
              <w:t>(Por favor desarrolle cada uno de los siguientes puntos)</w:t>
            </w:r>
          </w:p>
          <w:p w14:paraId="27FD550D" w14:textId="77777777" w:rsidR="00D05B67" w:rsidRPr="00543807" w:rsidRDefault="00D05B67" w:rsidP="0075705D">
            <w:pPr>
              <w:ind w:left="494" w:hanging="283"/>
              <w:rPr>
                <w:rFonts w:cs="Arial"/>
                <w:i/>
                <w:color w:val="808080"/>
                <w:sz w:val="22"/>
                <w:szCs w:val="22"/>
              </w:rPr>
            </w:pPr>
          </w:p>
          <w:p w14:paraId="3CB4AA31" w14:textId="77777777" w:rsidR="00795C6B" w:rsidRPr="00543807" w:rsidRDefault="00795C6B" w:rsidP="0075705D">
            <w:pPr>
              <w:ind w:left="494" w:hanging="283"/>
              <w:jc w:val="both"/>
              <w:rPr>
                <w:rFonts w:cs="Arial"/>
                <w:sz w:val="22"/>
                <w:szCs w:val="22"/>
                <w:lang w:val="es-CO" w:eastAsia="es-CO"/>
              </w:rPr>
            </w:pPr>
            <w:r w:rsidRPr="00543807">
              <w:rPr>
                <w:rFonts w:cs="Arial"/>
                <w:sz w:val="22"/>
                <w:szCs w:val="22"/>
                <w:lang w:val="es-CO" w:eastAsia="es-CO"/>
              </w:rPr>
              <w:t>3.1 Análisis de las normas que otorgan la competencia para la expedición del proyecto normativo</w:t>
            </w:r>
          </w:p>
          <w:p w14:paraId="79F1E4CD" w14:textId="77777777" w:rsidR="00795C6B" w:rsidRPr="00543807" w:rsidRDefault="00795C6B" w:rsidP="0075705D">
            <w:pPr>
              <w:ind w:left="494" w:hanging="283"/>
              <w:jc w:val="both"/>
              <w:rPr>
                <w:rFonts w:cs="Arial"/>
                <w:sz w:val="22"/>
                <w:szCs w:val="22"/>
                <w:lang w:val="es-CO" w:eastAsia="es-CO"/>
              </w:rPr>
            </w:pPr>
          </w:p>
          <w:p w14:paraId="4FE385DB" w14:textId="7CDB4A0D" w:rsidR="00D46445" w:rsidRPr="00543807" w:rsidRDefault="00D46445" w:rsidP="00D46445">
            <w:pPr>
              <w:ind w:left="494" w:hanging="283"/>
              <w:jc w:val="both"/>
              <w:rPr>
                <w:rFonts w:cs="Arial"/>
                <w:sz w:val="22"/>
                <w:szCs w:val="22"/>
                <w:lang w:val="es-CO" w:eastAsia="es-CO"/>
              </w:rPr>
            </w:pPr>
            <w:r w:rsidRPr="00543807">
              <w:rPr>
                <w:rFonts w:cs="Arial"/>
                <w:sz w:val="22"/>
                <w:szCs w:val="22"/>
                <w:lang w:val="es-CO" w:eastAsia="es-CO"/>
              </w:rPr>
              <w:t>La facultad está otorgada por numerales 2</w:t>
            </w:r>
            <w:r w:rsidR="00323EFB" w:rsidRPr="00543807">
              <w:rPr>
                <w:rFonts w:cs="Arial"/>
                <w:sz w:val="22"/>
                <w:szCs w:val="22"/>
                <w:lang w:val="es-CO" w:eastAsia="es-CO"/>
              </w:rPr>
              <w:t xml:space="preserve">, </w:t>
            </w:r>
            <w:r w:rsidRPr="00543807">
              <w:rPr>
                <w:rFonts w:cs="Arial"/>
                <w:sz w:val="22"/>
                <w:szCs w:val="22"/>
                <w:lang w:val="es-CO" w:eastAsia="es-CO"/>
              </w:rPr>
              <w:t xml:space="preserve">11 </w:t>
            </w:r>
            <w:r w:rsidR="00323EFB" w:rsidRPr="00543807">
              <w:rPr>
                <w:rFonts w:cs="Arial"/>
                <w:sz w:val="22"/>
                <w:szCs w:val="22"/>
                <w:lang w:val="es-CO" w:eastAsia="es-CO"/>
              </w:rPr>
              <w:t xml:space="preserve">y 14 </w:t>
            </w:r>
            <w:r w:rsidRPr="00543807">
              <w:rPr>
                <w:rFonts w:cs="Arial"/>
                <w:sz w:val="22"/>
                <w:szCs w:val="22"/>
                <w:lang w:val="es-CO" w:eastAsia="es-CO"/>
              </w:rPr>
              <w:t>del artículo 5° de la Ley 99 de 1993 “</w:t>
            </w:r>
            <w:r w:rsidRPr="00081BB2">
              <w:rPr>
                <w:rFonts w:cs="Arial"/>
                <w:i/>
                <w:iCs/>
                <w:sz w:val="22"/>
                <w:szCs w:val="22"/>
                <w:lang w:val="es-CO" w:eastAsia="es-CO"/>
              </w:rPr>
              <w:t>Por la cual se crea el Ministerio del Medio Ambiente, hoy Ministerio de Ambiente y Desarrollo Sostenible</w:t>
            </w:r>
            <w:r w:rsidR="0014505C" w:rsidRPr="00543807">
              <w:rPr>
                <w:rFonts w:cs="Arial"/>
                <w:sz w:val="22"/>
                <w:szCs w:val="22"/>
                <w:lang w:val="es-CO" w:eastAsia="es-CO"/>
              </w:rPr>
              <w:t>”</w:t>
            </w:r>
            <w:r w:rsidRPr="00543807">
              <w:rPr>
                <w:rFonts w:cs="Arial"/>
                <w:sz w:val="22"/>
                <w:szCs w:val="22"/>
                <w:lang w:val="es-CO" w:eastAsia="es-CO"/>
              </w:rPr>
              <w:t>, como organismo rector de la gestión del medio ambiente y de los recursos naturales renovables, encargado entre otras cosas, de definir las regulaciones a las que se sujetarán la conservación, protección, manejo, uso y aprovechamiento de los recursos naturales renovables y el medio ambiente de la Nación, a fin de asegurar el desarrollo sostenible</w:t>
            </w:r>
            <w:r w:rsidRPr="00543807">
              <w:rPr>
                <w:rFonts w:cs="Arial"/>
                <w:sz w:val="22"/>
                <w:szCs w:val="22"/>
                <w:lang w:val="es-MX"/>
              </w:rPr>
              <w:t xml:space="preserve">.  </w:t>
            </w:r>
            <w:r w:rsidR="0014505C" w:rsidRPr="00543807">
              <w:rPr>
                <w:rFonts w:cs="Arial"/>
                <w:sz w:val="22"/>
                <w:szCs w:val="22"/>
                <w:lang w:val="es-CO" w:eastAsia="es-CO"/>
              </w:rPr>
              <w:t xml:space="preserve">Así mismo, </w:t>
            </w:r>
            <w:r w:rsidRPr="00543807">
              <w:rPr>
                <w:rFonts w:cs="Arial"/>
                <w:sz w:val="22"/>
                <w:szCs w:val="22"/>
                <w:lang w:val="es-CO" w:eastAsia="es-CO"/>
              </w:rPr>
              <w:t>se reordena el Sector Público encargado de la gestión y conservación del medio ambiente y los recursos naturales renovables, se organiza el Sistema Nacional Ambiental, SINA, y se dictan otras disposiciones,</w:t>
            </w:r>
            <w:r w:rsidR="00EC090A">
              <w:rPr>
                <w:rFonts w:cs="Arial"/>
                <w:sz w:val="22"/>
                <w:szCs w:val="22"/>
                <w:lang w:val="es-CO" w:eastAsia="es-CO"/>
              </w:rPr>
              <w:t xml:space="preserve"> de</w:t>
            </w:r>
            <w:r w:rsidRPr="00543807">
              <w:rPr>
                <w:rFonts w:cs="Arial"/>
                <w:sz w:val="22"/>
                <w:szCs w:val="22"/>
                <w:lang w:val="es-CO" w:eastAsia="es-CO"/>
              </w:rPr>
              <w:t xml:space="preserve"> los cuales </w:t>
            </w:r>
            <w:r w:rsidR="00EC090A">
              <w:rPr>
                <w:rFonts w:cs="Arial"/>
                <w:sz w:val="22"/>
                <w:szCs w:val="22"/>
                <w:lang w:val="es-CO" w:eastAsia="es-CO"/>
              </w:rPr>
              <w:t xml:space="preserve">se </w:t>
            </w:r>
            <w:r w:rsidRPr="00543807">
              <w:rPr>
                <w:rFonts w:cs="Arial"/>
                <w:sz w:val="22"/>
                <w:szCs w:val="22"/>
                <w:lang w:val="es-CO" w:eastAsia="es-CO"/>
              </w:rPr>
              <w:t xml:space="preserve">desarrolla: </w:t>
            </w:r>
          </w:p>
          <w:p w14:paraId="66930649" w14:textId="77777777" w:rsidR="00D46445" w:rsidRPr="00543807" w:rsidRDefault="00D46445" w:rsidP="00D46445">
            <w:pPr>
              <w:ind w:left="494" w:hanging="283"/>
              <w:jc w:val="both"/>
              <w:rPr>
                <w:rFonts w:cs="Arial"/>
                <w:sz w:val="22"/>
                <w:szCs w:val="22"/>
                <w:lang w:val="es-CO" w:eastAsia="es-CO"/>
              </w:rPr>
            </w:pPr>
          </w:p>
          <w:p w14:paraId="316515A8" w14:textId="77777777" w:rsidR="00D46445" w:rsidRPr="00543807" w:rsidRDefault="00D46445" w:rsidP="00D46445">
            <w:pPr>
              <w:ind w:left="494" w:hanging="283"/>
              <w:jc w:val="both"/>
              <w:rPr>
                <w:rFonts w:cs="Arial"/>
                <w:sz w:val="22"/>
                <w:szCs w:val="22"/>
                <w:lang w:val="es-CO" w:eastAsia="es-CO"/>
              </w:rPr>
            </w:pPr>
            <w:r w:rsidRPr="00543807">
              <w:rPr>
                <w:rFonts w:cs="Arial"/>
                <w:sz w:val="22"/>
                <w:szCs w:val="22"/>
                <w:lang w:val="es-CO" w:eastAsia="es-CO"/>
              </w:rPr>
              <w:t>“(…)</w:t>
            </w:r>
            <w:r w:rsidRPr="00EC090A">
              <w:rPr>
                <w:rFonts w:cs="Arial"/>
                <w:i/>
                <w:iCs/>
                <w:sz w:val="22"/>
                <w:szCs w:val="22"/>
                <w:lang w:val="es-CO" w:eastAsia="es-CO"/>
              </w:rPr>
              <w:t>2. Regular las condiciones generales para el saneamiento del medio ambiente, y el uso, manejo, aprovechamiento, conservación, restauración y recuperación de los recursos naturales, a fin de impedir, reprimir, eliminar o mitigar el impacto de actividades contaminantes, deteriorantes o destructivas del entorno o del patrimonio natural;</w:t>
            </w:r>
            <w:r w:rsidRPr="00543807">
              <w:rPr>
                <w:rFonts w:cs="Arial"/>
                <w:sz w:val="22"/>
                <w:szCs w:val="22"/>
                <w:lang w:val="es-CO" w:eastAsia="es-CO"/>
              </w:rPr>
              <w:t xml:space="preserve"> (…)</w:t>
            </w:r>
          </w:p>
          <w:p w14:paraId="0DFCA088" w14:textId="77777777" w:rsidR="00D46445" w:rsidRPr="00543807" w:rsidRDefault="00D46445" w:rsidP="0075705D">
            <w:pPr>
              <w:ind w:left="494" w:hanging="283"/>
              <w:jc w:val="both"/>
              <w:rPr>
                <w:rFonts w:cs="Arial"/>
                <w:sz w:val="22"/>
                <w:szCs w:val="22"/>
                <w:lang w:val="es-CO" w:eastAsia="es-CO"/>
              </w:rPr>
            </w:pPr>
          </w:p>
          <w:p w14:paraId="2FA7345C" w14:textId="77777777" w:rsidR="00323EFB" w:rsidRPr="00543807" w:rsidRDefault="00323EFB" w:rsidP="00323EFB">
            <w:pPr>
              <w:ind w:left="494" w:hanging="283"/>
              <w:jc w:val="both"/>
              <w:rPr>
                <w:rFonts w:cs="Arial"/>
                <w:sz w:val="22"/>
                <w:szCs w:val="22"/>
                <w:lang w:val="es-CO" w:eastAsia="es-CO"/>
              </w:rPr>
            </w:pPr>
            <w:r w:rsidRPr="00543807">
              <w:rPr>
                <w:rFonts w:cs="Arial"/>
                <w:sz w:val="22"/>
                <w:szCs w:val="22"/>
                <w:lang w:val="es-CO" w:eastAsia="es-CO"/>
              </w:rPr>
              <w:lastRenderedPageBreak/>
              <w:t>“(…)</w:t>
            </w:r>
            <w:r w:rsidRPr="00EC090A">
              <w:rPr>
                <w:rFonts w:cs="Arial"/>
                <w:i/>
                <w:iCs/>
                <w:sz w:val="22"/>
                <w:szCs w:val="22"/>
                <w:lang w:val="es-CO" w:eastAsia="es-CO"/>
              </w:rPr>
              <w:t xml:space="preserve">11. Dictar regulaciones de carácter general tendientes a controlar y reducir las contaminaciones </w:t>
            </w:r>
            <w:proofErr w:type="spellStart"/>
            <w:r w:rsidRPr="00EC090A">
              <w:rPr>
                <w:rFonts w:cs="Arial"/>
                <w:i/>
                <w:iCs/>
                <w:sz w:val="22"/>
                <w:szCs w:val="22"/>
                <w:lang w:val="es-CO" w:eastAsia="es-CO"/>
              </w:rPr>
              <w:t>geosférica</w:t>
            </w:r>
            <w:proofErr w:type="spellEnd"/>
            <w:r w:rsidRPr="00EC090A">
              <w:rPr>
                <w:rFonts w:cs="Arial"/>
                <w:i/>
                <w:iCs/>
                <w:sz w:val="22"/>
                <w:szCs w:val="22"/>
                <w:lang w:val="es-CO" w:eastAsia="es-CO"/>
              </w:rPr>
              <w:t>, hídrica, del paisaje, sonora y atmosférica, en todo el territorio nacional</w:t>
            </w:r>
            <w:r w:rsidRPr="00EC090A">
              <w:rPr>
                <w:rFonts w:cs="Arial"/>
                <w:i/>
                <w:iCs/>
                <w:sz w:val="22"/>
                <w:szCs w:val="22"/>
              </w:rPr>
              <w:t>;</w:t>
            </w:r>
            <w:r w:rsidRPr="00543807">
              <w:rPr>
                <w:rFonts w:cs="Arial"/>
                <w:sz w:val="22"/>
                <w:szCs w:val="22"/>
                <w:lang w:val="es-CO" w:eastAsia="es-CO"/>
              </w:rPr>
              <w:t xml:space="preserve"> (…)</w:t>
            </w:r>
          </w:p>
          <w:p w14:paraId="3C9074AE" w14:textId="77777777" w:rsidR="00323EFB" w:rsidRPr="00543807" w:rsidRDefault="00323EFB" w:rsidP="00323EFB">
            <w:pPr>
              <w:ind w:left="494" w:hanging="283"/>
              <w:jc w:val="both"/>
              <w:rPr>
                <w:rFonts w:cs="Arial"/>
                <w:sz w:val="22"/>
                <w:szCs w:val="22"/>
                <w:lang w:val="es-CO" w:eastAsia="es-CO"/>
              </w:rPr>
            </w:pPr>
          </w:p>
          <w:p w14:paraId="0CD90717" w14:textId="77777777" w:rsidR="00323EFB" w:rsidRPr="00543807" w:rsidRDefault="00323EFB" w:rsidP="00323EFB">
            <w:pPr>
              <w:ind w:left="494" w:hanging="283"/>
              <w:jc w:val="both"/>
              <w:rPr>
                <w:rFonts w:cs="Arial"/>
                <w:sz w:val="22"/>
                <w:szCs w:val="22"/>
                <w:lang w:val="es-CO" w:eastAsia="es-CO"/>
              </w:rPr>
            </w:pPr>
            <w:r w:rsidRPr="00543807">
              <w:rPr>
                <w:rFonts w:cs="Arial"/>
                <w:sz w:val="22"/>
                <w:szCs w:val="22"/>
                <w:lang w:val="es-CO" w:eastAsia="es-CO"/>
              </w:rPr>
              <w:t>“(…)</w:t>
            </w:r>
            <w:r w:rsidRPr="00EC090A">
              <w:rPr>
                <w:rFonts w:cs="Arial"/>
                <w:i/>
                <w:iCs/>
                <w:sz w:val="22"/>
                <w:szCs w:val="22"/>
                <w:lang w:val="es-CO" w:eastAsia="es-CO"/>
              </w:rPr>
              <w:t>14. Definir y regular los instrumentos administrativos y mecanismos necesarios para la prevención y el control de los factores de deterioro ambiental y determinar los criterios de evaluación, seguimiento y manejo ambientales de las actividades económicas;</w:t>
            </w:r>
            <w:r w:rsidRPr="00543807">
              <w:rPr>
                <w:rFonts w:cs="Arial"/>
                <w:sz w:val="22"/>
                <w:szCs w:val="22"/>
                <w:lang w:val="es-CO" w:eastAsia="es-CO"/>
              </w:rPr>
              <w:t xml:space="preserve"> (…)</w:t>
            </w:r>
          </w:p>
          <w:p w14:paraId="7CF1A297" w14:textId="77777777" w:rsidR="00323EFB" w:rsidRPr="00543807" w:rsidRDefault="00323EFB" w:rsidP="00323EFB">
            <w:pPr>
              <w:ind w:left="494" w:hanging="283"/>
              <w:jc w:val="both"/>
              <w:rPr>
                <w:rFonts w:cs="Arial"/>
                <w:sz w:val="22"/>
                <w:szCs w:val="22"/>
                <w:lang w:val="es-CO" w:eastAsia="es-CO"/>
              </w:rPr>
            </w:pPr>
          </w:p>
          <w:p w14:paraId="5CF7859F" w14:textId="72802883" w:rsidR="00D46445" w:rsidRPr="00543807" w:rsidRDefault="00D46445" w:rsidP="00D46445">
            <w:pPr>
              <w:ind w:left="541" w:hanging="283"/>
              <w:jc w:val="both"/>
              <w:rPr>
                <w:rFonts w:cs="Arial"/>
                <w:sz w:val="22"/>
                <w:szCs w:val="22"/>
                <w:lang w:val="es-CO" w:eastAsia="es-CO"/>
              </w:rPr>
            </w:pPr>
            <w:r w:rsidRPr="00543807">
              <w:rPr>
                <w:rFonts w:cs="Arial"/>
                <w:sz w:val="22"/>
                <w:szCs w:val="22"/>
                <w:lang w:val="es-CO" w:eastAsia="es-CO"/>
              </w:rPr>
              <w:t>Que el numeral 2 del artículo </w:t>
            </w:r>
            <w:hyperlink r:id="rId8" w:anchor="2" w:history="1">
              <w:r w:rsidRPr="00543807">
                <w:rPr>
                  <w:rFonts w:cs="Arial"/>
                  <w:sz w:val="22"/>
                  <w:szCs w:val="22"/>
                  <w:lang w:val="es-CO" w:eastAsia="es-CO"/>
                </w:rPr>
                <w:t>2o</w:t>
              </w:r>
            </w:hyperlink>
            <w:r w:rsidRPr="00543807">
              <w:rPr>
                <w:rFonts w:cs="Arial"/>
                <w:sz w:val="22"/>
                <w:szCs w:val="22"/>
                <w:lang w:val="es-CO" w:eastAsia="es-CO"/>
              </w:rPr>
              <w:t> del Decreto</w:t>
            </w:r>
            <w:r w:rsidR="00BF500A">
              <w:rPr>
                <w:rFonts w:cs="Arial"/>
                <w:sz w:val="22"/>
                <w:szCs w:val="22"/>
                <w:lang w:val="es-CO" w:eastAsia="es-CO"/>
              </w:rPr>
              <w:t xml:space="preserve"> –Ley </w:t>
            </w:r>
            <w:r w:rsidRPr="00543807">
              <w:rPr>
                <w:rFonts w:cs="Arial"/>
                <w:sz w:val="22"/>
                <w:szCs w:val="22"/>
                <w:lang w:val="es-CO" w:eastAsia="es-CO"/>
              </w:rPr>
              <w:t>3570 de 2011, estableció como función del Ministerio de Ambiente y Desarrollo Sostenible la siguiente: “</w:t>
            </w:r>
            <w:r w:rsidRPr="00E02C0B">
              <w:rPr>
                <w:rFonts w:cs="Arial"/>
                <w:i/>
                <w:iCs/>
                <w:sz w:val="22"/>
                <w:szCs w:val="22"/>
                <w:lang w:val="es-CO" w:eastAsia="es-CO"/>
              </w:rPr>
              <w:t>diseñar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deteriorantes o destructivas del entorno o del patrimonio natural, en todos los sectores económicos y productivos</w:t>
            </w:r>
            <w:r w:rsidRPr="00543807">
              <w:rPr>
                <w:rFonts w:cs="Arial"/>
                <w:sz w:val="22"/>
                <w:szCs w:val="22"/>
                <w:lang w:val="es-CO" w:eastAsia="es-CO"/>
              </w:rPr>
              <w:t>”.</w:t>
            </w:r>
          </w:p>
          <w:p w14:paraId="1ECE0DE3" w14:textId="77777777" w:rsidR="0014505C" w:rsidRPr="00543807" w:rsidRDefault="0014505C" w:rsidP="00D46445">
            <w:pPr>
              <w:ind w:left="541" w:hanging="283"/>
              <w:jc w:val="both"/>
              <w:rPr>
                <w:rFonts w:cs="Arial"/>
                <w:sz w:val="22"/>
                <w:szCs w:val="22"/>
                <w:lang w:val="es-CO" w:eastAsia="es-CO"/>
              </w:rPr>
            </w:pPr>
          </w:p>
          <w:p w14:paraId="718B877B" w14:textId="02138626" w:rsidR="0014505C" w:rsidRPr="00543807" w:rsidRDefault="0014505C" w:rsidP="00E02C0B">
            <w:pPr>
              <w:pStyle w:val="Default"/>
              <w:ind w:left="258"/>
              <w:jc w:val="both"/>
              <w:rPr>
                <w:sz w:val="22"/>
                <w:szCs w:val="22"/>
              </w:rPr>
            </w:pPr>
            <w:r w:rsidRPr="00543807">
              <w:rPr>
                <w:color w:val="auto"/>
                <w:sz w:val="22"/>
                <w:szCs w:val="22"/>
                <w:lang w:val="es-MX" w:eastAsia="es-ES"/>
              </w:rPr>
              <w:t xml:space="preserve">En el artículo 19, numeral </w:t>
            </w:r>
            <w:r w:rsidR="00E02C0B" w:rsidRPr="00543807">
              <w:rPr>
                <w:color w:val="auto"/>
                <w:sz w:val="22"/>
                <w:szCs w:val="22"/>
                <w:lang w:val="es-MX" w:eastAsia="es-ES"/>
              </w:rPr>
              <w:t xml:space="preserve">1 </w:t>
            </w:r>
            <w:r w:rsidR="00E02C0B">
              <w:rPr>
                <w:color w:val="auto"/>
                <w:sz w:val="22"/>
                <w:szCs w:val="22"/>
                <w:lang w:val="es-MX" w:eastAsia="es-ES"/>
              </w:rPr>
              <w:t>del</w:t>
            </w:r>
            <w:r w:rsidRPr="00543807">
              <w:rPr>
                <w:color w:val="auto"/>
                <w:sz w:val="22"/>
                <w:szCs w:val="22"/>
                <w:lang w:val="es-MX" w:eastAsia="es-ES"/>
              </w:rPr>
              <w:t xml:space="preserve"> Decreto </w:t>
            </w:r>
            <w:r w:rsidR="00BF500A">
              <w:rPr>
                <w:color w:val="auto"/>
                <w:sz w:val="22"/>
                <w:szCs w:val="22"/>
                <w:lang w:val="es-MX" w:eastAsia="es-ES"/>
              </w:rPr>
              <w:t xml:space="preserve">– Ley </w:t>
            </w:r>
            <w:r w:rsidRPr="00543807">
              <w:rPr>
                <w:color w:val="auto"/>
                <w:sz w:val="22"/>
                <w:szCs w:val="22"/>
                <w:lang w:val="es-MX" w:eastAsia="es-ES"/>
              </w:rPr>
              <w:t>3570 del 2011, se señalan las funciones de la DASSU y se establece que debe:</w:t>
            </w:r>
            <w:r w:rsidR="00E02C0B">
              <w:rPr>
                <w:color w:val="auto"/>
                <w:sz w:val="22"/>
                <w:szCs w:val="22"/>
                <w:lang w:val="es-MX" w:eastAsia="es-ES"/>
              </w:rPr>
              <w:t xml:space="preserve"> </w:t>
            </w:r>
            <w:r w:rsidRPr="00543807">
              <w:rPr>
                <w:sz w:val="22"/>
                <w:szCs w:val="22"/>
              </w:rPr>
              <w:t>“</w:t>
            </w:r>
            <w:r w:rsidRPr="00543807">
              <w:rPr>
                <w:i/>
                <w:sz w:val="22"/>
                <w:szCs w:val="22"/>
              </w:rPr>
              <w:t>Proponer las normas ambientales y las regulaciones de carácter general sobre ambiente a las que deberán sujetarse las actividades mineras, industriales, de transporte y en general todo servicio o actividad que pueda generar directa o indirectamente daños ambientales</w:t>
            </w:r>
            <w:r w:rsidRPr="00543807">
              <w:rPr>
                <w:sz w:val="22"/>
                <w:szCs w:val="22"/>
              </w:rPr>
              <w:t>”.</w:t>
            </w:r>
          </w:p>
          <w:p w14:paraId="10D96DFA" w14:textId="77777777" w:rsidR="0014505C" w:rsidRPr="00543807" w:rsidRDefault="0014505C" w:rsidP="009968EB">
            <w:pPr>
              <w:ind w:left="258"/>
              <w:jc w:val="both"/>
              <w:rPr>
                <w:rFonts w:cs="Arial"/>
                <w:sz w:val="22"/>
                <w:szCs w:val="22"/>
                <w:lang w:val="es-CO" w:eastAsia="es-CO"/>
              </w:rPr>
            </w:pPr>
          </w:p>
          <w:p w14:paraId="0133127E" w14:textId="460F9B7B" w:rsidR="0014505C" w:rsidRPr="00543807" w:rsidRDefault="0014505C" w:rsidP="00E02C0B">
            <w:pPr>
              <w:ind w:left="258"/>
              <w:jc w:val="both"/>
              <w:rPr>
                <w:sz w:val="22"/>
                <w:szCs w:val="22"/>
              </w:rPr>
            </w:pPr>
            <w:r w:rsidRPr="00543807">
              <w:rPr>
                <w:rFonts w:cs="Arial"/>
                <w:sz w:val="22"/>
                <w:szCs w:val="22"/>
                <w:lang w:val="es-CO" w:eastAsia="es-CO"/>
              </w:rPr>
              <w:t>Así mismo, en el artículo 5 prevé:</w:t>
            </w:r>
            <w:r w:rsidR="00E02C0B">
              <w:rPr>
                <w:rFonts w:cs="Arial"/>
                <w:sz w:val="22"/>
                <w:szCs w:val="22"/>
                <w:lang w:val="es-CO" w:eastAsia="es-CO"/>
              </w:rPr>
              <w:t xml:space="preserve"> </w:t>
            </w:r>
            <w:r w:rsidRPr="00543807">
              <w:rPr>
                <w:sz w:val="22"/>
                <w:szCs w:val="22"/>
              </w:rPr>
              <w:t>“</w:t>
            </w:r>
            <w:r w:rsidRPr="00543807">
              <w:rPr>
                <w:i/>
                <w:sz w:val="22"/>
                <w:szCs w:val="22"/>
              </w:rPr>
              <w:t>Diseñar y promover, al interior de los sectores productivos y de servicios, estrategias para la adopción de mejores prácticas ambientales orientadas a mejorar la competitividad, productividad, autogestión e internalización de costos ambientales</w:t>
            </w:r>
            <w:r w:rsidRPr="00543807">
              <w:rPr>
                <w:sz w:val="22"/>
                <w:szCs w:val="22"/>
              </w:rPr>
              <w:t xml:space="preserve">”. </w:t>
            </w:r>
          </w:p>
          <w:p w14:paraId="1F5924CC" w14:textId="77777777" w:rsidR="00D46445" w:rsidRPr="00543807" w:rsidRDefault="00D46445" w:rsidP="0075705D">
            <w:pPr>
              <w:ind w:left="494" w:hanging="283"/>
              <w:jc w:val="both"/>
              <w:rPr>
                <w:rFonts w:cs="Arial"/>
                <w:sz w:val="22"/>
                <w:szCs w:val="22"/>
                <w:lang w:val="es-CO" w:eastAsia="es-CO"/>
              </w:rPr>
            </w:pPr>
          </w:p>
          <w:p w14:paraId="39E570BA" w14:textId="77777777" w:rsidR="00795C6B" w:rsidRPr="00543807" w:rsidRDefault="00795C6B" w:rsidP="0075705D">
            <w:pPr>
              <w:ind w:left="494" w:hanging="283"/>
              <w:jc w:val="both"/>
              <w:rPr>
                <w:rFonts w:cs="Arial"/>
                <w:sz w:val="22"/>
                <w:szCs w:val="22"/>
                <w:lang w:val="es-CO" w:eastAsia="es-CO"/>
              </w:rPr>
            </w:pPr>
            <w:r w:rsidRPr="00543807">
              <w:rPr>
                <w:rFonts w:cs="Arial"/>
                <w:sz w:val="22"/>
                <w:szCs w:val="22"/>
                <w:lang w:val="es-CO" w:eastAsia="es-CO"/>
              </w:rPr>
              <w:t>3.2 Vigencia de la ley o norma reglamentada o desarrollada</w:t>
            </w:r>
          </w:p>
          <w:p w14:paraId="32225AB9" w14:textId="77777777" w:rsidR="00795C6B" w:rsidRPr="00543807" w:rsidRDefault="00795C6B" w:rsidP="0075705D">
            <w:pPr>
              <w:ind w:left="494" w:hanging="283"/>
              <w:jc w:val="both"/>
              <w:rPr>
                <w:rFonts w:cs="Arial"/>
                <w:sz w:val="22"/>
                <w:szCs w:val="22"/>
                <w:lang w:val="es-CO" w:eastAsia="es-CO"/>
              </w:rPr>
            </w:pPr>
          </w:p>
          <w:p w14:paraId="6AFF4C29" w14:textId="399F12CA" w:rsidR="0014505C" w:rsidRPr="00543807" w:rsidRDefault="0014505C" w:rsidP="0015079A">
            <w:pPr>
              <w:tabs>
                <w:tab w:val="left" w:pos="3690"/>
              </w:tabs>
              <w:ind w:left="541" w:right="-15" w:hanging="258"/>
              <w:jc w:val="both"/>
              <w:rPr>
                <w:rFonts w:cs="Arial"/>
                <w:sz w:val="22"/>
                <w:szCs w:val="22"/>
                <w:lang w:val="es-CO" w:eastAsia="es-CO"/>
              </w:rPr>
            </w:pPr>
            <w:r w:rsidRPr="00543807">
              <w:rPr>
                <w:rFonts w:cs="Arial"/>
                <w:sz w:val="22"/>
                <w:szCs w:val="22"/>
                <w:lang w:val="es-CO" w:eastAsia="es-CO"/>
              </w:rPr>
              <w:t xml:space="preserve">La </w:t>
            </w:r>
            <w:r w:rsidR="0006638A">
              <w:rPr>
                <w:rFonts w:cs="Arial"/>
                <w:sz w:val="22"/>
                <w:szCs w:val="22"/>
                <w:lang w:val="es-CO" w:eastAsia="es-CO"/>
              </w:rPr>
              <w:t>R</w:t>
            </w:r>
            <w:r w:rsidRPr="00543807">
              <w:rPr>
                <w:rFonts w:cs="Arial"/>
                <w:sz w:val="22"/>
                <w:szCs w:val="22"/>
                <w:lang w:val="es-CO" w:eastAsia="es-CO"/>
              </w:rPr>
              <w:t>esolución 1023 del 2005</w:t>
            </w:r>
            <w:r w:rsidR="001F3647">
              <w:rPr>
                <w:rFonts w:cs="Arial"/>
                <w:sz w:val="22"/>
                <w:szCs w:val="22"/>
                <w:lang w:val="es-CO" w:eastAsia="es-CO"/>
              </w:rPr>
              <w:t xml:space="preserve"> y su modificación </w:t>
            </w:r>
            <w:r w:rsidR="002D027D">
              <w:rPr>
                <w:rFonts w:cs="Arial"/>
                <w:sz w:val="22"/>
                <w:szCs w:val="22"/>
                <w:lang w:val="es-CO" w:eastAsia="es-CO"/>
              </w:rPr>
              <w:t>Resolución</w:t>
            </w:r>
            <w:r w:rsidR="001F3647">
              <w:rPr>
                <w:rFonts w:cs="Arial"/>
                <w:sz w:val="22"/>
                <w:szCs w:val="22"/>
                <w:lang w:val="es-CO" w:eastAsia="es-CO"/>
              </w:rPr>
              <w:t xml:space="preserve"> 1035 de 2008, </w:t>
            </w:r>
            <w:r w:rsidRPr="00543807">
              <w:rPr>
                <w:rFonts w:cs="Arial"/>
                <w:sz w:val="22"/>
                <w:szCs w:val="22"/>
                <w:lang w:val="es-CO" w:eastAsia="es-CO"/>
              </w:rPr>
              <w:t>se encuentra</w:t>
            </w:r>
            <w:r w:rsidR="001F3647">
              <w:rPr>
                <w:rFonts w:cs="Arial"/>
                <w:sz w:val="22"/>
                <w:szCs w:val="22"/>
                <w:lang w:val="es-CO" w:eastAsia="es-CO"/>
              </w:rPr>
              <w:t>n</w:t>
            </w:r>
            <w:r w:rsidRPr="00543807">
              <w:rPr>
                <w:rFonts w:cs="Arial"/>
                <w:sz w:val="22"/>
                <w:szCs w:val="22"/>
                <w:lang w:val="es-CO" w:eastAsia="es-CO"/>
              </w:rPr>
              <w:t xml:space="preserve"> vigente</w:t>
            </w:r>
            <w:r w:rsidR="001F3647">
              <w:rPr>
                <w:rFonts w:cs="Arial"/>
                <w:sz w:val="22"/>
                <w:szCs w:val="22"/>
                <w:lang w:val="es-CO" w:eastAsia="es-CO"/>
              </w:rPr>
              <w:t>s</w:t>
            </w:r>
            <w:r w:rsidRPr="00543807">
              <w:rPr>
                <w:rFonts w:cs="Arial"/>
                <w:sz w:val="22"/>
                <w:szCs w:val="22"/>
                <w:lang w:val="es-CO" w:eastAsia="es-CO"/>
              </w:rPr>
              <w:t>.</w:t>
            </w:r>
            <w:r w:rsidR="00A72854" w:rsidRPr="00543807">
              <w:rPr>
                <w:rFonts w:cs="Arial"/>
                <w:sz w:val="22"/>
                <w:szCs w:val="22"/>
                <w:lang w:val="es-CO" w:eastAsia="es-CO"/>
              </w:rPr>
              <w:t xml:space="preserve">  La vigencia de la propuesta de resolución rige a partir de su publicación en el Diario Oficial.</w:t>
            </w:r>
          </w:p>
          <w:p w14:paraId="5F19C2BE" w14:textId="77777777" w:rsidR="0014505C" w:rsidRPr="00543807" w:rsidRDefault="0014505C" w:rsidP="0075705D">
            <w:pPr>
              <w:ind w:left="494" w:hanging="283"/>
              <w:jc w:val="both"/>
              <w:rPr>
                <w:rFonts w:cs="Arial"/>
                <w:sz w:val="22"/>
                <w:szCs w:val="22"/>
                <w:lang w:val="es-CO" w:eastAsia="es-CO"/>
              </w:rPr>
            </w:pPr>
            <w:r w:rsidRPr="00543807">
              <w:rPr>
                <w:rFonts w:cs="Arial"/>
                <w:sz w:val="22"/>
                <w:szCs w:val="22"/>
                <w:lang w:val="es-CO" w:eastAsia="es-CO"/>
              </w:rPr>
              <w:t xml:space="preserve"> </w:t>
            </w:r>
          </w:p>
          <w:p w14:paraId="7A50EAFB" w14:textId="77777777" w:rsidR="00795C6B" w:rsidRPr="00543807" w:rsidRDefault="00795C6B" w:rsidP="0075705D">
            <w:pPr>
              <w:ind w:left="494" w:hanging="283"/>
              <w:jc w:val="both"/>
              <w:rPr>
                <w:rFonts w:cs="Arial"/>
                <w:sz w:val="22"/>
                <w:szCs w:val="22"/>
                <w:lang w:val="es-CO" w:eastAsia="es-CO"/>
              </w:rPr>
            </w:pPr>
            <w:r w:rsidRPr="00543807">
              <w:rPr>
                <w:rFonts w:cs="Arial"/>
                <w:sz w:val="22"/>
                <w:szCs w:val="22"/>
                <w:lang w:val="es-CO" w:eastAsia="es-CO"/>
              </w:rPr>
              <w:t>3.3. Disposiciones deroga</w:t>
            </w:r>
            <w:r w:rsidR="008F1DE8" w:rsidRPr="00543807">
              <w:rPr>
                <w:rFonts w:cs="Arial"/>
                <w:sz w:val="22"/>
                <w:szCs w:val="22"/>
                <w:lang w:val="es-CO" w:eastAsia="es-CO"/>
              </w:rPr>
              <w:t>da</w:t>
            </w:r>
            <w:r w:rsidRPr="00543807">
              <w:rPr>
                <w:rFonts w:cs="Arial"/>
                <w:sz w:val="22"/>
                <w:szCs w:val="22"/>
                <w:lang w:val="es-CO" w:eastAsia="es-CO"/>
              </w:rPr>
              <w:t>s, subrogadas, modificadas, adicionadas</w:t>
            </w:r>
            <w:r w:rsidR="00D05B67" w:rsidRPr="00543807">
              <w:rPr>
                <w:rFonts w:cs="Arial"/>
                <w:sz w:val="22"/>
                <w:szCs w:val="22"/>
                <w:lang w:val="es-CO" w:eastAsia="es-CO"/>
              </w:rPr>
              <w:t xml:space="preserve"> o sustituidas </w:t>
            </w:r>
          </w:p>
          <w:p w14:paraId="0D5397F9" w14:textId="77777777" w:rsidR="00D05B67" w:rsidRPr="00543807" w:rsidRDefault="00D05B67" w:rsidP="0075705D">
            <w:pPr>
              <w:ind w:left="494" w:hanging="283"/>
              <w:jc w:val="both"/>
              <w:rPr>
                <w:rFonts w:cs="Arial"/>
                <w:sz w:val="22"/>
                <w:szCs w:val="22"/>
                <w:lang w:val="es-CO" w:eastAsia="es-CO"/>
              </w:rPr>
            </w:pPr>
          </w:p>
          <w:p w14:paraId="5AF9D770" w14:textId="39542F86" w:rsidR="009968EB" w:rsidRPr="00543807" w:rsidRDefault="009968EB" w:rsidP="009968EB">
            <w:pPr>
              <w:pStyle w:val="Default"/>
              <w:ind w:left="258"/>
              <w:jc w:val="both"/>
              <w:rPr>
                <w:color w:val="auto"/>
                <w:sz w:val="22"/>
                <w:szCs w:val="22"/>
                <w:lang w:val="es-MX" w:eastAsia="es-ES"/>
              </w:rPr>
            </w:pPr>
            <w:r w:rsidRPr="00543807">
              <w:rPr>
                <w:color w:val="auto"/>
                <w:sz w:val="22"/>
                <w:szCs w:val="22"/>
                <w:lang w:val="es-MX" w:eastAsia="es-ES"/>
              </w:rPr>
              <w:t xml:space="preserve">Requiere la </w:t>
            </w:r>
            <w:r w:rsidR="002D027D">
              <w:rPr>
                <w:color w:val="auto"/>
                <w:sz w:val="22"/>
                <w:szCs w:val="22"/>
                <w:lang w:val="es-MX" w:eastAsia="es-ES"/>
              </w:rPr>
              <w:t>sustitución</w:t>
            </w:r>
            <w:r w:rsidR="002D027D" w:rsidRPr="00543807">
              <w:rPr>
                <w:color w:val="auto"/>
                <w:sz w:val="22"/>
                <w:szCs w:val="22"/>
                <w:lang w:val="es-MX" w:eastAsia="es-ES"/>
              </w:rPr>
              <w:t xml:space="preserve"> </w:t>
            </w:r>
            <w:r w:rsidRPr="00543807">
              <w:rPr>
                <w:color w:val="auto"/>
                <w:sz w:val="22"/>
                <w:szCs w:val="22"/>
                <w:lang w:val="es-MX" w:eastAsia="es-ES"/>
              </w:rPr>
              <w:t xml:space="preserve">del artículo 3, numeral 1, ítem 2 de la Resolución 1023 del julio 28 del 2005 “Por la cual se adoptan guías ambientales como instrumento de autogestión y autorregulación”, el cual que prevé la adopción de la “Guía básica ambiental para programas de exploración sísmica terrestre” </w:t>
            </w:r>
          </w:p>
          <w:p w14:paraId="3DCAD56E" w14:textId="77777777" w:rsidR="00A72854" w:rsidRPr="00543807" w:rsidRDefault="00A72854" w:rsidP="0075705D">
            <w:pPr>
              <w:ind w:left="494" w:hanging="283"/>
              <w:jc w:val="both"/>
              <w:rPr>
                <w:rFonts w:cs="Arial"/>
                <w:sz w:val="22"/>
                <w:szCs w:val="22"/>
                <w:lang w:val="es-MX" w:eastAsia="es-CO"/>
              </w:rPr>
            </w:pPr>
          </w:p>
          <w:p w14:paraId="296AAC76" w14:textId="77777777" w:rsidR="00D05B67" w:rsidRPr="00543807" w:rsidRDefault="00D05B67" w:rsidP="0075705D">
            <w:pPr>
              <w:ind w:left="494" w:hanging="283"/>
              <w:jc w:val="both"/>
              <w:rPr>
                <w:rFonts w:cs="Arial"/>
                <w:sz w:val="22"/>
                <w:szCs w:val="22"/>
                <w:lang w:val="es-CO" w:eastAsia="es-CO"/>
              </w:rPr>
            </w:pPr>
            <w:r w:rsidRPr="00543807">
              <w:rPr>
                <w:rFonts w:cs="Arial"/>
                <w:sz w:val="22"/>
                <w:szCs w:val="22"/>
                <w:lang w:val="es-CO" w:eastAsia="es-CO"/>
              </w:rPr>
              <w:t>3.4 Revisión y análisis de la jurisprudencia que tenga impacto o sea relevante para la expedición del proyecto normativo (órganos de cierre de cada jurisdicción)</w:t>
            </w:r>
          </w:p>
          <w:p w14:paraId="7C66F9FD" w14:textId="77777777" w:rsidR="00D05B67" w:rsidRPr="00543807" w:rsidRDefault="00D05B67" w:rsidP="0075705D">
            <w:pPr>
              <w:ind w:left="494" w:hanging="283"/>
              <w:jc w:val="both"/>
              <w:rPr>
                <w:rFonts w:cs="Arial"/>
                <w:sz w:val="22"/>
                <w:szCs w:val="22"/>
                <w:lang w:val="es-CO" w:eastAsia="es-CO"/>
              </w:rPr>
            </w:pPr>
          </w:p>
          <w:p w14:paraId="159157EC" w14:textId="77777777" w:rsidR="009968EB" w:rsidRPr="00543807" w:rsidRDefault="009968EB" w:rsidP="009968EB">
            <w:pPr>
              <w:ind w:left="541" w:hanging="283"/>
              <w:jc w:val="both"/>
              <w:rPr>
                <w:rFonts w:cs="Arial"/>
                <w:sz w:val="22"/>
                <w:szCs w:val="22"/>
                <w:lang w:val="es-CO" w:eastAsia="es-CO"/>
              </w:rPr>
            </w:pPr>
            <w:r w:rsidRPr="00543807">
              <w:rPr>
                <w:rFonts w:cs="Arial"/>
                <w:sz w:val="22"/>
                <w:szCs w:val="22"/>
                <w:lang w:val="es-CO" w:eastAsia="es-CO"/>
              </w:rPr>
              <w:t>No aplican para el presente proceso regulatorio.</w:t>
            </w:r>
          </w:p>
          <w:p w14:paraId="03E6B9B4" w14:textId="77777777" w:rsidR="009968EB" w:rsidRPr="00543807" w:rsidRDefault="009968EB" w:rsidP="0075705D">
            <w:pPr>
              <w:ind w:left="494" w:hanging="283"/>
              <w:jc w:val="both"/>
              <w:rPr>
                <w:rFonts w:cs="Arial"/>
                <w:sz w:val="22"/>
                <w:szCs w:val="22"/>
                <w:lang w:val="es-CO" w:eastAsia="es-CO"/>
              </w:rPr>
            </w:pPr>
          </w:p>
          <w:p w14:paraId="456ECE03" w14:textId="77777777" w:rsidR="00795C6B" w:rsidRPr="00543807" w:rsidRDefault="00D05B67" w:rsidP="001A1E25">
            <w:pPr>
              <w:ind w:left="494" w:hanging="283"/>
              <w:jc w:val="both"/>
              <w:rPr>
                <w:rFonts w:cs="Arial"/>
                <w:sz w:val="22"/>
                <w:szCs w:val="22"/>
                <w:lang w:val="es-CO" w:eastAsia="es-CO"/>
              </w:rPr>
            </w:pPr>
            <w:r w:rsidRPr="00543807">
              <w:rPr>
                <w:rFonts w:cs="Arial"/>
                <w:sz w:val="22"/>
                <w:szCs w:val="22"/>
                <w:lang w:val="es-CO" w:eastAsia="es-CO"/>
              </w:rPr>
              <w:t>3.5 Circunstancias jurídicas adicionales</w:t>
            </w:r>
          </w:p>
          <w:p w14:paraId="46E21597" w14:textId="77777777" w:rsidR="00D46445" w:rsidRPr="00543807" w:rsidRDefault="00D46445" w:rsidP="001A1E25">
            <w:pPr>
              <w:ind w:left="494" w:hanging="283"/>
              <w:jc w:val="both"/>
              <w:rPr>
                <w:rFonts w:cs="Arial"/>
                <w:sz w:val="22"/>
                <w:szCs w:val="22"/>
                <w:lang w:val="es-CO" w:eastAsia="es-CO"/>
              </w:rPr>
            </w:pPr>
          </w:p>
          <w:p w14:paraId="6A632D27" w14:textId="77777777" w:rsidR="00D46445" w:rsidRPr="00543807" w:rsidRDefault="009968EB" w:rsidP="001A1E25">
            <w:pPr>
              <w:ind w:left="494" w:hanging="283"/>
              <w:jc w:val="both"/>
              <w:rPr>
                <w:rFonts w:cs="Arial"/>
                <w:sz w:val="22"/>
                <w:szCs w:val="22"/>
                <w:lang w:val="es-CO" w:eastAsia="es-CO"/>
              </w:rPr>
            </w:pPr>
            <w:r w:rsidRPr="00543807">
              <w:rPr>
                <w:rFonts w:cs="Arial"/>
                <w:sz w:val="22"/>
                <w:szCs w:val="22"/>
                <w:lang w:val="es-CO" w:eastAsia="es-CO"/>
              </w:rPr>
              <w:t>No aplican para el presente proceso regulatorio.</w:t>
            </w:r>
          </w:p>
          <w:p w14:paraId="79C80F33" w14:textId="77777777" w:rsidR="00D46445" w:rsidRPr="00543807" w:rsidRDefault="00D46445" w:rsidP="001A1E25">
            <w:pPr>
              <w:ind w:left="494" w:hanging="283"/>
              <w:jc w:val="both"/>
              <w:rPr>
                <w:rFonts w:cs="Arial"/>
                <w:sz w:val="22"/>
                <w:szCs w:val="22"/>
                <w:lang w:val="es-CO" w:eastAsia="es-CO"/>
              </w:rPr>
            </w:pPr>
          </w:p>
        </w:tc>
      </w:tr>
      <w:tr w:rsidR="00DF60FD" w:rsidRPr="00431BB6" w14:paraId="5DF6E105" w14:textId="77777777" w:rsidTr="001A1E25">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3EAD57A" w14:textId="77777777" w:rsidR="00DF60FD" w:rsidRPr="00431BB6" w:rsidRDefault="00DF60FD" w:rsidP="001A1E25">
            <w:pPr>
              <w:numPr>
                <w:ilvl w:val="0"/>
                <w:numId w:val="46"/>
              </w:numPr>
              <w:rPr>
                <w:rFonts w:ascii="Arial Narrow" w:hAnsi="Arial Narrow" w:cs="Arial"/>
                <w:b/>
                <w:color w:val="000000"/>
                <w:sz w:val="22"/>
                <w:szCs w:val="22"/>
              </w:rPr>
            </w:pPr>
            <w:r w:rsidRPr="00431BB6">
              <w:rPr>
                <w:rFonts w:ascii="Arial Narrow" w:hAnsi="Arial Narrow" w:cs="Arial"/>
                <w:b/>
                <w:color w:val="000000"/>
                <w:sz w:val="22"/>
                <w:szCs w:val="22"/>
              </w:rPr>
              <w:lastRenderedPageBreak/>
              <w:t xml:space="preserve">IMPACTO ECONÓMICO </w:t>
            </w:r>
          </w:p>
          <w:p w14:paraId="630C4DBC" w14:textId="77777777" w:rsidR="009968EB" w:rsidRDefault="009968EB" w:rsidP="009968EB">
            <w:pPr>
              <w:autoSpaceDE w:val="0"/>
              <w:autoSpaceDN w:val="0"/>
              <w:adjustRightInd w:val="0"/>
              <w:jc w:val="both"/>
              <w:rPr>
                <w:rFonts w:cs="Arial"/>
                <w:sz w:val="22"/>
                <w:szCs w:val="22"/>
              </w:rPr>
            </w:pPr>
          </w:p>
          <w:p w14:paraId="6A0F09C6" w14:textId="60462C27" w:rsidR="00843EFF" w:rsidRPr="00BB5F58" w:rsidRDefault="009968EB" w:rsidP="00BB5F58">
            <w:pPr>
              <w:autoSpaceDE w:val="0"/>
              <w:autoSpaceDN w:val="0"/>
              <w:adjustRightInd w:val="0"/>
              <w:jc w:val="both"/>
              <w:rPr>
                <w:rFonts w:cs="Arial"/>
                <w:sz w:val="22"/>
                <w:szCs w:val="22"/>
              </w:rPr>
            </w:pPr>
            <w:r w:rsidRPr="00442326">
              <w:rPr>
                <w:rFonts w:cs="Arial"/>
                <w:sz w:val="22"/>
                <w:szCs w:val="22"/>
              </w:rPr>
              <w:t xml:space="preserve">La implementación del acto administrativo, no genera costo ni ahorro al sector de hidrocarburos o entidades </w:t>
            </w:r>
            <w:r w:rsidR="00CF4411" w:rsidRPr="00442326">
              <w:rPr>
                <w:rFonts w:cs="Arial"/>
                <w:sz w:val="22"/>
                <w:szCs w:val="22"/>
              </w:rPr>
              <w:t>ambientales</w:t>
            </w:r>
            <w:r w:rsidRPr="00442326">
              <w:rPr>
                <w:rFonts w:cs="Arial"/>
                <w:sz w:val="22"/>
                <w:szCs w:val="22"/>
              </w:rPr>
              <w:t xml:space="preserve">, dado que este instrumento </w:t>
            </w:r>
            <w:r w:rsidR="00E02C0B">
              <w:rPr>
                <w:rFonts w:cs="Arial"/>
                <w:sz w:val="22"/>
                <w:szCs w:val="22"/>
              </w:rPr>
              <w:t xml:space="preserve">es </w:t>
            </w:r>
            <w:r w:rsidRPr="00442326">
              <w:rPr>
                <w:rFonts w:cs="Arial"/>
                <w:sz w:val="22"/>
                <w:szCs w:val="22"/>
              </w:rPr>
              <w:t>de autogestión y autorregulación en materia ambiental</w:t>
            </w:r>
            <w:r w:rsidR="00CF4411" w:rsidRPr="00442326">
              <w:rPr>
                <w:rFonts w:cs="Arial"/>
                <w:sz w:val="22"/>
                <w:szCs w:val="22"/>
              </w:rPr>
              <w:t xml:space="preserve"> para el </w:t>
            </w:r>
            <w:r w:rsidR="00CF4411" w:rsidRPr="00442326">
              <w:rPr>
                <w:rFonts w:cs="Arial"/>
                <w:sz w:val="22"/>
                <w:szCs w:val="22"/>
              </w:rPr>
              <w:lastRenderedPageBreak/>
              <w:t>sector de hidrocarburos</w:t>
            </w:r>
            <w:r w:rsidRPr="00442326">
              <w:rPr>
                <w:rFonts w:cs="Arial"/>
                <w:sz w:val="22"/>
                <w:szCs w:val="22"/>
              </w:rPr>
              <w:t xml:space="preserve">, de consulta, y de referencia técnica </w:t>
            </w:r>
            <w:r w:rsidR="00CF4411" w:rsidRPr="00442326">
              <w:rPr>
                <w:rFonts w:cs="Arial"/>
                <w:sz w:val="22"/>
                <w:szCs w:val="22"/>
              </w:rPr>
              <w:t>para las autoridades y operadoras</w:t>
            </w:r>
            <w:r w:rsidRPr="00442326">
              <w:rPr>
                <w:rFonts w:cs="Arial"/>
                <w:sz w:val="22"/>
                <w:szCs w:val="22"/>
              </w:rPr>
              <w:t>, por lo tanto, no es de obligatorio cumplimiento y es discrecional su aplicación.</w:t>
            </w:r>
          </w:p>
        </w:tc>
      </w:tr>
      <w:tr w:rsidR="00DF60FD" w:rsidRPr="00431BB6" w14:paraId="061EF920" w14:textId="77777777" w:rsidTr="00BB5F58">
        <w:trPr>
          <w:trHeight w:val="670"/>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32372D4" w14:textId="77777777" w:rsidR="00DF60FD" w:rsidRPr="00431BB6" w:rsidRDefault="00795C6B" w:rsidP="001A1E25">
            <w:pPr>
              <w:numPr>
                <w:ilvl w:val="0"/>
                <w:numId w:val="46"/>
              </w:numPr>
              <w:rPr>
                <w:rFonts w:ascii="Arial Narrow" w:hAnsi="Arial Narrow" w:cs="Arial"/>
                <w:b/>
                <w:color w:val="000000"/>
                <w:sz w:val="22"/>
                <w:szCs w:val="22"/>
              </w:rPr>
            </w:pPr>
            <w:r w:rsidRPr="00431BB6">
              <w:rPr>
                <w:rFonts w:ascii="Arial Narrow" w:hAnsi="Arial Narrow" w:cs="Arial"/>
                <w:b/>
                <w:color w:val="000000"/>
                <w:sz w:val="22"/>
                <w:szCs w:val="22"/>
              </w:rPr>
              <w:lastRenderedPageBreak/>
              <w:t xml:space="preserve">VIABILIDAD O </w:t>
            </w:r>
            <w:r w:rsidR="00DF60FD" w:rsidRPr="00431BB6">
              <w:rPr>
                <w:rFonts w:ascii="Arial Narrow" w:hAnsi="Arial Narrow" w:cs="Arial"/>
                <w:b/>
                <w:color w:val="000000"/>
                <w:sz w:val="22"/>
                <w:szCs w:val="22"/>
              </w:rPr>
              <w:t xml:space="preserve">DISPONIBILIDAD PRESUPUESTAL </w:t>
            </w:r>
          </w:p>
          <w:p w14:paraId="61F90C13" w14:textId="77777777" w:rsidR="004F4ED6" w:rsidRDefault="004F4ED6" w:rsidP="004F4ED6">
            <w:pPr>
              <w:autoSpaceDE w:val="0"/>
              <w:autoSpaceDN w:val="0"/>
              <w:adjustRightInd w:val="0"/>
              <w:jc w:val="both"/>
              <w:rPr>
                <w:rFonts w:cs="Arial"/>
                <w:sz w:val="22"/>
                <w:szCs w:val="22"/>
              </w:rPr>
            </w:pPr>
            <w:r>
              <w:rPr>
                <w:rFonts w:cs="Arial"/>
                <w:sz w:val="22"/>
                <w:szCs w:val="22"/>
              </w:rPr>
              <w:t>No aplica.</w:t>
            </w:r>
          </w:p>
          <w:p w14:paraId="2A5125AC" w14:textId="77777777" w:rsidR="00696582" w:rsidRPr="001A1E25" w:rsidRDefault="00696582" w:rsidP="006E20DC">
            <w:pPr>
              <w:pStyle w:val="Listavistosa-nfasis11"/>
              <w:ind w:left="0"/>
              <w:jc w:val="both"/>
              <w:rPr>
                <w:rFonts w:ascii="Arial Narrow" w:hAnsi="Arial Narrow" w:cs="Arial"/>
                <w:i/>
                <w:color w:val="808080"/>
                <w:sz w:val="18"/>
              </w:rPr>
            </w:pPr>
          </w:p>
        </w:tc>
      </w:tr>
      <w:tr w:rsidR="00DF60FD" w:rsidRPr="00431BB6" w14:paraId="35CB3BB8" w14:textId="77777777" w:rsidTr="001A1E25">
        <w:trPr>
          <w:trHeight w:val="687"/>
        </w:trPr>
        <w:tc>
          <w:tcPr>
            <w:tcW w:w="10774" w:type="dxa"/>
            <w:gridSpan w:val="3"/>
            <w:tcBorders>
              <w:top w:val="single" w:sz="4" w:space="0" w:color="auto"/>
              <w:bottom w:val="single" w:sz="4" w:space="0" w:color="auto"/>
            </w:tcBorders>
            <w:shd w:val="clear" w:color="auto" w:fill="FFFFFF"/>
            <w:vAlign w:val="center"/>
          </w:tcPr>
          <w:p w14:paraId="6D47F898" w14:textId="77777777" w:rsidR="00DF60FD" w:rsidRPr="00431BB6" w:rsidRDefault="00DF60FD" w:rsidP="001A1E25">
            <w:pPr>
              <w:numPr>
                <w:ilvl w:val="0"/>
                <w:numId w:val="46"/>
              </w:numPr>
              <w:jc w:val="both"/>
              <w:rPr>
                <w:rFonts w:ascii="Arial Narrow" w:hAnsi="Arial Narrow" w:cs="Arial"/>
                <w:b/>
                <w:color w:val="000000"/>
                <w:sz w:val="22"/>
                <w:szCs w:val="22"/>
              </w:rPr>
            </w:pPr>
            <w:r w:rsidRPr="00431BB6">
              <w:rPr>
                <w:rFonts w:ascii="Arial Narrow" w:hAnsi="Arial Narrow" w:cs="Arial"/>
                <w:b/>
                <w:color w:val="000000"/>
                <w:sz w:val="22"/>
                <w:szCs w:val="22"/>
              </w:rPr>
              <w:t xml:space="preserve">IMPACTO MEDIOAMBIENTAL O SOBRE EL PATRIMONIO CULTURAL DE LA NACIÓN </w:t>
            </w:r>
            <w:r w:rsidR="00D05B67" w:rsidRPr="00431BB6">
              <w:rPr>
                <w:rFonts w:ascii="Arial Narrow" w:hAnsi="Arial Narrow" w:cs="Arial"/>
                <w:color w:val="000000"/>
                <w:sz w:val="22"/>
                <w:szCs w:val="22"/>
              </w:rPr>
              <w:t>(Si se requiere)</w:t>
            </w:r>
          </w:p>
          <w:p w14:paraId="7D18D35B" w14:textId="77777777" w:rsidR="001A1E25" w:rsidRDefault="001A1E25" w:rsidP="001A1E25">
            <w:pPr>
              <w:ind w:left="778"/>
              <w:jc w:val="both"/>
              <w:rPr>
                <w:rFonts w:ascii="Arial Narrow" w:hAnsi="Arial Narrow" w:cs="Arial"/>
                <w:i/>
                <w:color w:val="808080"/>
                <w:sz w:val="18"/>
              </w:rPr>
            </w:pPr>
          </w:p>
          <w:p w14:paraId="3C7138E1" w14:textId="77777777" w:rsidR="004F4ED6" w:rsidRDefault="00556841" w:rsidP="004F4ED6">
            <w:pPr>
              <w:autoSpaceDE w:val="0"/>
              <w:autoSpaceDN w:val="0"/>
              <w:adjustRightInd w:val="0"/>
              <w:jc w:val="both"/>
              <w:rPr>
                <w:rFonts w:cs="Arial"/>
                <w:sz w:val="22"/>
                <w:szCs w:val="22"/>
              </w:rPr>
            </w:pPr>
            <w:r>
              <w:rPr>
                <w:rFonts w:cs="Arial"/>
                <w:sz w:val="22"/>
                <w:szCs w:val="22"/>
              </w:rPr>
              <w:t xml:space="preserve">No se prevé que se generen impactos ambientales con la norma, </w:t>
            </w:r>
            <w:r w:rsidR="004C23DD">
              <w:rPr>
                <w:rFonts w:cs="Arial"/>
                <w:sz w:val="22"/>
                <w:szCs w:val="22"/>
              </w:rPr>
              <w:t xml:space="preserve">por el contrario, al </w:t>
            </w:r>
            <w:r>
              <w:rPr>
                <w:rFonts w:cs="Arial"/>
                <w:sz w:val="22"/>
                <w:szCs w:val="22"/>
              </w:rPr>
              <w:t>actualiza</w:t>
            </w:r>
            <w:r w:rsidR="004C23DD">
              <w:rPr>
                <w:rFonts w:cs="Arial"/>
                <w:sz w:val="22"/>
                <w:szCs w:val="22"/>
              </w:rPr>
              <w:t>r</w:t>
            </w:r>
            <w:r w:rsidR="00365FAE">
              <w:rPr>
                <w:rFonts w:cs="Arial"/>
                <w:sz w:val="22"/>
                <w:szCs w:val="22"/>
              </w:rPr>
              <w:t xml:space="preserve"> un documento como la GBAPEST </w:t>
            </w:r>
            <w:r w:rsidR="004C23DD">
              <w:rPr>
                <w:rFonts w:cs="Arial"/>
                <w:sz w:val="22"/>
                <w:szCs w:val="22"/>
              </w:rPr>
              <w:t>servirá</w:t>
            </w:r>
            <w:r w:rsidR="00365FAE">
              <w:rPr>
                <w:rFonts w:cs="Arial"/>
                <w:sz w:val="22"/>
                <w:szCs w:val="22"/>
              </w:rPr>
              <w:t xml:space="preserve"> para evitar, mitigar o corregir los potenciales impactos ambientales que puede generar las actividades de exploración sísmica hidrocarburos en el país.  No </w:t>
            </w:r>
            <w:r w:rsidR="004C23DD">
              <w:rPr>
                <w:rFonts w:cs="Arial"/>
                <w:sz w:val="22"/>
                <w:szCs w:val="22"/>
              </w:rPr>
              <w:t>hay</w:t>
            </w:r>
            <w:r w:rsidR="00365FAE">
              <w:rPr>
                <w:rFonts w:cs="Arial"/>
                <w:sz w:val="22"/>
                <w:szCs w:val="22"/>
              </w:rPr>
              <w:t xml:space="preserve"> impactos sobre el patrimonio cultural atribuibles a la actualización de la GBAPEST.</w:t>
            </w:r>
          </w:p>
          <w:p w14:paraId="5E9FDC17" w14:textId="77777777" w:rsidR="001A1E25" w:rsidRPr="001A1E25" w:rsidRDefault="001A1E25" w:rsidP="00BB5F58">
            <w:pPr>
              <w:jc w:val="both"/>
              <w:rPr>
                <w:rFonts w:ascii="Arial Narrow" w:hAnsi="Arial Narrow" w:cs="Arial"/>
                <w:iCs/>
                <w:color w:val="808080"/>
                <w:sz w:val="18"/>
              </w:rPr>
            </w:pPr>
          </w:p>
        </w:tc>
      </w:tr>
      <w:tr w:rsidR="00DF60FD" w:rsidRPr="00431BB6" w14:paraId="07A41FFA" w14:textId="77777777" w:rsidTr="001A1E25">
        <w:trPr>
          <w:trHeight w:val="317"/>
        </w:trPr>
        <w:tc>
          <w:tcPr>
            <w:tcW w:w="10774" w:type="dxa"/>
            <w:gridSpan w:val="3"/>
            <w:tcBorders>
              <w:top w:val="single" w:sz="4" w:space="0" w:color="auto"/>
              <w:bottom w:val="single" w:sz="4" w:space="0" w:color="auto"/>
            </w:tcBorders>
            <w:shd w:val="clear" w:color="auto" w:fill="FFFFFF"/>
            <w:vAlign w:val="center"/>
          </w:tcPr>
          <w:p w14:paraId="411C06FE" w14:textId="4BFDF2DE" w:rsidR="00D05B67" w:rsidRPr="00E02C0B" w:rsidRDefault="00D05B67" w:rsidP="00D5506D">
            <w:pPr>
              <w:numPr>
                <w:ilvl w:val="0"/>
                <w:numId w:val="46"/>
              </w:numPr>
              <w:jc w:val="both"/>
              <w:rPr>
                <w:rFonts w:ascii="Arial Narrow" w:hAnsi="Arial Narrow" w:cs="Arial"/>
                <w:sz w:val="22"/>
                <w:szCs w:val="22"/>
              </w:rPr>
            </w:pPr>
            <w:r w:rsidRPr="00E02C0B">
              <w:rPr>
                <w:rFonts w:ascii="Arial Narrow" w:hAnsi="Arial Narrow" w:cs="Arial"/>
                <w:b/>
                <w:sz w:val="22"/>
                <w:szCs w:val="22"/>
              </w:rPr>
              <w:t>ESTUDIOS TÉCNICOS QUE SUSTENTEN EL PROYECTO NORMATIVO</w:t>
            </w:r>
            <w:r w:rsidRPr="00E02C0B">
              <w:rPr>
                <w:rFonts w:ascii="Arial Narrow" w:hAnsi="Arial Narrow" w:cs="Arial"/>
                <w:sz w:val="22"/>
                <w:szCs w:val="22"/>
              </w:rPr>
              <w:t xml:space="preserve"> </w:t>
            </w:r>
            <w:r w:rsidR="008F1DE8" w:rsidRPr="00E02C0B">
              <w:rPr>
                <w:rFonts w:ascii="Arial Narrow" w:hAnsi="Arial Narrow" w:cs="Arial"/>
                <w:sz w:val="22"/>
                <w:szCs w:val="22"/>
              </w:rPr>
              <w:t>(incluye el análisis de la</w:t>
            </w:r>
            <w:r w:rsidR="00E02C0B">
              <w:rPr>
                <w:rFonts w:ascii="Arial Narrow" w:hAnsi="Arial Narrow" w:cs="Arial"/>
                <w:sz w:val="22"/>
                <w:szCs w:val="22"/>
              </w:rPr>
              <w:t xml:space="preserve"> </w:t>
            </w:r>
            <w:r w:rsidR="008F1DE8" w:rsidRPr="00E02C0B">
              <w:rPr>
                <w:rFonts w:ascii="Arial Narrow" w:hAnsi="Arial Narrow" w:cs="Arial"/>
                <w:sz w:val="22"/>
                <w:szCs w:val="22"/>
              </w:rPr>
              <w:t>problemática existente, sustento técnico del proyecto de norma y bibliografía sobre el tema, esta última si existe)</w:t>
            </w:r>
          </w:p>
          <w:p w14:paraId="6B451E1B" w14:textId="77777777" w:rsidR="006B3066" w:rsidRDefault="006B3066" w:rsidP="006B3066">
            <w:pPr>
              <w:shd w:val="clear" w:color="auto" w:fill="FFFFFF"/>
              <w:rPr>
                <w:rFonts w:cs="Arial"/>
                <w:sz w:val="22"/>
                <w:szCs w:val="22"/>
              </w:rPr>
            </w:pPr>
          </w:p>
          <w:p w14:paraId="55A0D7DC" w14:textId="6B711784" w:rsidR="006B3066" w:rsidRPr="006B3066" w:rsidRDefault="006B3066" w:rsidP="006B3066">
            <w:pPr>
              <w:shd w:val="clear" w:color="auto" w:fill="FFFFFF"/>
              <w:jc w:val="both"/>
              <w:rPr>
                <w:rFonts w:cs="Arial"/>
                <w:sz w:val="22"/>
                <w:szCs w:val="22"/>
              </w:rPr>
            </w:pPr>
            <w:r>
              <w:rPr>
                <w:rFonts w:cs="Arial"/>
                <w:sz w:val="22"/>
                <w:szCs w:val="22"/>
              </w:rPr>
              <w:t xml:space="preserve">El país </w:t>
            </w:r>
            <w:r w:rsidR="000D3769">
              <w:rPr>
                <w:rFonts w:cs="Arial"/>
                <w:sz w:val="22"/>
                <w:szCs w:val="22"/>
              </w:rPr>
              <w:t>viene procurando avanzar en</w:t>
            </w:r>
            <w:r>
              <w:rPr>
                <w:rFonts w:cs="Arial"/>
                <w:sz w:val="22"/>
                <w:szCs w:val="22"/>
              </w:rPr>
              <w:t xml:space="preserve"> su</w:t>
            </w:r>
            <w:r w:rsidRPr="006B3066">
              <w:rPr>
                <w:rFonts w:cs="Arial"/>
                <w:sz w:val="22"/>
                <w:szCs w:val="22"/>
              </w:rPr>
              <w:t xml:space="preserve"> </w:t>
            </w:r>
            <w:r w:rsidR="005D06B0">
              <w:rPr>
                <w:rFonts w:cs="Arial"/>
                <w:sz w:val="22"/>
                <w:szCs w:val="22"/>
              </w:rPr>
              <w:t>objetivo</w:t>
            </w:r>
            <w:r w:rsidRPr="006B3066">
              <w:rPr>
                <w:rFonts w:cs="Arial"/>
                <w:sz w:val="22"/>
                <w:szCs w:val="22"/>
              </w:rPr>
              <w:t xml:space="preserve"> de promover el desarrollo sostenible de los sectores </w:t>
            </w:r>
            <w:r>
              <w:rPr>
                <w:rFonts w:cs="Arial"/>
                <w:sz w:val="22"/>
                <w:szCs w:val="22"/>
              </w:rPr>
              <w:t>productivos</w:t>
            </w:r>
            <w:r w:rsidRPr="006B3066">
              <w:rPr>
                <w:rFonts w:cs="Arial"/>
                <w:sz w:val="22"/>
                <w:szCs w:val="22"/>
              </w:rPr>
              <w:t xml:space="preserve">, </w:t>
            </w:r>
            <w:r w:rsidR="005D06B0">
              <w:rPr>
                <w:rFonts w:cs="Arial"/>
                <w:sz w:val="22"/>
                <w:szCs w:val="22"/>
              </w:rPr>
              <w:t>por esto</w:t>
            </w:r>
            <w:r w:rsidRPr="006B3066">
              <w:rPr>
                <w:rFonts w:cs="Arial"/>
                <w:sz w:val="22"/>
                <w:szCs w:val="22"/>
              </w:rPr>
              <w:t xml:space="preserve"> en</w:t>
            </w:r>
            <w:r>
              <w:rPr>
                <w:rFonts w:cs="Arial"/>
                <w:sz w:val="22"/>
                <w:szCs w:val="22"/>
              </w:rPr>
              <w:t xml:space="preserve"> el marco de la formulación e implementación de</w:t>
            </w:r>
            <w:r w:rsidRPr="006B3066">
              <w:rPr>
                <w:rFonts w:cs="Arial"/>
                <w:sz w:val="22"/>
                <w:szCs w:val="22"/>
              </w:rPr>
              <w:t xml:space="preserve"> las políticas, planes y programas </w:t>
            </w:r>
            <w:r>
              <w:rPr>
                <w:rFonts w:cs="Arial"/>
                <w:sz w:val="22"/>
                <w:szCs w:val="22"/>
              </w:rPr>
              <w:t xml:space="preserve">ambientales </w:t>
            </w:r>
            <w:r w:rsidRPr="006B3066">
              <w:rPr>
                <w:rFonts w:cs="Arial"/>
                <w:sz w:val="22"/>
                <w:szCs w:val="22"/>
              </w:rPr>
              <w:t xml:space="preserve">sectoriales, </w:t>
            </w:r>
            <w:r w:rsidR="005D06B0">
              <w:rPr>
                <w:rFonts w:cs="Arial"/>
                <w:sz w:val="22"/>
                <w:szCs w:val="22"/>
              </w:rPr>
              <w:t xml:space="preserve">dentro de las acciones se prevé el desarrollo de instrumentos de gestión que faciliten la aplicación de buenas prácticas ambientales al interior de los sectores productivos, </w:t>
            </w:r>
            <w:r>
              <w:rPr>
                <w:rFonts w:cs="Arial"/>
                <w:sz w:val="22"/>
                <w:szCs w:val="22"/>
              </w:rPr>
              <w:t>un</w:t>
            </w:r>
            <w:r w:rsidR="005D06B0">
              <w:rPr>
                <w:rFonts w:cs="Arial"/>
                <w:sz w:val="22"/>
                <w:szCs w:val="22"/>
              </w:rPr>
              <w:t>a</w:t>
            </w:r>
            <w:r>
              <w:rPr>
                <w:rFonts w:cs="Arial"/>
                <w:sz w:val="22"/>
                <w:szCs w:val="22"/>
              </w:rPr>
              <w:t xml:space="preserve"> </w:t>
            </w:r>
            <w:r w:rsidR="005D06B0">
              <w:rPr>
                <w:rFonts w:cs="Arial"/>
                <w:sz w:val="22"/>
                <w:szCs w:val="22"/>
              </w:rPr>
              <w:t>de las herramientas</w:t>
            </w:r>
            <w:r>
              <w:rPr>
                <w:rFonts w:cs="Arial"/>
                <w:sz w:val="22"/>
                <w:szCs w:val="22"/>
              </w:rPr>
              <w:t xml:space="preserve"> </w:t>
            </w:r>
            <w:r w:rsidR="005D06B0">
              <w:rPr>
                <w:rFonts w:cs="Arial"/>
                <w:sz w:val="22"/>
                <w:szCs w:val="22"/>
              </w:rPr>
              <w:t xml:space="preserve">es la elaboración </w:t>
            </w:r>
            <w:r w:rsidRPr="006B3066">
              <w:rPr>
                <w:rFonts w:cs="Arial"/>
                <w:sz w:val="22"/>
                <w:szCs w:val="22"/>
              </w:rPr>
              <w:t>de Guías Ambientales</w:t>
            </w:r>
            <w:r w:rsidR="005D06B0">
              <w:rPr>
                <w:rFonts w:cs="Arial"/>
                <w:sz w:val="22"/>
                <w:szCs w:val="22"/>
              </w:rPr>
              <w:t xml:space="preserve"> sectoriales que precisen las acciones que pueden desarrollar las empresas para cumplir con la normatividad ambiental y mejorar el desempeño ambiental</w:t>
            </w:r>
            <w:r>
              <w:rPr>
                <w:rFonts w:cs="Arial"/>
                <w:sz w:val="22"/>
                <w:szCs w:val="22"/>
              </w:rPr>
              <w:t xml:space="preserve">, labor que </w:t>
            </w:r>
            <w:r w:rsidR="005D06B0">
              <w:rPr>
                <w:rFonts w:cs="Arial"/>
                <w:sz w:val="22"/>
                <w:szCs w:val="22"/>
              </w:rPr>
              <w:t xml:space="preserve">ha venido siendo </w:t>
            </w:r>
            <w:r w:rsidR="005D06B0" w:rsidRPr="006B3066">
              <w:rPr>
                <w:rFonts w:cs="Arial"/>
                <w:sz w:val="22"/>
                <w:szCs w:val="22"/>
              </w:rPr>
              <w:t xml:space="preserve">liderada </w:t>
            </w:r>
            <w:r w:rsidR="005D06B0">
              <w:rPr>
                <w:rFonts w:cs="Arial"/>
                <w:sz w:val="22"/>
                <w:szCs w:val="22"/>
              </w:rPr>
              <w:t xml:space="preserve">por el Ministerio de Ambiente y Desarrollo Sostenible </w:t>
            </w:r>
            <w:r>
              <w:rPr>
                <w:rFonts w:cs="Arial"/>
                <w:sz w:val="22"/>
                <w:szCs w:val="22"/>
              </w:rPr>
              <w:t xml:space="preserve">desde finales de </w:t>
            </w:r>
            <w:r w:rsidR="00176C98">
              <w:rPr>
                <w:rFonts w:cs="Arial"/>
                <w:sz w:val="22"/>
                <w:szCs w:val="22"/>
              </w:rPr>
              <w:t>los 90s</w:t>
            </w:r>
            <w:r w:rsidRPr="006B3066">
              <w:rPr>
                <w:rFonts w:cs="Arial"/>
                <w:sz w:val="22"/>
                <w:szCs w:val="22"/>
              </w:rPr>
              <w:t>.</w:t>
            </w:r>
          </w:p>
          <w:p w14:paraId="1685FC0D" w14:textId="77777777" w:rsidR="006B3066" w:rsidRPr="006B3066" w:rsidRDefault="006B3066" w:rsidP="006B3066">
            <w:pPr>
              <w:shd w:val="clear" w:color="auto" w:fill="FFFFFF"/>
              <w:rPr>
                <w:rFonts w:cs="Arial"/>
                <w:sz w:val="22"/>
                <w:szCs w:val="22"/>
              </w:rPr>
            </w:pPr>
          </w:p>
          <w:p w14:paraId="2D232C21" w14:textId="0F612267" w:rsidR="00C62513" w:rsidRDefault="006B3066" w:rsidP="00176C98">
            <w:pPr>
              <w:shd w:val="clear" w:color="auto" w:fill="FFFFFF"/>
              <w:jc w:val="both"/>
              <w:rPr>
                <w:rFonts w:cs="Arial"/>
                <w:sz w:val="22"/>
                <w:szCs w:val="22"/>
              </w:rPr>
            </w:pPr>
            <w:r w:rsidRPr="006B3066">
              <w:rPr>
                <w:rFonts w:cs="Arial"/>
                <w:sz w:val="22"/>
                <w:szCs w:val="22"/>
              </w:rPr>
              <w:t xml:space="preserve">Las Guías Ambientales corresponden al concepto mundial de </w:t>
            </w:r>
            <w:r w:rsidR="0045394F">
              <w:rPr>
                <w:rFonts w:cs="Arial"/>
                <w:sz w:val="22"/>
                <w:szCs w:val="22"/>
              </w:rPr>
              <w:t>b</w:t>
            </w:r>
            <w:r w:rsidRPr="006B3066">
              <w:rPr>
                <w:rFonts w:cs="Arial"/>
                <w:sz w:val="22"/>
                <w:szCs w:val="22"/>
              </w:rPr>
              <w:t xml:space="preserve">uenas </w:t>
            </w:r>
            <w:r w:rsidR="0045394F">
              <w:rPr>
                <w:rFonts w:cs="Arial"/>
                <w:sz w:val="22"/>
                <w:szCs w:val="22"/>
              </w:rPr>
              <w:t>p</w:t>
            </w:r>
            <w:r w:rsidRPr="006B3066">
              <w:rPr>
                <w:rFonts w:cs="Arial"/>
                <w:sz w:val="22"/>
                <w:szCs w:val="22"/>
              </w:rPr>
              <w:t>rácticas</w:t>
            </w:r>
            <w:r w:rsidR="00176C98">
              <w:rPr>
                <w:rFonts w:cs="Arial"/>
                <w:sz w:val="22"/>
                <w:szCs w:val="22"/>
              </w:rPr>
              <w:t xml:space="preserve"> </w:t>
            </w:r>
            <w:r w:rsidR="0045394F">
              <w:rPr>
                <w:rFonts w:cs="Arial"/>
                <w:sz w:val="22"/>
                <w:szCs w:val="22"/>
              </w:rPr>
              <w:t>a</w:t>
            </w:r>
            <w:r w:rsidRPr="006B3066">
              <w:rPr>
                <w:rFonts w:cs="Arial"/>
                <w:sz w:val="22"/>
                <w:szCs w:val="22"/>
              </w:rPr>
              <w:t xml:space="preserve">mbientales o mejores prácticas ambientales, es decir son instrumentos técnicos </w:t>
            </w:r>
            <w:r w:rsidR="00176C98" w:rsidRPr="006B3066">
              <w:rPr>
                <w:rFonts w:cs="Arial"/>
                <w:sz w:val="22"/>
                <w:szCs w:val="22"/>
              </w:rPr>
              <w:t xml:space="preserve">en </w:t>
            </w:r>
            <w:r w:rsidR="00176C98">
              <w:rPr>
                <w:rFonts w:cs="Arial"/>
                <w:sz w:val="22"/>
                <w:szCs w:val="22"/>
              </w:rPr>
              <w:t>donde</w:t>
            </w:r>
            <w:r w:rsidRPr="006B3066">
              <w:rPr>
                <w:rFonts w:cs="Arial"/>
                <w:sz w:val="22"/>
                <w:szCs w:val="22"/>
              </w:rPr>
              <w:t xml:space="preserve"> se consolidan modelos para el mejoramiento de la gestión, manejo y desempeño ambiental de los sectores productivos. </w:t>
            </w:r>
            <w:r w:rsidR="00C62513">
              <w:rPr>
                <w:rFonts w:cs="Arial"/>
                <w:sz w:val="22"/>
                <w:szCs w:val="22"/>
              </w:rPr>
              <w:t xml:space="preserve"> Más específicamente se les puede considerar que “</w:t>
            </w:r>
            <w:r w:rsidR="00C62513" w:rsidRPr="00C62513">
              <w:rPr>
                <w:rFonts w:cs="Arial"/>
                <w:i/>
                <w:sz w:val="22"/>
                <w:szCs w:val="22"/>
              </w:rPr>
              <w:t>Son mecanismos de autogestión, de consulta y de referencia de carácter conceptual y metodológico para las autoridades ambientales, así como para la ejecución y/o desarrollo de proyectos, obras o actividades</w:t>
            </w:r>
            <w:r w:rsidR="00C62513">
              <w:rPr>
                <w:rFonts w:cs="Arial"/>
                <w:sz w:val="22"/>
                <w:szCs w:val="22"/>
              </w:rPr>
              <w:t>”</w:t>
            </w:r>
            <w:r w:rsidR="00C62513" w:rsidRPr="00C62513">
              <w:rPr>
                <w:rFonts w:cs="Arial"/>
                <w:sz w:val="22"/>
                <w:szCs w:val="22"/>
              </w:rPr>
              <w:t>.</w:t>
            </w:r>
            <w:r w:rsidR="00C62513" w:rsidRPr="006B3066">
              <w:rPr>
                <w:rFonts w:cs="Arial"/>
                <w:sz w:val="22"/>
                <w:szCs w:val="22"/>
              </w:rPr>
              <w:t xml:space="preserve"> </w:t>
            </w:r>
            <w:r w:rsidR="00646E14">
              <w:rPr>
                <w:rFonts w:cs="Arial"/>
                <w:sz w:val="22"/>
                <w:szCs w:val="22"/>
              </w:rPr>
              <w:t xml:space="preserve"> Acorde con lo anterior, este tipo de documentos requieren que se mantengan actualizado</w:t>
            </w:r>
            <w:r w:rsidR="0006638A">
              <w:rPr>
                <w:rFonts w:cs="Arial"/>
                <w:sz w:val="22"/>
                <w:szCs w:val="22"/>
              </w:rPr>
              <w:t>s</w:t>
            </w:r>
            <w:r w:rsidR="00646E14">
              <w:rPr>
                <w:rFonts w:cs="Arial"/>
                <w:sz w:val="22"/>
                <w:szCs w:val="22"/>
              </w:rPr>
              <w:t xml:space="preserve"> tanto en la normatividad que le aplica, como en los lineamientos técnicos de gestión ambiental y buenas prácticas de gestión desarrolladas por la industria.</w:t>
            </w:r>
          </w:p>
          <w:p w14:paraId="3960CAAD" w14:textId="77777777" w:rsidR="00646E14" w:rsidRDefault="00646E14" w:rsidP="00176C98">
            <w:pPr>
              <w:shd w:val="clear" w:color="auto" w:fill="FFFFFF"/>
              <w:jc w:val="both"/>
              <w:rPr>
                <w:rFonts w:cs="Arial"/>
                <w:sz w:val="22"/>
                <w:szCs w:val="22"/>
              </w:rPr>
            </w:pPr>
          </w:p>
          <w:p w14:paraId="514C1CC6" w14:textId="4D2D7ED5" w:rsidR="0020369D" w:rsidRDefault="00E02C0B" w:rsidP="00176C98">
            <w:pPr>
              <w:shd w:val="clear" w:color="auto" w:fill="FFFFFF"/>
              <w:jc w:val="both"/>
              <w:rPr>
                <w:rFonts w:cs="Arial"/>
                <w:sz w:val="22"/>
                <w:szCs w:val="22"/>
              </w:rPr>
            </w:pPr>
            <w:r>
              <w:rPr>
                <w:rFonts w:cs="Arial"/>
                <w:sz w:val="22"/>
                <w:szCs w:val="22"/>
              </w:rPr>
              <w:t>La versión vigente</w:t>
            </w:r>
            <w:r w:rsidRPr="0045394F">
              <w:rPr>
                <w:rFonts w:cs="Arial"/>
                <w:sz w:val="22"/>
                <w:szCs w:val="22"/>
              </w:rPr>
              <w:t xml:space="preserve"> </w:t>
            </w:r>
            <w:r>
              <w:rPr>
                <w:rFonts w:cs="Arial"/>
                <w:sz w:val="22"/>
                <w:szCs w:val="22"/>
              </w:rPr>
              <w:t>de l</w:t>
            </w:r>
            <w:r w:rsidR="00646E14">
              <w:rPr>
                <w:rFonts w:cs="Arial"/>
                <w:sz w:val="22"/>
                <w:szCs w:val="22"/>
              </w:rPr>
              <w:t xml:space="preserve">a Guía Básica Ambiental de </w:t>
            </w:r>
            <w:r w:rsidR="00442326">
              <w:rPr>
                <w:rFonts w:cs="Arial"/>
                <w:sz w:val="22"/>
                <w:szCs w:val="22"/>
              </w:rPr>
              <w:t>Programas</w:t>
            </w:r>
            <w:r w:rsidR="00646E14">
              <w:rPr>
                <w:rFonts w:cs="Arial"/>
                <w:sz w:val="22"/>
                <w:szCs w:val="22"/>
              </w:rPr>
              <w:t xml:space="preserve"> de Exploración Sísmica Terrestre - GBAPEST </w:t>
            </w:r>
            <w:r w:rsidR="00646E14" w:rsidRPr="0045394F">
              <w:rPr>
                <w:rFonts w:cs="Arial"/>
                <w:sz w:val="22"/>
                <w:szCs w:val="22"/>
              </w:rPr>
              <w:t>fue elaborada en el año 1997</w:t>
            </w:r>
            <w:r>
              <w:rPr>
                <w:rFonts w:cs="Arial"/>
                <w:sz w:val="22"/>
                <w:szCs w:val="22"/>
              </w:rPr>
              <w:t>. C</w:t>
            </w:r>
            <w:r w:rsidR="0045394F">
              <w:rPr>
                <w:rFonts w:cs="Arial"/>
                <w:sz w:val="22"/>
                <w:szCs w:val="22"/>
              </w:rPr>
              <w:t>onsiderando los desarrollos normativos que ha tenido el país en los últimos 20 años, que la gestión ambiental del sector petrolero ha evolucionado significativamente</w:t>
            </w:r>
            <w:r w:rsidR="00D571DB">
              <w:rPr>
                <w:rFonts w:cs="Arial"/>
                <w:sz w:val="22"/>
                <w:szCs w:val="22"/>
              </w:rPr>
              <w:t xml:space="preserve"> haciéndose necesario actualizar </w:t>
            </w:r>
            <w:r w:rsidR="00097BD5">
              <w:rPr>
                <w:rFonts w:cs="Arial"/>
                <w:sz w:val="22"/>
                <w:szCs w:val="22"/>
              </w:rPr>
              <w:t>los lineamientos y recomendaciones</w:t>
            </w:r>
            <w:r w:rsidR="00D571DB">
              <w:rPr>
                <w:rFonts w:cs="Arial"/>
                <w:sz w:val="22"/>
                <w:szCs w:val="22"/>
              </w:rPr>
              <w:t xml:space="preserve"> técnicas</w:t>
            </w:r>
            <w:r w:rsidR="0045394F">
              <w:rPr>
                <w:rFonts w:cs="Arial"/>
                <w:sz w:val="22"/>
                <w:szCs w:val="22"/>
              </w:rPr>
              <w:t>,</w:t>
            </w:r>
            <w:r w:rsidR="00D571DB">
              <w:rPr>
                <w:rFonts w:cs="Arial"/>
                <w:sz w:val="22"/>
                <w:szCs w:val="22"/>
              </w:rPr>
              <w:t xml:space="preserve"> </w:t>
            </w:r>
            <w:r w:rsidR="00097BD5">
              <w:rPr>
                <w:rFonts w:cs="Arial"/>
                <w:sz w:val="22"/>
                <w:szCs w:val="22"/>
              </w:rPr>
              <w:t xml:space="preserve">que es necesario </w:t>
            </w:r>
            <w:r w:rsidR="00D571DB">
              <w:rPr>
                <w:rFonts w:cs="Arial"/>
                <w:sz w:val="22"/>
                <w:szCs w:val="22"/>
              </w:rPr>
              <w:t>incluir</w:t>
            </w:r>
            <w:r w:rsidR="0045394F">
              <w:rPr>
                <w:rFonts w:cs="Arial"/>
                <w:sz w:val="22"/>
                <w:szCs w:val="22"/>
              </w:rPr>
              <w:t xml:space="preserve"> las buenas prácticas </w:t>
            </w:r>
            <w:r w:rsidR="00097BD5">
              <w:rPr>
                <w:rFonts w:cs="Arial"/>
                <w:sz w:val="22"/>
                <w:szCs w:val="22"/>
              </w:rPr>
              <w:t xml:space="preserve">ambientales </w:t>
            </w:r>
            <w:r w:rsidR="0045394F">
              <w:rPr>
                <w:rFonts w:cs="Arial"/>
                <w:sz w:val="22"/>
                <w:szCs w:val="22"/>
              </w:rPr>
              <w:t xml:space="preserve">de la industria de hidrocarburos se han </w:t>
            </w:r>
            <w:r w:rsidR="00097BD5">
              <w:rPr>
                <w:rFonts w:cs="Arial"/>
                <w:sz w:val="22"/>
                <w:szCs w:val="22"/>
              </w:rPr>
              <w:t xml:space="preserve">generado </w:t>
            </w:r>
            <w:r w:rsidR="0045394F">
              <w:rPr>
                <w:rFonts w:cs="Arial"/>
                <w:sz w:val="22"/>
                <w:szCs w:val="22"/>
              </w:rPr>
              <w:t xml:space="preserve">y </w:t>
            </w:r>
            <w:r w:rsidR="00097BD5">
              <w:rPr>
                <w:rFonts w:cs="Arial"/>
                <w:sz w:val="22"/>
                <w:szCs w:val="22"/>
              </w:rPr>
              <w:t>ponerla</w:t>
            </w:r>
            <w:r w:rsidR="0045394F">
              <w:rPr>
                <w:rFonts w:cs="Arial"/>
                <w:sz w:val="22"/>
                <w:szCs w:val="22"/>
              </w:rPr>
              <w:t xml:space="preserve"> a tono con los requerimientos ambientales </w:t>
            </w:r>
            <w:r w:rsidR="00D571DB">
              <w:rPr>
                <w:rFonts w:cs="Arial"/>
                <w:sz w:val="22"/>
                <w:szCs w:val="22"/>
              </w:rPr>
              <w:t xml:space="preserve">actuales </w:t>
            </w:r>
            <w:r w:rsidR="0045394F">
              <w:rPr>
                <w:rFonts w:cs="Arial"/>
                <w:sz w:val="22"/>
                <w:szCs w:val="22"/>
              </w:rPr>
              <w:t>en el mundo</w:t>
            </w:r>
            <w:r w:rsidR="00D571DB">
              <w:rPr>
                <w:rFonts w:cs="Arial"/>
                <w:sz w:val="22"/>
                <w:szCs w:val="22"/>
              </w:rPr>
              <w:t xml:space="preserve"> y que producto de la experiencia de las empresas del sector se ha desarrollado mejores prácticas ambientales que atienden los requerimientos de mayor exigencia que los </w:t>
            </w:r>
            <w:proofErr w:type="spellStart"/>
            <w:r w:rsidR="00097BD5">
              <w:rPr>
                <w:rFonts w:cs="Arial"/>
                <w:sz w:val="22"/>
                <w:szCs w:val="22"/>
              </w:rPr>
              <w:t>paises</w:t>
            </w:r>
            <w:proofErr w:type="spellEnd"/>
            <w:r w:rsidR="00D571DB">
              <w:rPr>
                <w:rFonts w:cs="Arial"/>
                <w:sz w:val="22"/>
                <w:szCs w:val="22"/>
              </w:rPr>
              <w:t xml:space="preserve"> han impuesto al sector</w:t>
            </w:r>
            <w:r w:rsidR="0045394F">
              <w:rPr>
                <w:rFonts w:cs="Arial"/>
                <w:sz w:val="22"/>
                <w:szCs w:val="22"/>
              </w:rPr>
              <w:t xml:space="preserve">.  Lo anterior, ha traído como consecuencia que la GBAPEST actualmente no sea un documento que cumpla la función para lo cual se formularon las Guías Ambientales y que está consignado en la </w:t>
            </w:r>
            <w:r w:rsidR="004D4E04">
              <w:rPr>
                <w:rFonts w:cs="Arial"/>
                <w:sz w:val="22"/>
                <w:szCs w:val="22"/>
              </w:rPr>
              <w:t>R</w:t>
            </w:r>
            <w:r w:rsidR="0045394F">
              <w:rPr>
                <w:rFonts w:cs="Arial"/>
                <w:sz w:val="22"/>
                <w:szCs w:val="22"/>
              </w:rPr>
              <w:t xml:space="preserve">esolución 1023 del 2005.  </w:t>
            </w:r>
          </w:p>
          <w:p w14:paraId="6FF8AE2B" w14:textId="77777777" w:rsidR="0020369D" w:rsidRDefault="0020369D" w:rsidP="00176C98">
            <w:pPr>
              <w:shd w:val="clear" w:color="auto" w:fill="FFFFFF"/>
              <w:jc w:val="both"/>
              <w:rPr>
                <w:rFonts w:cs="Arial"/>
                <w:sz w:val="22"/>
                <w:szCs w:val="22"/>
              </w:rPr>
            </w:pPr>
          </w:p>
          <w:p w14:paraId="323EAA72" w14:textId="7AB51D87" w:rsidR="00646E14" w:rsidRDefault="0020369D" w:rsidP="00176C98">
            <w:pPr>
              <w:shd w:val="clear" w:color="auto" w:fill="FFFFFF"/>
              <w:jc w:val="both"/>
              <w:rPr>
                <w:rFonts w:cs="Arial"/>
                <w:sz w:val="22"/>
                <w:szCs w:val="22"/>
              </w:rPr>
            </w:pPr>
            <w:r>
              <w:rPr>
                <w:rFonts w:cs="Arial"/>
                <w:sz w:val="22"/>
                <w:szCs w:val="22"/>
              </w:rPr>
              <w:lastRenderedPageBreak/>
              <w:t>Por otro lado</w:t>
            </w:r>
            <w:r w:rsidR="0045394F">
              <w:rPr>
                <w:rFonts w:cs="Arial"/>
                <w:sz w:val="22"/>
                <w:szCs w:val="22"/>
              </w:rPr>
              <w:t xml:space="preserve">, en </w:t>
            </w:r>
            <w:r>
              <w:rPr>
                <w:rFonts w:cs="Arial"/>
                <w:sz w:val="22"/>
                <w:szCs w:val="22"/>
              </w:rPr>
              <w:t>los</w:t>
            </w:r>
            <w:r w:rsidR="0045394F">
              <w:rPr>
                <w:rFonts w:cs="Arial"/>
                <w:sz w:val="22"/>
                <w:szCs w:val="22"/>
              </w:rPr>
              <w:t xml:space="preserve"> últimos años se han incrementado las </w:t>
            </w:r>
            <w:r>
              <w:rPr>
                <w:rFonts w:cs="Arial"/>
                <w:sz w:val="22"/>
                <w:szCs w:val="22"/>
              </w:rPr>
              <w:t>inquietudes</w:t>
            </w:r>
            <w:r w:rsidR="0045394F">
              <w:rPr>
                <w:rFonts w:cs="Arial"/>
                <w:sz w:val="22"/>
                <w:szCs w:val="22"/>
              </w:rPr>
              <w:t xml:space="preserve"> de las comunidades y organizaciones sociales sobre la </w:t>
            </w:r>
            <w:r>
              <w:rPr>
                <w:rFonts w:cs="Arial"/>
                <w:sz w:val="22"/>
                <w:szCs w:val="22"/>
              </w:rPr>
              <w:t>gestión</w:t>
            </w:r>
            <w:r w:rsidR="0045394F">
              <w:rPr>
                <w:rFonts w:cs="Arial"/>
                <w:sz w:val="22"/>
                <w:szCs w:val="22"/>
              </w:rPr>
              <w:t xml:space="preserve"> ambiental que desarrollan</w:t>
            </w:r>
            <w:r>
              <w:rPr>
                <w:rFonts w:cs="Arial"/>
                <w:sz w:val="22"/>
                <w:szCs w:val="22"/>
              </w:rPr>
              <w:t xml:space="preserve"> las operadoras en desarrollo d</w:t>
            </w:r>
            <w:r w:rsidR="0045394F">
              <w:rPr>
                <w:rFonts w:cs="Arial"/>
                <w:sz w:val="22"/>
                <w:szCs w:val="22"/>
              </w:rPr>
              <w:t>e</w:t>
            </w:r>
            <w:r>
              <w:rPr>
                <w:rFonts w:cs="Arial"/>
                <w:sz w:val="22"/>
                <w:szCs w:val="22"/>
              </w:rPr>
              <w:t xml:space="preserve"> </w:t>
            </w:r>
            <w:r w:rsidR="0045394F">
              <w:rPr>
                <w:rFonts w:cs="Arial"/>
                <w:sz w:val="22"/>
                <w:szCs w:val="22"/>
              </w:rPr>
              <w:t>los proyectos de exploración sísmica Terrestre</w:t>
            </w:r>
            <w:r>
              <w:rPr>
                <w:rFonts w:cs="Arial"/>
                <w:sz w:val="22"/>
                <w:szCs w:val="22"/>
              </w:rPr>
              <w:t xml:space="preserve"> y al no haber un regulación específica que precise los lineamientos ambientales para el desarrollo de este tipo de proyectos, las autoridades ambientales no han encontrado en la Guía vigente un instrumento donde se dé respuesta a las inquietudes de las comunidades y se tenga </w:t>
            </w:r>
            <w:r w:rsidR="004D4E04">
              <w:rPr>
                <w:rFonts w:cs="Arial"/>
                <w:sz w:val="22"/>
                <w:szCs w:val="22"/>
              </w:rPr>
              <w:t xml:space="preserve">como </w:t>
            </w:r>
            <w:r>
              <w:rPr>
                <w:rFonts w:cs="Arial"/>
                <w:sz w:val="22"/>
                <w:szCs w:val="22"/>
              </w:rPr>
              <w:t>herramienta adecuada para hacer seguimiento a las actividades de los proyectos de exploración sísmica terrestre.</w:t>
            </w:r>
          </w:p>
          <w:p w14:paraId="291DB6F3" w14:textId="77777777" w:rsidR="0020369D" w:rsidRDefault="0020369D" w:rsidP="00176C98">
            <w:pPr>
              <w:shd w:val="clear" w:color="auto" w:fill="FFFFFF"/>
              <w:jc w:val="both"/>
              <w:rPr>
                <w:rFonts w:cs="Arial"/>
                <w:sz w:val="22"/>
                <w:szCs w:val="22"/>
              </w:rPr>
            </w:pPr>
          </w:p>
          <w:p w14:paraId="74005274" w14:textId="77777777" w:rsidR="0020369D" w:rsidRDefault="0020369D" w:rsidP="00176C98">
            <w:pPr>
              <w:shd w:val="clear" w:color="auto" w:fill="FFFFFF"/>
              <w:jc w:val="both"/>
              <w:rPr>
                <w:rFonts w:cs="Arial"/>
                <w:sz w:val="22"/>
                <w:szCs w:val="22"/>
              </w:rPr>
            </w:pPr>
            <w:r>
              <w:rPr>
                <w:rFonts w:cs="Arial"/>
                <w:sz w:val="22"/>
                <w:szCs w:val="22"/>
              </w:rPr>
              <w:t xml:space="preserve">Dentro de los aspectos principales que se consideraron necesario ajustar y actualizar en la GBAPEST </w:t>
            </w:r>
            <w:r w:rsidR="00BF0DF9">
              <w:rPr>
                <w:rFonts w:cs="Arial"/>
                <w:sz w:val="22"/>
                <w:szCs w:val="22"/>
              </w:rPr>
              <w:t>vigente, se</w:t>
            </w:r>
            <w:r>
              <w:rPr>
                <w:rFonts w:cs="Arial"/>
                <w:sz w:val="22"/>
                <w:szCs w:val="22"/>
              </w:rPr>
              <w:t xml:space="preserve"> cuentan</w:t>
            </w:r>
            <w:r w:rsidR="00BF0DF9">
              <w:rPr>
                <w:rFonts w:cs="Arial"/>
                <w:sz w:val="22"/>
                <w:szCs w:val="22"/>
              </w:rPr>
              <w:t xml:space="preserve"> entre otros</w:t>
            </w:r>
            <w:r>
              <w:rPr>
                <w:rFonts w:cs="Arial"/>
                <w:sz w:val="22"/>
                <w:szCs w:val="22"/>
              </w:rPr>
              <w:t>:</w:t>
            </w:r>
          </w:p>
          <w:p w14:paraId="4B682599" w14:textId="77777777" w:rsidR="0020369D" w:rsidRDefault="0020369D" w:rsidP="00176C98">
            <w:pPr>
              <w:shd w:val="clear" w:color="auto" w:fill="FFFFFF"/>
              <w:jc w:val="both"/>
              <w:rPr>
                <w:rFonts w:cs="Arial"/>
                <w:sz w:val="22"/>
                <w:szCs w:val="22"/>
              </w:rPr>
            </w:pPr>
          </w:p>
          <w:p w14:paraId="7577495A" w14:textId="740B6A25" w:rsidR="0020369D" w:rsidRDefault="0020369D" w:rsidP="006E20DC">
            <w:pPr>
              <w:pStyle w:val="Prrafodelista"/>
              <w:numPr>
                <w:ilvl w:val="0"/>
                <w:numId w:val="48"/>
              </w:numPr>
              <w:shd w:val="clear" w:color="auto" w:fill="FFFFFF"/>
              <w:spacing w:before="40"/>
              <w:ind w:left="714" w:hanging="357"/>
              <w:contextualSpacing w:val="0"/>
              <w:jc w:val="both"/>
              <w:rPr>
                <w:rFonts w:cs="Arial"/>
                <w:sz w:val="22"/>
                <w:szCs w:val="22"/>
              </w:rPr>
            </w:pPr>
            <w:r>
              <w:rPr>
                <w:rFonts w:cs="Arial"/>
                <w:sz w:val="22"/>
                <w:szCs w:val="22"/>
              </w:rPr>
              <w:t>La normatividad ambiental citada en la Guía requiere actualización</w:t>
            </w:r>
            <w:r w:rsidR="00802377">
              <w:rPr>
                <w:rFonts w:cs="Arial"/>
                <w:sz w:val="22"/>
                <w:szCs w:val="22"/>
              </w:rPr>
              <w:t xml:space="preserve"> dada su evolución en el país</w:t>
            </w:r>
            <w:r>
              <w:rPr>
                <w:rFonts w:cs="Arial"/>
                <w:sz w:val="22"/>
                <w:szCs w:val="22"/>
              </w:rPr>
              <w:t>.</w:t>
            </w:r>
          </w:p>
          <w:p w14:paraId="7C45FBAD" w14:textId="27774306" w:rsidR="0020369D" w:rsidRPr="0020369D" w:rsidRDefault="00F24C0D" w:rsidP="006E20DC">
            <w:pPr>
              <w:pStyle w:val="Prrafodelista"/>
              <w:numPr>
                <w:ilvl w:val="0"/>
                <w:numId w:val="48"/>
              </w:numPr>
              <w:shd w:val="clear" w:color="auto" w:fill="FFFFFF"/>
              <w:spacing w:before="40"/>
              <w:ind w:left="714" w:hanging="357"/>
              <w:contextualSpacing w:val="0"/>
              <w:jc w:val="both"/>
              <w:rPr>
                <w:rFonts w:cs="Arial"/>
                <w:sz w:val="22"/>
                <w:szCs w:val="22"/>
              </w:rPr>
            </w:pPr>
            <w:r>
              <w:rPr>
                <w:rFonts w:cs="Arial"/>
                <w:sz w:val="22"/>
                <w:szCs w:val="22"/>
              </w:rPr>
              <w:t xml:space="preserve">La guía prevé lineamientos para elaboración de EIA, sin embargo, no </w:t>
            </w:r>
            <w:r w:rsidR="004D4E04">
              <w:rPr>
                <w:rFonts w:cs="Arial"/>
                <w:sz w:val="22"/>
                <w:szCs w:val="22"/>
              </w:rPr>
              <w:t>hace énfasis en</w:t>
            </w:r>
            <w:r>
              <w:rPr>
                <w:rFonts w:cs="Arial"/>
                <w:sz w:val="22"/>
                <w:szCs w:val="22"/>
              </w:rPr>
              <w:t xml:space="preserve"> la gestión ambiental de los proyectos que no requieren licencia ambiental</w:t>
            </w:r>
            <w:r w:rsidR="00802377">
              <w:rPr>
                <w:rFonts w:cs="Arial"/>
                <w:sz w:val="22"/>
                <w:szCs w:val="22"/>
              </w:rPr>
              <w:t>,</w:t>
            </w:r>
            <w:r>
              <w:rPr>
                <w:rFonts w:cs="Arial"/>
                <w:sz w:val="22"/>
                <w:szCs w:val="22"/>
              </w:rPr>
              <w:t xml:space="preserve"> que son casi la totalidad de los proyectos </w:t>
            </w:r>
            <w:r w:rsidR="00802377">
              <w:rPr>
                <w:rFonts w:cs="Arial"/>
                <w:sz w:val="22"/>
                <w:szCs w:val="22"/>
              </w:rPr>
              <w:t xml:space="preserve">de exploración sísmica </w:t>
            </w:r>
            <w:r>
              <w:rPr>
                <w:rFonts w:cs="Arial"/>
                <w:sz w:val="22"/>
                <w:szCs w:val="22"/>
              </w:rPr>
              <w:t>que se han desarrollado en los últimos 20 años</w:t>
            </w:r>
            <w:r w:rsidR="00802377">
              <w:rPr>
                <w:rFonts w:cs="Arial"/>
                <w:sz w:val="22"/>
                <w:szCs w:val="22"/>
              </w:rPr>
              <w:t xml:space="preserve"> por el sector de hidrocarburos</w:t>
            </w:r>
            <w:r w:rsidR="0020369D">
              <w:rPr>
                <w:rFonts w:cs="Arial"/>
                <w:sz w:val="22"/>
                <w:szCs w:val="22"/>
              </w:rPr>
              <w:t>.</w:t>
            </w:r>
          </w:p>
          <w:p w14:paraId="23D510F6" w14:textId="77777777" w:rsidR="00714E50" w:rsidRPr="00714E50" w:rsidRDefault="00D2566C" w:rsidP="006E20DC">
            <w:pPr>
              <w:pStyle w:val="Prrafodelista"/>
              <w:numPr>
                <w:ilvl w:val="0"/>
                <w:numId w:val="48"/>
              </w:numPr>
              <w:shd w:val="clear" w:color="auto" w:fill="FFFFFF"/>
              <w:spacing w:before="40"/>
              <w:ind w:left="714" w:hanging="357"/>
              <w:contextualSpacing w:val="0"/>
              <w:jc w:val="both"/>
              <w:rPr>
                <w:rFonts w:cs="Arial"/>
                <w:sz w:val="22"/>
                <w:szCs w:val="22"/>
              </w:rPr>
            </w:pPr>
            <w:r>
              <w:rPr>
                <w:rFonts w:cs="Arial"/>
                <w:sz w:val="22"/>
                <w:szCs w:val="22"/>
              </w:rPr>
              <w:t>No p</w:t>
            </w:r>
            <w:r w:rsidR="00714E50">
              <w:rPr>
                <w:rFonts w:cs="Arial"/>
                <w:sz w:val="22"/>
                <w:szCs w:val="22"/>
              </w:rPr>
              <w:t>rev</w:t>
            </w:r>
            <w:r>
              <w:rPr>
                <w:rFonts w:cs="Arial"/>
                <w:sz w:val="22"/>
                <w:szCs w:val="22"/>
              </w:rPr>
              <w:t>é</w:t>
            </w:r>
            <w:r w:rsidR="00714E50">
              <w:rPr>
                <w:rFonts w:cs="Arial"/>
                <w:sz w:val="22"/>
                <w:szCs w:val="22"/>
              </w:rPr>
              <w:t xml:space="preserve"> lineamientos ambientales para el planeamiento del proyecto y </w:t>
            </w:r>
            <w:r w:rsidR="00877D5E">
              <w:rPr>
                <w:rFonts w:cs="Arial"/>
                <w:sz w:val="22"/>
                <w:szCs w:val="22"/>
              </w:rPr>
              <w:t>criterios o consideraciones ambientales en la selección de la</w:t>
            </w:r>
            <w:r w:rsidR="00714E50">
              <w:rPr>
                <w:rFonts w:cs="Arial"/>
                <w:sz w:val="22"/>
                <w:szCs w:val="22"/>
              </w:rPr>
              <w:t xml:space="preserve"> fuente de energía a utilizar</w:t>
            </w:r>
            <w:r w:rsidR="0020369D">
              <w:rPr>
                <w:rFonts w:cs="Arial"/>
                <w:sz w:val="22"/>
                <w:szCs w:val="22"/>
              </w:rPr>
              <w:t>.</w:t>
            </w:r>
          </w:p>
          <w:p w14:paraId="3FF8839C" w14:textId="1DB22EDE" w:rsidR="00714E50" w:rsidRPr="00442326" w:rsidRDefault="004D4E04" w:rsidP="006E20DC">
            <w:pPr>
              <w:pStyle w:val="Prrafodelista"/>
              <w:numPr>
                <w:ilvl w:val="0"/>
                <w:numId w:val="48"/>
              </w:numPr>
              <w:shd w:val="clear" w:color="auto" w:fill="FFFFFF"/>
              <w:spacing w:before="40"/>
              <w:ind w:left="714" w:hanging="357"/>
              <w:contextualSpacing w:val="0"/>
              <w:jc w:val="both"/>
              <w:rPr>
                <w:rFonts w:cs="Arial"/>
                <w:sz w:val="22"/>
                <w:szCs w:val="22"/>
              </w:rPr>
            </w:pPr>
            <w:r>
              <w:rPr>
                <w:rFonts w:cs="Arial"/>
                <w:sz w:val="22"/>
                <w:szCs w:val="22"/>
              </w:rPr>
              <w:t>Es necesario c</w:t>
            </w:r>
            <w:r w:rsidR="00D2566C">
              <w:rPr>
                <w:rFonts w:cs="Arial"/>
                <w:sz w:val="22"/>
                <w:szCs w:val="22"/>
              </w:rPr>
              <w:t>onsiderar</w:t>
            </w:r>
            <w:r w:rsidR="00714E50">
              <w:rPr>
                <w:rFonts w:cs="Arial"/>
                <w:sz w:val="22"/>
                <w:szCs w:val="22"/>
              </w:rPr>
              <w:t xml:space="preserve"> nuevas tecnologías y técnicas para el desarrollo de proyectos de exploración sísmica en proyectos</w:t>
            </w:r>
            <w:r w:rsidR="00442326">
              <w:rPr>
                <w:rFonts w:cs="Arial"/>
                <w:sz w:val="22"/>
                <w:szCs w:val="22"/>
              </w:rPr>
              <w:t xml:space="preserve"> de hidrocarburos y a</w:t>
            </w:r>
            <w:r w:rsidR="00714E50" w:rsidRPr="00442326">
              <w:rPr>
                <w:rFonts w:cs="Arial"/>
                <w:sz w:val="22"/>
                <w:szCs w:val="22"/>
              </w:rPr>
              <w:t xml:space="preserve">ctualización de las actividades que implica el desarrollo </w:t>
            </w:r>
            <w:r w:rsidR="00877D5E">
              <w:rPr>
                <w:rFonts w:cs="Arial"/>
                <w:sz w:val="22"/>
                <w:szCs w:val="22"/>
              </w:rPr>
              <w:t>de programas sísmicos</w:t>
            </w:r>
            <w:r w:rsidR="00714E50" w:rsidRPr="00442326">
              <w:rPr>
                <w:rFonts w:cs="Arial"/>
                <w:sz w:val="22"/>
                <w:szCs w:val="22"/>
              </w:rPr>
              <w:t xml:space="preserve">. </w:t>
            </w:r>
          </w:p>
          <w:p w14:paraId="3BDDD422" w14:textId="57BCBDDC" w:rsidR="00714E50" w:rsidRDefault="00714E50" w:rsidP="006E20DC">
            <w:pPr>
              <w:pStyle w:val="Prrafodelista"/>
              <w:numPr>
                <w:ilvl w:val="0"/>
                <w:numId w:val="48"/>
              </w:numPr>
              <w:shd w:val="clear" w:color="auto" w:fill="FFFFFF"/>
              <w:spacing w:before="40"/>
              <w:ind w:left="714" w:hanging="357"/>
              <w:contextualSpacing w:val="0"/>
              <w:jc w:val="both"/>
              <w:rPr>
                <w:rFonts w:cs="Arial"/>
                <w:sz w:val="22"/>
                <w:szCs w:val="22"/>
              </w:rPr>
            </w:pPr>
            <w:r>
              <w:rPr>
                <w:rFonts w:cs="Arial"/>
                <w:sz w:val="22"/>
                <w:szCs w:val="22"/>
              </w:rPr>
              <w:t>Actualizar</w:t>
            </w:r>
            <w:r w:rsidR="00D2566C">
              <w:rPr>
                <w:rFonts w:cs="Arial"/>
                <w:sz w:val="22"/>
                <w:szCs w:val="22"/>
              </w:rPr>
              <w:t xml:space="preserve"> y precisar </w:t>
            </w:r>
            <w:r>
              <w:rPr>
                <w:rFonts w:cs="Arial"/>
                <w:sz w:val="22"/>
                <w:szCs w:val="22"/>
              </w:rPr>
              <w:t xml:space="preserve">medidas </w:t>
            </w:r>
            <w:r w:rsidR="00BF0DF9">
              <w:rPr>
                <w:rFonts w:cs="Arial"/>
                <w:sz w:val="22"/>
                <w:szCs w:val="22"/>
              </w:rPr>
              <w:t>ambientales para el desarrollo de cada una de las fichas previstas para el programa sísmico</w:t>
            </w:r>
            <w:r w:rsidR="00877D5E">
              <w:rPr>
                <w:rFonts w:cs="Arial"/>
                <w:sz w:val="22"/>
                <w:szCs w:val="22"/>
              </w:rPr>
              <w:t>, dad</w:t>
            </w:r>
            <w:r w:rsidR="004D4E04">
              <w:rPr>
                <w:rFonts w:cs="Arial"/>
                <w:sz w:val="22"/>
                <w:szCs w:val="22"/>
              </w:rPr>
              <w:t>a</w:t>
            </w:r>
            <w:r w:rsidR="00877D5E">
              <w:rPr>
                <w:rFonts w:cs="Arial"/>
                <w:sz w:val="22"/>
                <w:szCs w:val="22"/>
              </w:rPr>
              <w:t xml:space="preserve"> la evolución en la </w:t>
            </w:r>
            <w:r w:rsidR="00D25C19">
              <w:rPr>
                <w:rFonts w:cs="Arial"/>
                <w:sz w:val="22"/>
                <w:szCs w:val="22"/>
              </w:rPr>
              <w:t>normatividad</w:t>
            </w:r>
            <w:r w:rsidR="00877D5E">
              <w:rPr>
                <w:rFonts w:cs="Arial"/>
                <w:sz w:val="22"/>
                <w:szCs w:val="22"/>
              </w:rPr>
              <w:t xml:space="preserve"> y las nuevas técnicas y tecnologías disponibles para gestionar los aspectos ambientales</w:t>
            </w:r>
            <w:r w:rsidR="00BF0DF9">
              <w:rPr>
                <w:rFonts w:cs="Arial"/>
                <w:sz w:val="22"/>
                <w:szCs w:val="22"/>
              </w:rPr>
              <w:t>.</w:t>
            </w:r>
          </w:p>
          <w:p w14:paraId="481FFBBC" w14:textId="6D14D630" w:rsidR="00BF0DF9" w:rsidRDefault="004D4E04" w:rsidP="006E20DC">
            <w:pPr>
              <w:pStyle w:val="Prrafodelista"/>
              <w:numPr>
                <w:ilvl w:val="0"/>
                <w:numId w:val="48"/>
              </w:numPr>
              <w:shd w:val="clear" w:color="auto" w:fill="FFFFFF"/>
              <w:spacing w:before="40"/>
              <w:ind w:left="714" w:hanging="357"/>
              <w:contextualSpacing w:val="0"/>
              <w:jc w:val="both"/>
              <w:rPr>
                <w:rFonts w:cs="Arial"/>
                <w:sz w:val="22"/>
                <w:szCs w:val="22"/>
              </w:rPr>
            </w:pPr>
            <w:r>
              <w:rPr>
                <w:rFonts w:cs="Arial"/>
                <w:sz w:val="22"/>
                <w:szCs w:val="22"/>
              </w:rPr>
              <w:t>Se precisó r</w:t>
            </w:r>
            <w:r w:rsidR="00BF0DF9">
              <w:rPr>
                <w:rFonts w:cs="Arial"/>
                <w:sz w:val="22"/>
                <w:szCs w:val="22"/>
              </w:rPr>
              <w:t xml:space="preserve">evisar gestión ambiental de actividades </w:t>
            </w:r>
            <w:r w:rsidR="00387087">
              <w:rPr>
                <w:rFonts w:cs="Arial"/>
                <w:sz w:val="22"/>
                <w:szCs w:val="22"/>
              </w:rPr>
              <w:t xml:space="preserve">o temáticas ambientales </w:t>
            </w:r>
            <w:r w:rsidR="00BF0DF9">
              <w:rPr>
                <w:rFonts w:cs="Arial"/>
                <w:sz w:val="22"/>
                <w:szCs w:val="22"/>
              </w:rPr>
              <w:t xml:space="preserve">no previstas inicialmente </w:t>
            </w:r>
            <w:r w:rsidR="00877D5E">
              <w:rPr>
                <w:rFonts w:cs="Arial"/>
                <w:sz w:val="22"/>
                <w:szCs w:val="22"/>
              </w:rPr>
              <w:t>como movilización</w:t>
            </w:r>
            <w:r w:rsidR="00BF0DF9">
              <w:rPr>
                <w:rFonts w:cs="Arial"/>
                <w:sz w:val="22"/>
                <w:szCs w:val="22"/>
              </w:rPr>
              <w:t xml:space="preserve">, manejo de materiales, </w:t>
            </w:r>
            <w:r w:rsidR="00877D5E">
              <w:rPr>
                <w:rFonts w:cs="Arial"/>
                <w:sz w:val="22"/>
                <w:szCs w:val="22"/>
              </w:rPr>
              <w:t>manejo</w:t>
            </w:r>
            <w:r w:rsidR="00D2566C">
              <w:rPr>
                <w:rFonts w:cs="Arial"/>
                <w:sz w:val="22"/>
                <w:szCs w:val="22"/>
              </w:rPr>
              <w:t xml:space="preserve"> de</w:t>
            </w:r>
            <w:r w:rsidR="00BF0DF9">
              <w:rPr>
                <w:rFonts w:cs="Arial"/>
                <w:sz w:val="22"/>
                <w:szCs w:val="22"/>
              </w:rPr>
              <w:t xml:space="preserve"> fauna y flora silvestre.</w:t>
            </w:r>
          </w:p>
          <w:p w14:paraId="0E093DE8" w14:textId="77777777" w:rsidR="00877D5E" w:rsidRDefault="00BF0DF9" w:rsidP="006E20DC">
            <w:pPr>
              <w:pStyle w:val="Prrafodelista"/>
              <w:numPr>
                <w:ilvl w:val="0"/>
                <w:numId w:val="48"/>
              </w:numPr>
              <w:shd w:val="clear" w:color="auto" w:fill="FFFFFF"/>
              <w:spacing w:before="40"/>
              <w:ind w:left="714" w:hanging="357"/>
              <w:contextualSpacing w:val="0"/>
              <w:jc w:val="both"/>
              <w:rPr>
                <w:rFonts w:cs="Arial"/>
                <w:sz w:val="22"/>
                <w:szCs w:val="22"/>
              </w:rPr>
            </w:pPr>
            <w:r w:rsidRPr="00877D5E">
              <w:rPr>
                <w:rFonts w:cs="Arial"/>
                <w:sz w:val="22"/>
                <w:szCs w:val="22"/>
              </w:rPr>
              <w:t xml:space="preserve">Incluir lineamientos para el seguimiento y monitoreo </w:t>
            </w:r>
            <w:r w:rsidR="00877D5E" w:rsidRPr="00877D5E">
              <w:rPr>
                <w:rFonts w:cs="Arial"/>
                <w:sz w:val="22"/>
                <w:szCs w:val="22"/>
              </w:rPr>
              <w:t xml:space="preserve">relacionado con el recurso hídrico en particular el subterráneo </w:t>
            </w:r>
            <w:r w:rsidRPr="00877D5E">
              <w:rPr>
                <w:rFonts w:cs="Arial"/>
                <w:sz w:val="22"/>
                <w:szCs w:val="22"/>
              </w:rPr>
              <w:t xml:space="preserve">del </w:t>
            </w:r>
            <w:r w:rsidR="00877D5E" w:rsidRPr="00877D5E">
              <w:rPr>
                <w:rFonts w:cs="Arial"/>
                <w:sz w:val="22"/>
                <w:szCs w:val="22"/>
              </w:rPr>
              <w:t>programa</w:t>
            </w:r>
            <w:r w:rsidRPr="00877D5E">
              <w:rPr>
                <w:rFonts w:cs="Arial"/>
                <w:sz w:val="22"/>
                <w:szCs w:val="22"/>
              </w:rPr>
              <w:t xml:space="preserve">, estrategias </w:t>
            </w:r>
            <w:r w:rsidR="00877D5E" w:rsidRPr="00877D5E">
              <w:rPr>
                <w:rFonts w:cs="Arial"/>
                <w:sz w:val="22"/>
                <w:szCs w:val="22"/>
              </w:rPr>
              <w:t xml:space="preserve">adicionales </w:t>
            </w:r>
            <w:r w:rsidRPr="00877D5E">
              <w:rPr>
                <w:rFonts w:cs="Arial"/>
                <w:sz w:val="22"/>
                <w:szCs w:val="22"/>
              </w:rPr>
              <w:t>para verificar la gestión ambiental de los contratistas del proyecto</w:t>
            </w:r>
            <w:r w:rsidR="00877D5E" w:rsidRPr="00877D5E">
              <w:rPr>
                <w:rFonts w:cs="Arial"/>
                <w:sz w:val="22"/>
                <w:szCs w:val="22"/>
              </w:rPr>
              <w:t>, entre otros.</w:t>
            </w:r>
          </w:p>
          <w:p w14:paraId="1398A242" w14:textId="77777777" w:rsidR="00BF0DF9" w:rsidRPr="00877D5E" w:rsidRDefault="00BF0DF9" w:rsidP="006E20DC">
            <w:pPr>
              <w:pStyle w:val="Prrafodelista"/>
              <w:numPr>
                <w:ilvl w:val="0"/>
                <w:numId w:val="48"/>
              </w:numPr>
              <w:shd w:val="clear" w:color="auto" w:fill="FFFFFF"/>
              <w:spacing w:before="40"/>
              <w:ind w:left="714" w:hanging="357"/>
              <w:contextualSpacing w:val="0"/>
              <w:jc w:val="both"/>
              <w:rPr>
                <w:rFonts w:cs="Arial"/>
                <w:sz w:val="22"/>
                <w:szCs w:val="22"/>
              </w:rPr>
            </w:pPr>
            <w:r w:rsidRPr="00877D5E">
              <w:rPr>
                <w:rFonts w:cs="Arial"/>
                <w:sz w:val="22"/>
                <w:szCs w:val="22"/>
              </w:rPr>
              <w:t xml:space="preserve">Revisar los retiros previstos para </w:t>
            </w:r>
            <w:r w:rsidR="007A5C0B">
              <w:rPr>
                <w:rFonts w:cs="Arial"/>
                <w:sz w:val="22"/>
                <w:szCs w:val="22"/>
              </w:rPr>
              <w:t>elementos</w:t>
            </w:r>
            <w:r w:rsidRPr="00877D5E">
              <w:rPr>
                <w:rFonts w:cs="Arial"/>
                <w:sz w:val="22"/>
                <w:szCs w:val="22"/>
              </w:rPr>
              <w:t xml:space="preserve"> ambiental</w:t>
            </w:r>
            <w:r w:rsidR="007A5C0B">
              <w:rPr>
                <w:rFonts w:cs="Arial"/>
                <w:sz w:val="22"/>
                <w:szCs w:val="22"/>
              </w:rPr>
              <w:t>es</w:t>
            </w:r>
            <w:r w:rsidRPr="00877D5E">
              <w:rPr>
                <w:rFonts w:cs="Arial"/>
                <w:sz w:val="22"/>
                <w:szCs w:val="22"/>
              </w:rPr>
              <w:t xml:space="preserve"> y socialmente sensibles y habilitar metodologías para determinar los retiros y definirlos de manera particular para cada proyecto.</w:t>
            </w:r>
          </w:p>
          <w:p w14:paraId="6195818F" w14:textId="77777777" w:rsidR="00BF0DF9" w:rsidRDefault="00BF0DF9" w:rsidP="006E20DC">
            <w:pPr>
              <w:pStyle w:val="Prrafodelista"/>
              <w:numPr>
                <w:ilvl w:val="0"/>
                <w:numId w:val="48"/>
              </w:numPr>
              <w:shd w:val="clear" w:color="auto" w:fill="FFFFFF"/>
              <w:spacing w:before="40"/>
              <w:ind w:left="714" w:hanging="357"/>
              <w:contextualSpacing w:val="0"/>
              <w:jc w:val="both"/>
              <w:rPr>
                <w:rFonts w:cs="Arial"/>
                <w:sz w:val="22"/>
                <w:szCs w:val="22"/>
              </w:rPr>
            </w:pPr>
            <w:r>
              <w:rPr>
                <w:rFonts w:cs="Arial"/>
                <w:sz w:val="22"/>
                <w:szCs w:val="22"/>
              </w:rPr>
              <w:t xml:space="preserve">Actualizar medidas para el desarrollo de la fase </w:t>
            </w:r>
            <w:proofErr w:type="spellStart"/>
            <w:r>
              <w:rPr>
                <w:rFonts w:cs="Arial"/>
                <w:sz w:val="22"/>
                <w:szCs w:val="22"/>
              </w:rPr>
              <w:t>post</w:t>
            </w:r>
            <w:r w:rsidR="00543807">
              <w:rPr>
                <w:rFonts w:cs="Arial"/>
                <w:sz w:val="22"/>
                <w:szCs w:val="22"/>
              </w:rPr>
              <w:t>-</w:t>
            </w:r>
            <w:r>
              <w:rPr>
                <w:rFonts w:cs="Arial"/>
                <w:sz w:val="22"/>
                <w:szCs w:val="22"/>
              </w:rPr>
              <w:t>operativa</w:t>
            </w:r>
            <w:proofErr w:type="spellEnd"/>
            <w:r>
              <w:rPr>
                <w:rFonts w:cs="Arial"/>
                <w:sz w:val="22"/>
                <w:szCs w:val="22"/>
              </w:rPr>
              <w:t>.</w:t>
            </w:r>
          </w:p>
          <w:p w14:paraId="3F984502" w14:textId="77777777" w:rsidR="007A5C0B" w:rsidRPr="00714E50" w:rsidRDefault="007A5C0B" w:rsidP="006E20DC">
            <w:pPr>
              <w:pStyle w:val="Prrafodelista"/>
              <w:numPr>
                <w:ilvl w:val="0"/>
                <w:numId w:val="48"/>
              </w:numPr>
              <w:shd w:val="clear" w:color="auto" w:fill="FFFFFF"/>
              <w:spacing w:before="40"/>
              <w:ind w:left="714" w:hanging="357"/>
              <w:contextualSpacing w:val="0"/>
              <w:jc w:val="both"/>
              <w:rPr>
                <w:rFonts w:cs="Arial"/>
                <w:sz w:val="22"/>
                <w:szCs w:val="22"/>
              </w:rPr>
            </w:pPr>
            <w:r>
              <w:rPr>
                <w:rFonts w:cs="Arial"/>
                <w:sz w:val="22"/>
                <w:szCs w:val="22"/>
              </w:rPr>
              <w:t>Actualizar elementos metodológicos y de diagramación y edición del documento.</w:t>
            </w:r>
          </w:p>
          <w:p w14:paraId="4F9C3372" w14:textId="77777777" w:rsidR="0020369D" w:rsidRDefault="0020369D" w:rsidP="00176C98">
            <w:pPr>
              <w:shd w:val="clear" w:color="auto" w:fill="FFFFFF"/>
              <w:jc w:val="both"/>
              <w:rPr>
                <w:rFonts w:cs="Arial"/>
                <w:sz w:val="22"/>
                <w:szCs w:val="22"/>
              </w:rPr>
            </w:pPr>
          </w:p>
          <w:p w14:paraId="366E6E76" w14:textId="24B084C0" w:rsidR="005E4360" w:rsidRDefault="00387087" w:rsidP="00176C98">
            <w:pPr>
              <w:shd w:val="clear" w:color="auto" w:fill="FFFFFF"/>
              <w:jc w:val="both"/>
              <w:rPr>
                <w:rFonts w:cs="Arial"/>
                <w:sz w:val="22"/>
                <w:szCs w:val="22"/>
              </w:rPr>
            </w:pPr>
            <w:r>
              <w:rPr>
                <w:rFonts w:cs="Arial"/>
                <w:sz w:val="22"/>
                <w:szCs w:val="22"/>
              </w:rPr>
              <w:t xml:space="preserve">En desarrollo de las labores de actualización de la GBAPEST el grupo de hidrocarburos de la DAASU del Minambiente avanzó durante el 2019 y 2020, haciendo revisión bibliográfica </w:t>
            </w:r>
            <w:r w:rsidR="005E4360">
              <w:rPr>
                <w:rFonts w:cs="Arial"/>
                <w:sz w:val="22"/>
                <w:szCs w:val="22"/>
              </w:rPr>
              <w:t xml:space="preserve">y consolidando un documento con ajustes en los lineamientos de gestión ambiental.  Posteriormente se adelantó trabajo con el sector de hidrocarburos (ACP, Operadoras y Ecopetrol) y </w:t>
            </w:r>
            <w:r w:rsidR="004D4E04">
              <w:rPr>
                <w:rFonts w:cs="Arial"/>
                <w:sz w:val="22"/>
                <w:szCs w:val="22"/>
              </w:rPr>
              <w:t>Minenergía,</w:t>
            </w:r>
            <w:r w:rsidR="005E4360">
              <w:rPr>
                <w:rFonts w:cs="Arial"/>
                <w:sz w:val="22"/>
                <w:szCs w:val="22"/>
              </w:rPr>
              <w:t xml:space="preserve"> donde se revisó el borrador elaborado y se retroalimento dicho documento con la experiencia del sector en la gestión ambiental de este tipo de proyectos, labores que se desarrollaron en el segundo semestre del 202</w:t>
            </w:r>
            <w:r w:rsidR="00A46842">
              <w:rPr>
                <w:rFonts w:cs="Arial"/>
                <w:sz w:val="22"/>
                <w:szCs w:val="22"/>
              </w:rPr>
              <w:t>0 y principios del 2021, realizando un total de 10 sesiones de trabajo conjunto</w:t>
            </w:r>
            <w:r w:rsidR="005E4360">
              <w:rPr>
                <w:rFonts w:cs="Arial"/>
                <w:sz w:val="22"/>
                <w:szCs w:val="22"/>
              </w:rPr>
              <w:t>.  Finalmente, se adelantó consulta a 10 Corporaciones autónomas Regionales</w:t>
            </w:r>
            <w:r w:rsidR="00F723F2">
              <w:rPr>
                <w:rFonts w:cs="Arial"/>
                <w:sz w:val="22"/>
                <w:szCs w:val="22"/>
              </w:rPr>
              <w:t xml:space="preserve"> (</w:t>
            </w:r>
            <w:r w:rsidR="00F723F2" w:rsidRPr="00A46842">
              <w:rPr>
                <w:rFonts w:cs="Arial"/>
                <w:i/>
                <w:sz w:val="22"/>
                <w:szCs w:val="22"/>
              </w:rPr>
              <w:t xml:space="preserve">Corpoboyacá, </w:t>
            </w:r>
            <w:proofErr w:type="spellStart"/>
            <w:r w:rsidR="00F723F2" w:rsidRPr="00A46842">
              <w:rPr>
                <w:rFonts w:cs="Arial"/>
                <w:i/>
                <w:sz w:val="22"/>
                <w:szCs w:val="22"/>
              </w:rPr>
              <w:t>Corporinoquía</w:t>
            </w:r>
            <w:proofErr w:type="spellEnd"/>
            <w:r w:rsidR="00F723F2" w:rsidRPr="00A46842">
              <w:rPr>
                <w:rFonts w:cs="Arial"/>
                <w:i/>
                <w:sz w:val="22"/>
                <w:szCs w:val="22"/>
              </w:rPr>
              <w:t xml:space="preserve">, </w:t>
            </w:r>
            <w:proofErr w:type="spellStart"/>
            <w:r w:rsidR="00F723F2" w:rsidRPr="00A46842">
              <w:rPr>
                <w:rFonts w:cs="Arial"/>
                <w:i/>
                <w:sz w:val="22"/>
                <w:szCs w:val="22"/>
              </w:rPr>
              <w:t>Cormacarena</w:t>
            </w:r>
            <w:proofErr w:type="spellEnd"/>
            <w:r w:rsidR="00F723F2" w:rsidRPr="00A46842">
              <w:rPr>
                <w:rFonts w:cs="Arial"/>
                <w:i/>
                <w:sz w:val="22"/>
                <w:szCs w:val="22"/>
              </w:rPr>
              <w:t xml:space="preserve">. CAS, </w:t>
            </w:r>
            <w:proofErr w:type="spellStart"/>
            <w:r w:rsidR="00F723F2" w:rsidRPr="00A46842">
              <w:rPr>
                <w:rFonts w:cs="Arial"/>
                <w:i/>
                <w:sz w:val="22"/>
                <w:szCs w:val="22"/>
              </w:rPr>
              <w:t>Corpoamazonia</w:t>
            </w:r>
            <w:proofErr w:type="spellEnd"/>
            <w:r w:rsidR="00F723F2" w:rsidRPr="00A46842">
              <w:rPr>
                <w:rFonts w:cs="Arial"/>
                <w:i/>
                <w:sz w:val="22"/>
                <w:szCs w:val="22"/>
              </w:rPr>
              <w:t xml:space="preserve">, </w:t>
            </w:r>
            <w:proofErr w:type="gramStart"/>
            <w:r w:rsidR="00F723F2" w:rsidRPr="00A46842">
              <w:rPr>
                <w:rFonts w:cs="Arial"/>
                <w:i/>
                <w:sz w:val="22"/>
                <w:szCs w:val="22"/>
              </w:rPr>
              <w:t>CAM,CVS</w:t>
            </w:r>
            <w:proofErr w:type="gramEnd"/>
            <w:r w:rsidR="00F723F2" w:rsidRPr="00A46842">
              <w:rPr>
                <w:rFonts w:cs="Arial"/>
                <w:i/>
                <w:sz w:val="22"/>
                <w:szCs w:val="22"/>
              </w:rPr>
              <w:t xml:space="preserve">, Cortolima, </w:t>
            </w:r>
            <w:proofErr w:type="spellStart"/>
            <w:r w:rsidR="00F723F2" w:rsidRPr="00A46842">
              <w:rPr>
                <w:rFonts w:cs="Arial"/>
                <w:i/>
                <w:sz w:val="22"/>
                <w:szCs w:val="22"/>
              </w:rPr>
              <w:t>Coorpocesar</w:t>
            </w:r>
            <w:proofErr w:type="spellEnd"/>
            <w:r w:rsidR="00F723F2" w:rsidRPr="00A46842">
              <w:rPr>
                <w:rFonts w:cs="Arial"/>
                <w:i/>
                <w:sz w:val="22"/>
                <w:szCs w:val="22"/>
              </w:rPr>
              <w:t xml:space="preserve"> y Corponor</w:t>
            </w:r>
            <w:r w:rsidR="00F723F2">
              <w:rPr>
                <w:rFonts w:cs="Arial"/>
                <w:sz w:val="22"/>
                <w:szCs w:val="22"/>
              </w:rPr>
              <w:t xml:space="preserve">)  </w:t>
            </w:r>
            <w:r w:rsidR="005E4360">
              <w:rPr>
                <w:rFonts w:cs="Arial"/>
                <w:sz w:val="22"/>
                <w:szCs w:val="22"/>
              </w:rPr>
              <w:t xml:space="preserve"> donde se desarrollan primordialmente las actividades de exploración y explotación de hidrocarburos, </w:t>
            </w:r>
            <w:r w:rsidR="00F723F2">
              <w:rPr>
                <w:rFonts w:cs="Arial"/>
                <w:sz w:val="22"/>
                <w:szCs w:val="22"/>
              </w:rPr>
              <w:t xml:space="preserve">se remitió el borrador de la Guía para comentarios y aporte, recibiendo respuesta de </w:t>
            </w:r>
            <w:r w:rsidR="004D4E04">
              <w:rPr>
                <w:rFonts w:cs="Arial"/>
                <w:sz w:val="22"/>
                <w:szCs w:val="22"/>
              </w:rPr>
              <w:t>4</w:t>
            </w:r>
            <w:r w:rsidR="00F723F2">
              <w:rPr>
                <w:rFonts w:cs="Arial"/>
                <w:sz w:val="22"/>
                <w:szCs w:val="22"/>
              </w:rPr>
              <w:t xml:space="preserve"> de ellas</w:t>
            </w:r>
            <w:r w:rsidR="004D4E04">
              <w:rPr>
                <w:rFonts w:cs="Arial"/>
                <w:sz w:val="22"/>
                <w:szCs w:val="22"/>
              </w:rPr>
              <w:t>.</w:t>
            </w:r>
            <w:r w:rsidR="005E4360">
              <w:rPr>
                <w:rFonts w:cs="Arial"/>
                <w:sz w:val="22"/>
                <w:szCs w:val="22"/>
              </w:rPr>
              <w:t xml:space="preserve"> </w:t>
            </w:r>
            <w:r w:rsidR="004D4E04">
              <w:rPr>
                <w:rFonts w:cs="Arial"/>
                <w:sz w:val="22"/>
                <w:szCs w:val="22"/>
              </w:rPr>
              <w:t>L</w:t>
            </w:r>
            <w:r w:rsidR="005E4360">
              <w:rPr>
                <w:rFonts w:cs="Arial"/>
                <w:sz w:val="22"/>
                <w:szCs w:val="22"/>
              </w:rPr>
              <w:t xml:space="preserve">os comentarios </w:t>
            </w:r>
            <w:r w:rsidR="004D4E04">
              <w:rPr>
                <w:rFonts w:cs="Arial"/>
                <w:sz w:val="22"/>
                <w:szCs w:val="22"/>
              </w:rPr>
              <w:t>fueron</w:t>
            </w:r>
            <w:r w:rsidR="00F723F2">
              <w:rPr>
                <w:rFonts w:cs="Arial"/>
                <w:sz w:val="22"/>
                <w:szCs w:val="22"/>
              </w:rPr>
              <w:t xml:space="preserve"> </w:t>
            </w:r>
            <w:r w:rsidR="00CB112B">
              <w:rPr>
                <w:rFonts w:cs="Arial"/>
                <w:sz w:val="22"/>
                <w:szCs w:val="22"/>
              </w:rPr>
              <w:t xml:space="preserve">analizados y los que se encontraron pertinentes fueron </w:t>
            </w:r>
            <w:r w:rsidR="00A46842">
              <w:rPr>
                <w:rFonts w:cs="Arial"/>
                <w:sz w:val="22"/>
                <w:szCs w:val="22"/>
              </w:rPr>
              <w:t>incorporándolos a la nueva versión de la GBAPEST.</w:t>
            </w:r>
            <w:r w:rsidR="005E4360">
              <w:rPr>
                <w:rFonts w:cs="Arial"/>
                <w:sz w:val="22"/>
                <w:szCs w:val="22"/>
              </w:rPr>
              <w:t xml:space="preserve"> </w:t>
            </w:r>
            <w:r w:rsidR="0026051C">
              <w:rPr>
                <w:rFonts w:cs="Arial"/>
                <w:sz w:val="22"/>
                <w:szCs w:val="22"/>
              </w:rPr>
              <w:t xml:space="preserve"> Finalmente, </w:t>
            </w:r>
            <w:r w:rsidR="00534625">
              <w:rPr>
                <w:rFonts w:cs="Arial"/>
                <w:sz w:val="22"/>
                <w:szCs w:val="22"/>
              </w:rPr>
              <w:t xml:space="preserve">en el marco del trabajo que se ha venido desarrollando con la revisión </w:t>
            </w:r>
            <w:r w:rsidR="00534625">
              <w:rPr>
                <w:rFonts w:cs="Arial"/>
                <w:sz w:val="22"/>
                <w:szCs w:val="22"/>
              </w:rPr>
              <w:lastRenderedPageBreak/>
              <w:t xml:space="preserve">y comentarios de las Guías ambientales del sector hidrocarburos, </w:t>
            </w:r>
            <w:r w:rsidR="0026051C">
              <w:rPr>
                <w:rFonts w:cs="Arial"/>
                <w:sz w:val="22"/>
                <w:szCs w:val="22"/>
              </w:rPr>
              <w:t>se consultó con la ANLA sobre la posibilidad de adelantar re</w:t>
            </w:r>
            <w:r w:rsidR="00534625">
              <w:rPr>
                <w:rFonts w:cs="Arial"/>
                <w:sz w:val="22"/>
                <w:szCs w:val="22"/>
              </w:rPr>
              <w:t>vis</w:t>
            </w:r>
            <w:r w:rsidR="0026051C">
              <w:rPr>
                <w:rFonts w:cs="Arial"/>
                <w:sz w:val="22"/>
                <w:szCs w:val="22"/>
              </w:rPr>
              <w:t xml:space="preserve">ión y hacer comentarios a la GBAPEST, recibiendo por parte del grupo de la SIPTA manifestación </w:t>
            </w:r>
            <w:proofErr w:type="gramStart"/>
            <w:r w:rsidR="0026051C">
              <w:rPr>
                <w:rFonts w:cs="Arial"/>
                <w:sz w:val="22"/>
                <w:szCs w:val="22"/>
              </w:rPr>
              <w:t>que</w:t>
            </w:r>
            <w:proofErr w:type="gramEnd"/>
            <w:r w:rsidR="0026051C">
              <w:rPr>
                <w:rFonts w:cs="Arial"/>
                <w:sz w:val="22"/>
                <w:szCs w:val="22"/>
              </w:rPr>
              <w:t xml:space="preserve"> dado que </w:t>
            </w:r>
            <w:r w:rsidR="00534625">
              <w:rPr>
                <w:rFonts w:cs="Arial"/>
                <w:sz w:val="22"/>
                <w:szCs w:val="22"/>
              </w:rPr>
              <w:t>este tipo de proyectos no se ha otorgado licencias ambientales por parte de la entidad, no consideraban necesario hacer revisión especifica del documento.</w:t>
            </w:r>
          </w:p>
          <w:p w14:paraId="45907ABC" w14:textId="77777777" w:rsidR="005E4360" w:rsidRDefault="005E4360" w:rsidP="00176C98">
            <w:pPr>
              <w:shd w:val="clear" w:color="auto" w:fill="FFFFFF"/>
              <w:jc w:val="both"/>
              <w:rPr>
                <w:rFonts w:cs="Arial"/>
                <w:sz w:val="22"/>
                <w:szCs w:val="22"/>
              </w:rPr>
            </w:pPr>
          </w:p>
          <w:p w14:paraId="52C15E47" w14:textId="77777777" w:rsidR="005E4360" w:rsidRDefault="005E4360" w:rsidP="00176C98">
            <w:pPr>
              <w:shd w:val="clear" w:color="auto" w:fill="FFFFFF"/>
              <w:jc w:val="both"/>
              <w:rPr>
                <w:rFonts w:cs="Arial"/>
                <w:sz w:val="22"/>
                <w:szCs w:val="22"/>
              </w:rPr>
            </w:pPr>
            <w:r>
              <w:rPr>
                <w:rFonts w:cs="Arial"/>
                <w:sz w:val="22"/>
                <w:szCs w:val="22"/>
              </w:rPr>
              <w:t>Como resultado del trabajo desarrollado se logró consolidar el documento de actualización de la GBAPEST, dentro de los aspectos ambientales de mayor relevancia considerados en la actualización de la Guía, se relacionan a continuación:</w:t>
            </w:r>
          </w:p>
          <w:p w14:paraId="5F4ABDC8" w14:textId="77777777" w:rsidR="005E4360" w:rsidRDefault="005E4360" w:rsidP="00176C98">
            <w:pPr>
              <w:shd w:val="clear" w:color="auto" w:fill="FFFFFF"/>
              <w:jc w:val="both"/>
              <w:rPr>
                <w:rFonts w:cs="Arial"/>
                <w:sz w:val="22"/>
                <w:szCs w:val="22"/>
              </w:rPr>
            </w:pPr>
          </w:p>
          <w:p w14:paraId="515F8263" w14:textId="77777777" w:rsidR="001A1E25" w:rsidRDefault="000E74B6" w:rsidP="006E20DC">
            <w:pPr>
              <w:pStyle w:val="Prrafodelista"/>
              <w:numPr>
                <w:ilvl w:val="0"/>
                <w:numId w:val="48"/>
              </w:numPr>
              <w:spacing w:before="40"/>
              <w:ind w:left="714" w:hanging="357"/>
              <w:contextualSpacing w:val="0"/>
              <w:jc w:val="both"/>
              <w:rPr>
                <w:rFonts w:cs="Arial"/>
                <w:sz w:val="22"/>
                <w:szCs w:val="22"/>
              </w:rPr>
            </w:pPr>
            <w:r w:rsidRPr="000E74B6">
              <w:rPr>
                <w:rFonts w:cs="Arial"/>
                <w:sz w:val="22"/>
                <w:szCs w:val="22"/>
              </w:rPr>
              <w:t xml:space="preserve">Se hizo actualización de la normatividad ambiental que aplica para </w:t>
            </w:r>
            <w:r>
              <w:rPr>
                <w:rFonts w:cs="Arial"/>
                <w:sz w:val="22"/>
                <w:szCs w:val="22"/>
              </w:rPr>
              <w:t>el desarrollo de actividades de exploración sísmica terrestre, en particular la nueva normatividad en gestión de residuos, control de vertimientos, requisitos para obtener permisos ambientales, normatividad de licenciamiento ambiental, reglamentación de gestión social y participación ciudadana que aplica a la actividad,</w:t>
            </w:r>
            <w:r w:rsidR="001F0900">
              <w:rPr>
                <w:rFonts w:cs="Arial"/>
                <w:sz w:val="22"/>
                <w:szCs w:val="22"/>
              </w:rPr>
              <w:t xml:space="preserve"> entre otra normatividad que aplica a los programas de exploración sísmica.</w:t>
            </w:r>
            <w:r>
              <w:rPr>
                <w:rFonts w:cs="Arial"/>
                <w:sz w:val="22"/>
                <w:szCs w:val="22"/>
              </w:rPr>
              <w:t xml:space="preserve">   </w:t>
            </w:r>
          </w:p>
          <w:p w14:paraId="5819FCE9" w14:textId="77777777" w:rsidR="006440B2" w:rsidRDefault="006440B2" w:rsidP="006E20DC">
            <w:pPr>
              <w:pStyle w:val="Prrafodelista"/>
              <w:numPr>
                <w:ilvl w:val="0"/>
                <w:numId w:val="48"/>
              </w:numPr>
              <w:spacing w:before="40"/>
              <w:ind w:left="714" w:hanging="357"/>
              <w:contextualSpacing w:val="0"/>
              <w:jc w:val="both"/>
              <w:rPr>
                <w:rFonts w:cs="Arial"/>
                <w:sz w:val="22"/>
                <w:szCs w:val="22"/>
              </w:rPr>
            </w:pPr>
            <w:r>
              <w:rPr>
                <w:rFonts w:cs="Arial"/>
                <w:sz w:val="22"/>
                <w:szCs w:val="22"/>
              </w:rPr>
              <w:t>En lo referente a la planeación ambiental del programa se incluyeron lineamientos para incluir criterios ambientales desde la planificación de las actividades a desarrollar, se precisó la necesidad de formular un documento para gestionar los aspectos ambientales relevantes y se propuso la elaboración de un documento de medidas de manejo ambiental, se precisaron lineamiento para elaboración de los estudios ambientales y la gestión social requerida para el desarrollo del programa.</w:t>
            </w:r>
          </w:p>
          <w:p w14:paraId="78085487" w14:textId="77777777" w:rsidR="006703B5" w:rsidRDefault="00E149BF" w:rsidP="006E20DC">
            <w:pPr>
              <w:pStyle w:val="Prrafodelista"/>
              <w:numPr>
                <w:ilvl w:val="0"/>
                <w:numId w:val="48"/>
              </w:numPr>
              <w:spacing w:before="40"/>
              <w:ind w:left="714" w:hanging="357"/>
              <w:contextualSpacing w:val="0"/>
              <w:jc w:val="both"/>
              <w:rPr>
                <w:rFonts w:cs="Arial"/>
                <w:sz w:val="22"/>
                <w:szCs w:val="22"/>
              </w:rPr>
            </w:pPr>
            <w:r>
              <w:rPr>
                <w:rFonts w:cs="Arial"/>
                <w:sz w:val="22"/>
                <w:szCs w:val="22"/>
              </w:rPr>
              <w:t>Se relacionaron lineamientos para la selección de la fuente de energía a utilizar en el programa sísmico, precisando las ventajas y desventajas de cada una de las opciones de fuentes de energía</w:t>
            </w:r>
            <w:r w:rsidR="0033546F">
              <w:rPr>
                <w:rFonts w:cs="Arial"/>
                <w:sz w:val="22"/>
                <w:szCs w:val="22"/>
              </w:rPr>
              <w:t xml:space="preserve"> disponibles, especificando las ventajas de la fuente vibratoria</w:t>
            </w:r>
            <w:r>
              <w:rPr>
                <w:rFonts w:cs="Arial"/>
                <w:sz w:val="22"/>
                <w:szCs w:val="22"/>
              </w:rPr>
              <w:t>.</w:t>
            </w:r>
          </w:p>
          <w:p w14:paraId="729FAFBB" w14:textId="77777777" w:rsidR="00D80CBC" w:rsidRDefault="0033546F" w:rsidP="006E20DC">
            <w:pPr>
              <w:pStyle w:val="Prrafodelista"/>
              <w:numPr>
                <w:ilvl w:val="0"/>
                <w:numId w:val="48"/>
              </w:numPr>
              <w:spacing w:before="40"/>
              <w:ind w:left="714" w:hanging="357"/>
              <w:contextualSpacing w:val="0"/>
              <w:jc w:val="both"/>
              <w:rPr>
                <w:rFonts w:cs="Arial"/>
                <w:sz w:val="22"/>
                <w:szCs w:val="22"/>
              </w:rPr>
            </w:pPr>
            <w:r>
              <w:rPr>
                <w:rFonts w:cs="Arial"/>
                <w:sz w:val="22"/>
                <w:szCs w:val="22"/>
              </w:rPr>
              <w:t xml:space="preserve">En el capítulo de descripción de las actividades sísmicas se amplió </w:t>
            </w:r>
            <w:r w:rsidR="00D80CBC">
              <w:rPr>
                <w:rFonts w:cs="Arial"/>
                <w:sz w:val="22"/>
                <w:szCs w:val="22"/>
              </w:rPr>
              <w:t>los</w:t>
            </w:r>
            <w:r>
              <w:rPr>
                <w:rFonts w:cs="Arial"/>
                <w:sz w:val="22"/>
                <w:szCs w:val="22"/>
              </w:rPr>
              <w:t xml:space="preserve"> detalles de </w:t>
            </w:r>
            <w:r w:rsidR="00D80CBC">
              <w:rPr>
                <w:rFonts w:cs="Arial"/>
                <w:sz w:val="22"/>
                <w:szCs w:val="22"/>
              </w:rPr>
              <w:t>cada una de las</w:t>
            </w:r>
            <w:r>
              <w:rPr>
                <w:rFonts w:cs="Arial"/>
                <w:sz w:val="22"/>
                <w:szCs w:val="22"/>
              </w:rPr>
              <w:t xml:space="preserve"> actividades requeridas para desarrollar un programa de exploración </w:t>
            </w:r>
            <w:r w:rsidR="00D80CBC">
              <w:rPr>
                <w:rFonts w:cs="Arial"/>
                <w:sz w:val="22"/>
                <w:szCs w:val="22"/>
              </w:rPr>
              <w:t xml:space="preserve">sísmica, se relacionaron las novedades tecnológicas para realizar sísmica en proyectos de hidrocarburos, resaltando las ventajas y bondades en disminuir los efectos ambientales de tecnologías que habitualmente se utilizan. </w:t>
            </w:r>
          </w:p>
          <w:p w14:paraId="7325A054" w14:textId="77777777" w:rsidR="001E0EA8" w:rsidRDefault="00D80CBC" w:rsidP="006E20DC">
            <w:pPr>
              <w:pStyle w:val="Prrafodelista"/>
              <w:numPr>
                <w:ilvl w:val="0"/>
                <w:numId w:val="48"/>
              </w:numPr>
              <w:spacing w:before="40"/>
              <w:ind w:left="714" w:hanging="357"/>
              <w:contextualSpacing w:val="0"/>
              <w:jc w:val="both"/>
              <w:rPr>
                <w:rFonts w:cs="Arial"/>
                <w:sz w:val="22"/>
                <w:szCs w:val="22"/>
              </w:rPr>
            </w:pPr>
            <w:r>
              <w:rPr>
                <w:rFonts w:cs="Arial"/>
                <w:sz w:val="22"/>
                <w:szCs w:val="22"/>
              </w:rPr>
              <w:t xml:space="preserve">Igualmente, se hizo una relación de las nuevas tecnologías satelitales para realizar el registro de la sísmica realizada y se precisaron las actividades preoperativas, durante el desarrollo del programa y </w:t>
            </w:r>
            <w:proofErr w:type="spellStart"/>
            <w:r>
              <w:rPr>
                <w:rFonts w:cs="Arial"/>
                <w:sz w:val="22"/>
                <w:szCs w:val="22"/>
              </w:rPr>
              <w:t>postoperativas</w:t>
            </w:r>
            <w:proofErr w:type="spellEnd"/>
            <w:r>
              <w:rPr>
                <w:rFonts w:cs="Arial"/>
                <w:sz w:val="22"/>
                <w:szCs w:val="22"/>
              </w:rPr>
              <w:t xml:space="preserve">, reseñando los impactos ambientales previstos para cada fase. </w:t>
            </w:r>
          </w:p>
          <w:p w14:paraId="0584990D" w14:textId="6D4E1822" w:rsidR="008B7CE4" w:rsidRDefault="001E0EA8" w:rsidP="006E20DC">
            <w:pPr>
              <w:pStyle w:val="Prrafodelista"/>
              <w:numPr>
                <w:ilvl w:val="0"/>
                <w:numId w:val="48"/>
              </w:numPr>
              <w:spacing w:before="40"/>
              <w:ind w:left="714" w:hanging="357"/>
              <w:contextualSpacing w:val="0"/>
              <w:jc w:val="both"/>
              <w:rPr>
                <w:rFonts w:cs="Arial"/>
                <w:sz w:val="22"/>
                <w:szCs w:val="22"/>
              </w:rPr>
            </w:pPr>
            <w:r>
              <w:rPr>
                <w:rFonts w:cs="Arial"/>
                <w:sz w:val="22"/>
                <w:szCs w:val="22"/>
              </w:rPr>
              <w:t xml:space="preserve">Se ajustaron la totalidad de las fichas ambientales para el desarrollo del programa sísmico, incluyendo medidas ambientales precisas para la gestión ambiental de cada uno de los aspectos ambientales </w:t>
            </w:r>
            <w:r w:rsidR="00CB112B">
              <w:rPr>
                <w:rFonts w:cs="Arial"/>
                <w:sz w:val="22"/>
                <w:szCs w:val="22"/>
              </w:rPr>
              <w:t>d</w:t>
            </w:r>
            <w:r>
              <w:rPr>
                <w:rFonts w:cs="Arial"/>
                <w:sz w:val="22"/>
                <w:szCs w:val="22"/>
              </w:rPr>
              <w:t xml:space="preserve">e las actividades desarrolladas. Adicionalmente se incluyeron fichas nuevas para </w:t>
            </w:r>
            <w:r w:rsidR="008B7CE4">
              <w:rPr>
                <w:rFonts w:cs="Arial"/>
                <w:sz w:val="22"/>
                <w:szCs w:val="22"/>
              </w:rPr>
              <w:t>la movilización que requiere el proyecto y programa de arqueología preventiva requerida para este tipo de proyectos.</w:t>
            </w:r>
          </w:p>
          <w:p w14:paraId="4AF035CE" w14:textId="0ACDC787" w:rsidR="00A25D63" w:rsidRPr="005D7E8C" w:rsidRDefault="008B7CE4" w:rsidP="006E20DC">
            <w:pPr>
              <w:pStyle w:val="Prrafodelista"/>
              <w:numPr>
                <w:ilvl w:val="0"/>
                <w:numId w:val="48"/>
              </w:numPr>
              <w:spacing w:before="40"/>
              <w:ind w:left="714" w:hanging="357"/>
              <w:contextualSpacing w:val="0"/>
              <w:jc w:val="both"/>
              <w:rPr>
                <w:rFonts w:cs="Arial"/>
                <w:sz w:val="22"/>
                <w:szCs w:val="22"/>
              </w:rPr>
            </w:pPr>
            <w:r w:rsidRPr="005D7E8C">
              <w:rPr>
                <w:rFonts w:cs="Arial"/>
                <w:sz w:val="22"/>
                <w:szCs w:val="22"/>
              </w:rPr>
              <w:t>Se incluyeron fichas de manejo específicas para la gestión ambiental de materiales peligrosos en particular se dieron lineamientos para el manejo de las cargas explosivas requerida</w:t>
            </w:r>
            <w:r w:rsidR="005D7E8C" w:rsidRPr="005D7E8C">
              <w:rPr>
                <w:rFonts w:cs="Arial"/>
                <w:sz w:val="22"/>
                <w:szCs w:val="22"/>
              </w:rPr>
              <w:t>s</w:t>
            </w:r>
            <w:r w:rsidRPr="005D7E8C">
              <w:rPr>
                <w:rFonts w:cs="Arial"/>
                <w:sz w:val="22"/>
                <w:szCs w:val="22"/>
              </w:rPr>
              <w:t>, igualmente, se incluyeron nuevas medidas de manejo para evitar los efectos negativos sobre la fauna y la flora del área del proyecto.</w:t>
            </w:r>
            <w:r w:rsidR="001E0EA8" w:rsidRPr="005D7E8C">
              <w:rPr>
                <w:rFonts w:cs="Arial"/>
                <w:sz w:val="22"/>
                <w:szCs w:val="22"/>
              </w:rPr>
              <w:t xml:space="preserve"> </w:t>
            </w:r>
            <w:r w:rsidRPr="005D7E8C">
              <w:rPr>
                <w:rFonts w:cs="Arial"/>
                <w:sz w:val="22"/>
                <w:szCs w:val="22"/>
              </w:rPr>
              <w:t xml:space="preserve"> Igualmente, se incluy</w:t>
            </w:r>
            <w:r w:rsidR="0029063B">
              <w:rPr>
                <w:rFonts w:cs="Arial"/>
                <w:sz w:val="22"/>
                <w:szCs w:val="22"/>
              </w:rPr>
              <w:t>ero</w:t>
            </w:r>
            <w:r w:rsidR="005D7E8C" w:rsidRPr="005D7E8C">
              <w:rPr>
                <w:rFonts w:cs="Arial"/>
                <w:sz w:val="22"/>
                <w:szCs w:val="22"/>
              </w:rPr>
              <w:t>n</w:t>
            </w:r>
            <w:r w:rsidRPr="005D7E8C">
              <w:rPr>
                <w:rFonts w:cs="Arial"/>
                <w:sz w:val="22"/>
                <w:szCs w:val="22"/>
              </w:rPr>
              <w:t xml:space="preserve"> medidas para el monitoreo y seguimiento de las aguas subterráneas, considerando las inquietudes que se manifiestan sobre los efectos de </w:t>
            </w:r>
            <w:r w:rsidR="00A25D63" w:rsidRPr="005D7E8C">
              <w:rPr>
                <w:rFonts w:cs="Arial"/>
                <w:sz w:val="22"/>
                <w:szCs w:val="22"/>
              </w:rPr>
              <w:t>las</w:t>
            </w:r>
            <w:r w:rsidRPr="005D7E8C">
              <w:rPr>
                <w:rFonts w:cs="Arial"/>
                <w:sz w:val="22"/>
                <w:szCs w:val="22"/>
              </w:rPr>
              <w:t xml:space="preserve"> actividades de </w:t>
            </w:r>
            <w:r w:rsidR="00A25D63" w:rsidRPr="005D7E8C">
              <w:rPr>
                <w:rFonts w:cs="Arial"/>
                <w:sz w:val="22"/>
                <w:szCs w:val="22"/>
              </w:rPr>
              <w:t>exploración</w:t>
            </w:r>
            <w:r w:rsidRPr="005D7E8C">
              <w:rPr>
                <w:rFonts w:cs="Arial"/>
                <w:sz w:val="22"/>
                <w:szCs w:val="22"/>
              </w:rPr>
              <w:t xml:space="preserve"> sísmica</w:t>
            </w:r>
            <w:r w:rsidR="00173D3A">
              <w:rPr>
                <w:rFonts w:cs="Arial"/>
                <w:sz w:val="22"/>
                <w:szCs w:val="22"/>
              </w:rPr>
              <w:t>;</w:t>
            </w:r>
            <w:r w:rsidRPr="005D7E8C">
              <w:rPr>
                <w:rFonts w:cs="Arial"/>
                <w:sz w:val="22"/>
                <w:szCs w:val="22"/>
              </w:rPr>
              <w:t xml:space="preserve"> y</w:t>
            </w:r>
            <w:r w:rsidR="00173D3A">
              <w:rPr>
                <w:rFonts w:cs="Arial"/>
                <w:sz w:val="22"/>
                <w:szCs w:val="22"/>
              </w:rPr>
              <w:t>,</w:t>
            </w:r>
            <w:r w:rsidRPr="005D7E8C">
              <w:rPr>
                <w:rFonts w:cs="Arial"/>
                <w:sz w:val="22"/>
                <w:szCs w:val="22"/>
              </w:rPr>
              <w:t xml:space="preserve"> finalmente, se detallaron</w:t>
            </w:r>
            <w:r w:rsidR="00A25D63" w:rsidRPr="005D7E8C">
              <w:rPr>
                <w:rFonts w:cs="Arial"/>
                <w:sz w:val="22"/>
                <w:szCs w:val="22"/>
              </w:rPr>
              <w:t xml:space="preserve"> lineamientos para tener en cuenta los aspectos ambientales involucrados al desarrollar proyectos de compensación e inversión social asociada al proyecto.</w:t>
            </w:r>
          </w:p>
          <w:p w14:paraId="7C4CEE82" w14:textId="77777777" w:rsidR="0033546F" w:rsidRDefault="00A25D63" w:rsidP="006E20DC">
            <w:pPr>
              <w:pStyle w:val="Prrafodelista"/>
              <w:numPr>
                <w:ilvl w:val="0"/>
                <w:numId w:val="48"/>
              </w:numPr>
              <w:spacing w:before="40"/>
              <w:ind w:left="714" w:hanging="357"/>
              <w:contextualSpacing w:val="0"/>
              <w:jc w:val="both"/>
              <w:rPr>
                <w:rFonts w:cs="Arial"/>
                <w:sz w:val="22"/>
                <w:szCs w:val="22"/>
              </w:rPr>
            </w:pPr>
            <w:r>
              <w:rPr>
                <w:rFonts w:cs="Arial"/>
                <w:sz w:val="22"/>
                <w:szCs w:val="22"/>
              </w:rPr>
              <w:t xml:space="preserve">Se actualizaron los retiros previstos para evitar la afectación de los recursos naturales e infraestructura social del área, se eliminaron algunos retiros que no se consideran </w:t>
            </w:r>
            <w:r w:rsidR="006027A7">
              <w:rPr>
                <w:rFonts w:cs="Arial"/>
                <w:sz w:val="22"/>
                <w:szCs w:val="22"/>
              </w:rPr>
              <w:t>necesarios desde el aspecto ambiental</w:t>
            </w:r>
            <w:r>
              <w:rPr>
                <w:rFonts w:cs="Arial"/>
                <w:sz w:val="22"/>
                <w:szCs w:val="22"/>
              </w:rPr>
              <w:t xml:space="preserve"> y se incluyeron nuevos retiros ajustando las distancias previstas en función de</w:t>
            </w:r>
            <w:r w:rsidR="006027A7">
              <w:rPr>
                <w:rFonts w:cs="Arial"/>
                <w:sz w:val="22"/>
                <w:szCs w:val="22"/>
              </w:rPr>
              <w:t xml:space="preserve"> </w:t>
            </w:r>
            <w:r>
              <w:rPr>
                <w:rFonts w:cs="Arial"/>
                <w:sz w:val="22"/>
                <w:szCs w:val="22"/>
              </w:rPr>
              <w:t>l</w:t>
            </w:r>
            <w:r w:rsidR="006027A7">
              <w:rPr>
                <w:rFonts w:cs="Arial"/>
                <w:sz w:val="22"/>
                <w:szCs w:val="22"/>
              </w:rPr>
              <w:t>a</w:t>
            </w:r>
            <w:r>
              <w:rPr>
                <w:rFonts w:cs="Arial"/>
                <w:sz w:val="22"/>
                <w:szCs w:val="22"/>
              </w:rPr>
              <w:t xml:space="preserve"> carga </w:t>
            </w:r>
            <w:r w:rsidR="006027A7">
              <w:rPr>
                <w:rFonts w:cs="Arial"/>
                <w:sz w:val="22"/>
                <w:szCs w:val="22"/>
              </w:rPr>
              <w:t xml:space="preserve">y </w:t>
            </w:r>
            <w:r w:rsidR="006027A7">
              <w:rPr>
                <w:rFonts w:cs="Arial"/>
                <w:sz w:val="22"/>
                <w:szCs w:val="22"/>
              </w:rPr>
              <w:lastRenderedPageBreak/>
              <w:t>diferenciando entre retiros de elementos ambientales y elementos sociales.  Adicionalmente, se incluyeron retiros para el desarrollo de actividades con fuentes vibratorias</w:t>
            </w:r>
            <w:r>
              <w:rPr>
                <w:rFonts w:cs="Arial"/>
                <w:sz w:val="22"/>
                <w:szCs w:val="22"/>
              </w:rPr>
              <w:t>.</w:t>
            </w:r>
            <w:r w:rsidR="008B7CE4">
              <w:rPr>
                <w:rFonts w:cs="Arial"/>
                <w:sz w:val="22"/>
                <w:szCs w:val="22"/>
              </w:rPr>
              <w:t xml:space="preserve">  </w:t>
            </w:r>
            <w:r w:rsidR="001E0EA8">
              <w:rPr>
                <w:rFonts w:cs="Arial"/>
                <w:sz w:val="22"/>
                <w:szCs w:val="22"/>
              </w:rPr>
              <w:t xml:space="preserve">  </w:t>
            </w:r>
            <w:r w:rsidR="00D80CBC">
              <w:rPr>
                <w:rFonts w:cs="Arial"/>
                <w:sz w:val="22"/>
                <w:szCs w:val="22"/>
              </w:rPr>
              <w:t xml:space="preserve">   </w:t>
            </w:r>
          </w:p>
          <w:p w14:paraId="2E66E6CA" w14:textId="5CA7FB97" w:rsidR="003610A6" w:rsidRDefault="003610A6" w:rsidP="006E20DC">
            <w:pPr>
              <w:pStyle w:val="Prrafodelista"/>
              <w:numPr>
                <w:ilvl w:val="0"/>
                <w:numId w:val="48"/>
              </w:numPr>
              <w:spacing w:before="40"/>
              <w:ind w:left="714" w:hanging="357"/>
              <w:contextualSpacing w:val="0"/>
              <w:jc w:val="both"/>
              <w:rPr>
                <w:rFonts w:cs="Arial"/>
                <w:sz w:val="22"/>
                <w:szCs w:val="22"/>
              </w:rPr>
            </w:pPr>
            <w:r>
              <w:rPr>
                <w:rFonts w:cs="Arial"/>
                <w:sz w:val="22"/>
                <w:szCs w:val="22"/>
              </w:rPr>
              <w:t xml:space="preserve">Para determinar los retiros de elementos sociales se incluyó la posibilidad de hacer uso de la técnica de velocidad pico de partícula cuando se prevé utilizar carga </w:t>
            </w:r>
            <w:r w:rsidR="00173D3A">
              <w:rPr>
                <w:rFonts w:cs="Arial"/>
                <w:sz w:val="22"/>
                <w:szCs w:val="22"/>
              </w:rPr>
              <w:t xml:space="preserve">explosiva </w:t>
            </w:r>
            <w:r>
              <w:rPr>
                <w:rFonts w:cs="Arial"/>
                <w:sz w:val="22"/>
                <w:szCs w:val="22"/>
              </w:rPr>
              <w:t xml:space="preserve">de menos de 3,6 kilogramos o </w:t>
            </w:r>
            <w:r w:rsidR="005D7E8C">
              <w:rPr>
                <w:rFonts w:cs="Arial"/>
                <w:sz w:val="22"/>
                <w:szCs w:val="22"/>
              </w:rPr>
              <w:t>p</w:t>
            </w:r>
            <w:r>
              <w:rPr>
                <w:rFonts w:cs="Arial"/>
                <w:sz w:val="22"/>
                <w:szCs w:val="22"/>
              </w:rPr>
              <w:t xml:space="preserve">ara cuando se prevé hacer uso de fuentes vibratoria.  Se tomó como referencia la norma mexicana </w:t>
            </w:r>
            <w:r w:rsidRPr="00062300">
              <w:t>NOM-026-SESH-</w:t>
            </w:r>
            <w:r w:rsidRPr="003610A6">
              <w:rPr>
                <w:rFonts w:cs="Arial"/>
                <w:sz w:val="22"/>
                <w:szCs w:val="22"/>
              </w:rPr>
              <w:t>2007 dado que Colombia no ha regulado el uso</w:t>
            </w:r>
            <w:r>
              <w:rPr>
                <w:rFonts w:cs="Arial"/>
                <w:sz w:val="22"/>
                <w:szCs w:val="22"/>
              </w:rPr>
              <w:t xml:space="preserve"> </w:t>
            </w:r>
            <w:r w:rsidRPr="003610A6">
              <w:rPr>
                <w:rFonts w:cs="Arial"/>
                <w:sz w:val="22"/>
                <w:szCs w:val="22"/>
              </w:rPr>
              <w:t>de la técnica de velocidad pico de partícula.</w:t>
            </w:r>
            <w:r>
              <w:rPr>
                <w:rFonts w:cs="Arial"/>
                <w:sz w:val="22"/>
                <w:szCs w:val="22"/>
              </w:rPr>
              <w:t xml:space="preserve"> </w:t>
            </w:r>
          </w:p>
          <w:p w14:paraId="3CB0AD13" w14:textId="77777777" w:rsidR="003610A6" w:rsidRDefault="003610A6" w:rsidP="006E20DC">
            <w:pPr>
              <w:pStyle w:val="Prrafodelista"/>
              <w:numPr>
                <w:ilvl w:val="0"/>
                <w:numId w:val="48"/>
              </w:numPr>
              <w:spacing w:before="40"/>
              <w:ind w:left="714" w:hanging="357"/>
              <w:contextualSpacing w:val="0"/>
              <w:jc w:val="both"/>
              <w:rPr>
                <w:rFonts w:cs="Arial"/>
                <w:sz w:val="22"/>
                <w:szCs w:val="22"/>
              </w:rPr>
            </w:pPr>
            <w:r>
              <w:rPr>
                <w:rFonts w:cs="Arial"/>
                <w:sz w:val="22"/>
                <w:szCs w:val="22"/>
              </w:rPr>
              <w:t xml:space="preserve">Finalmente, se actualizaron los lineamientos ambientales para realizar las labores </w:t>
            </w:r>
            <w:proofErr w:type="spellStart"/>
            <w:r>
              <w:rPr>
                <w:rFonts w:cs="Arial"/>
                <w:sz w:val="22"/>
                <w:szCs w:val="22"/>
              </w:rPr>
              <w:t>postoperativa</w:t>
            </w:r>
            <w:proofErr w:type="spellEnd"/>
            <w:r>
              <w:rPr>
                <w:rFonts w:cs="Arial"/>
                <w:sz w:val="22"/>
                <w:szCs w:val="22"/>
              </w:rPr>
              <w:t xml:space="preserve"> de los programas sísmicos, precisando acciones para el desmantelamiento y abandono, limpieza del área, restauración de áreas intervenidas, clausura de sistemas de tratamiento, entre otros aspectos a considerar en los programas de exploración sísmica.</w:t>
            </w:r>
          </w:p>
          <w:p w14:paraId="60EC75A3" w14:textId="29BA7657" w:rsidR="0010450F" w:rsidRDefault="0010450F" w:rsidP="006E20DC">
            <w:pPr>
              <w:pStyle w:val="Prrafodelista"/>
              <w:numPr>
                <w:ilvl w:val="0"/>
                <w:numId w:val="48"/>
              </w:numPr>
              <w:spacing w:before="40"/>
              <w:ind w:left="714" w:hanging="357"/>
              <w:contextualSpacing w:val="0"/>
              <w:jc w:val="both"/>
              <w:rPr>
                <w:rFonts w:cs="Arial"/>
                <w:sz w:val="22"/>
                <w:szCs w:val="22"/>
              </w:rPr>
            </w:pPr>
            <w:r>
              <w:rPr>
                <w:rFonts w:cs="Arial"/>
                <w:sz w:val="22"/>
                <w:szCs w:val="22"/>
              </w:rPr>
              <w:t xml:space="preserve">En el marco de la actualización se hizo ajustes de las gráficas </w:t>
            </w:r>
            <w:r w:rsidR="005D7E8C">
              <w:rPr>
                <w:rFonts w:cs="Arial"/>
                <w:sz w:val="22"/>
                <w:szCs w:val="22"/>
              </w:rPr>
              <w:t xml:space="preserve">e ilustraciones </w:t>
            </w:r>
            <w:r>
              <w:rPr>
                <w:rFonts w:cs="Arial"/>
                <w:sz w:val="22"/>
                <w:szCs w:val="22"/>
              </w:rPr>
              <w:t>que detallan aspectos técnicos del desarrollo de las actividades, así mismo, se realizó una actualización bibliográfica y del glosario.</w:t>
            </w:r>
          </w:p>
          <w:p w14:paraId="6A69CFD8" w14:textId="77777777" w:rsidR="00A46842" w:rsidRDefault="00A46842" w:rsidP="006E20DC">
            <w:pPr>
              <w:spacing w:before="40"/>
              <w:jc w:val="both"/>
              <w:rPr>
                <w:rFonts w:cs="Arial"/>
                <w:sz w:val="22"/>
                <w:szCs w:val="22"/>
              </w:rPr>
            </w:pPr>
          </w:p>
          <w:p w14:paraId="7857854E" w14:textId="77777777" w:rsidR="00A46842" w:rsidRPr="00A46842" w:rsidRDefault="00A46842" w:rsidP="006E20DC">
            <w:pPr>
              <w:jc w:val="both"/>
              <w:rPr>
                <w:rFonts w:cs="Arial"/>
                <w:sz w:val="22"/>
                <w:szCs w:val="22"/>
              </w:rPr>
            </w:pPr>
            <w:r>
              <w:rPr>
                <w:rFonts w:cs="Arial"/>
                <w:sz w:val="22"/>
                <w:szCs w:val="22"/>
              </w:rPr>
              <w:t>A continuación, se cita la bibliografía de mayor relevancia que fue consultada en desarrollo de las labores de actualización de la GBAPEST, realizados durante el 2019 y 2020:</w:t>
            </w:r>
          </w:p>
          <w:p w14:paraId="50A1FA7F" w14:textId="77777777" w:rsidR="001A1E25" w:rsidRDefault="001A1E25" w:rsidP="00D25C19">
            <w:pPr>
              <w:jc w:val="both"/>
              <w:rPr>
                <w:rFonts w:ascii="Arial Narrow" w:hAnsi="Arial Narrow" w:cs="Arial"/>
                <w:sz w:val="22"/>
                <w:szCs w:val="22"/>
              </w:rPr>
            </w:pPr>
          </w:p>
          <w:p w14:paraId="7113A909" w14:textId="77777777" w:rsidR="006E20DC" w:rsidRPr="006E20DC" w:rsidRDefault="006E20DC" w:rsidP="006E20DC">
            <w:pPr>
              <w:pStyle w:val="Prrafodelista"/>
              <w:numPr>
                <w:ilvl w:val="0"/>
                <w:numId w:val="50"/>
              </w:numPr>
              <w:spacing w:before="40" w:line="259" w:lineRule="auto"/>
              <w:ind w:left="399" w:hanging="357"/>
              <w:contextualSpacing w:val="0"/>
              <w:rPr>
                <w:rFonts w:ascii="Arial Narrow" w:hAnsi="Arial Narrow" w:cs="Arial Narrow"/>
              </w:rPr>
            </w:pPr>
            <w:r w:rsidRPr="006E20DC">
              <w:rPr>
                <w:rFonts w:ascii="Arial Narrow" w:hAnsi="Arial Narrow" w:cs="Arial Narrow"/>
                <w:lang w:val="en-US"/>
              </w:rPr>
              <w:t>ALBERTA AGRICULTURE AND RURAL DEVELOPMENT (2012): S</w:t>
            </w:r>
            <w:r w:rsidRPr="006E20DC">
              <w:rPr>
                <w:rFonts w:ascii="Arial Narrow" w:hAnsi="Arial Narrow" w:cs="Arial Narrow"/>
                <w:i/>
                <w:lang w:val="en-US"/>
              </w:rPr>
              <w:t>eismic Operations and Land Owners Rights</w:t>
            </w:r>
            <w:r w:rsidRPr="006E20DC">
              <w:rPr>
                <w:rFonts w:ascii="Arial Narrow" w:hAnsi="Arial Narrow" w:cs="Arial Narrow"/>
                <w:lang w:val="en-US"/>
              </w:rPr>
              <w:t xml:space="preserve">.  </w:t>
            </w:r>
            <w:r w:rsidRPr="006E20DC">
              <w:rPr>
                <w:rFonts w:ascii="Arial Narrow" w:hAnsi="Arial Narrow" w:cs="Arial Narrow"/>
              </w:rPr>
              <w:t xml:space="preserve">Consultado el 12 de Noviembre de 2019. </w:t>
            </w:r>
            <w:hyperlink r:id="rId9" w:history="1">
              <w:r w:rsidRPr="006E20DC">
                <w:rPr>
                  <w:rFonts w:ascii="Arial Narrow" w:hAnsi="Arial Narrow" w:cs="Arial Narrow"/>
                </w:rPr>
                <w:t>https://open.alberta.ca/dataset/6785514a-e668-4f7f-92aa-c7cc3e85f787/ resource/40be42c6-9a38-44ae-bee3-000e876ee1af/download/2012-878-5.pdf</w:t>
              </w:r>
            </w:hyperlink>
          </w:p>
          <w:p w14:paraId="1A48A260" w14:textId="77777777" w:rsidR="006E20DC" w:rsidRPr="006E20DC" w:rsidRDefault="006E20DC" w:rsidP="006E20DC">
            <w:pPr>
              <w:pStyle w:val="Prrafodelista"/>
              <w:numPr>
                <w:ilvl w:val="0"/>
                <w:numId w:val="50"/>
              </w:numPr>
              <w:autoSpaceDE w:val="0"/>
              <w:autoSpaceDN w:val="0"/>
              <w:adjustRightInd w:val="0"/>
              <w:spacing w:before="40"/>
              <w:ind w:left="399" w:hanging="357"/>
              <w:contextualSpacing w:val="0"/>
              <w:jc w:val="both"/>
              <w:rPr>
                <w:rFonts w:ascii="Arial Narrow" w:hAnsi="Arial Narrow"/>
                <w:lang w:val="en-US"/>
              </w:rPr>
            </w:pPr>
            <w:r w:rsidRPr="006E20DC">
              <w:rPr>
                <w:rFonts w:ascii="Arial Narrow" w:hAnsi="Arial Narrow"/>
                <w:i/>
                <w:iCs/>
                <w:lang w:val="fr-FR"/>
              </w:rPr>
              <w:t>D. RAPPIN*, P. FAURE, C. ARTZT (2007).</w:t>
            </w:r>
            <w:r w:rsidRPr="006E20DC">
              <w:rPr>
                <w:rFonts w:ascii="Arial Narrow" w:hAnsi="Arial Narrow"/>
                <w:b/>
                <w:i/>
                <w:iCs/>
                <w:lang w:val="fr-FR"/>
              </w:rPr>
              <w:t xml:space="preserve">  </w:t>
            </w:r>
            <w:r w:rsidRPr="006E20DC">
              <w:rPr>
                <w:rFonts w:ascii="Arial Narrow" w:hAnsi="Arial Narrow"/>
                <w:i/>
                <w:lang w:val="en-US"/>
              </w:rPr>
              <w:t>Determination of safety distances and source monitoring during land seismic acquisition.</w:t>
            </w:r>
            <w:r w:rsidRPr="006E20DC">
              <w:rPr>
                <w:rFonts w:ascii="Arial Narrow" w:hAnsi="Arial Narrow"/>
                <w:b/>
                <w:bCs/>
                <w:lang w:val="en-US"/>
              </w:rPr>
              <w:t xml:space="preserve">  </w:t>
            </w:r>
            <w:r w:rsidRPr="006E20DC">
              <w:rPr>
                <w:rFonts w:ascii="Arial Narrow" w:hAnsi="Arial Narrow"/>
                <w:lang w:val="en-US"/>
              </w:rPr>
              <w:t>Total Exploration and Production, Geophysical Operations and Technology</w:t>
            </w:r>
            <w:r w:rsidRPr="006E20DC">
              <w:rPr>
                <w:rFonts w:ascii="Arial Narrow" w:hAnsi="Arial Narrow"/>
                <w:iCs/>
                <w:lang w:val="en-US"/>
              </w:rPr>
              <w:t>, CSTJF, F-64018 Pau Cedex</w:t>
            </w:r>
            <w:r w:rsidRPr="006E20DC">
              <w:rPr>
                <w:rFonts w:ascii="Arial Narrow" w:hAnsi="Arial Narrow"/>
                <w:i/>
                <w:iCs/>
                <w:lang w:val="en-US"/>
              </w:rPr>
              <w:t xml:space="preserve">, France. </w:t>
            </w:r>
            <w:proofErr w:type="spellStart"/>
            <w:r w:rsidRPr="006E20DC">
              <w:rPr>
                <w:rFonts w:ascii="Arial Narrow" w:hAnsi="Arial Narrow"/>
                <w:lang w:val="en-US"/>
              </w:rPr>
              <w:t>Tomado</w:t>
            </w:r>
            <w:proofErr w:type="spellEnd"/>
            <w:r w:rsidRPr="006E20DC">
              <w:rPr>
                <w:rFonts w:ascii="Arial Narrow" w:hAnsi="Arial Narrow"/>
                <w:lang w:val="en-US"/>
              </w:rPr>
              <w:t xml:space="preserve"> de </w:t>
            </w:r>
            <w:hyperlink r:id="rId10" w:history="1">
              <w:r w:rsidRPr="006E20DC">
                <w:rPr>
                  <w:rStyle w:val="Hipervnculo"/>
                  <w:rFonts w:ascii="Arial Narrow" w:hAnsi="Arial Narrow"/>
                  <w:lang w:val="en-US"/>
                </w:rPr>
                <w:t>http://library.seg.org/</w:t>
              </w:r>
            </w:hyperlink>
          </w:p>
          <w:p w14:paraId="6F8A0A20" w14:textId="77777777" w:rsidR="006E20DC" w:rsidRPr="006E20DC" w:rsidRDefault="006E20DC" w:rsidP="006E20DC">
            <w:pPr>
              <w:pStyle w:val="Default"/>
              <w:numPr>
                <w:ilvl w:val="0"/>
                <w:numId w:val="50"/>
              </w:numPr>
              <w:spacing w:before="40"/>
              <w:ind w:left="399" w:hanging="357"/>
              <w:rPr>
                <w:rFonts w:ascii="Arial Narrow" w:hAnsi="Arial Narrow" w:cs="Times New Roman"/>
                <w:bCs/>
                <w:i/>
                <w:color w:val="auto"/>
                <w:sz w:val="20"/>
                <w:szCs w:val="20"/>
              </w:rPr>
            </w:pPr>
            <w:r w:rsidRPr="006E20DC">
              <w:rPr>
                <w:rFonts w:ascii="Arial Narrow" w:hAnsi="Arial Narrow" w:cs="Times New Roman"/>
                <w:color w:val="auto"/>
                <w:sz w:val="20"/>
                <w:szCs w:val="20"/>
                <w:lang w:val="en-US"/>
              </w:rPr>
              <w:t>NEW BRUNSWICK – CANADA</w:t>
            </w:r>
            <w:r w:rsidRPr="006E20DC">
              <w:rPr>
                <w:rFonts w:ascii="Arial Narrow" w:hAnsi="Arial Narrow"/>
                <w:sz w:val="20"/>
                <w:szCs w:val="20"/>
                <w:lang w:val="en-US"/>
              </w:rPr>
              <w:t xml:space="preserve">. </w:t>
            </w:r>
            <w:r w:rsidRPr="006E20DC">
              <w:rPr>
                <w:rFonts w:ascii="Arial Narrow" w:hAnsi="Arial Narrow" w:cstheme="minorBidi"/>
                <w:i/>
                <w:color w:val="auto"/>
                <w:sz w:val="20"/>
                <w:szCs w:val="20"/>
                <w:lang w:val="en-US"/>
              </w:rPr>
              <w:t>Responsible Environmental Management of Oil and Natural Gas Activities in New Brunswick Rules for Industr</w:t>
            </w:r>
            <w:r w:rsidRPr="006E20DC">
              <w:rPr>
                <w:rFonts w:ascii="Arial Narrow" w:hAnsi="Arial Narrow" w:cs="Times New Roman"/>
                <w:bCs/>
                <w:i/>
                <w:color w:val="auto"/>
                <w:sz w:val="20"/>
                <w:szCs w:val="20"/>
                <w:lang w:val="en-US"/>
              </w:rPr>
              <w:t xml:space="preserve">y.  </w:t>
            </w:r>
            <w:proofErr w:type="spellStart"/>
            <w:r w:rsidRPr="006E20DC">
              <w:rPr>
                <w:rFonts w:ascii="Arial Narrow" w:hAnsi="Arial Narrow" w:cs="Times New Roman"/>
                <w:bCs/>
                <w:i/>
                <w:sz w:val="20"/>
                <w:szCs w:val="20"/>
              </w:rPr>
              <w:t>February</w:t>
            </w:r>
            <w:proofErr w:type="spellEnd"/>
            <w:r w:rsidRPr="006E20DC">
              <w:rPr>
                <w:rFonts w:ascii="Arial Narrow" w:hAnsi="Arial Narrow" w:cs="Times New Roman"/>
                <w:bCs/>
                <w:i/>
                <w:sz w:val="20"/>
                <w:szCs w:val="20"/>
              </w:rPr>
              <w:t xml:space="preserve"> 15, 2013. </w:t>
            </w:r>
            <w:r w:rsidRPr="006E20DC">
              <w:rPr>
                <w:rFonts w:ascii="Arial Narrow" w:hAnsi="Arial Narrow" w:cstheme="minorBidi"/>
                <w:color w:val="auto"/>
                <w:sz w:val="20"/>
                <w:szCs w:val="20"/>
              </w:rPr>
              <w:t>Tomado de:</w:t>
            </w:r>
            <w:r w:rsidRPr="006E20DC">
              <w:rPr>
                <w:rFonts w:ascii="Arial Narrow" w:hAnsi="Arial Narrow" w:cs="Times New Roman"/>
                <w:bCs/>
                <w:i/>
                <w:sz w:val="20"/>
                <w:szCs w:val="20"/>
              </w:rPr>
              <w:t xml:space="preserve">  https://www2.gnb.ca/content/dam/gnb/Corporate/pdf/ShaleGas/en/RulesforIndustry.pdf</w:t>
            </w:r>
          </w:p>
          <w:p w14:paraId="1DB351E2" w14:textId="77777777" w:rsidR="006E20DC" w:rsidRPr="006E20DC" w:rsidRDefault="006E20DC" w:rsidP="006E20DC">
            <w:pPr>
              <w:pStyle w:val="Prrafodelista"/>
              <w:numPr>
                <w:ilvl w:val="0"/>
                <w:numId w:val="50"/>
              </w:numPr>
              <w:autoSpaceDE w:val="0"/>
              <w:autoSpaceDN w:val="0"/>
              <w:adjustRightInd w:val="0"/>
              <w:spacing w:before="40"/>
              <w:ind w:left="399" w:hanging="357"/>
              <w:contextualSpacing w:val="0"/>
              <w:jc w:val="both"/>
              <w:rPr>
                <w:rStyle w:val="Hipervnculo"/>
                <w:rFonts w:ascii="Arial Narrow" w:hAnsi="Arial Narrow"/>
                <w:i/>
                <w:lang w:val="en-US"/>
              </w:rPr>
            </w:pPr>
            <w:r w:rsidRPr="006E20DC">
              <w:rPr>
                <w:rFonts w:ascii="Arial Narrow" w:hAnsi="Arial Narrow"/>
                <w:lang w:val="en-US"/>
              </w:rPr>
              <w:t xml:space="preserve">EUROPEAN UNION, 2019.   </w:t>
            </w:r>
            <w:r w:rsidRPr="006E20DC">
              <w:rPr>
                <w:rFonts w:ascii="Arial Narrow" w:hAnsi="Arial Narrow"/>
                <w:i/>
                <w:lang w:val="en-US"/>
              </w:rPr>
              <w:t xml:space="preserve">Improving environmental and social </w:t>
            </w:r>
            <w:r w:rsidRPr="006E20DC">
              <w:rPr>
                <w:rFonts w:ascii="Arial Narrow" w:hAnsi="Arial Narrow"/>
                <w:lang w:val="en-US"/>
              </w:rPr>
              <w:t>performance</w:t>
            </w:r>
            <w:r w:rsidRPr="006E20DC">
              <w:rPr>
                <w:rFonts w:ascii="Arial Narrow" w:hAnsi="Arial Narrow"/>
                <w:i/>
                <w:lang w:val="en-US"/>
              </w:rPr>
              <w:t xml:space="preserve"> </w:t>
            </w:r>
            <w:proofErr w:type="gramStart"/>
            <w:r w:rsidRPr="006E20DC">
              <w:rPr>
                <w:rFonts w:ascii="Arial Narrow" w:hAnsi="Arial Narrow"/>
                <w:i/>
                <w:lang w:val="en-US"/>
              </w:rPr>
              <w:t>Good</w:t>
            </w:r>
            <w:proofErr w:type="gramEnd"/>
            <w:r w:rsidRPr="006E20DC">
              <w:rPr>
                <w:rFonts w:ascii="Arial Narrow" w:hAnsi="Arial Narrow"/>
                <w:i/>
                <w:lang w:val="en-US"/>
              </w:rPr>
              <w:t xml:space="preserve"> practice guidance for the oil and gas industry</w:t>
            </w:r>
            <w:r w:rsidRPr="006E20DC">
              <w:rPr>
                <w:rFonts w:ascii="Arial Narrow" w:hAnsi="Arial Narrow"/>
                <w:lang w:val="en-US"/>
              </w:rPr>
              <w:t xml:space="preserve">.  </w:t>
            </w:r>
            <w:proofErr w:type="spellStart"/>
            <w:r w:rsidRPr="006E20DC">
              <w:rPr>
                <w:rFonts w:ascii="Arial Narrow" w:hAnsi="Arial Narrow"/>
                <w:lang w:val="en-US"/>
              </w:rPr>
              <w:t>Tomado</w:t>
            </w:r>
            <w:proofErr w:type="spellEnd"/>
            <w:r w:rsidRPr="006E20DC">
              <w:rPr>
                <w:rFonts w:ascii="Arial Narrow" w:hAnsi="Arial Narrow"/>
                <w:lang w:val="en-US"/>
              </w:rPr>
              <w:t xml:space="preserve"> de</w:t>
            </w:r>
            <w:r w:rsidRPr="006E20DC">
              <w:rPr>
                <w:rStyle w:val="Hipervnculo"/>
                <w:rFonts w:ascii="Arial Narrow" w:hAnsi="Arial Narrow"/>
                <w:lang w:val="en-US"/>
              </w:rPr>
              <w:t>:  http://www.europa.eu</w:t>
            </w:r>
          </w:p>
          <w:p w14:paraId="03590014" w14:textId="77777777" w:rsidR="006E20DC" w:rsidRPr="006E20DC" w:rsidRDefault="006E20DC" w:rsidP="006E20DC">
            <w:pPr>
              <w:pStyle w:val="Default"/>
              <w:numPr>
                <w:ilvl w:val="0"/>
                <w:numId w:val="50"/>
              </w:numPr>
              <w:spacing w:before="40"/>
              <w:ind w:left="399" w:hanging="357"/>
              <w:jc w:val="both"/>
              <w:rPr>
                <w:rFonts w:ascii="Arial Narrow" w:hAnsi="Arial Narrow" w:cstheme="minorBidi"/>
                <w:i/>
                <w:color w:val="auto"/>
                <w:sz w:val="20"/>
                <w:szCs w:val="20"/>
                <w:lang w:val="en-US"/>
              </w:rPr>
            </w:pPr>
            <w:r w:rsidRPr="006E20DC">
              <w:rPr>
                <w:rFonts w:ascii="Arial Narrow" w:hAnsi="Arial Narrow" w:cstheme="minorBidi"/>
                <w:color w:val="auto"/>
                <w:sz w:val="20"/>
                <w:szCs w:val="20"/>
                <w:lang w:val="en-US"/>
              </w:rPr>
              <w:t xml:space="preserve">INTERNATIONAL FINANCE CORPORATION (2012).  </w:t>
            </w:r>
            <w:r w:rsidRPr="006E20DC">
              <w:rPr>
                <w:rFonts w:ascii="Arial Narrow" w:hAnsi="Arial Narrow" w:cstheme="minorBidi"/>
                <w:i/>
                <w:color w:val="auto"/>
                <w:sz w:val="20"/>
                <w:szCs w:val="20"/>
                <w:lang w:val="en-US"/>
              </w:rPr>
              <w:t xml:space="preserve">Environmental, Health, and Safety Guidelines for Onshore Oil and Gas Development.  </w:t>
            </w:r>
            <w:proofErr w:type="spellStart"/>
            <w:r w:rsidRPr="006E20DC">
              <w:rPr>
                <w:rFonts w:ascii="Arial Narrow" w:hAnsi="Arial Narrow" w:cstheme="minorBidi"/>
                <w:color w:val="auto"/>
                <w:sz w:val="20"/>
                <w:szCs w:val="20"/>
                <w:lang w:val="en-US"/>
              </w:rPr>
              <w:t>Tomado</w:t>
            </w:r>
            <w:proofErr w:type="spellEnd"/>
            <w:r w:rsidRPr="006E20DC">
              <w:rPr>
                <w:rFonts w:ascii="Arial Narrow" w:hAnsi="Arial Narrow" w:cstheme="minorBidi"/>
                <w:color w:val="auto"/>
                <w:sz w:val="20"/>
                <w:szCs w:val="20"/>
                <w:lang w:val="en-US"/>
              </w:rPr>
              <w:t xml:space="preserve"> de</w:t>
            </w:r>
            <w:r w:rsidRPr="006E20DC">
              <w:rPr>
                <w:rFonts w:ascii="Arial Narrow" w:hAnsi="Arial Narrow" w:cstheme="minorBidi"/>
                <w:i/>
                <w:color w:val="auto"/>
                <w:sz w:val="20"/>
                <w:szCs w:val="20"/>
                <w:lang w:val="en-US"/>
              </w:rPr>
              <w:t xml:space="preserve">: </w:t>
            </w:r>
            <w:hyperlink r:id="rId11" w:history="1">
              <w:r w:rsidRPr="006E20DC">
                <w:rPr>
                  <w:rStyle w:val="Hipervnculo"/>
                  <w:rFonts w:ascii="Arial Narrow" w:hAnsi="Arial Narrow" w:cstheme="minorBidi"/>
                  <w:i/>
                  <w:sz w:val="20"/>
                  <w:szCs w:val="20"/>
                  <w:lang w:val="en-US"/>
                </w:rPr>
                <w:t>www.ifc.org/ehsguidelines</w:t>
              </w:r>
            </w:hyperlink>
          </w:p>
          <w:p w14:paraId="0864C2DB" w14:textId="77777777" w:rsidR="006E20DC" w:rsidRPr="006E20DC" w:rsidRDefault="006E20DC" w:rsidP="006E20DC">
            <w:pPr>
              <w:pStyle w:val="Prrafodelista"/>
              <w:numPr>
                <w:ilvl w:val="0"/>
                <w:numId w:val="50"/>
              </w:numPr>
              <w:autoSpaceDE w:val="0"/>
              <w:autoSpaceDN w:val="0"/>
              <w:adjustRightInd w:val="0"/>
              <w:spacing w:before="40"/>
              <w:ind w:left="399" w:hanging="357"/>
              <w:contextualSpacing w:val="0"/>
              <w:jc w:val="both"/>
              <w:rPr>
                <w:rFonts w:ascii="Arial Narrow" w:hAnsi="Arial Narrow" w:cs="Arial"/>
                <w:color w:val="000000"/>
              </w:rPr>
            </w:pPr>
            <w:r w:rsidRPr="006E20DC">
              <w:rPr>
                <w:rStyle w:val="Hipervnculo"/>
                <w:rFonts w:ascii="Arial Narrow" w:hAnsi="Arial Narrow"/>
                <w:lang w:val="en-US"/>
              </w:rPr>
              <w:t xml:space="preserve">IPIECA, 2010.  </w:t>
            </w:r>
            <w:r w:rsidRPr="006E20DC">
              <w:rPr>
                <w:rFonts w:ascii="Arial Narrow" w:hAnsi="Arial Narrow"/>
                <w:i/>
                <w:lang w:val="en-US"/>
              </w:rPr>
              <w:t>Alien invasive species and the oil and gas industry - Guidance for prevention and management</w:t>
            </w:r>
            <w:r w:rsidRPr="006E20DC">
              <w:rPr>
                <w:rFonts w:ascii="Arial Narrow" w:hAnsi="Arial Narrow"/>
                <w:lang w:val="en-US"/>
              </w:rPr>
              <w:t xml:space="preserve">.  </w:t>
            </w:r>
            <w:r w:rsidRPr="006E20DC">
              <w:rPr>
                <w:rFonts w:ascii="Arial Narrow" w:hAnsi="Arial Narrow"/>
              </w:rPr>
              <w:t xml:space="preserve">Tomado de:  </w:t>
            </w:r>
            <w:hyperlink r:id="rId12" w:history="1">
              <w:r w:rsidRPr="006E20DC">
                <w:rPr>
                  <w:rStyle w:val="Hipervnculo"/>
                  <w:rFonts w:ascii="Arial Narrow" w:hAnsi="Arial Narrow"/>
                </w:rPr>
                <w:t>https://www.ipieca.org/resources/good-practice/alien-invasive-species-and-the-oil-and-gas-industry/</w:t>
              </w:r>
            </w:hyperlink>
          </w:p>
          <w:p w14:paraId="1C93F8E5" w14:textId="77777777" w:rsidR="006E20DC" w:rsidRPr="006E20DC" w:rsidRDefault="006E20DC" w:rsidP="006E20DC">
            <w:pPr>
              <w:pStyle w:val="Prrafodelista"/>
              <w:numPr>
                <w:ilvl w:val="0"/>
                <w:numId w:val="50"/>
              </w:numPr>
              <w:autoSpaceDE w:val="0"/>
              <w:autoSpaceDN w:val="0"/>
              <w:adjustRightInd w:val="0"/>
              <w:spacing w:before="40"/>
              <w:ind w:left="399" w:hanging="357"/>
              <w:contextualSpacing w:val="0"/>
              <w:jc w:val="both"/>
              <w:rPr>
                <w:rFonts w:ascii="Arial Narrow" w:hAnsi="Arial Narrow" w:cs="Arial"/>
                <w:color w:val="000000"/>
              </w:rPr>
            </w:pPr>
            <w:r w:rsidRPr="006E20DC">
              <w:rPr>
                <w:rFonts w:ascii="Arial Narrow" w:hAnsi="Arial Narrow" w:cstheme="minorBidi"/>
                <w:lang w:val="en-US"/>
              </w:rPr>
              <w:t>MINISTRY OF ENVIRONMENT – NEW ZEALAND.  “</w:t>
            </w:r>
            <w:r w:rsidRPr="006E20DC">
              <w:rPr>
                <w:rFonts w:ascii="Arial Narrow" w:hAnsi="Arial Narrow" w:cstheme="minorBidi"/>
                <w:i/>
                <w:lang w:val="en-US"/>
              </w:rPr>
              <w:t>Managing Environmental Effects of Onshore Petroleum Development Activities (Including Hydraulic Fracturing): Guidelines for Local Government</w:t>
            </w:r>
            <w:r w:rsidRPr="006E20DC">
              <w:rPr>
                <w:rFonts w:ascii="Arial Narrow" w:hAnsi="Arial Narrow" w:cstheme="minorBidi"/>
                <w:lang w:val="en-US"/>
              </w:rPr>
              <w:t xml:space="preserve">”.  </w:t>
            </w:r>
            <w:r w:rsidRPr="006E20DC">
              <w:rPr>
                <w:rFonts w:ascii="Arial Narrow" w:hAnsi="Arial Narrow" w:cstheme="minorBidi"/>
              </w:rPr>
              <w:t>March 2014.  Tomado de:  www.mfe.govt.nz</w:t>
            </w:r>
          </w:p>
          <w:p w14:paraId="73C0188B" w14:textId="77777777" w:rsidR="00A46842" w:rsidRPr="006800CE" w:rsidRDefault="00A46842" w:rsidP="006E20DC">
            <w:pPr>
              <w:pStyle w:val="Prrafodelista"/>
              <w:numPr>
                <w:ilvl w:val="0"/>
                <w:numId w:val="49"/>
              </w:numPr>
              <w:spacing w:before="40"/>
              <w:ind w:left="426" w:hanging="357"/>
              <w:contextualSpacing w:val="0"/>
              <w:jc w:val="both"/>
              <w:rPr>
                <w:i/>
              </w:rPr>
            </w:pPr>
            <w:r w:rsidRPr="00695548">
              <w:rPr>
                <w:rFonts w:ascii="Arial Narrow" w:hAnsi="Arial Narrow" w:cs="Arial Narrow"/>
                <w:lang w:val="es-CO" w:eastAsia="es-CO"/>
              </w:rPr>
              <w:t>NTC 5067-2002</w:t>
            </w:r>
            <w:r w:rsidRPr="006800CE">
              <w:rPr>
                <w:i/>
              </w:rPr>
              <w:t xml:space="preserve"> Planificación y Gestión Ambiental de Proyectos de Exploración Sísmica Terrestre</w:t>
            </w:r>
            <w:r>
              <w:rPr>
                <w:i/>
              </w:rPr>
              <w:t xml:space="preserve">. </w:t>
            </w:r>
            <w:r w:rsidRPr="006800CE">
              <w:t>Icontec</w:t>
            </w:r>
            <w:r>
              <w:rPr>
                <w:i/>
              </w:rPr>
              <w:t xml:space="preserve"> 2002.</w:t>
            </w:r>
          </w:p>
          <w:p w14:paraId="2B7A84E8" w14:textId="77777777" w:rsidR="00A46842" w:rsidRDefault="00A46842" w:rsidP="006E20DC">
            <w:pPr>
              <w:pStyle w:val="Default"/>
              <w:numPr>
                <w:ilvl w:val="0"/>
                <w:numId w:val="49"/>
              </w:numPr>
              <w:spacing w:before="40"/>
              <w:ind w:left="426" w:hanging="357"/>
              <w:rPr>
                <w:rFonts w:ascii="Arial Narrow" w:hAnsi="Arial Narrow" w:cs="Arial Narrow"/>
                <w:i/>
                <w:iCs/>
                <w:color w:val="auto"/>
                <w:sz w:val="20"/>
                <w:szCs w:val="20"/>
              </w:rPr>
            </w:pPr>
            <w:r>
              <w:rPr>
                <w:rFonts w:ascii="Arial Narrow" w:hAnsi="Arial Narrow" w:cs="Arial Narrow"/>
                <w:i/>
                <w:iCs/>
                <w:color w:val="auto"/>
                <w:sz w:val="20"/>
                <w:szCs w:val="20"/>
              </w:rPr>
              <w:t>NTC ISO 14001. Establecimiento de un Sistema de Gestión Ambiental (SGA). Icontec, 2015.</w:t>
            </w:r>
          </w:p>
          <w:p w14:paraId="16498E3A" w14:textId="77777777" w:rsidR="00A46842" w:rsidRPr="00797C88" w:rsidRDefault="00A46842" w:rsidP="006E20DC">
            <w:pPr>
              <w:pStyle w:val="Prrafodelista"/>
              <w:numPr>
                <w:ilvl w:val="0"/>
                <w:numId w:val="49"/>
              </w:numPr>
              <w:spacing w:before="40"/>
              <w:ind w:left="426" w:hanging="357"/>
              <w:contextualSpacing w:val="0"/>
              <w:jc w:val="both"/>
            </w:pPr>
            <w:r w:rsidRPr="00695548">
              <w:rPr>
                <w:rFonts w:ascii="Arial Narrow" w:hAnsi="Arial Narrow" w:cs="Arial Narrow"/>
                <w:lang w:val="es-CO" w:eastAsia="es-CO"/>
              </w:rPr>
              <w:t>GTC 250.</w:t>
            </w:r>
            <w:r>
              <w:t xml:space="preserve"> </w:t>
            </w:r>
            <w:r w:rsidRPr="00797C88">
              <w:t xml:space="preserve"> </w:t>
            </w:r>
            <w:r w:rsidRPr="006E20DC">
              <w:rPr>
                <w:rFonts w:ascii="Arial Narrow" w:hAnsi="Arial Narrow" w:cs="Arial Narrow"/>
                <w:i/>
                <w:iCs/>
                <w:lang w:val="es-CO" w:eastAsia="es-CO"/>
              </w:rPr>
              <w:t>Guía de buenas prácticas sociales para la exploración y explotación de hidrocarburos</w:t>
            </w:r>
            <w:r w:rsidRPr="00797C88">
              <w:rPr>
                <w:i/>
              </w:rPr>
              <w:t>.</w:t>
            </w:r>
            <w:r w:rsidRPr="009C76AF">
              <w:t xml:space="preserve"> </w:t>
            </w:r>
            <w:r>
              <w:t xml:space="preserve">Icontec, </w:t>
            </w:r>
            <w:r w:rsidRPr="00797C88">
              <w:t>2014</w:t>
            </w:r>
            <w:r>
              <w:t>.</w:t>
            </w:r>
          </w:p>
          <w:p w14:paraId="1EE207A9" w14:textId="77777777" w:rsidR="00A46842" w:rsidRDefault="00A46842" w:rsidP="006E20DC">
            <w:pPr>
              <w:pStyle w:val="Prrafodelista"/>
              <w:numPr>
                <w:ilvl w:val="0"/>
                <w:numId w:val="49"/>
              </w:numPr>
              <w:spacing w:before="40"/>
              <w:ind w:left="426" w:hanging="357"/>
              <w:contextualSpacing w:val="0"/>
              <w:jc w:val="both"/>
            </w:pPr>
            <w:r w:rsidRPr="00695548">
              <w:rPr>
                <w:rFonts w:ascii="Arial Narrow" w:hAnsi="Arial Narrow" w:cs="Arial Narrow"/>
                <w:lang w:val="es-CO" w:eastAsia="es-CO"/>
              </w:rPr>
              <w:t>NTC 3966</w:t>
            </w:r>
            <w:r>
              <w:t>.</w:t>
            </w:r>
            <w:r w:rsidRPr="00797C88">
              <w:t xml:space="preserve"> </w:t>
            </w:r>
            <w:r>
              <w:t>“</w:t>
            </w:r>
            <w:r w:rsidRPr="006E20DC">
              <w:rPr>
                <w:rFonts w:ascii="Arial Narrow" w:hAnsi="Arial Narrow" w:cs="Arial Narrow"/>
                <w:i/>
                <w:iCs/>
                <w:lang w:val="es-CO" w:eastAsia="es-CO"/>
              </w:rPr>
              <w:t>Transporte de mercancías peligrosas, Clase 1. Explosivos. Transporte terrestre por carretera</w:t>
            </w:r>
            <w:r>
              <w:t xml:space="preserve">”. </w:t>
            </w:r>
            <w:r w:rsidRPr="009C76AF">
              <w:t xml:space="preserve"> </w:t>
            </w:r>
            <w:r>
              <w:t>Icontec</w:t>
            </w:r>
            <w:r w:rsidRPr="00797C88">
              <w:t xml:space="preserve"> </w:t>
            </w:r>
            <w:r>
              <w:t>,</w:t>
            </w:r>
            <w:r w:rsidRPr="00797C88">
              <w:t>1996</w:t>
            </w:r>
            <w:r>
              <w:t>.</w:t>
            </w:r>
          </w:p>
          <w:p w14:paraId="604CA7E6" w14:textId="77777777" w:rsidR="00A46842" w:rsidRDefault="00A46842" w:rsidP="006E20DC">
            <w:pPr>
              <w:pStyle w:val="Prrafodelista"/>
              <w:numPr>
                <w:ilvl w:val="0"/>
                <w:numId w:val="49"/>
              </w:numPr>
              <w:spacing w:before="40"/>
              <w:ind w:left="426" w:hanging="357"/>
              <w:contextualSpacing w:val="0"/>
              <w:jc w:val="both"/>
            </w:pPr>
            <w:r w:rsidRPr="00695548">
              <w:rPr>
                <w:rFonts w:ascii="Arial Narrow" w:hAnsi="Arial Narrow" w:cs="Arial Narrow"/>
                <w:lang w:val="es-CO" w:eastAsia="es-CO"/>
              </w:rPr>
              <w:t xml:space="preserve">NTC 3984. </w:t>
            </w:r>
            <w:r>
              <w:rPr>
                <w:i/>
              </w:rPr>
              <w:t>“</w:t>
            </w:r>
            <w:r w:rsidRPr="0084558E">
              <w:rPr>
                <w:rFonts w:cs="Arial Narrow"/>
                <w:color w:val="000000"/>
                <w:sz w:val="18"/>
                <w:szCs w:val="18"/>
              </w:rPr>
              <w:t>“</w:t>
            </w:r>
            <w:r w:rsidRPr="006800CE">
              <w:rPr>
                <w:i/>
              </w:rPr>
              <w:t>Especificaciones Técnicas para la Construcción de un Pozo de Monitores para Aguas Subterráneas</w:t>
            </w:r>
            <w:r w:rsidRPr="0084558E">
              <w:rPr>
                <w:rFonts w:cs="Arial Narrow"/>
                <w:color w:val="000000"/>
                <w:sz w:val="18"/>
                <w:szCs w:val="18"/>
              </w:rPr>
              <w:t>”</w:t>
            </w:r>
            <w:r w:rsidRPr="00797C88">
              <w:t>.</w:t>
            </w:r>
            <w:r w:rsidRPr="009C76AF">
              <w:t xml:space="preserve"> </w:t>
            </w:r>
            <w:r>
              <w:t>Icontec</w:t>
            </w:r>
            <w:r w:rsidRPr="00797C88">
              <w:t xml:space="preserve"> </w:t>
            </w:r>
            <w:r>
              <w:t>,</w:t>
            </w:r>
            <w:r w:rsidRPr="00797C88">
              <w:t>1996</w:t>
            </w:r>
          </w:p>
          <w:p w14:paraId="77D203A9" w14:textId="77777777" w:rsidR="00A46842" w:rsidRPr="00A46842" w:rsidRDefault="00A46842" w:rsidP="006E20DC">
            <w:pPr>
              <w:pStyle w:val="Prrafodelista"/>
              <w:numPr>
                <w:ilvl w:val="0"/>
                <w:numId w:val="49"/>
              </w:numPr>
              <w:spacing w:before="40"/>
              <w:ind w:left="399" w:hanging="357"/>
              <w:contextualSpacing w:val="0"/>
              <w:jc w:val="both"/>
              <w:rPr>
                <w:rFonts w:cs="Arial Narrow"/>
              </w:rPr>
            </w:pPr>
            <w:r w:rsidRPr="00695548">
              <w:rPr>
                <w:rFonts w:ascii="Arial Narrow" w:hAnsi="Arial Narrow" w:cs="Arial Narrow"/>
                <w:lang w:val="es-CO" w:eastAsia="es-CO"/>
              </w:rPr>
              <w:t xml:space="preserve">ANH - </w:t>
            </w:r>
            <w:proofErr w:type="spellStart"/>
            <w:r w:rsidRPr="00695548">
              <w:rPr>
                <w:rFonts w:ascii="Arial Narrow" w:hAnsi="Arial Narrow" w:cs="Arial Narrow"/>
                <w:lang w:val="es-CO" w:eastAsia="es-CO"/>
              </w:rPr>
              <w:t>Mustagh</w:t>
            </w:r>
            <w:proofErr w:type="spellEnd"/>
            <w:r w:rsidRPr="00695548">
              <w:rPr>
                <w:rFonts w:ascii="Arial Narrow" w:hAnsi="Arial Narrow" w:cs="Arial Narrow"/>
                <w:lang w:val="es-CO" w:eastAsia="es-CO"/>
              </w:rPr>
              <w:t xml:space="preserve"> </w:t>
            </w:r>
            <w:proofErr w:type="spellStart"/>
            <w:r w:rsidRPr="00695548">
              <w:rPr>
                <w:rFonts w:ascii="Arial Narrow" w:hAnsi="Arial Narrow" w:cs="Arial Narrow"/>
                <w:lang w:val="es-CO" w:eastAsia="es-CO"/>
              </w:rPr>
              <w:t>Resources</w:t>
            </w:r>
            <w:proofErr w:type="spellEnd"/>
            <w:r w:rsidRPr="00695548">
              <w:rPr>
                <w:rFonts w:ascii="Arial Narrow" w:hAnsi="Arial Narrow" w:cs="Arial Narrow"/>
                <w:lang w:val="es-CO" w:eastAsia="es-CO"/>
              </w:rPr>
              <w:t xml:space="preserve"> </w:t>
            </w:r>
            <w:proofErr w:type="spellStart"/>
            <w:r w:rsidRPr="00695548">
              <w:rPr>
                <w:rFonts w:ascii="Arial Narrow" w:hAnsi="Arial Narrow" w:cs="Arial Narrow"/>
                <w:lang w:val="es-CO" w:eastAsia="es-CO"/>
              </w:rPr>
              <w:t>Ltd</w:t>
            </w:r>
            <w:proofErr w:type="spellEnd"/>
            <w:r w:rsidRPr="00A46842">
              <w:rPr>
                <w:rFonts w:cs="Arial Narrow"/>
              </w:rPr>
              <w:t>.</w:t>
            </w:r>
            <w:r w:rsidRPr="00B27ECD">
              <w:t xml:space="preserve"> </w:t>
            </w:r>
            <w:r>
              <w:t>“</w:t>
            </w:r>
            <w:r w:rsidRPr="00A46842">
              <w:rPr>
                <w:rFonts w:cs="Arial Narrow"/>
                <w:i/>
              </w:rPr>
              <w:t>Manual para la Adquisición y Procesamiento de Sísmica terrestre y su Aplicación en Colombia</w:t>
            </w:r>
            <w:r w:rsidRPr="00A46842">
              <w:rPr>
                <w:rFonts w:cs="Arial Narrow"/>
              </w:rPr>
              <w:t xml:space="preserve">”. Universidad Nacional de Colombia. Colombia, 2010. </w:t>
            </w:r>
          </w:p>
          <w:p w14:paraId="4EE353D1" w14:textId="77777777" w:rsidR="00A46842" w:rsidRPr="006E20DC" w:rsidRDefault="00A46842" w:rsidP="006E20DC">
            <w:pPr>
              <w:pStyle w:val="Prrafodelista"/>
              <w:numPr>
                <w:ilvl w:val="0"/>
                <w:numId w:val="49"/>
              </w:numPr>
              <w:spacing w:before="40"/>
              <w:ind w:left="399" w:hanging="357"/>
              <w:contextualSpacing w:val="0"/>
              <w:jc w:val="both"/>
              <w:rPr>
                <w:rFonts w:ascii="Arial Narrow" w:hAnsi="Arial Narrow" w:cs="Arial Narrow"/>
              </w:rPr>
            </w:pPr>
            <w:r w:rsidRPr="006E20DC">
              <w:rPr>
                <w:rFonts w:ascii="Arial Narrow" w:hAnsi="Arial Narrow" w:cs="Arial Narrow"/>
              </w:rPr>
              <w:t>Autoridad Nacional de Licencias Ambientales. “</w:t>
            </w:r>
            <w:r w:rsidRPr="006E20DC">
              <w:rPr>
                <w:rFonts w:ascii="Arial Narrow" w:hAnsi="Arial Narrow" w:cs="Arial Narrow"/>
                <w:i/>
              </w:rPr>
              <w:t>Guía De Participación Ciudadana para el Licenciamiento Ambiental</w:t>
            </w:r>
            <w:r w:rsidRPr="006E20DC">
              <w:rPr>
                <w:rFonts w:ascii="Arial Narrow" w:hAnsi="Arial Narrow" w:cs="Arial Narrow"/>
              </w:rPr>
              <w:t xml:space="preserve">”. Colombia, 2018.  Tomado de la página </w:t>
            </w:r>
            <w:hyperlink r:id="rId13" w:history="1">
              <w:r w:rsidRPr="006E20DC">
                <w:rPr>
                  <w:rFonts w:ascii="Arial Narrow" w:hAnsi="Arial Narrow" w:cs="Arial Narrow"/>
                </w:rPr>
                <w:t>http://www.andi.com.co/Uploads/guia_participacion_ciudadana.pdf</w:t>
              </w:r>
            </w:hyperlink>
          </w:p>
          <w:p w14:paraId="021368A6" w14:textId="77777777" w:rsidR="00A46842" w:rsidRDefault="00A46842" w:rsidP="006E20DC">
            <w:pPr>
              <w:pStyle w:val="Default"/>
              <w:numPr>
                <w:ilvl w:val="0"/>
                <w:numId w:val="49"/>
              </w:numPr>
              <w:spacing w:before="40"/>
              <w:ind w:left="397" w:hanging="357"/>
              <w:jc w:val="both"/>
              <w:rPr>
                <w:rFonts w:ascii="Arial Narrow" w:hAnsi="Arial Narrow" w:cs="Arial Narrow"/>
                <w:color w:val="auto"/>
                <w:sz w:val="20"/>
                <w:szCs w:val="20"/>
              </w:rPr>
            </w:pPr>
            <w:r w:rsidRPr="006E20DC">
              <w:rPr>
                <w:rFonts w:ascii="Arial Narrow" w:hAnsi="Arial Narrow" w:cs="Arial Narrow"/>
                <w:color w:val="auto"/>
                <w:sz w:val="20"/>
                <w:szCs w:val="20"/>
                <w:lang w:val="es-ES" w:eastAsia="es-ES"/>
              </w:rPr>
              <w:t>Ecopetrol, Vicepresidencia de exploración</w:t>
            </w:r>
            <w:r>
              <w:rPr>
                <w:rFonts w:ascii="Arial Narrow" w:hAnsi="Arial Narrow" w:cs="Arial Narrow"/>
                <w:color w:val="auto"/>
                <w:sz w:val="20"/>
                <w:szCs w:val="20"/>
              </w:rPr>
              <w:t xml:space="preserve">.  </w:t>
            </w:r>
            <w:r>
              <w:rPr>
                <w:rFonts w:ascii="Arial Narrow" w:hAnsi="Arial Narrow"/>
                <w:sz w:val="20"/>
                <w:szCs w:val="20"/>
              </w:rPr>
              <w:t>“</w:t>
            </w:r>
            <w:r w:rsidRPr="004060E9">
              <w:rPr>
                <w:rFonts w:ascii="Arial Narrow" w:hAnsi="Arial Narrow"/>
                <w:i/>
                <w:sz w:val="20"/>
                <w:szCs w:val="20"/>
              </w:rPr>
              <w:t>Instructivo para la Caracterización Geofísica en Áreas para el Diseño y Análisis de Factibilidad en Programas de Exploración Sísmica Terrestre</w:t>
            </w:r>
            <w:r>
              <w:rPr>
                <w:rFonts w:ascii="Arial Narrow" w:hAnsi="Arial Narrow"/>
                <w:sz w:val="20"/>
                <w:szCs w:val="20"/>
              </w:rPr>
              <w:t>”, Bogotá 2020.</w:t>
            </w:r>
          </w:p>
          <w:p w14:paraId="3DA2551D" w14:textId="77777777" w:rsidR="00A46842" w:rsidRDefault="00A46842" w:rsidP="006E20DC">
            <w:pPr>
              <w:pStyle w:val="Default"/>
              <w:numPr>
                <w:ilvl w:val="0"/>
                <w:numId w:val="49"/>
              </w:numPr>
              <w:spacing w:before="40"/>
              <w:ind w:left="397" w:hanging="357"/>
              <w:jc w:val="both"/>
              <w:rPr>
                <w:rFonts w:ascii="Arial Narrow" w:hAnsi="Arial Narrow" w:cs="Arial Narrow"/>
                <w:color w:val="auto"/>
                <w:sz w:val="20"/>
                <w:szCs w:val="20"/>
              </w:rPr>
            </w:pPr>
            <w:r w:rsidRPr="00AC7005">
              <w:rPr>
                <w:rFonts w:ascii="Arial Narrow" w:hAnsi="Arial Narrow" w:cs="Arial Narrow"/>
                <w:color w:val="auto"/>
                <w:sz w:val="20"/>
                <w:szCs w:val="20"/>
              </w:rPr>
              <w:t xml:space="preserve">IATA.  </w:t>
            </w:r>
            <w:r w:rsidRPr="004060E9">
              <w:rPr>
                <w:rFonts w:ascii="Arial Narrow" w:hAnsi="Arial Narrow" w:cs="Arial Narrow"/>
                <w:i/>
                <w:color w:val="auto"/>
                <w:sz w:val="20"/>
                <w:szCs w:val="20"/>
              </w:rPr>
              <w:t>Reglamentación sobre Mercancías Peligrosas</w:t>
            </w:r>
            <w:r w:rsidRPr="00AC7005">
              <w:rPr>
                <w:rFonts w:ascii="Arial Narrow" w:hAnsi="Arial Narrow" w:cs="Arial Narrow"/>
                <w:color w:val="auto"/>
                <w:sz w:val="20"/>
                <w:szCs w:val="20"/>
              </w:rPr>
              <w:t xml:space="preserve">. 59a edición, </w:t>
            </w:r>
            <w:r>
              <w:rPr>
                <w:rFonts w:ascii="Arial Narrow" w:hAnsi="Arial Narrow" w:cs="Arial Narrow"/>
                <w:color w:val="auto"/>
                <w:sz w:val="20"/>
                <w:szCs w:val="20"/>
              </w:rPr>
              <w:t xml:space="preserve">publicada el 4 de enero del </w:t>
            </w:r>
            <w:r w:rsidRPr="00AC7005">
              <w:rPr>
                <w:rFonts w:ascii="Arial Narrow" w:hAnsi="Arial Narrow" w:cs="Arial Narrow"/>
                <w:color w:val="auto"/>
                <w:sz w:val="20"/>
                <w:szCs w:val="20"/>
              </w:rPr>
              <w:t>2018.</w:t>
            </w:r>
          </w:p>
          <w:p w14:paraId="17A804D8" w14:textId="77777777" w:rsidR="00A46842" w:rsidRPr="00A46842" w:rsidRDefault="00A46842" w:rsidP="006E20DC">
            <w:pPr>
              <w:pStyle w:val="Prrafodelista"/>
              <w:numPr>
                <w:ilvl w:val="0"/>
                <w:numId w:val="49"/>
              </w:numPr>
              <w:spacing w:before="40"/>
              <w:ind w:left="397" w:hanging="357"/>
              <w:contextualSpacing w:val="0"/>
              <w:jc w:val="both"/>
              <w:rPr>
                <w:rFonts w:cs="Arial Narrow"/>
                <w:lang w:val="en-US"/>
              </w:rPr>
            </w:pPr>
            <w:r w:rsidRPr="004007A0">
              <w:rPr>
                <w:rFonts w:ascii="Arial Narrow" w:hAnsi="Arial Narrow" w:cs="Arial Narrow"/>
                <w:lang w:val="en-US" w:eastAsia="es-CO"/>
              </w:rPr>
              <w:lastRenderedPageBreak/>
              <w:t>INTERNATIONAL ASSOCIATION OF GEOPHYSICAL CONTRACTORS – IAGC</w:t>
            </w:r>
            <w:r w:rsidRPr="00A46842">
              <w:rPr>
                <w:rFonts w:cs="Arial Narrow"/>
                <w:lang w:val="en-US"/>
              </w:rPr>
              <w:t xml:space="preserve"> (2017). </w:t>
            </w:r>
            <w:r w:rsidRPr="00A46842">
              <w:rPr>
                <w:rFonts w:cs="Arial Narrow"/>
                <w:i/>
                <w:lang w:val="en-US"/>
              </w:rPr>
              <w:t>Environmental Manual for Worldwide Geophysical Operations</w:t>
            </w:r>
            <w:r w:rsidRPr="00A46842">
              <w:rPr>
                <w:rFonts w:cs="Arial Narrow"/>
                <w:lang w:val="en-US"/>
              </w:rPr>
              <w:t>.  Houston, Texas.</w:t>
            </w:r>
          </w:p>
          <w:p w14:paraId="23CE8BA4" w14:textId="77777777" w:rsidR="00A46842" w:rsidRPr="00A46842" w:rsidRDefault="00A46842" w:rsidP="006E20DC">
            <w:pPr>
              <w:pStyle w:val="Prrafodelista"/>
              <w:numPr>
                <w:ilvl w:val="0"/>
                <w:numId w:val="49"/>
              </w:numPr>
              <w:spacing w:before="40"/>
              <w:ind w:left="397" w:hanging="357"/>
              <w:contextualSpacing w:val="0"/>
              <w:jc w:val="both"/>
              <w:rPr>
                <w:rFonts w:cs="Arial Narrow"/>
                <w:lang w:val="en-US"/>
              </w:rPr>
            </w:pPr>
            <w:r w:rsidRPr="004007A0">
              <w:rPr>
                <w:rFonts w:ascii="Arial Narrow" w:hAnsi="Arial Narrow" w:cs="Arial Narrow"/>
                <w:lang w:val="en-US" w:eastAsia="es-CO"/>
              </w:rPr>
              <w:t>INTERNATIONAL MARITIME ORGANIZATION.</w:t>
            </w:r>
            <w:r w:rsidRPr="00A46842">
              <w:rPr>
                <w:rFonts w:cs="Arial Narrow"/>
                <w:lang w:val="en-US"/>
              </w:rPr>
              <w:t xml:space="preserve">  Código IMDG International Marine Dangerous Goods. IMO Publishing, </w:t>
            </w:r>
            <w:proofErr w:type="spellStart"/>
            <w:r w:rsidRPr="00A46842">
              <w:rPr>
                <w:rFonts w:cs="Arial Narrow"/>
                <w:lang w:val="en-US"/>
              </w:rPr>
              <w:t>edición</w:t>
            </w:r>
            <w:proofErr w:type="spellEnd"/>
            <w:r w:rsidRPr="00A46842">
              <w:rPr>
                <w:rFonts w:cs="Arial Narrow"/>
                <w:lang w:val="en-US"/>
              </w:rPr>
              <w:t xml:space="preserve"> de 2018 </w:t>
            </w:r>
            <w:proofErr w:type="spellStart"/>
            <w:r w:rsidRPr="00A46842">
              <w:rPr>
                <w:rFonts w:cs="Arial Narrow"/>
                <w:lang w:val="en-US"/>
              </w:rPr>
              <w:t>en</w:t>
            </w:r>
            <w:proofErr w:type="spellEnd"/>
            <w:r w:rsidRPr="00A46842">
              <w:rPr>
                <w:rFonts w:cs="Arial Narrow"/>
                <w:lang w:val="en-US"/>
              </w:rPr>
              <w:t xml:space="preserve"> </w:t>
            </w:r>
            <w:proofErr w:type="spellStart"/>
            <w:r w:rsidRPr="00A46842">
              <w:rPr>
                <w:rFonts w:cs="Arial Narrow"/>
                <w:lang w:val="en-US"/>
              </w:rPr>
              <w:t>español</w:t>
            </w:r>
            <w:proofErr w:type="spellEnd"/>
            <w:r w:rsidRPr="00A46842">
              <w:rPr>
                <w:rFonts w:cs="Arial Narrow"/>
                <w:lang w:val="en-US"/>
              </w:rPr>
              <w:t>.</w:t>
            </w:r>
          </w:p>
          <w:p w14:paraId="45CFDCC2" w14:textId="77777777" w:rsidR="00A46842" w:rsidRPr="00A46842" w:rsidRDefault="00A46842" w:rsidP="006E20DC">
            <w:pPr>
              <w:pStyle w:val="Prrafodelista"/>
              <w:numPr>
                <w:ilvl w:val="0"/>
                <w:numId w:val="49"/>
              </w:numPr>
              <w:autoSpaceDE w:val="0"/>
              <w:autoSpaceDN w:val="0"/>
              <w:adjustRightInd w:val="0"/>
              <w:spacing w:before="40"/>
              <w:ind w:left="397" w:hanging="357"/>
              <w:contextualSpacing w:val="0"/>
              <w:rPr>
                <w:rFonts w:cs="Arial"/>
                <w:color w:val="000000"/>
              </w:rPr>
            </w:pPr>
            <w:r w:rsidRPr="004007A0">
              <w:rPr>
                <w:rFonts w:ascii="Arial Narrow" w:hAnsi="Arial Narrow" w:cs="Arial Narrow"/>
                <w:lang w:val="en-US" w:eastAsia="es-CO"/>
              </w:rPr>
              <w:t>IPIECA, 2020.</w:t>
            </w:r>
            <w:r w:rsidRPr="00A46842">
              <w:rPr>
                <w:rFonts w:cs="Arial Narrow"/>
                <w:lang w:val="en-US"/>
              </w:rPr>
              <w:t xml:space="preserve"> </w:t>
            </w:r>
            <w:r w:rsidRPr="00A46842">
              <w:rPr>
                <w:rFonts w:cs="Arial"/>
                <w:i/>
                <w:color w:val="000000"/>
                <w:lang w:val="en-US"/>
              </w:rPr>
              <w:t>Environmental management in the upstream oil and gas industry</w:t>
            </w:r>
            <w:r w:rsidRPr="00A46842">
              <w:rPr>
                <w:rFonts w:cs="Arial"/>
                <w:color w:val="000000"/>
                <w:lang w:val="en-US"/>
              </w:rPr>
              <w:t xml:space="preserve">. </w:t>
            </w:r>
            <w:proofErr w:type="spellStart"/>
            <w:r w:rsidRPr="00A46842">
              <w:rPr>
                <w:rFonts w:cs="Arial"/>
                <w:color w:val="000000"/>
              </w:rPr>
              <w:t>Report</w:t>
            </w:r>
            <w:proofErr w:type="spellEnd"/>
            <w:r w:rsidRPr="00A46842">
              <w:rPr>
                <w:rFonts w:cs="Arial"/>
                <w:color w:val="000000"/>
              </w:rPr>
              <w:t xml:space="preserve"> 254. </w:t>
            </w:r>
          </w:p>
          <w:p w14:paraId="5254D192" w14:textId="77777777" w:rsidR="00A46842" w:rsidRPr="00A46842" w:rsidRDefault="00A46842" w:rsidP="006E20DC">
            <w:pPr>
              <w:pStyle w:val="Prrafodelista"/>
              <w:numPr>
                <w:ilvl w:val="0"/>
                <w:numId w:val="49"/>
              </w:numPr>
              <w:autoSpaceDE w:val="0"/>
              <w:autoSpaceDN w:val="0"/>
              <w:adjustRightInd w:val="0"/>
              <w:spacing w:before="40"/>
              <w:ind w:left="397" w:hanging="357"/>
              <w:contextualSpacing w:val="0"/>
              <w:rPr>
                <w:color w:val="0563C1" w:themeColor="hyperlink"/>
                <w:u w:val="single"/>
              </w:rPr>
            </w:pPr>
            <w:r w:rsidRPr="009F09A3">
              <w:t>Tomado de</w:t>
            </w:r>
            <w:r w:rsidRPr="009F09A3">
              <w:rPr>
                <w:rStyle w:val="Hipervnculo"/>
              </w:rPr>
              <w:t xml:space="preserve">:  </w:t>
            </w:r>
            <w:hyperlink r:id="rId14" w:history="1">
              <w:r w:rsidRPr="00190112">
                <w:rPr>
                  <w:rStyle w:val="Hipervnculo"/>
                </w:rPr>
                <w:t>https://www.ipieca.org/resources/good-practice/environmental-management-in-the-upstream-oil-and-gas-industry/</w:t>
              </w:r>
            </w:hyperlink>
          </w:p>
          <w:p w14:paraId="1AF8B8BD" w14:textId="77777777" w:rsidR="00A46842" w:rsidRPr="005B56C0" w:rsidRDefault="00A46842" w:rsidP="006E20DC">
            <w:pPr>
              <w:pStyle w:val="Default"/>
              <w:numPr>
                <w:ilvl w:val="0"/>
                <w:numId w:val="49"/>
              </w:numPr>
              <w:spacing w:before="40"/>
              <w:ind w:left="397" w:hanging="357"/>
              <w:jc w:val="both"/>
              <w:rPr>
                <w:rFonts w:ascii="Arial Narrow" w:hAnsi="Arial Narrow" w:cs="Arial Narrow"/>
                <w:color w:val="auto"/>
                <w:sz w:val="20"/>
                <w:szCs w:val="20"/>
              </w:rPr>
            </w:pPr>
            <w:r w:rsidRPr="005B56C0">
              <w:rPr>
                <w:rFonts w:ascii="Arial Narrow" w:hAnsi="Arial Narrow" w:cs="Arial Narrow"/>
                <w:color w:val="auto"/>
                <w:sz w:val="20"/>
                <w:szCs w:val="20"/>
              </w:rPr>
              <w:t>COLOMBIA, MINISTERIO DE AMBIENTE.  “</w:t>
            </w:r>
            <w:r w:rsidRPr="004060E9">
              <w:rPr>
                <w:rFonts w:ascii="Arial Narrow" w:hAnsi="Arial Narrow" w:cs="Arial Narrow"/>
                <w:i/>
                <w:color w:val="auto"/>
                <w:sz w:val="20"/>
                <w:szCs w:val="20"/>
              </w:rPr>
              <w:t>Manual de Seguimiento Ambiental de Proyectos</w:t>
            </w:r>
            <w:r w:rsidRPr="005B56C0">
              <w:rPr>
                <w:rFonts w:ascii="Arial Narrow" w:hAnsi="Arial Narrow" w:cs="Arial Narrow"/>
                <w:color w:val="auto"/>
                <w:sz w:val="20"/>
                <w:szCs w:val="20"/>
              </w:rPr>
              <w:t>” Bogotá, 2002.</w:t>
            </w:r>
          </w:p>
          <w:p w14:paraId="52D3F750" w14:textId="77777777" w:rsidR="005C0C2A" w:rsidRDefault="00A46842" w:rsidP="006E20DC">
            <w:pPr>
              <w:pStyle w:val="Default"/>
              <w:numPr>
                <w:ilvl w:val="0"/>
                <w:numId w:val="49"/>
              </w:numPr>
              <w:spacing w:before="40"/>
              <w:ind w:left="397" w:hanging="357"/>
              <w:jc w:val="both"/>
              <w:rPr>
                <w:rFonts w:ascii="Arial Narrow" w:hAnsi="Arial Narrow" w:cs="Arial Narrow"/>
                <w:color w:val="auto"/>
                <w:sz w:val="20"/>
                <w:szCs w:val="20"/>
              </w:rPr>
            </w:pPr>
            <w:r w:rsidRPr="005B56C0">
              <w:rPr>
                <w:rFonts w:ascii="Arial Narrow" w:hAnsi="Arial Narrow" w:cs="Arial Narrow"/>
                <w:color w:val="auto"/>
                <w:sz w:val="20"/>
                <w:szCs w:val="20"/>
              </w:rPr>
              <w:t>CHECA, CARLOS. “</w:t>
            </w:r>
            <w:r w:rsidRPr="004060E9">
              <w:rPr>
                <w:rFonts w:ascii="Arial Narrow" w:hAnsi="Arial Narrow" w:cs="Arial Narrow"/>
                <w:i/>
                <w:color w:val="auto"/>
                <w:sz w:val="20"/>
                <w:szCs w:val="20"/>
              </w:rPr>
              <w:t xml:space="preserve">Caracterización del uso de </w:t>
            </w:r>
            <w:proofErr w:type="spellStart"/>
            <w:r w:rsidRPr="004060E9">
              <w:rPr>
                <w:rFonts w:ascii="Arial Narrow" w:hAnsi="Arial Narrow" w:cs="Arial Narrow"/>
                <w:i/>
                <w:color w:val="auto"/>
                <w:sz w:val="20"/>
                <w:szCs w:val="20"/>
              </w:rPr>
              <w:t>vibros</w:t>
            </w:r>
            <w:proofErr w:type="spellEnd"/>
            <w:r w:rsidRPr="004060E9">
              <w:rPr>
                <w:rFonts w:ascii="Arial Narrow" w:hAnsi="Arial Narrow" w:cs="Arial Narrow"/>
                <w:i/>
                <w:color w:val="auto"/>
                <w:sz w:val="20"/>
                <w:szCs w:val="20"/>
              </w:rPr>
              <w:t xml:space="preserve"> como fuente de información geofísica</w:t>
            </w:r>
            <w:r w:rsidRPr="005B56C0">
              <w:rPr>
                <w:rFonts w:ascii="Arial Narrow" w:hAnsi="Arial Narrow" w:cs="Arial Narrow"/>
                <w:color w:val="auto"/>
                <w:sz w:val="20"/>
                <w:szCs w:val="20"/>
              </w:rPr>
              <w:t>”</w:t>
            </w:r>
            <w:proofErr w:type="gramStart"/>
            <w:r w:rsidRPr="005B56C0">
              <w:rPr>
                <w:rFonts w:ascii="Arial Narrow" w:hAnsi="Arial Narrow" w:cs="Arial Narrow"/>
                <w:color w:val="auto"/>
                <w:sz w:val="20"/>
                <w:szCs w:val="20"/>
              </w:rPr>
              <w:t>-  Apuntes</w:t>
            </w:r>
            <w:proofErr w:type="gramEnd"/>
            <w:r w:rsidRPr="005B56C0">
              <w:rPr>
                <w:rFonts w:ascii="Arial Narrow" w:hAnsi="Arial Narrow" w:cs="Arial Narrow"/>
                <w:color w:val="auto"/>
                <w:sz w:val="20"/>
                <w:szCs w:val="20"/>
              </w:rPr>
              <w:t xml:space="preserve"> de Andrea Sornoza, 2017.</w:t>
            </w:r>
          </w:p>
          <w:p w14:paraId="28C38AEF" w14:textId="77777777" w:rsidR="005C0C2A" w:rsidRPr="005C0C2A" w:rsidRDefault="00695548" w:rsidP="006E20DC">
            <w:pPr>
              <w:pStyle w:val="Default"/>
              <w:numPr>
                <w:ilvl w:val="0"/>
                <w:numId w:val="49"/>
              </w:numPr>
              <w:spacing w:before="40"/>
              <w:ind w:left="397" w:hanging="357"/>
              <w:rPr>
                <w:rFonts w:ascii="Arial Narrow" w:hAnsi="Arial Narrow" w:cs="Arial Narrow"/>
                <w:color w:val="auto"/>
                <w:sz w:val="20"/>
                <w:szCs w:val="20"/>
              </w:rPr>
            </w:pPr>
            <w:r w:rsidRPr="00695548">
              <w:rPr>
                <w:rFonts w:ascii="Arial Narrow" w:hAnsi="Arial Narrow" w:cs="Arial Narrow"/>
                <w:color w:val="auto"/>
                <w:sz w:val="20"/>
                <w:szCs w:val="20"/>
              </w:rPr>
              <w:t>GOBIERNO DE MÉXICO</w:t>
            </w:r>
            <w:r w:rsidRPr="005C0C2A">
              <w:rPr>
                <w:rFonts w:ascii="Arial Narrow" w:hAnsi="Arial Narrow" w:cs="Arial Narrow"/>
                <w:color w:val="auto"/>
                <w:sz w:val="20"/>
                <w:szCs w:val="20"/>
              </w:rPr>
              <w:t xml:space="preserve">.  </w:t>
            </w:r>
            <w:r w:rsidR="005C0C2A" w:rsidRPr="005C0C2A">
              <w:rPr>
                <w:rFonts w:cs="Arial Narrow"/>
                <w:i/>
                <w:sz w:val="20"/>
                <w:szCs w:val="20"/>
              </w:rPr>
              <w:t>Norma Oficial Mexicana NOM-026-SESH-2007, Lineamientos p</w:t>
            </w:r>
            <w:r w:rsidR="005C0C2A" w:rsidRPr="005C0C2A">
              <w:rPr>
                <w:rFonts w:cs="Arial Narrow"/>
                <w:i/>
                <w:sz w:val="20"/>
              </w:rPr>
              <w:t xml:space="preserve">ara los trabajos de prospección </w:t>
            </w:r>
            <w:r w:rsidR="005C0C2A" w:rsidRPr="005C0C2A">
              <w:rPr>
                <w:rFonts w:cs="Arial Narrow"/>
                <w:i/>
                <w:sz w:val="20"/>
                <w:szCs w:val="20"/>
              </w:rPr>
              <w:t>sismológica petrolera y especificaciones de los niveles máximos de energía</w:t>
            </w:r>
            <w:r w:rsidR="005C0C2A">
              <w:rPr>
                <w:rFonts w:cs="Arial Narrow"/>
                <w:i/>
                <w:sz w:val="20"/>
                <w:szCs w:val="20"/>
              </w:rPr>
              <w:t xml:space="preserve">”. </w:t>
            </w:r>
            <w:r w:rsidR="005C0C2A">
              <w:rPr>
                <w:rFonts w:cs="Arial Narrow"/>
                <w:sz w:val="20"/>
                <w:szCs w:val="20"/>
              </w:rPr>
              <w:t xml:space="preserve">Ciudad de México, </w:t>
            </w:r>
            <w:r w:rsidR="005C0C2A">
              <w:rPr>
                <w:color w:val="404041"/>
                <w:sz w:val="20"/>
                <w:szCs w:val="20"/>
                <w:shd w:val="clear" w:color="auto" w:fill="FFFFFF"/>
              </w:rPr>
              <w:t>29 agosto 2007.</w:t>
            </w:r>
            <w:r w:rsidR="005C0C2A" w:rsidRPr="005C0C2A">
              <w:rPr>
                <w:rFonts w:cs="Arial Narrow"/>
                <w:i/>
                <w:sz w:val="20"/>
              </w:rPr>
              <w:t xml:space="preserve"> </w:t>
            </w:r>
            <w:r>
              <w:rPr>
                <w:rFonts w:cs="Arial Narrow"/>
                <w:i/>
                <w:sz w:val="20"/>
              </w:rPr>
              <w:t xml:space="preserve"> Tomado de:  </w:t>
            </w:r>
            <w:r w:rsidR="006E20DC" w:rsidRPr="006E20DC">
              <w:rPr>
                <w:rFonts w:cs="Arial Narrow"/>
                <w:i/>
                <w:sz w:val="20"/>
              </w:rPr>
              <w:t>http://legismex.mty.itesm.mx/normas/ener/sesh026-07.pdf</w:t>
            </w:r>
          </w:p>
          <w:p w14:paraId="70B5C89D" w14:textId="77777777" w:rsidR="00A46842" w:rsidRPr="00A46842" w:rsidRDefault="00A46842" w:rsidP="006E20DC">
            <w:pPr>
              <w:pStyle w:val="Prrafodelista"/>
              <w:numPr>
                <w:ilvl w:val="0"/>
                <w:numId w:val="49"/>
              </w:numPr>
              <w:spacing w:before="60"/>
              <w:ind w:left="397" w:hanging="357"/>
              <w:contextualSpacing w:val="0"/>
              <w:jc w:val="both"/>
              <w:rPr>
                <w:rFonts w:cs="Arial Narrow"/>
              </w:rPr>
            </w:pPr>
            <w:r w:rsidRPr="00695548">
              <w:rPr>
                <w:rFonts w:ascii="Arial Narrow" w:hAnsi="Arial Narrow" w:cs="Arial Narrow"/>
                <w:lang w:val="fr-FR" w:eastAsia="es-CO"/>
              </w:rPr>
              <w:t>LES MINISTÈRE DE LA TRANSITION ÉCOLOGIQUE ET SOLIDAIRE</w:t>
            </w:r>
            <w:r w:rsidRPr="00A46842">
              <w:rPr>
                <w:rFonts w:cs="Arial Narrow"/>
                <w:lang w:val="fr-FR"/>
              </w:rPr>
              <w:t>.  “</w:t>
            </w:r>
            <w:r w:rsidRPr="00A46842">
              <w:rPr>
                <w:rFonts w:cs="Arial Narrow"/>
                <w:i/>
                <w:lang w:val="fr-FR"/>
              </w:rPr>
              <w:t>Circulaire du 23/07/86 relative aux vibrations mécaniques émises dans l'environnement par les installations classées pour la protection de l'environnement</w:t>
            </w:r>
            <w:r w:rsidRPr="00A46842">
              <w:rPr>
                <w:rFonts w:cs="Arial Narrow"/>
                <w:lang w:val="fr-FR"/>
              </w:rPr>
              <w:t xml:space="preserve">”. </w:t>
            </w:r>
            <w:r w:rsidRPr="00A46842">
              <w:rPr>
                <w:rFonts w:cs="Arial Narrow"/>
              </w:rPr>
              <w:t xml:space="preserve">Francia, 1986.  Tomado de la página </w:t>
            </w:r>
            <w:hyperlink r:id="rId15" w:history="1">
              <w:r w:rsidRPr="00A46842">
                <w:rPr>
                  <w:rFonts w:cs="Arial Narrow"/>
                </w:rPr>
                <w:t>https://aida.ineris.fr/consultation_document/8421</w:t>
              </w:r>
            </w:hyperlink>
          </w:p>
          <w:p w14:paraId="08DE2E6B" w14:textId="77777777" w:rsidR="00A46842" w:rsidRPr="005B56C0" w:rsidRDefault="00A46842" w:rsidP="006E20DC">
            <w:pPr>
              <w:pStyle w:val="Default"/>
              <w:numPr>
                <w:ilvl w:val="0"/>
                <w:numId w:val="49"/>
              </w:numPr>
              <w:spacing w:before="60"/>
              <w:ind w:left="397" w:hanging="357"/>
              <w:jc w:val="both"/>
              <w:rPr>
                <w:rFonts w:ascii="Arial Narrow" w:hAnsi="Arial Narrow" w:cs="Arial Narrow"/>
                <w:color w:val="auto"/>
                <w:sz w:val="20"/>
                <w:szCs w:val="20"/>
                <w:lang w:val="en-US"/>
              </w:rPr>
            </w:pPr>
            <w:r w:rsidRPr="005B56C0">
              <w:rPr>
                <w:rFonts w:ascii="Arial Narrow" w:hAnsi="Arial Narrow" w:cs="Arial Narrow"/>
                <w:color w:val="auto"/>
                <w:sz w:val="20"/>
                <w:szCs w:val="20"/>
                <w:lang w:val="en-US"/>
              </w:rPr>
              <w:t xml:space="preserve">MATT FINER, CLINTON N. JENKINS, BILL POWERS. </w:t>
            </w:r>
            <w:r w:rsidRPr="005B56C0">
              <w:rPr>
                <w:rFonts w:ascii="Arial Narrow" w:hAnsi="Arial Narrow" w:cs="Arial Narrow"/>
                <w:i/>
                <w:color w:val="auto"/>
                <w:sz w:val="20"/>
                <w:szCs w:val="20"/>
                <w:lang w:val="en-US"/>
              </w:rPr>
              <w:t>Potential of Best Practice to Reduce Impacts from Oil and</w:t>
            </w:r>
            <w:r w:rsidRPr="005B56C0">
              <w:rPr>
                <w:rFonts w:ascii="Arial Narrow" w:hAnsi="Arial Narrow" w:cs="Arial Narrow"/>
                <w:color w:val="auto"/>
                <w:sz w:val="20"/>
                <w:szCs w:val="20"/>
                <w:lang w:val="en-US"/>
              </w:rPr>
              <w:t xml:space="preserve"> Gas Projects in the Amazon.  University of Florida. </w:t>
            </w:r>
            <w:r w:rsidRPr="005B56C0">
              <w:rPr>
                <w:lang w:val="en-US"/>
              </w:rPr>
              <w:t xml:space="preserve"> </w:t>
            </w:r>
            <w:r w:rsidRPr="005B56C0">
              <w:rPr>
                <w:rFonts w:ascii="Arial Narrow" w:hAnsi="Arial Narrow" w:cs="Arial Narrow"/>
                <w:color w:val="auto"/>
                <w:sz w:val="20"/>
                <w:szCs w:val="20"/>
                <w:lang w:val="en-US"/>
              </w:rPr>
              <w:t>Mayo, 2013</w:t>
            </w:r>
          </w:p>
          <w:p w14:paraId="4EA76A41" w14:textId="77777777" w:rsidR="00A46842" w:rsidRPr="006E20DC" w:rsidRDefault="00A46842" w:rsidP="00D25C19">
            <w:pPr>
              <w:pStyle w:val="Prrafodelista"/>
              <w:numPr>
                <w:ilvl w:val="0"/>
                <w:numId w:val="49"/>
              </w:numPr>
              <w:spacing w:before="60" w:line="259" w:lineRule="auto"/>
              <w:ind w:left="397" w:hanging="357"/>
              <w:contextualSpacing w:val="0"/>
              <w:jc w:val="both"/>
              <w:rPr>
                <w:lang w:val="en-US"/>
              </w:rPr>
            </w:pPr>
            <w:r w:rsidRPr="004007A0">
              <w:rPr>
                <w:rFonts w:ascii="Arial Narrow" w:hAnsi="Arial Narrow" w:cs="Arial Narrow"/>
                <w:lang w:val="en-US" w:eastAsia="es-CO"/>
              </w:rPr>
              <w:t xml:space="preserve">WESTLUND </w:t>
            </w:r>
            <w:proofErr w:type="gramStart"/>
            <w:r w:rsidRPr="004007A0">
              <w:rPr>
                <w:rFonts w:ascii="Arial Narrow" w:hAnsi="Arial Narrow" w:cs="Arial Narrow"/>
                <w:lang w:val="en-US" w:eastAsia="es-CO"/>
              </w:rPr>
              <w:t>D,  THURBER</w:t>
            </w:r>
            <w:proofErr w:type="gramEnd"/>
            <w:r w:rsidRPr="004007A0">
              <w:rPr>
                <w:rFonts w:ascii="Arial Narrow" w:hAnsi="Arial Narrow" w:cs="Arial Narrow"/>
                <w:lang w:val="en-US" w:eastAsia="es-CO"/>
              </w:rPr>
              <w:t xml:space="preserve"> M</w:t>
            </w:r>
            <w:r w:rsidRPr="00A46842">
              <w:rPr>
                <w:rFonts w:cs="Arial Narrow"/>
                <w:lang w:val="en-US"/>
              </w:rPr>
              <w:t xml:space="preserve">.   </w:t>
            </w:r>
            <w:r w:rsidRPr="00A46842">
              <w:rPr>
                <w:rFonts w:cs="Arial Narrow"/>
                <w:i/>
                <w:lang w:val="en-US"/>
              </w:rPr>
              <w:t>Best Environmental Practices for Seismic Exploration in Tropical Rainforest</w:t>
            </w:r>
            <w:r w:rsidRPr="00A46842">
              <w:rPr>
                <w:rFonts w:cs="Arial Narrow"/>
                <w:lang w:val="en-US"/>
              </w:rPr>
              <w:t xml:space="preserve">.  </w:t>
            </w:r>
            <w:r w:rsidRPr="00A46842">
              <w:rPr>
                <w:lang w:val="en-US"/>
              </w:rPr>
              <w:t xml:space="preserve">Society of Petroleum Engineer.  Rio de Janeiro, Brazil. 2010.  </w:t>
            </w:r>
          </w:p>
        </w:tc>
      </w:tr>
      <w:tr w:rsidR="00DF60FD" w:rsidRPr="00431BB6" w14:paraId="37F12971" w14:textId="77777777" w:rsidTr="001A1E25">
        <w:trPr>
          <w:trHeight w:val="416"/>
        </w:trPr>
        <w:tc>
          <w:tcPr>
            <w:tcW w:w="10774" w:type="dxa"/>
            <w:gridSpan w:val="3"/>
            <w:tcBorders>
              <w:top w:val="single" w:sz="4" w:space="0" w:color="auto"/>
              <w:bottom w:val="single" w:sz="4" w:space="0" w:color="auto"/>
            </w:tcBorders>
            <w:shd w:val="clear" w:color="auto" w:fill="5B8AFF"/>
            <w:vAlign w:val="center"/>
          </w:tcPr>
          <w:p w14:paraId="3E6B5D90" w14:textId="77777777" w:rsidR="00F55DC4" w:rsidRPr="00431BB6" w:rsidRDefault="00DF60FD" w:rsidP="00696582">
            <w:pPr>
              <w:jc w:val="center"/>
              <w:rPr>
                <w:rFonts w:ascii="Arial Narrow" w:hAnsi="Arial Narrow" w:cs="Arial"/>
                <w:color w:val="FFFFFF"/>
                <w:sz w:val="22"/>
                <w:szCs w:val="22"/>
              </w:rPr>
            </w:pPr>
            <w:r w:rsidRPr="00431BB6">
              <w:rPr>
                <w:rFonts w:ascii="Arial Narrow" w:hAnsi="Arial Narrow" w:cs="Arial"/>
                <w:b/>
                <w:color w:val="FFFFFF"/>
                <w:sz w:val="22"/>
                <w:szCs w:val="22"/>
              </w:rPr>
              <w:lastRenderedPageBreak/>
              <w:t>ANEXOS</w:t>
            </w:r>
            <w:r w:rsidR="00D05B67" w:rsidRPr="00431BB6">
              <w:rPr>
                <w:rFonts w:ascii="Arial Narrow" w:hAnsi="Arial Narrow" w:cs="Arial"/>
                <w:b/>
                <w:color w:val="FFFFFF"/>
                <w:sz w:val="22"/>
                <w:szCs w:val="22"/>
              </w:rPr>
              <w:t>:</w:t>
            </w:r>
            <w:r w:rsidR="00696582" w:rsidRPr="00431BB6">
              <w:rPr>
                <w:rFonts w:ascii="Arial Narrow" w:hAnsi="Arial Narrow" w:cs="Arial"/>
                <w:color w:val="FFFFFF"/>
                <w:sz w:val="22"/>
                <w:szCs w:val="22"/>
              </w:rPr>
              <w:t xml:space="preserve"> </w:t>
            </w:r>
          </w:p>
        </w:tc>
      </w:tr>
      <w:tr w:rsidR="00D05B67" w:rsidRPr="00431BB6" w14:paraId="4E917241" w14:textId="77777777" w:rsidTr="004F4ED6">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39CF9C82" w14:textId="77777777" w:rsidR="00D05B67" w:rsidRPr="006E20DC" w:rsidRDefault="00D05B67" w:rsidP="00D05B67">
            <w:pPr>
              <w:jc w:val="both"/>
              <w:rPr>
                <w:rFonts w:ascii="Arial Narrow" w:hAnsi="Arial Narrow" w:cs="Arial"/>
                <w:sz w:val="22"/>
                <w:szCs w:val="22"/>
              </w:rPr>
            </w:pPr>
            <w:r w:rsidRPr="00431BB6">
              <w:rPr>
                <w:rFonts w:ascii="Arial Narrow" w:hAnsi="Arial Narrow" w:cs="Arial"/>
                <w:sz w:val="22"/>
                <w:szCs w:val="22"/>
              </w:rPr>
              <w:t xml:space="preserve">Certificación de cumplimiento de requisitos de consulta, publicidad y de incorporación en la agenda </w:t>
            </w:r>
            <w:proofErr w:type="gramStart"/>
            <w:r w:rsidRPr="00431BB6">
              <w:rPr>
                <w:rFonts w:ascii="Arial Narrow" w:hAnsi="Arial Narrow" w:cs="Arial"/>
                <w:sz w:val="22"/>
                <w:szCs w:val="22"/>
              </w:rPr>
              <w:t xml:space="preserve">regulatoria </w:t>
            </w:r>
            <w:r w:rsidR="006E20DC">
              <w:rPr>
                <w:rFonts w:ascii="Arial Narrow" w:hAnsi="Arial Narrow" w:cs="Arial"/>
                <w:sz w:val="22"/>
                <w:szCs w:val="22"/>
              </w:rPr>
              <w:t xml:space="preserve"> </w:t>
            </w:r>
            <w:r w:rsidRPr="00431BB6">
              <w:rPr>
                <w:rFonts w:ascii="Arial Narrow" w:hAnsi="Arial Narrow" w:cs="Arial"/>
                <w:i/>
                <w:color w:val="808080"/>
                <w:szCs w:val="22"/>
              </w:rPr>
              <w:t>(</w:t>
            </w:r>
            <w:proofErr w:type="gramEnd"/>
            <w:r w:rsidRPr="00431BB6">
              <w:rPr>
                <w:rFonts w:ascii="Arial Narrow" w:hAnsi="Arial Narrow" w:cs="Arial"/>
                <w:i/>
                <w:color w:val="808080"/>
                <w:szCs w:val="22"/>
              </w:rPr>
              <w:t>Firmada por el servidor público competente –entidad originadora)</w:t>
            </w:r>
          </w:p>
        </w:tc>
        <w:tc>
          <w:tcPr>
            <w:tcW w:w="2486" w:type="dxa"/>
            <w:tcBorders>
              <w:top w:val="single" w:sz="4" w:space="0" w:color="auto"/>
              <w:left w:val="single" w:sz="4" w:space="0" w:color="auto"/>
              <w:bottom w:val="single" w:sz="4" w:space="0" w:color="auto"/>
            </w:tcBorders>
            <w:shd w:val="clear" w:color="auto" w:fill="FFFFFF"/>
            <w:vAlign w:val="center"/>
          </w:tcPr>
          <w:p w14:paraId="6CB3F380" w14:textId="77777777" w:rsidR="00D05B67" w:rsidRPr="00431BB6" w:rsidRDefault="004F4ED6" w:rsidP="004F4ED6">
            <w:pPr>
              <w:jc w:val="center"/>
              <w:rPr>
                <w:rFonts w:ascii="Arial Narrow" w:hAnsi="Arial Narrow" w:cs="Arial"/>
                <w:i/>
                <w:color w:val="808080"/>
                <w:sz w:val="22"/>
                <w:szCs w:val="22"/>
              </w:rPr>
            </w:pPr>
            <w:r>
              <w:rPr>
                <w:rFonts w:ascii="Arial Narrow" w:hAnsi="Arial Narrow" w:cs="Arial"/>
                <w:i/>
                <w:color w:val="808080"/>
                <w:sz w:val="22"/>
                <w:szCs w:val="22"/>
              </w:rPr>
              <w:t>X</w:t>
            </w:r>
          </w:p>
        </w:tc>
      </w:tr>
      <w:tr w:rsidR="00D05B67" w:rsidRPr="00431BB6" w14:paraId="0E566FF5" w14:textId="77777777" w:rsidTr="004F4ED6">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3CD91216" w14:textId="77777777" w:rsidR="00D05B67" w:rsidRPr="00431BB6" w:rsidRDefault="00D05B67" w:rsidP="00D05B67">
            <w:pPr>
              <w:jc w:val="both"/>
              <w:rPr>
                <w:rFonts w:ascii="Arial Narrow" w:hAnsi="Arial Narrow" w:cs="Arial"/>
                <w:sz w:val="22"/>
                <w:szCs w:val="22"/>
              </w:rPr>
            </w:pPr>
            <w:r w:rsidRPr="00431BB6">
              <w:rPr>
                <w:rFonts w:ascii="Arial Narrow" w:hAnsi="Arial Narrow" w:cs="Arial"/>
                <w:sz w:val="22"/>
                <w:szCs w:val="22"/>
              </w:rPr>
              <w:t>Concepto</w:t>
            </w:r>
            <w:r w:rsidR="005F30C3" w:rsidRPr="00431BB6">
              <w:rPr>
                <w:rFonts w:ascii="Arial Narrow" w:hAnsi="Arial Narrow" w:cs="Arial"/>
                <w:sz w:val="22"/>
                <w:szCs w:val="22"/>
              </w:rPr>
              <w:t>(s)</w:t>
            </w:r>
            <w:r w:rsidRPr="00431BB6">
              <w:rPr>
                <w:rFonts w:ascii="Arial Narrow" w:hAnsi="Arial Narrow" w:cs="Arial"/>
                <w:sz w:val="22"/>
                <w:szCs w:val="22"/>
              </w:rPr>
              <w:t xml:space="preserve"> de Min</w:t>
            </w:r>
            <w:r w:rsidR="005F30C3" w:rsidRPr="00431BB6">
              <w:rPr>
                <w:rFonts w:ascii="Arial Narrow" w:hAnsi="Arial Narrow" w:cs="Arial"/>
                <w:sz w:val="22"/>
                <w:szCs w:val="22"/>
              </w:rPr>
              <w:t>isterio de</w:t>
            </w:r>
            <w:r w:rsidRPr="00431BB6">
              <w:rPr>
                <w:rFonts w:ascii="Arial Narrow" w:hAnsi="Arial Narrow" w:cs="Arial"/>
                <w:sz w:val="22"/>
                <w:szCs w:val="22"/>
              </w:rPr>
              <w:t xml:space="preserve"> Comercio</w:t>
            </w:r>
            <w:r w:rsidR="005F30C3" w:rsidRPr="00431BB6">
              <w:rPr>
                <w:rFonts w:ascii="Arial Narrow" w:hAnsi="Arial Narrow" w:cs="Arial"/>
                <w:sz w:val="22"/>
                <w:szCs w:val="22"/>
              </w:rPr>
              <w:t>, Industria y Turismo</w:t>
            </w:r>
          </w:p>
          <w:p w14:paraId="6E97B419" w14:textId="77777777" w:rsidR="00D05B67"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se trate de un proyecto de reglamento técnico o de procedimientos de evaluación de conformidad)</w:t>
            </w:r>
          </w:p>
        </w:tc>
        <w:tc>
          <w:tcPr>
            <w:tcW w:w="2486" w:type="dxa"/>
            <w:tcBorders>
              <w:top w:val="single" w:sz="4" w:space="0" w:color="auto"/>
              <w:left w:val="single" w:sz="4" w:space="0" w:color="auto"/>
              <w:bottom w:val="single" w:sz="4" w:space="0" w:color="auto"/>
            </w:tcBorders>
            <w:shd w:val="clear" w:color="auto" w:fill="FFFFFF"/>
            <w:vAlign w:val="center"/>
          </w:tcPr>
          <w:p w14:paraId="4CE528AE" w14:textId="77777777" w:rsidR="00D05B67" w:rsidRPr="00431BB6" w:rsidRDefault="004F4ED6" w:rsidP="004F4ED6">
            <w:pPr>
              <w:jc w:val="center"/>
              <w:rPr>
                <w:rFonts w:ascii="Arial Narrow" w:hAnsi="Arial Narrow" w:cs="Arial"/>
                <w:sz w:val="22"/>
                <w:szCs w:val="22"/>
              </w:rPr>
            </w:pPr>
            <w:r>
              <w:rPr>
                <w:rFonts w:ascii="Arial Narrow" w:hAnsi="Arial Narrow" w:cs="Arial"/>
                <w:i/>
                <w:color w:val="808080"/>
                <w:sz w:val="22"/>
                <w:szCs w:val="22"/>
              </w:rPr>
              <w:t>No aplica</w:t>
            </w:r>
          </w:p>
        </w:tc>
      </w:tr>
      <w:tr w:rsidR="005F30C3" w:rsidRPr="00431BB6" w14:paraId="3B68E438" w14:textId="77777777" w:rsidTr="004F4ED6">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2511CE31"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 xml:space="preserve">Informe de observaciones y respuestas </w:t>
            </w:r>
          </w:p>
          <w:p w14:paraId="371FEC84"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(Análisis del informe con la evaluación de las observaciones de los ciudadanos y grupos de interés sobre el proyecto normativo)</w:t>
            </w:r>
          </w:p>
        </w:tc>
        <w:tc>
          <w:tcPr>
            <w:tcW w:w="2486" w:type="dxa"/>
            <w:tcBorders>
              <w:top w:val="single" w:sz="4" w:space="0" w:color="auto"/>
              <w:left w:val="single" w:sz="4" w:space="0" w:color="auto"/>
              <w:bottom w:val="single" w:sz="4" w:space="0" w:color="auto"/>
            </w:tcBorders>
            <w:shd w:val="clear" w:color="auto" w:fill="FFFFFF"/>
            <w:vAlign w:val="center"/>
          </w:tcPr>
          <w:p w14:paraId="5EC15F10" w14:textId="77777777" w:rsidR="005F30C3" w:rsidRPr="00431BB6" w:rsidRDefault="00556841" w:rsidP="004F4ED6">
            <w:pPr>
              <w:jc w:val="center"/>
              <w:rPr>
                <w:rFonts w:ascii="Arial Narrow" w:hAnsi="Arial Narrow" w:cs="Arial"/>
                <w:sz w:val="22"/>
                <w:szCs w:val="22"/>
              </w:rPr>
            </w:pPr>
            <w:r w:rsidRPr="00556841">
              <w:rPr>
                <w:rFonts w:ascii="Arial Narrow" w:hAnsi="Arial Narrow" w:cs="Arial"/>
                <w:color w:val="000000"/>
                <w:sz w:val="22"/>
                <w:szCs w:val="22"/>
              </w:rPr>
              <w:t xml:space="preserve"> </w:t>
            </w:r>
            <w:r w:rsidRPr="00556841">
              <w:rPr>
                <w:rFonts w:ascii="Arial Narrow" w:hAnsi="Arial Narrow" w:cs="Arial"/>
                <w:sz w:val="22"/>
                <w:szCs w:val="22"/>
              </w:rPr>
              <w:t>Aun no se ha dado este trámite</w:t>
            </w:r>
          </w:p>
        </w:tc>
      </w:tr>
      <w:tr w:rsidR="005F30C3" w:rsidRPr="00431BB6" w14:paraId="31054F59" w14:textId="77777777" w:rsidTr="004F4ED6">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42081867"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Abogacía de la Competencia de la Superintendencia de Industria y Comercio</w:t>
            </w:r>
          </w:p>
          <w:p w14:paraId="4B9CFC03"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los proyectos normativos tengan incidencia en la libre competencia de los mercados)</w:t>
            </w:r>
          </w:p>
        </w:tc>
        <w:tc>
          <w:tcPr>
            <w:tcW w:w="2486" w:type="dxa"/>
            <w:tcBorders>
              <w:top w:val="single" w:sz="4" w:space="0" w:color="auto"/>
              <w:left w:val="single" w:sz="4" w:space="0" w:color="auto"/>
              <w:bottom w:val="single" w:sz="4" w:space="0" w:color="auto"/>
            </w:tcBorders>
            <w:shd w:val="clear" w:color="auto" w:fill="FFFFFF"/>
            <w:vAlign w:val="center"/>
          </w:tcPr>
          <w:p w14:paraId="607CDBB3" w14:textId="77777777" w:rsidR="005F30C3" w:rsidRPr="00431BB6" w:rsidRDefault="004F4ED6" w:rsidP="004F4ED6">
            <w:pPr>
              <w:jc w:val="center"/>
              <w:rPr>
                <w:rFonts w:ascii="Arial Narrow" w:hAnsi="Arial Narrow" w:cs="Arial"/>
                <w:sz w:val="22"/>
                <w:szCs w:val="22"/>
              </w:rPr>
            </w:pPr>
            <w:r>
              <w:rPr>
                <w:rFonts w:ascii="Arial Narrow" w:hAnsi="Arial Narrow" w:cs="Arial"/>
                <w:i/>
                <w:color w:val="808080"/>
                <w:sz w:val="22"/>
                <w:szCs w:val="22"/>
              </w:rPr>
              <w:t>No aplica</w:t>
            </w:r>
          </w:p>
        </w:tc>
      </w:tr>
      <w:tr w:rsidR="005F30C3" w:rsidRPr="00431BB6" w14:paraId="36CB3CE1" w14:textId="77777777" w:rsidTr="004F4ED6">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33C1E3B2"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aprobación nuevos trámites del Departamento Administrativo de la Función Pública</w:t>
            </w:r>
          </w:p>
          <w:p w14:paraId="3048FFC1"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Cs w:val="22"/>
              </w:rPr>
              <w:t>(Cuando el proyecto normativo adopte o modifique un trámite)</w:t>
            </w:r>
          </w:p>
        </w:tc>
        <w:tc>
          <w:tcPr>
            <w:tcW w:w="2486" w:type="dxa"/>
            <w:tcBorders>
              <w:top w:val="single" w:sz="4" w:space="0" w:color="auto"/>
              <w:left w:val="single" w:sz="4" w:space="0" w:color="auto"/>
              <w:bottom w:val="single" w:sz="4" w:space="0" w:color="auto"/>
            </w:tcBorders>
            <w:shd w:val="clear" w:color="auto" w:fill="FFFFFF"/>
            <w:vAlign w:val="center"/>
          </w:tcPr>
          <w:p w14:paraId="7B884BA7" w14:textId="77777777" w:rsidR="005F30C3" w:rsidRPr="00431BB6" w:rsidRDefault="004F4ED6" w:rsidP="004F4ED6">
            <w:pPr>
              <w:jc w:val="center"/>
              <w:rPr>
                <w:rFonts w:ascii="Arial Narrow" w:hAnsi="Arial Narrow" w:cs="Arial"/>
                <w:sz w:val="22"/>
                <w:szCs w:val="22"/>
              </w:rPr>
            </w:pPr>
            <w:r>
              <w:rPr>
                <w:rFonts w:ascii="Arial Narrow" w:hAnsi="Arial Narrow" w:cs="Arial"/>
                <w:i/>
                <w:color w:val="808080"/>
                <w:sz w:val="22"/>
                <w:szCs w:val="22"/>
              </w:rPr>
              <w:t>No aplica</w:t>
            </w:r>
          </w:p>
        </w:tc>
      </w:tr>
      <w:tr w:rsidR="005F30C3" w:rsidRPr="00431BB6" w14:paraId="2409A284" w14:textId="77777777" w:rsidTr="004F4ED6">
        <w:trPr>
          <w:trHeight w:val="66"/>
        </w:trPr>
        <w:tc>
          <w:tcPr>
            <w:tcW w:w="8288" w:type="dxa"/>
            <w:gridSpan w:val="2"/>
            <w:tcBorders>
              <w:top w:val="single" w:sz="4" w:space="0" w:color="auto"/>
              <w:bottom w:val="single" w:sz="4" w:space="0" w:color="auto"/>
              <w:right w:val="single" w:sz="4" w:space="0" w:color="auto"/>
            </w:tcBorders>
            <w:shd w:val="clear" w:color="auto" w:fill="FFFFFF"/>
            <w:vAlign w:val="center"/>
          </w:tcPr>
          <w:p w14:paraId="2DEB5D47" w14:textId="77777777" w:rsidR="005F30C3" w:rsidRPr="00431BB6" w:rsidRDefault="005F30C3" w:rsidP="00084B49">
            <w:pPr>
              <w:jc w:val="both"/>
              <w:rPr>
                <w:rFonts w:ascii="Arial Narrow" w:hAnsi="Arial Narrow" w:cs="Arial"/>
                <w:sz w:val="22"/>
                <w:szCs w:val="22"/>
              </w:rPr>
            </w:pPr>
            <w:r w:rsidRPr="00431BB6">
              <w:rPr>
                <w:rFonts w:ascii="Arial Narrow" w:hAnsi="Arial Narrow" w:cs="Arial"/>
                <w:sz w:val="22"/>
                <w:szCs w:val="22"/>
              </w:rPr>
              <w:t xml:space="preserve">Otro </w:t>
            </w:r>
            <w:r w:rsidRPr="00431BB6">
              <w:rPr>
                <w:rFonts w:ascii="Arial Narrow" w:hAnsi="Arial Narrow" w:cs="Arial"/>
                <w:i/>
                <w:color w:val="808080"/>
                <w:szCs w:val="22"/>
              </w:rPr>
              <w:t>(Cualquier otro aspecto que la entidad originadora de la norma considere relevante o de importancia)</w:t>
            </w:r>
          </w:p>
        </w:tc>
        <w:tc>
          <w:tcPr>
            <w:tcW w:w="2486" w:type="dxa"/>
            <w:tcBorders>
              <w:top w:val="single" w:sz="4" w:space="0" w:color="auto"/>
              <w:left w:val="single" w:sz="4" w:space="0" w:color="auto"/>
              <w:bottom w:val="single" w:sz="4" w:space="0" w:color="auto"/>
            </w:tcBorders>
            <w:shd w:val="clear" w:color="auto" w:fill="FFFFFF"/>
            <w:vAlign w:val="center"/>
          </w:tcPr>
          <w:p w14:paraId="396648F5" w14:textId="77777777" w:rsidR="005F30C3" w:rsidRPr="00431BB6" w:rsidRDefault="005F30C3" w:rsidP="004F4ED6">
            <w:pPr>
              <w:jc w:val="center"/>
              <w:rPr>
                <w:rFonts w:ascii="Arial Narrow" w:hAnsi="Arial Narrow" w:cs="Arial"/>
                <w:sz w:val="22"/>
                <w:szCs w:val="22"/>
              </w:rPr>
            </w:pPr>
            <w:r w:rsidRPr="00431BB6">
              <w:rPr>
                <w:rFonts w:ascii="Arial Narrow" w:hAnsi="Arial Narrow" w:cs="Arial"/>
                <w:i/>
                <w:color w:val="808080"/>
                <w:sz w:val="22"/>
                <w:szCs w:val="22"/>
              </w:rPr>
              <w:t>(Marque con una x)</w:t>
            </w:r>
          </w:p>
        </w:tc>
      </w:tr>
    </w:tbl>
    <w:p w14:paraId="20AC6EAF" w14:textId="77777777" w:rsidR="00301DC2" w:rsidRPr="00431BB6" w:rsidRDefault="00301DC2" w:rsidP="00587695">
      <w:pPr>
        <w:ind w:right="-377"/>
        <w:jc w:val="both"/>
        <w:rPr>
          <w:rFonts w:ascii="Arial Narrow" w:hAnsi="Arial Narrow" w:cs="Arial"/>
          <w:sz w:val="22"/>
          <w:szCs w:val="22"/>
        </w:rPr>
      </w:pPr>
    </w:p>
    <w:p w14:paraId="121EE30E" w14:textId="77777777" w:rsidR="00B66D03" w:rsidRPr="00431BB6" w:rsidRDefault="000B30A6" w:rsidP="00696582">
      <w:pPr>
        <w:ind w:left="-1276" w:right="-377" w:firstLine="283"/>
        <w:jc w:val="both"/>
        <w:rPr>
          <w:rFonts w:ascii="Arial Narrow" w:hAnsi="Arial Narrow" w:cs="Arial"/>
          <w:b/>
          <w:sz w:val="22"/>
          <w:szCs w:val="22"/>
        </w:rPr>
      </w:pPr>
      <w:r w:rsidRPr="00431BB6">
        <w:rPr>
          <w:rFonts w:ascii="Arial Narrow" w:hAnsi="Arial Narrow" w:cs="Arial"/>
          <w:b/>
          <w:sz w:val="22"/>
          <w:szCs w:val="22"/>
        </w:rPr>
        <w:t>Aprobó</w:t>
      </w:r>
      <w:r w:rsidR="00CB4D37" w:rsidRPr="00431BB6">
        <w:rPr>
          <w:rFonts w:ascii="Arial Narrow" w:hAnsi="Arial Narrow" w:cs="Arial"/>
          <w:b/>
          <w:sz w:val="22"/>
          <w:szCs w:val="22"/>
        </w:rPr>
        <w:t>:</w:t>
      </w:r>
    </w:p>
    <w:p w14:paraId="45F93B65" w14:textId="77777777" w:rsidR="00014D67" w:rsidRDefault="00014D67" w:rsidP="00431BB6">
      <w:pPr>
        <w:ind w:right="-377"/>
        <w:jc w:val="both"/>
        <w:rPr>
          <w:rFonts w:ascii="Arial Narrow" w:hAnsi="Arial Narrow" w:cs="Arial"/>
          <w:sz w:val="22"/>
          <w:szCs w:val="22"/>
        </w:rPr>
      </w:pPr>
    </w:p>
    <w:p w14:paraId="05686B16" w14:textId="77777777" w:rsidR="001A1E25" w:rsidRDefault="001A1E25" w:rsidP="00431BB6">
      <w:pPr>
        <w:ind w:right="-377"/>
        <w:jc w:val="both"/>
        <w:rPr>
          <w:rFonts w:ascii="Arial Narrow" w:hAnsi="Arial Narrow" w:cs="Arial"/>
          <w:sz w:val="22"/>
          <w:szCs w:val="22"/>
        </w:rPr>
      </w:pPr>
    </w:p>
    <w:p w14:paraId="11E0D2DB" w14:textId="77777777" w:rsidR="00D05B67" w:rsidRPr="00431BB6" w:rsidRDefault="00D05B67" w:rsidP="0015079A">
      <w:pPr>
        <w:pStyle w:val="Listavistosa-nfasis11"/>
        <w:spacing w:after="0"/>
        <w:jc w:val="both"/>
        <w:rPr>
          <w:rFonts w:ascii="Arial Narrow" w:hAnsi="Arial Narrow" w:cs="Arial"/>
          <w:b/>
        </w:rPr>
      </w:pPr>
      <w:r w:rsidRPr="00431BB6">
        <w:rPr>
          <w:rFonts w:ascii="Arial Narrow" w:hAnsi="Arial Narrow" w:cs="Arial"/>
          <w:b/>
        </w:rPr>
        <w:t>_______________</w:t>
      </w:r>
      <w:r w:rsidR="00431BB6">
        <w:rPr>
          <w:rFonts w:ascii="Arial Narrow" w:hAnsi="Arial Narrow" w:cs="Arial"/>
          <w:b/>
        </w:rPr>
        <w:t>______________________________________________________</w:t>
      </w:r>
      <w:r w:rsidRPr="00431BB6">
        <w:rPr>
          <w:rFonts w:ascii="Arial Narrow" w:hAnsi="Arial Narrow" w:cs="Arial"/>
          <w:b/>
        </w:rPr>
        <w:t>__</w:t>
      </w:r>
    </w:p>
    <w:p w14:paraId="7905E74F" w14:textId="77777777" w:rsidR="0015079A" w:rsidRPr="00C9336A" w:rsidRDefault="0015079A" w:rsidP="0015079A">
      <w:pPr>
        <w:pStyle w:val="Ttulo2"/>
        <w:shd w:val="clear" w:color="auto" w:fill="FFFFFF"/>
        <w:spacing w:line="360" w:lineRule="atLeast"/>
        <w:rPr>
          <w:rFonts w:cs="Arial"/>
          <w:color w:val="3C9900"/>
          <w:sz w:val="33"/>
          <w:szCs w:val="33"/>
        </w:rPr>
      </w:pPr>
      <w:r w:rsidRPr="008E4D11">
        <w:rPr>
          <w:rFonts w:ascii="Arial Narrow" w:hAnsi="Arial Narrow"/>
          <w:sz w:val="24"/>
          <w:szCs w:val="24"/>
          <w:lang w:val="es-ES_tradnl"/>
        </w:rPr>
        <w:t>Sara Inés Cervantes Martínez</w:t>
      </w:r>
    </w:p>
    <w:p w14:paraId="7287B409" w14:textId="5F3B9249" w:rsidR="0015079A" w:rsidRPr="000733F2" w:rsidRDefault="0015079A" w:rsidP="0015079A">
      <w:pPr>
        <w:pStyle w:val="Sinespaciado"/>
        <w:tabs>
          <w:tab w:val="left" w:pos="567"/>
        </w:tabs>
        <w:ind w:left="1418" w:hanging="1418"/>
        <w:jc w:val="center"/>
        <w:rPr>
          <w:rFonts w:ascii="Arial Narrow" w:hAnsi="Arial Narrow"/>
          <w:sz w:val="24"/>
          <w:szCs w:val="24"/>
          <w:lang w:val="es-ES_tradnl" w:eastAsia="es-ES"/>
        </w:rPr>
      </w:pPr>
      <w:r w:rsidRPr="000733F2">
        <w:rPr>
          <w:rFonts w:ascii="Arial Narrow" w:hAnsi="Arial Narrow"/>
          <w:sz w:val="24"/>
          <w:szCs w:val="24"/>
          <w:lang w:val="es-ES_tradnl" w:eastAsia="es-ES"/>
        </w:rPr>
        <w:t>J</w:t>
      </w:r>
      <w:r w:rsidR="00E77013">
        <w:rPr>
          <w:rFonts w:ascii="Arial Narrow" w:hAnsi="Arial Narrow"/>
          <w:sz w:val="24"/>
          <w:szCs w:val="24"/>
          <w:lang w:val="es-ES_tradnl" w:eastAsia="es-ES"/>
        </w:rPr>
        <w:t xml:space="preserve">efe de </w:t>
      </w:r>
      <w:r w:rsidRPr="000733F2">
        <w:rPr>
          <w:rFonts w:ascii="Arial Narrow" w:hAnsi="Arial Narrow"/>
          <w:sz w:val="24"/>
          <w:szCs w:val="24"/>
          <w:lang w:val="es-ES_tradnl" w:eastAsia="es-ES"/>
        </w:rPr>
        <w:t>O</w:t>
      </w:r>
      <w:r w:rsidR="00E77013">
        <w:rPr>
          <w:rFonts w:ascii="Arial Narrow" w:hAnsi="Arial Narrow"/>
          <w:sz w:val="24"/>
          <w:szCs w:val="24"/>
          <w:lang w:val="es-ES_tradnl" w:eastAsia="es-ES"/>
        </w:rPr>
        <w:t>ficina</w:t>
      </w:r>
      <w:r w:rsidR="00B82FE3">
        <w:rPr>
          <w:rFonts w:ascii="Arial Narrow" w:hAnsi="Arial Narrow"/>
          <w:sz w:val="24"/>
          <w:szCs w:val="24"/>
          <w:lang w:val="es-ES_tradnl" w:eastAsia="es-ES"/>
        </w:rPr>
        <w:t xml:space="preserve"> </w:t>
      </w:r>
      <w:r w:rsidRPr="000733F2">
        <w:rPr>
          <w:rFonts w:ascii="Arial Narrow" w:hAnsi="Arial Narrow"/>
          <w:sz w:val="24"/>
          <w:szCs w:val="24"/>
          <w:lang w:val="es-ES_tradnl" w:eastAsia="es-ES"/>
        </w:rPr>
        <w:t>A</w:t>
      </w:r>
      <w:r w:rsidR="00E77013">
        <w:rPr>
          <w:rFonts w:ascii="Arial Narrow" w:hAnsi="Arial Narrow"/>
          <w:sz w:val="24"/>
          <w:szCs w:val="24"/>
          <w:lang w:val="es-ES_tradnl" w:eastAsia="es-ES"/>
        </w:rPr>
        <w:t>sesora</w:t>
      </w:r>
      <w:r w:rsidRPr="000733F2">
        <w:rPr>
          <w:rFonts w:ascii="Arial Narrow" w:hAnsi="Arial Narrow"/>
          <w:sz w:val="24"/>
          <w:szCs w:val="24"/>
          <w:lang w:val="es-ES_tradnl" w:eastAsia="es-ES"/>
        </w:rPr>
        <w:t xml:space="preserve"> J</w:t>
      </w:r>
      <w:r w:rsidR="00E77013">
        <w:rPr>
          <w:rFonts w:ascii="Arial Narrow" w:hAnsi="Arial Narrow"/>
          <w:sz w:val="24"/>
          <w:szCs w:val="24"/>
          <w:lang w:val="es-ES_tradnl" w:eastAsia="es-ES"/>
        </w:rPr>
        <w:t>urídica</w:t>
      </w:r>
    </w:p>
    <w:p w14:paraId="5B12C4AA" w14:textId="1C710D78" w:rsidR="00D05B67" w:rsidRDefault="00D05B67" w:rsidP="00696582">
      <w:pPr>
        <w:pStyle w:val="Listavistosa-nfasis11"/>
        <w:rPr>
          <w:ins w:id="0" w:author="maandrade@minambiente.gov.co" w:date="2022-04-28T16:14:00Z"/>
          <w:rFonts w:ascii="Arial Narrow" w:hAnsi="Arial Narrow" w:cs="Arial"/>
          <w:b/>
          <w:lang w:val="es-ES_tradnl"/>
        </w:rPr>
      </w:pPr>
    </w:p>
    <w:p w14:paraId="381E6380" w14:textId="00DBF41B" w:rsidR="00B82FE3" w:rsidRDefault="00B82FE3" w:rsidP="00696582">
      <w:pPr>
        <w:pStyle w:val="Listavistosa-nfasis11"/>
        <w:rPr>
          <w:ins w:id="1" w:author="maandrade@minambiente.gov.co" w:date="2022-04-28T16:14:00Z"/>
          <w:rFonts w:ascii="Arial Narrow" w:hAnsi="Arial Narrow" w:cs="Arial"/>
          <w:b/>
          <w:lang w:val="es-ES_tradnl"/>
        </w:rPr>
      </w:pPr>
    </w:p>
    <w:p w14:paraId="113051AE" w14:textId="77777777" w:rsidR="00B82FE3" w:rsidRPr="0015079A" w:rsidRDefault="00B82FE3" w:rsidP="00696582">
      <w:pPr>
        <w:pStyle w:val="Listavistosa-nfasis11"/>
        <w:rPr>
          <w:rFonts w:ascii="Arial Narrow" w:hAnsi="Arial Narrow" w:cs="Arial"/>
          <w:b/>
          <w:lang w:val="es-ES_tradnl"/>
        </w:rPr>
      </w:pPr>
    </w:p>
    <w:p w14:paraId="7A0F9049" w14:textId="77777777" w:rsidR="001A1E25" w:rsidRDefault="001A1E25" w:rsidP="00696582">
      <w:pPr>
        <w:pStyle w:val="Listavistosa-nfasis11"/>
        <w:rPr>
          <w:rFonts w:ascii="Arial Narrow" w:hAnsi="Arial Narrow" w:cs="Arial"/>
          <w:b/>
        </w:rPr>
      </w:pPr>
    </w:p>
    <w:p w14:paraId="421F3B41" w14:textId="77777777" w:rsidR="0015079A" w:rsidRDefault="0015079A" w:rsidP="00696582">
      <w:pPr>
        <w:pStyle w:val="Listavistosa-nfasis11"/>
        <w:rPr>
          <w:rFonts w:ascii="Arial Narrow" w:hAnsi="Arial Narrow" w:cs="Arial"/>
          <w:b/>
        </w:rPr>
      </w:pPr>
    </w:p>
    <w:p w14:paraId="4330F478" w14:textId="0B67ECCA" w:rsidR="001A1E25" w:rsidRDefault="001A1E25" w:rsidP="0015079A">
      <w:pPr>
        <w:pStyle w:val="Listavistosa-nfasis11"/>
        <w:spacing w:after="0"/>
        <w:rPr>
          <w:ins w:id="2" w:author="maandrade@minambiente.gov.co" w:date="2022-04-28T16:14:00Z"/>
          <w:rFonts w:ascii="Arial Narrow" w:hAnsi="Arial Narrow" w:cs="Arial"/>
          <w:b/>
        </w:rPr>
      </w:pPr>
      <w:r>
        <w:rPr>
          <w:rFonts w:ascii="Arial Narrow" w:hAnsi="Arial Narrow" w:cs="Arial"/>
          <w:b/>
        </w:rPr>
        <w:t>______________________________________________________________</w:t>
      </w:r>
    </w:p>
    <w:p w14:paraId="2CF3B4EF" w14:textId="77777777" w:rsidR="00B82FE3" w:rsidRPr="00431BB6" w:rsidRDefault="00B82FE3" w:rsidP="0015079A">
      <w:pPr>
        <w:pStyle w:val="Listavistosa-nfasis11"/>
        <w:spacing w:after="0"/>
        <w:rPr>
          <w:rFonts w:ascii="Arial Narrow" w:hAnsi="Arial Narrow" w:cs="Arial"/>
          <w:b/>
        </w:rPr>
      </w:pPr>
    </w:p>
    <w:p w14:paraId="481F80DA" w14:textId="77777777" w:rsidR="0015079A" w:rsidRPr="008D0D44" w:rsidRDefault="0015079A" w:rsidP="0015079A">
      <w:pPr>
        <w:jc w:val="center"/>
        <w:rPr>
          <w:rFonts w:ascii="Arial Narrow" w:hAnsi="Arial Narrow"/>
          <w:b/>
          <w:sz w:val="24"/>
          <w:szCs w:val="24"/>
          <w:lang w:val="es-ES_tradnl"/>
        </w:rPr>
      </w:pPr>
      <w:r>
        <w:rPr>
          <w:rFonts w:ascii="Arial Narrow" w:hAnsi="Arial Narrow"/>
          <w:b/>
          <w:sz w:val="24"/>
          <w:szCs w:val="24"/>
          <w:lang w:val="es-ES_tradnl"/>
        </w:rPr>
        <w:t>Andrea Corzo Álvarez</w:t>
      </w:r>
    </w:p>
    <w:p w14:paraId="7B9EFC31" w14:textId="77777777" w:rsidR="0015079A" w:rsidRPr="00F12D91" w:rsidRDefault="0015079A" w:rsidP="0015079A">
      <w:pPr>
        <w:jc w:val="center"/>
        <w:rPr>
          <w:rFonts w:ascii="Arial Narrow" w:hAnsi="Arial Narrow" w:cs="Arial"/>
          <w:sz w:val="24"/>
          <w:szCs w:val="24"/>
          <w:lang w:val="es-ES_tradnl"/>
        </w:rPr>
      </w:pPr>
      <w:r w:rsidRPr="00764F90">
        <w:rPr>
          <w:rFonts w:ascii="Arial Narrow" w:hAnsi="Arial Narrow" w:cs="Arial"/>
          <w:sz w:val="24"/>
          <w:szCs w:val="24"/>
          <w:lang w:val="es-ES_tradnl"/>
        </w:rPr>
        <w:t>Director</w:t>
      </w:r>
      <w:r>
        <w:rPr>
          <w:rFonts w:ascii="Arial Narrow" w:hAnsi="Arial Narrow" w:cs="Arial"/>
          <w:sz w:val="24"/>
          <w:szCs w:val="24"/>
          <w:lang w:val="es-ES_tradnl"/>
        </w:rPr>
        <w:t>a de Asuntos Ambientales, Sectorial y Urbana</w:t>
      </w:r>
    </w:p>
    <w:p w14:paraId="1D3DCB34" w14:textId="77777777" w:rsidR="00D05B67" w:rsidRPr="0015079A" w:rsidRDefault="00D05B67" w:rsidP="00696582">
      <w:pPr>
        <w:pStyle w:val="Listavistosa-nfasis11"/>
        <w:rPr>
          <w:rFonts w:ascii="Arial Narrow" w:hAnsi="Arial Narrow" w:cs="Arial"/>
          <w:b/>
          <w:lang w:val="es-ES_tradnl"/>
        </w:rPr>
      </w:pPr>
    </w:p>
    <w:p w14:paraId="66A956D7" w14:textId="77777777" w:rsidR="001A1E25" w:rsidRDefault="001A1E25" w:rsidP="00696582">
      <w:pPr>
        <w:pStyle w:val="Listavistosa-nfasis11"/>
        <w:rPr>
          <w:rFonts w:ascii="Arial Narrow" w:hAnsi="Arial Narrow" w:cs="Arial"/>
          <w:b/>
        </w:rPr>
      </w:pPr>
    </w:p>
    <w:p w14:paraId="77AAC480" w14:textId="6A4F8BA0" w:rsidR="006779DA" w:rsidRPr="00431BB6" w:rsidRDefault="006779DA" w:rsidP="00696582">
      <w:pPr>
        <w:pStyle w:val="Listavistosa-nfasis11"/>
        <w:rPr>
          <w:rFonts w:ascii="Arial Narrow" w:hAnsi="Arial Narrow" w:cs="Arial"/>
          <w:b/>
        </w:rPr>
      </w:pPr>
    </w:p>
    <w:sectPr w:rsidR="006779DA" w:rsidRPr="00431BB6" w:rsidSect="00BB5F58">
      <w:headerReference w:type="default" r:id="rId16"/>
      <w:footerReference w:type="default" r:id="rId17"/>
      <w:headerReference w:type="first" r:id="rId18"/>
      <w:footerReference w:type="first" r:id="rId19"/>
      <w:type w:val="continuous"/>
      <w:pgSz w:w="12240" w:h="15840" w:code="1"/>
      <w:pgMar w:top="1616" w:right="1701" w:bottom="1276"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CE078" w14:textId="77777777" w:rsidR="007A22FC" w:rsidRDefault="007A22FC">
      <w:r>
        <w:separator/>
      </w:r>
    </w:p>
  </w:endnote>
  <w:endnote w:type="continuationSeparator" w:id="0">
    <w:p w14:paraId="05C8E2B1" w14:textId="77777777" w:rsidR="007A22FC" w:rsidRDefault="007A2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CE310" w14:textId="77777777" w:rsidR="00A46842" w:rsidRPr="005A4F38" w:rsidRDefault="00A46842" w:rsidP="0041114C">
    <w:pPr>
      <w:pStyle w:val="Piedepgina"/>
      <w:tabs>
        <w:tab w:val="left" w:pos="3555"/>
      </w:tabs>
      <w:ind w:left="-993" w:right="-1085"/>
      <w:jc w:val="both"/>
      <w:rPr>
        <w:rFonts w:ascii="Arial Narrow" w:hAnsi="Arial Narrow"/>
        <w:color w:val="7F7F7F"/>
        <w:sz w:val="18"/>
        <w:szCs w:val="18"/>
      </w:rPr>
    </w:pPr>
    <w:bookmarkStart w:id="3" w:name="_Hlk52279145"/>
    <w:r w:rsidRPr="005A4F38">
      <w:rPr>
        <w:rFonts w:ascii="Arial Narrow" w:hAnsi="Arial Narrow"/>
        <w:color w:val="7F7F7F"/>
        <w:sz w:val="18"/>
        <w:szCs w:val="18"/>
      </w:rPr>
      <w:t xml:space="preserve">Formato tomado del Departamento Administrativo de la Función Pública a partir de lo reglamentado por medio del Decreto 1273 </w:t>
    </w:r>
    <w:r>
      <w:rPr>
        <w:rFonts w:ascii="Arial Narrow" w:hAnsi="Arial Narrow"/>
        <w:color w:val="7F7F7F"/>
        <w:sz w:val="18"/>
        <w:szCs w:val="18"/>
      </w:rPr>
      <w:t xml:space="preserve">de 2020 </w:t>
    </w:r>
    <w:r w:rsidRPr="005A4F38">
      <w:rPr>
        <w:rFonts w:ascii="Arial Narrow" w:hAnsi="Arial Narrow"/>
        <w:color w:val="7F7F7F"/>
        <w:sz w:val="18"/>
        <w:szCs w:val="18"/>
      </w:rPr>
      <w:t>y la Resolución 371 de 2020.</w:t>
    </w:r>
    <w:bookmarkEnd w:id="3"/>
    <w:r w:rsidRPr="005A4F38">
      <w:rPr>
        <w:rFonts w:ascii="Arial Narrow" w:hAnsi="Arial Narrow"/>
        <w:color w:val="7F7F7F"/>
        <w:sz w:val="18"/>
        <w:szCs w:val="18"/>
      </w:rPr>
      <w:tab/>
    </w:r>
    <w:r w:rsidRPr="005A4F38">
      <w:rPr>
        <w:rFonts w:ascii="Arial Narrow" w:hAnsi="Arial Narrow"/>
        <w:color w:val="7F7F7F"/>
        <w:sz w:val="18"/>
        <w:szCs w:val="18"/>
      </w:rPr>
      <w:tab/>
    </w:r>
    <w:r w:rsidRPr="005A4F38">
      <w:rPr>
        <w:rFonts w:ascii="Arial Narrow" w:hAnsi="Arial Narrow"/>
        <w:color w:val="7F7F7F"/>
        <w:sz w:val="18"/>
        <w:szCs w:val="18"/>
      </w:rPr>
      <w:tab/>
      <w:t xml:space="preserve">                                      </w:t>
    </w:r>
  </w:p>
  <w:p w14:paraId="5FEFB813" w14:textId="77777777" w:rsidR="00A46842" w:rsidRPr="001A1E25" w:rsidRDefault="00A46842" w:rsidP="00496BDC">
    <w:pPr>
      <w:pStyle w:val="Piedepgina"/>
      <w:tabs>
        <w:tab w:val="left" w:pos="3555"/>
      </w:tabs>
      <w:jc w:val="right"/>
      <w:rPr>
        <w:rFonts w:ascii="Arial Narrow" w:hAnsi="Arial Narrow"/>
        <w:sz w:val="18"/>
        <w:szCs w:val="18"/>
      </w:rPr>
    </w:pPr>
  </w:p>
  <w:p w14:paraId="0A7593E3" w14:textId="54D25C7C" w:rsidR="00A46842" w:rsidRPr="001A1E25" w:rsidRDefault="00A46842">
    <w:pPr>
      <w:pStyle w:val="Piedepgina"/>
      <w:jc w:val="right"/>
      <w:rPr>
        <w:rFonts w:ascii="Arial Narrow" w:hAnsi="Arial Narrow"/>
      </w:rPr>
    </w:pPr>
    <w:r w:rsidRPr="001A1E25">
      <w:rPr>
        <w:rFonts w:ascii="Arial Narrow" w:hAnsi="Arial Narrow"/>
      </w:rPr>
      <w:fldChar w:fldCharType="begin"/>
    </w:r>
    <w:r w:rsidRPr="001A1E25">
      <w:rPr>
        <w:rFonts w:ascii="Arial Narrow" w:hAnsi="Arial Narrow"/>
      </w:rPr>
      <w:instrText>PAGE   \* MERGEFORMAT</w:instrText>
    </w:r>
    <w:r w:rsidRPr="001A1E25">
      <w:rPr>
        <w:rFonts w:ascii="Arial Narrow" w:hAnsi="Arial Narrow"/>
      </w:rPr>
      <w:fldChar w:fldCharType="separate"/>
    </w:r>
    <w:r w:rsidR="009467D0">
      <w:rPr>
        <w:rFonts w:ascii="Arial Narrow" w:hAnsi="Arial Narrow"/>
        <w:noProof/>
      </w:rPr>
      <w:t>8</w:t>
    </w:r>
    <w:r w:rsidRPr="001A1E25">
      <w:rPr>
        <w:rFonts w:ascii="Arial Narrow" w:hAnsi="Arial Narrow"/>
      </w:rPr>
      <w:fldChar w:fldCharType="end"/>
    </w:r>
  </w:p>
  <w:p w14:paraId="5BB71CEB" w14:textId="77777777" w:rsidR="00A46842" w:rsidRPr="0084294E" w:rsidRDefault="00A46842" w:rsidP="00FA4A9E">
    <w:pPr>
      <w:pStyle w:val="Piedepgina"/>
      <w:jc w:val="center"/>
      <w:rPr>
        <w:sz w:val="18"/>
        <w:szCs w:val="18"/>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059A" w14:textId="77777777" w:rsidR="00A46842" w:rsidRDefault="00A46842"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73C6A049" w14:textId="77777777" w:rsidR="00A46842" w:rsidRDefault="00A46842"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26000B54" w14:textId="77777777" w:rsidR="00A46842" w:rsidRDefault="00A46842"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6ABF6443" w14:textId="77777777" w:rsidR="00A46842" w:rsidRPr="008F0815" w:rsidRDefault="00A46842"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4B765ADF" w14:textId="77777777" w:rsidR="00A46842" w:rsidRDefault="00A4684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4F3BB" w14:textId="77777777" w:rsidR="007A22FC" w:rsidRDefault="007A22FC">
      <w:r>
        <w:separator/>
      </w:r>
    </w:p>
  </w:footnote>
  <w:footnote w:type="continuationSeparator" w:id="0">
    <w:p w14:paraId="17AC3E19" w14:textId="77777777" w:rsidR="007A22FC" w:rsidRDefault="007A22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C6AFE" w14:textId="77777777" w:rsidR="00A46842" w:rsidRDefault="00A46842">
    <w:pPr>
      <w:pStyle w:val="Encabezado"/>
    </w:pPr>
  </w:p>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7"/>
      <w:gridCol w:w="4068"/>
      <w:gridCol w:w="3120"/>
    </w:tblGrid>
    <w:tr w:rsidR="00A46842" w:rsidRPr="006374A6" w14:paraId="516A4D8F" w14:textId="77777777" w:rsidTr="0086691B">
      <w:trPr>
        <w:cantSplit/>
        <w:trHeight w:val="706"/>
      </w:trPr>
      <w:tc>
        <w:tcPr>
          <w:tcW w:w="1579" w:type="pct"/>
          <w:vMerge w:val="restart"/>
          <w:shd w:val="clear" w:color="auto" w:fill="auto"/>
          <w:vAlign w:val="center"/>
        </w:tcPr>
        <w:p w14:paraId="54515ABB" w14:textId="77777777" w:rsidR="00A46842" w:rsidRPr="006374A6" w:rsidRDefault="00A46842" w:rsidP="001A1E25">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50129B37" w14:textId="77777777" w:rsidR="00A46842" w:rsidRPr="00431BB6" w:rsidRDefault="00A46842" w:rsidP="001A1E25">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74D95A4E" w14:textId="77777777" w:rsidR="00A46842" w:rsidRPr="006374A6" w:rsidRDefault="00A46842" w:rsidP="001A1E25">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8240" behindDoc="0" locked="0" layoutInCell="1" allowOverlap="1" wp14:anchorId="184F5262" wp14:editId="36183219">
                <wp:simplePos x="0" y="0"/>
                <wp:positionH relativeFrom="margin">
                  <wp:posOffset>233680</wp:posOffset>
                </wp:positionH>
                <wp:positionV relativeFrom="margin">
                  <wp:posOffset>146050</wp:posOffset>
                </wp:positionV>
                <wp:extent cx="1536700" cy="398780"/>
                <wp:effectExtent l="0" t="0" r="0" b="0"/>
                <wp:wrapSquare wrapText="bothSides"/>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A46842" w:rsidRPr="006374A6" w14:paraId="2F7AC7FD" w14:textId="77777777" w:rsidTr="0086691B">
      <w:trPr>
        <w:cantSplit/>
        <w:trHeight w:val="273"/>
      </w:trPr>
      <w:tc>
        <w:tcPr>
          <w:tcW w:w="1579" w:type="pct"/>
          <w:vMerge/>
          <w:vAlign w:val="center"/>
        </w:tcPr>
        <w:p w14:paraId="762E3E16" w14:textId="77777777" w:rsidR="00A46842" w:rsidRPr="006374A6" w:rsidRDefault="00A46842" w:rsidP="001A1E25">
          <w:pPr>
            <w:jc w:val="center"/>
            <w:rPr>
              <w:rFonts w:ascii="Arial Narrow" w:hAnsi="Arial Narrow" w:cs="Arial"/>
              <w:bCs/>
              <w:spacing w:val="-6"/>
            </w:rPr>
          </w:pPr>
        </w:p>
      </w:tc>
      <w:tc>
        <w:tcPr>
          <w:tcW w:w="1936" w:type="pct"/>
          <w:shd w:val="clear" w:color="auto" w:fill="E6EFFD"/>
          <w:vAlign w:val="center"/>
        </w:tcPr>
        <w:p w14:paraId="6710DBB5" w14:textId="77777777" w:rsidR="00A46842" w:rsidRPr="006374A6" w:rsidRDefault="00A46842" w:rsidP="001A1E25">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0CC9A991" w14:textId="77777777" w:rsidR="00A46842" w:rsidRPr="006374A6" w:rsidRDefault="00A46842" w:rsidP="001A1E25">
          <w:pPr>
            <w:ind w:right="-42"/>
            <w:jc w:val="center"/>
            <w:rPr>
              <w:rFonts w:ascii="Arial Narrow" w:hAnsi="Arial Narrow" w:cs="Arial"/>
              <w:bCs/>
              <w:spacing w:val="-6"/>
            </w:rPr>
          </w:pPr>
        </w:p>
      </w:tc>
    </w:tr>
    <w:tr w:rsidR="00A46842" w:rsidRPr="006374A6" w14:paraId="1352088F" w14:textId="77777777" w:rsidTr="0086691B">
      <w:trPr>
        <w:cantSplit/>
        <w:trHeight w:val="278"/>
      </w:trPr>
      <w:tc>
        <w:tcPr>
          <w:tcW w:w="1579" w:type="pct"/>
          <w:vAlign w:val="center"/>
        </w:tcPr>
        <w:p w14:paraId="1457041D" w14:textId="77777777" w:rsidR="00A46842" w:rsidRPr="002450EA" w:rsidRDefault="00A46842" w:rsidP="001A1E25">
          <w:pPr>
            <w:jc w:val="center"/>
            <w:rPr>
              <w:rFonts w:ascii="Arial Narrow" w:hAnsi="Arial Narrow" w:cs="Arial"/>
              <w:bCs/>
              <w:color w:val="000000"/>
              <w:spacing w:val="-6"/>
              <w:lang w:val="en-US"/>
            </w:rPr>
          </w:pPr>
          <w:r w:rsidRPr="002450EA">
            <w:rPr>
              <w:rFonts w:ascii="Arial Narrow" w:hAnsi="Arial Narrow" w:cs="Arial"/>
              <w:b/>
              <w:color w:val="000000"/>
              <w:spacing w:val="-6"/>
            </w:rPr>
            <w:t>Versión:</w:t>
          </w:r>
          <w:r w:rsidRPr="002450EA">
            <w:rPr>
              <w:rFonts w:ascii="Arial Narrow" w:hAnsi="Arial Narrow" w:cs="Arial"/>
              <w:bCs/>
              <w:color w:val="000000"/>
              <w:spacing w:val="-6"/>
            </w:rPr>
            <w:t xml:space="preserve"> 3</w:t>
          </w:r>
        </w:p>
      </w:tc>
      <w:tc>
        <w:tcPr>
          <w:tcW w:w="1936" w:type="pct"/>
          <w:vAlign w:val="center"/>
        </w:tcPr>
        <w:p w14:paraId="69457FC9" w14:textId="77777777" w:rsidR="00A46842" w:rsidRPr="002450EA" w:rsidRDefault="00A46842" w:rsidP="001A1E25">
          <w:pPr>
            <w:ind w:right="-42"/>
            <w:jc w:val="center"/>
            <w:rPr>
              <w:rFonts w:ascii="Arial Narrow" w:hAnsi="Arial Narrow" w:cs="Arial"/>
              <w:bCs/>
              <w:color w:val="000000"/>
              <w:spacing w:val="-6"/>
            </w:rPr>
          </w:pPr>
          <w:r w:rsidRPr="002450EA">
            <w:rPr>
              <w:rFonts w:ascii="Arial Narrow" w:hAnsi="Arial Narrow" w:cs="Arial"/>
              <w:b/>
              <w:color w:val="000000"/>
              <w:spacing w:val="-6"/>
            </w:rPr>
            <w:t>Vigencia:</w:t>
          </w:r>
          <w:r>
            <w:rPr>
              <w:rFonts w:ascii="Arial Narrow" w:hAnsi="Arial Narrow" w:cs="Arial"/>
              <w:b/>
              <w:color w:val="000000"/>
              <w:spacing w:val="-6"/>
            </w:rPr>
            <w:t xml:space="preserve"> </w:t>
          </w:r>
          <w:r w:rsidRPr="00082817">
            <w:rPr>
              <w:rFonts w:ascii="Arial Narrow" w:hAnsi="Arial Narrow" w:cs="Arial"/>
              <w:bCs/>
              <w:color w:val="000000"/>
              <w:spacing w:val="-6"/>
            </w:rPr>
            <w:t>23</w:t>
          </w:r>
          <w:r w:rsidRPr="002450EA">
            <w:rPr>
              <w:rFonts w:ascii="Arial Narrow" w:hAnsi="Arial Narrow" w:cs="Arial"/>
              <w:bCs/>
              <w:color w:val="000000"/>
              <w:spacing w:val="-6"/>
            </w:rPr>
            <w:t>/10/2020</w:t>
          </w:r>
        </w:p>
      </w:tc>
      <w:tc>
        <w:tcPr>
          <w:tcW w:w="1485" w:type="pct"/>
          <w:vAlign w:val="center"/>
        </w:tcPr>
        <w:p w14:paraId="2A442527" w14:textId="77777777" w:rsidR="00A46842" w:rsidRPr="002450EA" w:rsidRDefault="00A46842" w:rsidP="001A1E25">
          <w:pPr>
            <w:ind w:right="-42"/>
            <w:jc w:val="center"/>
            <w:rPr>
              <w:rFonts w:ascii="Arial Narrow" w:hAnsi="Arial Narrow" w:cs="Arial"/>
              <w:bCs/>
              <w:color w:val="000000"/>
              <w:spacing w:val="-6"/>
            </w:rPr>
          </w:pPr>
          <w:r w:rsidRPr="002450EA">
            <w:rPr>
              <w:rFonts w:ascii="Arial Narrow" w:hAnsi="Arial Narrow" w:cs="Arial"/>
              <w:b/>
              <w:color w:val="000000"/>
              <w:spacing w:val="-6"/>
            </w:rPr>
            <w:t>Código:</w:t>
          </w:r>
          <w:r w:rsidRPr="002450EA">
            <w:rPr>
              <w:rFonts w:ascii="Arial Narrow" w:hAnsi="Arial Narrow" w:cs="Arial"/>
              <w:bCs/>
              <w:color w:val="000000"/>
              <w:spacing w:val="-6"/>
            </w:rPr>
            <w:t xml:space="preserve"> F-A-GJR-07</w:t>
          </w:r>
        </w:p>
      </w:tc>
    </w:tr>
  </w:tbl>
  <w:p w14:paraId="4D1F230D" w14:textId="77777777" w:rsidR="00A46842" w:rsidRDefault="00A4684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7"/>
      <w:gridCol w:w="4068"/>
      <w:gridCol w:w="3120"/>
    </w:tblGrid>
    <w:tr w:rsidR="00A46842" w:rsidRPr="006374A6" w14:paraId="56A187A5" w14:textId="77777777" w:rsidTr="00431BB6">
      <w:trPr>
        <w:cantSplit/>
        <w:trHeight w:val="706"/>
      </w:trPr>
      <w:tc>
        <w:tcPr>
          <w:tcW w:w="1579" w:type="pct"/>
          <w:vMerge w:val="restart"/>
          <w:shd w:val="clear" w:color="auto" w:fill="auto"/>
          <w:vAlign w:val="center"/>
        </w:tcPr>
        <w:p w14:paraId="33D59A0D" w14:textId="77777777" w:rsidR="00A46842" w:rsidRPr="006374A6" w:rsidRDefault="00A46842"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2483A8D6" w14:textId="77777777" w:rsidR="00A46842" w:rsidRPr="00431BB6" w:rsidRDefault="00A46842"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69F0D17D" w14:textId="77777777" w:rsidR="00A46842" w:rsidRPr="006374A6" w:rsidRDefault="00A46842"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7216" behindDoc="0" locked="0" layoutInCell="1" allowOverlap="1" wp14:anchorId="5946C145" wp14:editId="0A716C41">
                <wp:simplePos x="0" y="0"/>
                <wp:positionH relativeFrom="margin">
                  <wp:posOffset>233680</wp:posOffset>
                </wp:positionH>
                <wp:positionV relativeFrom="margin">
                  <wp:posOffset>146050</wp:posOffset>
                </wp:positionV>
                <wp:extent cx="1536700" cy="398780"/>
                <wp:effectExtent l="0" t="0" r="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A46842" w:rsidRPr="006374A6" w14:paraId="1AD3F785" w14:textId="77777777" w:rsidTr="00431BB6">
      <w:trPr>
        <w:cantSplit/>
        <w:trHeight w:val="273"/>
      </w:trPr>
      <w:tc>
        <w:tcPr>
          <w:tcW w:w="1579" w:type="pct"/>
          <w:vMerge/>
          <w:vAlign w:val="center"/>
        </w:tcPr>
        <w:p w14:paraId="0DDD999D" w14:textId="77777777" w:rsidR="00A46842" w:rsidRPr="006374A6" w:rsidRDefault="00A46842" w:rsidP="00431BB6">
          <w:pPr>
            <w:jc w:val="center"/>
            <w:rPr>
              <w:rFonts w:ascii="Arial Narrow" w:hAnsi="Arial Narrow" w:cs="Arial"/>
              <w:bCs/>
              <w:spacing w:val="-6"/>
            </w:rPr>
          </w:pPr>
        </w:p>
      </w:tc>
      <w:tc>
        <w:tcPr>
          <w:tcW w:w="1936" w:type="pct"/>
          <w:shd w:val="clear" w:color="auto" w:fill="E6EFFD"/>
          <w:vAlign w:val="center"/>
        </w:tcPr>
        <w:p w14:paraId="095AD941" w14:textId="77777777" w:rsidR="00A46842" w:rsidRPr="006374A6" w:rsidRDefault="00A46842"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7D4D5572" w14:textId="77777777" w:rsidR="00A46842" w:rsidRPr="006374A6" w:rsidRDefault="00A46842" w:rsidP="00431BB6">
          <w:pPr>
            <w:ind w:right="-42"/>
            <w:jc w:val="center"/>
            <w:rPr>
              <w:rFonts w:ascii="Arial Narrow" w:hAnsi="Arial Narrow" w:cs="Arial"/>
              <w:bCs/>
              <w:spacing w:val="-6"/>
            </w:rPr>
          </w:pPr>
        </w:p>
      </w:tc>
    </w:tr>
    <w:tr w:rsidR="00A46842" w:rsidRPr="006374A6" w14:paraId="1530A053" w14:textId="77777777" w:rsidTr="00431BB6">
      <w:trPr>
        <w:cantSplit/>
        <w:trHeight w:val="278"/>
      </w:trPr>
      <w:tc>
        <w:tcPr>
          <w:tcW w:w="1579" w:type="pct"/>
          <w:vAlign w:val="center"/>
        </w:tcPr>
        <w:p w14:paraId="50CB5B98" w14:textId="77777777" w:rsidR="00A46842" w:rsidRPr="006374A6" w:rsidRDefault="00A46842"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2485AB7D" w14:textId="77777777" w:rsidR="00A46842" w:rsidRPr="006374A6" w:rsidRDefault="00A46842"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3710A903" w14:textId="77777777" w:rsidR="00A46842" w:rsidRPr="006374A6" w:rsidRDefault="00A46842"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05834787" w14:textId="77777777" w:rsidR="00A46842" w:rsidRDefault="00A4684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0003"/>
    <w:multiLevelType w:val="hybridMultilevel"/>
    <w:tmpl w:val="6890DB8A"/>
    <w:lvl w:ilvl="0" w:tplc="FCD8926E">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95F1F71"/>
    <w:multiLevelType w:val="hybridMultilevel"/>
    <w:tmpl w:val="E220938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9937E34"/>
    <w:multiLevelType w:val="hybridMultilevel"/>
    <w:tmpl w:val="EBC2F2E6"/>
    <w:lvl w:ilvl="0" w:tplc="D3C24856">
      <w:numFmt w:val="bullet"/>
      <w:lvlText w:val="-"/>
      <w:lvlJc w:val="left"/>
      <w:pPr>
        <w:ind w:left="360" w:hanging="360"/>
      </w:pPr>
      <w:rPr>
        <w:rFonts w:ascii="Arial" w:eastAsia="Arial Unicode MS" w:hAnsi="Arial" w:cs="Arial" w:hint="default"/>
      </w:rPr>
    </w:lvl>
    <w:lvl w:ilvl="1" w:tplc="240A000D">
      <w:start w:val="1"/>
      <w:numFmt w:val="bullet"/>
      <w:lvlText w:val=""/>
      <w:lvlJc w:val="left"/>
      <w:pPr>
        <w:ind w:left="1080" w:hanging="360"/>
      </w:pPr>
      <w:rPr>
        <w:rFonts w:ascii="Wingdings" w:hAnsi="Wingdings"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3" w15:restartNumberingAfterBreak="0">
    <w:nsid w:val="0DE945B7"/>
    <w:multiLevelType w:val="hybridMultilevel"/>
    <w:tmpl w:val="9BA8E9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F7F2FD2"/>
    <w:multiLevelType w:val="hybridMultilevel"/>
    <w:tmpl w:val="23780C54"/>
    <w:lvl w:ilvl="0" w:tplc="7122AF36">
      <w:start w:val="1"/>
      <w:numFmt w:val="decimal"/>
      <w:lvlText w:val="%1."/>
      <w:lvlJc w:val="left"/>
      <w:pPr>
        <w:ind w:left="720" w:hanging="360"/>
      </w:pPr>
      <w:rPr>
        <w:rFonts w:ascii="Arial" w:eastAsia="Calibri" w:hAnsi="Arial" w:cs="Arial" w:hint="default"/>
        <w:b/>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78D43E1"/>
    <w:multiLevelType w:val="hybridMultilevel"/>
    <w:tmpl w:val="3E3C0C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80077F4"/>
    <w:multiLevelType w:val="hybridMultilevel"/>
    <w:tmpl w:val="471ED7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1B331E40"/>
    <w:multiLevelType w:val="hybridMultilevel"/>
    <w:tmpl w:val="7EB8E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9225D5"/>
    <w:multiLevelType w:val="hybridMultilevel"/>
    <w:tmpl w:val="2752FB6E"/>
    <w:lvl w:ilvl="0" w:tplc="0C0A0017">
      <w:start w:val="1"/>
      <w:numFmt w:val="lowerLetter"/>
      <w:lvlText w:val="%1)"/>
      <w:lvlJc w:val="left"/>
      <w:pPr>
        <w:tabs>
          <w:tab w:val="num" w:pos="1080"/>
        </w:tabs>
        <w:ind w:left="1080" w:hanging="360"/>
      </w:p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9" w15:restartNumberingAfterBreak="0">
    <w:nsid w:val="1F7F7418"/>
    <w:multiLevelType w:val="hybridMultilevel"/>
    <w:tmpl w:val="561034C0"/>
    <w:lvl w:ilvl="0" w:tplc="C688F994">
      <w:start w:val="1"/>
      <w:numFmt w:val="upperRoman"/>
      <w:lvlText w:val="%1."/>
      <w:lvlJc w:val="left"/>
      <w:pPr>
        <w:tabs>
          <w:tab w:val="num" w:pos="1080"/>
        </w:tabs>
        <w:ind w:left="108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5CC3AAB"/>
    <w:multiLevelType w:val="hybridMultilevel"/>
    <w:tmpl w:val="C72A38F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E30D56"/>
    <w:multiLevelType w:val="hybridMultilevel"/>
    <w:tmpl w:val="B512F1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C7D6525"/>
    <w:multiLevelType w:val="hybridMultilevel"/>
    <w:tmpl w:val="14323D5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C8D575C"/>
    <w:multiLevelType w:val="hybridMultilevel"/>
    <w:tmpl w:val="903E42D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FC438A4"/>
    <w:multiLevelType w:val="hybridMultilevel"/>
    <w:tmpl w:val="CC544A2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917AA6"/>
    <w:multiLevelType w:val="hybridMultilevel"/>
    <w:tmpl w:val="78BE8B20"/>
    <w:lvl w:ilvl="0" w:tplc="D10EA2F8">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35C87B2D"/>
    <w:multiLevelType w:val="hybridMultilevel"/>
    <w:tmpl w:val="A3880B5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8333F05"/>
    <w:multiLevelType w:val="hybridMultilevel"/>
    <w:tmpl w:val="DBDC35E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396341FF"/>
    <w:multiLevelType w:val="multilevel"/>
    <w:tmpl w:val="078847B8"/>
    <w:lvl w:ilvl="0">
      <w:start w:val="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A7C7321"/>
    <w:multiLevelType w:val="hybridMultilevel"/>
    <w:tmpl w:val="EF704034"/>
    <w:lvl w:ilvl="0" w:tplc="3AAE91AA">
      <w:start w:val="1"/>
      <w:numFmt w:val="bullet"/>
      <w:lvlText w:val=""/>
      <w:lvlJc w:val="left"/>
      <w:pPr>
        <w:tabs>
          <w:tab w:val="num" w:pos="720"/>
        </w:tabs>
        <w:ind w:left="720"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F32023"/>
    <w:multiLevelType w:val="hybridMultilevel"/>
    <w:tmpl w:val="E91C692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15:restartNumberingAfterBreak="0">
    <w:nsid w:val="40A3792D"/>
    <w:multiLevelType w:val="hybridMultilevel"/>
    <w:tmpl w:val="1150A7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4BC1A61"/>
    <w:multiLevelType w:val="hybridMultilevel"/>
    <w:tmpl w:val="9C96BFC6"/>
    <w:lvl w:ilvl="0" w:tplc="AE5A3DCC">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49127B63"/>
    <w:multiLevelType w:val="hybridMultilevel"/>
    <w:tmpl w:val="7BC80F2C"/>
    <w:lvl w:ilvl="0" w:tplc="FFFFFFFF">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FE38A9"/>
    <w:multiLevelType w:val="hybridMultilevel"/>
    <w:tmpl w:val="B6C654B2"/>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15:restartNumberingAfterBreak="0">
    <w:nsid w:val="4CF51299"/>
    <w:multiLevelType w:val="hybridMultilevel"/>
    <w:tmpl w:val="60C83BDA"/>
    <w:lvl w:ilvl="0" w:tplc="0C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D811299"/>
    <w:multiLevelType w:val="hybridMultilevel"/>
    <w:tmpl w:val="4CAE1F3E"/>
    <w:lvl w:ilvl="0" w:tplc="C5F83004">
      <w:start w:val="1440"/>
      <w:numFmt w:val="bullet"/>
      <w:lvlText w:val="-"/>
      <w:lvlJc w:val="left"/>
      <w:pPr>
        <w:ind w:left="720" w:hanging="360"/>
      </w:pPr>
      <w:rPr>
        <w:rFonts w:ascii="Arial" w:eastAsia="Arial Unicode MS"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50B3304E"/>
    <w:multiLevelType w:val="hybridMultilevel"/>
    <w:tmpl w:val="8C02AD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52820AD0"/>
    <w:multiLevelType w:val="hybridMultilevel"/>
    <w:tmpl w:val="44084084"/>
    <w:lvl w:ilvl="0" w:tplc="240A000D">
      <w:start w:val="1"/>
      <w:numFmt w:val="bullet"/>
      <w:lvlText w:val=""/>
      <w:lvlJc w:val="left"/>
      <w:pPr>
        <w:ind w:left="-1020" w:hanging="360"/>
      </w:pPr>
      <w:rPr>
        <w:rFonts w:ascii="Wingdings" w:hAnsi="Wingdings" w:hint="default"/>
      </w:rPr>
    </w:lvl>
    <w:lvl w:ilvl="1" w:tplc="240A0003" w:tentative="1">
      <w:start w:val="1"/>
      <w:numFmt w:val="bullet"/>
      <w:lvlText w:val="o"/>
      <w:lvlJc w:val="left"/>
      <w:pPr>
        <w:ind w:left="-300" w:hanging="360"/>
      </w:pPr>
      <w:rPr>
        <w:rFonts w:ascii="Courier New" w:hAnsi="Courier New" w:cs="Courier New" w:hint="default"/>
      </w:rPr>
    </w:lvl>
    <w:lvl w:ilvl="2" w:tplc="240A0005" w:tentative="1">
      <w:start w:val="1"/>
      <w:numFmt w:val="bullet"/>
      <w:lvlText w:val=""/>
      <w:lvlJc w:val="left"/>
      <w:pPr>
        <w:ind w:left="420" w:hanging="360"/>
      </w:pPr>
      <w:rPr>
        <w:rFonts w:ascii="Wingdings" w:hAnsi="Wingdings" w:hint="default"/>
      </w:rPr>
    </w:lvl>
    <w:lvl w:ilvl="3" w:tplc="240A0001" w:tentative="1">
      <w:start w:val="1"/>
      <w:numFmt w:val="bullet"/>
      <w:lvlText w:val=""/>
      <w:lvlJc w:val="left"/>
      <w:pPr>
        <w:ind w:left="1140" w:hanging="360"/>
      </w:pPr>
      <w:rPr>
        <w:rFonts w:ascii="Symbol" w:hAnsi="Symbol" w:hint="default"/>
      </w:rPr>
    </w:lvl>
    <w:lvl w:ilvl="4" w:tplc="240A0003" w:tentative="1">
      <w:start w:val="1"/>
      <w:numFmt w:val="bullet"/>
      <w:lvlText w:val="o"/>
      <w:lvlJc w:val="left"/>
      <w:pPr>
        <w:ind w:left="1860" w:hanging="360"/>
      </w:pPr>
      <w:rPr>
        <w:rFonts w:ascii="Courier New" w:hAnsi="Courier New" w:cs="Courier New" w:hint="default"/>
      </w:rPr>
    </w:lvl>
    <w:lvl w:ilvl="5" w:tplc="240A0005" w:tentative="1">
      <w:start w:val="1"/>
      <w:numFmt w:val="bullet"/>
      <w:lvlText w:val=""/>
      <w:lvlJc w:val="left"/>
      <w:pPr>
        <w:ind w:left="2580" w:hanging="360"/>
      </w:pPr>
      <w:rPr>
        <w:rFonts w:ascii="Wingdings" w:hAnsi="Wingdings" w:hint="default"/>
      </w:rPr>
    </w:lvl>
    <w:lvl w:ilvl="6" w:tplc="240A0001" w:tentative="1">
      <w:start w:val="1"/>
      <w:numFmt w:val="bullet"/>
      <w:lvlText w:val=""/>
      <w:lvlJc w:val="left"/>
      <w:pPr>
        <w:ind w:left="3300" w:hanging="360"/>
      </w:pPr>
      <w:rPr>
        <w:rFonts w:ascii="Symbol" w:hAnsi="Symbol" w:hint="default"/>
      </w:rPr>
    </w:lvl>
    <w:lvl w:ilvl="7" w:tplc="240A0003" w:tentative="1">
      <w:start w:val="1"/>
      <w:numFmt w:val="bullet"/>
      <w:lvlText w:val="o"/>
      <w:lvlJc w:val="left"/>
      <w:pPr>
        <w:ind w:left="4020" w:hanging="360"/>
      </w:pPr>
      <w:rPr>
        <w:rFonts w:ascii="Courier New" w:hAnsi="Courier New" w:cs="Courier New" w:hint="default"/>
      </w:rPr>
    </w:lvl>
    <w:lvl w:ilvl="8" w:tplc="240A0005" w:tentative="1">
      <w:start w:val="1"/>
      <w:numFmt w:val="bullet"/>
      <w:lvlText w:val=""/>
      <w:lvlJc w:val="left"/>
      <w:pPr>
        <w:ind w:left="4740" w:hanging="360"/>
      </w:pPr>
      <w:rPr>
        <w:rFonts w:ascii="Wingdings" w:hAnsi="Wingdings" w:hint="default"/>
      </w:rPr>
    </w:lvl>
  </w:abstractNum>
  <w:abstractNum w:abstractNumId="29" w15:restartNumberingAfterBreak="0">
    <w:nsid w:val="55612A01"/>
    <w:multiLevelType w:val="hybridMultilevel"/>
    <w:tmpl w:val="516C2342"/>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0" w15:restartNumberingAfterBreak="0">
    <w:nsid w:val="56C63FAB"/>
    <w:multiLevelType w:val="hybridMultilevel"/>
    <w:tmpl w:val="4B2669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5988006D"/>
    <w:multiLevelType w:val="hybridMultilevel"/>
    <w:tmpl w:val="1F986C7A"/>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2" w15:restartNumberingAfterBreak="0">
    <w:nsid w:val="599274BB"/>
    <w:multiLevelType w:val="hybridMultilevel"/>
    <w:tmpl w:val="19B6D61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15:restartNumberingAfterBreak="0">
    <w:nsid w:val="5AC27BD1"/>
    <w:multiLevelType w:val="hybridMultilevel"/>
    <w:tmpl w:val="B00A22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D4163EC"/>
    <w:multiLevelType w:val="hybridMultilevel"/>
    <w:tmpl w:val="2B166F1E"/>
    <w:lvl w:ilvl="0" w:tplc="0C0A0017">
      <w:start w:val="1"/>
      <w:numFmt w:val="lowerLetter"/>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5F423FF4"/>
    <w:multiLevelType w:val="multilevel"/>
    <w:tmpl w:val="60C2505A"/>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6" w15:restartNumberingAfterBreak="0">
    <w:nsid w:val="60682FB7"/>
    <w:multiLevelType w:val="hybridMultilevel"/>
    <w:tmpl w:val="6EB8E7D0"/>
    <w:lvl w:ilvl="0" w:tplc="0C0A000F">
      <w:start w:val="1"/>
      <w:numFmt w:val="decimal"/>
      <w:lvlText w:val="%1."/>
      <w:lvlJc w:val="left"/>
      <w:pPr>
        <w:tabs>
          <w:tab w:val="num" w:pos="720"/>
        </w:tabs>
        <w:ind w:left="720" w:hanging="36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0A438E4"/>
    <w:multiLevelType w:val="hybridMultilevel"/>
    <w:tmpl w:val="1602CE3A"/>
    <w:lvl w:ilvl="0" w:tplc="BB08A936">
      <w:numFmt w:val="bullet"/>
      <w:lvlText w:val="-"/>
      <w:lvlJc w:val="left"/>
      <w:pPr>
        <w:ind w:left="322" w:hanging="360"/>
      </w:pPr>
      <w:rPr>
        <w:rFonts w:ascii="Arial" w:eastAsia="Times" w:hAnsi="Arial" w:cs="Arial" w:hint="default"/>
      </w:rPr>
    </w:lvl>
    <w:lvl w:ilvl="1" w:tplc="240A0003" w:tentative="1">
      <w:start w:val="1"/>
      <w:numFmt w:val="bullet"/>
      <w:lvlText w:val="o"/>
      <w:lvlJc w:val="left"/>
      <w:pPr>
        <w:ind w:left="1042" w:hanging="360"/>
      </w:pPr>
      <w:rPr>
        <w:rFonts w:ascii="Courier New" w:hAnsi="Courier New" w:cs="Courier New" w:hint="default"/>
      </w:rPr>
    </w:lvl>
    <w:lvl w:ilvl="2" w:tplc="240A0005" w:tentative="1">
      <w:start w:val="1"/>
      <w:numFmt w:val="bullet"/>
      <w:lvlText w:val=""/>
      <w:lvlJc w:val="left"/>
      <w:pPr>
        <w:ind w:left="1762" w:hanging="360"/>
      </w:pPr>
      <w:rPr>
        <w:rFonts w:ascii="Wingdings" w:hAnsi="Wingdings" w:hint="default"/>
      </w:rPr>
    </w:lvl>
    <w:lvl w:ilvl="3" w:tplc="240A0001" w:tentative="1">
      <w:start w:val="1"/>
      <w:numFmt w:val="bullet"/>
      <w:lvlText w:val=""/>
      <w:lvlJc w:val="left"/>
      <w:pPr>
        <w:ind w:left="2482" w:hanging="360"/>
      </w:pPr>
      <w:rPr>
        <w:rFonts w:ascii="Symbol" w:hAnsi="Symbol" w:hint="default"/>
      </w:rPr>
    </w:lvl>
    <w:lvl w:ilvl="4" w:tplc="240A0003" w:tentative="1">
      <w:start w:val="1"/>
      <w:numFmt w:val="bullet"/>
      <w:lvlText w:val="o"/>
      <w:lvlJc w:val="left"/>
      <w:pPr>
        <w:ind w:left="3202" w:hanging="360"/>
      </w:pPr>
      <w:rPr>
        <w:rFonts w:ascii="Courier New" w:hAnsi="Courier New" w:cs="Courier New" w:hint="default"/>
      </w:rPr>
    </w:lvl>
    <w:lvl w:ilvl="5" w:tplc="240A0005" w:tentative="1">
      <w:start w:val="1"/>
      <w:numFmt w:val="bullet"/>
      <w:lvlText w:val=""/>
      <w:lvlJc w:val="left"/>
      <w:pPr>
        <w:ind w:left="3922" w:hanging="360"/>
      </w:pPr>
      <w:rPr>
        <w:rFonts w:ascii="Wingdings" w:hAnsi="Wingdings" w:hint="default"/>
      </w:rPr>
    </w:lvl>
    <w:lvl w:ilvl="6" w:tplc="240A0001" w:tentative="1">
      <w:start w:val="1"/>
      <w:numFmt w:val="bullet"/>
      <w:lvlText w:val=""/>
      <w:lvlJc w:val="left"/>
      <w:pPr>
        <w:ind w:left="4642" w:hanging="360"/>
      </w:pPr>
      <w:rPr>
        <w:rFonts w:ascii="Symbol" w:hAnsi="Symbol" w:hint="default"/>
      </w:rPr>
    </w:lvl>
    <w:lvl w:ilvl="7" w:tplc="240A0003" w:tentative="1">
      <w:start w:val="1"/>
      <w:numFmt w:val="bullet"/>
      <w:lvlText w:val="o"/>
      <w:lvlJc w:val="left"/>
      <w:pPr>
        <w:ind w:left="5362" w:hanging="360"/>
      </w:pPr>
      <w:rPr>
        <w:rFonts w:ascii="Courier New" w:hAnsi="Courier New" w:cs="Courier New" w:hint="default"/>
      </w:rPr>
    </w:lvl>
    <w:lvl w:ilvl="8" w:tplc="240A0005" w:tentative="1">
      <w:start w:val="1"/>
      <w:numFmt w:val="bullet"/>
      <w:lvlText w:val=""/>
      <w:lvlJc w:val="left"/>
      <w:pPr>
        <w:ind w:left="6082" w:hanging="360"/>
      </w:pPr>
      <w:rPr>
        <w:rFonts w:ascii="Wingdings" w:hAnsi="Wingdings" w:hint="default"/>
      </w:rPr>
    </w:lvl>
  </w:abstractNum>
  <w:abstractNum w:abstractNumId="38" w15:restartNumberingAfterBreak="0">
    <w:nsid w:val="64573526"/>
    <w:multiLevelType w:val="hybridMultilevel"/>
    <w:tmpl w:val="665E973A"/>
    <w:lvl w:ilvl="0" w:tplc="2C08755A">
      <w:start w:val="1"/>
      <w:numFmt w:val="bullet"/>
      <w:lvlText w:val="•"/>
      <w:lvlJc w:val="left"/>
      <w:pPr>
        <w:tabs>
          <w:tab w:val="num" w:pos="999"/>
        </w:tabs>
        <w:ind w:left="999" w:hanging="360"/>
      </w:pPr>
      <w:rPr>
        <w:rFonts w:ascii="Arial" w:hAnsi="Arial" w:hint="default"/>
      </w:rPr>
    </w:lvl>
    <w:lvl w:ilvl="1" w:tplc="5AD0665A" w:tentative="1">
      <w:start w:val="1"/>
      <w:numFmt w:val="bullet"/>
      <w:lvlText w:val="•"/>
      <w:lvlJc w:val="left"/>
      <w:pPr>
        <w:tabs>
          <w:tab w:val="num" w:pos="1719"/>
        </w:tabs>
        <w:ind w:left="1719" w:hanging="360"/>
      </w:pPr>
      <w:rPr>
        <w:rFonts w:ascii="Arial" w:hAnsi="Arial" w:hint="default"/>
      </w:rPr>
    </w:lvl>
    <w:lvl w:ilvl="2" w:tplc="2AD44A04" w:tentative="1">
      <w:start w:val="1"/>
      <w:numFmt w:val="bullet"/>
      <w:lvlText w:val="•"/>
      <w:lvlJc w:val="left"/>
      <w:pPr>
        <w:tabs>
          <w:tab w:val="num" w:pos="2439"/>
        </w:tabs>
        <w:ind w:left="2439" w:hanging="360"/>
      </w:pPr>
      <w:rPr>
        <w:rFonts w:ascii="Arial" w:hAnsi="Arial" w:hint="default"/>
      </w:rPr>
    </w:lvl>
    <w:lvl w:ilvl="3" w:tplc="07082974" w:tentative="1">
      <w:start w:val="1"/>
      <w:numFmt w:val="bullet"/>
      <w:lvlText w:val="•"/>
      <w:lvlJc w:val="left"/>
      <w:pPr>
        <w:tabs>
          <w:tab w:val="num" w:pos="3159"/>
        </w:tabs>
        <w:ind w:left="3159" w:hanging="360"/>
      </w:pPr>
      <w:rPr>
        <w:rFonts w:ascii="Arial" w:hAnsi="Arial" w:hint="default"/>
      </w:rPr>
    </w:lvl>
    <w:lvl w:ilvl="4" w:tplc="CD76DC7C" w:tentative="1">
      <w:start w:val="1"/>
      <w:numFmt w:val="bullet"/>
      <w:lvlText w:val="•"/>
      <w:lvlJc w:val="left"/>
      <w:pPr>
        <w:tabs>
          <w:tab w:val="num" w:pos="3879"/>
        </w:tabs>
        <w:ind w:left="3879" w:hanging="360"/>
      </w:pPr>
      <w:rPr>
        <w:rFonts w:ascii="Arial" w:hAnsi="Arial" w:hint="default"/>
      </w:rPr>
    </w:lvl>
    <w:lvl w:ilvl="5" w:tplc="3D28A6E6" w:tentative="1">
      <w:start w:val="1"/>
      <w:numFmt w:val="bullet"/>
      <w:lvlText w:val="•"/>
      <w:lvlJc w:val="left"/>
      <w:pPr>
        <w:tabs>
          <w:tab w:val="num" w:pos="4599"/>
        </w:tabs>
        <w:ind w:left="4599" w:hanging="360"/>
      </w:pPr>
      <w:rPr>
        <w:rFonts w:ascii="Arial" w:hAnsi="Arial" w:hint="default"/>
      </w:rPr>
    </w:lvl>
    <w:lvl w:ilvl="6" w:tplc="590A4E18" w:tentative="1">
      <w:start w:val="1"/>
      <w:numFmt w:val="bullet"/>
      <w:lvlText w:val="•"/>
      <w:lvlJc w:val="left"/>
      <w:pPr>
        <w:tabs>
          <w:tab w:val="num" w:pos="5319"/>
        </w:tabs>
        <w:ind w:left="5319" w:hanging="360"/>
      </w:pPr>
      <w:rPr>
        <w:rFonts w:ascii="Arial" w:hAnsi="Arial" w:hint="default"/>
      </w:rPr>
    </w:lvl>
    <w:lvl w:ilvl="7" w:tplc="56BA76D8" w:tentative="1">
      <w:start w:val="1"/>
      <w:numFmt w:val="bullet"/>
      <w:lvlText w:val="•"/>
      <w:lvlJc w:val="left"/>
      <w:pPr>
        <w:tabs>
          <w:tab w:val="num" w:pos="6039"/>
        </w:tabs>
        <w:ind w:left="6039" w:hanging="360"/>
      </w:pPr>
      <w:rPr>
        <w:rFonts w:ascii="Arial" w:hAnsi="Arial" w:hint="default"/>
      </w:rPr>
    </w:lvl>
    <w:lvl w:ilvl="8" w:tplc="D56AD64E" w:tentative="1">
      <w:start w:val="1"/>
      <w:numFmt w:val="bullet"/>
      <w:lvlText w:val="•"/>
      <w:lvlJc w:val="left"/>
      <w:pPr>
        <w:tabs>
          <w:tab w:val="num" w:pos="6759"/>
        </w:tabs>
        <w:ind w:left="6759" w:hanging="360"/>
      </w:pPr>
      <w:rPr>
        <w:rFonts w:ascii="Arial" w:hAnsi="Arial" w:hint="default"/>
      </w:rPr>
    </w:lvl>
  </w:abstractNum>
  <w:abstractNum w:abstractNumId="39" w15:restartNumberingAfterBreak="0">
    <w:nsid w:val="65C86972"/>
    <w:multiLevelType w:val="hybridMultilevel"/>
    <w:tmpl w:val="EF60E5B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682B19CB"/>
    <w:multiLevelType w:val="hybridMultilevel"/>
    <w:tmpl w:val="359E384C"/>
    <w:lvl w:ilvl="0" w:tplc="48043108">
      <w:start w:val="1"/>
      <w:numFmt w:val="decimal"/>
      <w:lvlText w:val="%1."/>
      <w:lvlJc w:val="left"/>
      <w:pPr>
        <w:ind w:left="360" w:hanging="360"/>
      </w:pPr>
      <w:rPr>
        <w:strike w:val="0"/>
      </w:rPr>
    </w:lvl>
    <w:lvl w:ilvl="1" w:tplc="240A0019">
      <w:start w:val="1"/>
      <w:numFmt w:val="lowerLetter"/>
      <w:lvlText w:val="%2."/>
      <w:lvlJc w:val="left"/>
      <w:pPr>
        <w:ind w:left="1080" w:hanging="360"/>
      </w:pPr>
    </w:lvl>
    <w:lvl w:ilvl="2" w:tplc="240A001B">
      <w:start w:val="1"/>
      <w:numFmt w:val="lowerRoman"/>
      <w:lvlText w:val="%3."/>
      <w:lvlJc w:val="right"/>
      <w:pPr>
        <w:ind w:left="1800" w:hanging="180"/>
      </w:pPr>
    </w:lvl>
    <w:lvl w:ilvl="3" w:tplc="240A000F">
      <w:start w:val="1"/>
      <w:numFmt w:val="decimal"/>
      <w:lvlText w:val="%4."/>
      <w:lvlJc w:val="left"/>
      <w:pPr>
        <w:ind w:left="2520" w:hanging="360"/>
      </w:pPr>
    </w:lvl>
    <w:lvl w:ilvl="4" w:tplc="240A0019">
      <w:start w:val="1"/>
      <w:numFmt w:val="lowerLetter"/>
      <w:lvlText w:val="%5."/>
      <w:lvlJc w:val="left"/>
      <w:pPr>
        <w:ind w:left="3240" w:hanging="360"/>
      </w:pPr>
    </w:lvl>
    <w:lvl w:ilvl="5" w:tplc="240A001B">
      <w:start w:val="1"/>
      <w:numFmt w:val="lowerRoman"/>
      <w:lvlText w:val="%6."/>
      <w:lvlJc w:val="right"/>
      <w:pPr>
        <w:ind w:left="3960" w:hanging="180"/>
      </w:pPr>
    </w:lvl>
    <w:lvl w:ilvl="6" w:tplc="240A000F">
      <w:start w:val="1"/>
      <w:numFmt w:val="decimal"/>
      <w:lvlText w:val="%7."/>
      <w:lvlJc w:val="left"/>
      <w:pPr>
        <w:ind w:left="4680" w:hanging="360"/>
      </w:pPr>
    </w:lvl>
    <w:lvl w:ilvl="7" w:tplc="240A0019">
      <w:start w:val="1"/>
      <w:numFmt w:val="lowerLetter"/>
      <w:lvlText w:val="%8."/>
      <w:lvlJc w:val="left"/>
      <w:pPr>
        <w:ind w:left="5400" w:hanging="360"/>
      </w:pPr>
    </w:lvl>
    <w:lvl w:ilvl="8" w:tplc="240A001B">
      <w:start w:val="1"/>
      <w:numFmt w:val="lowerRoman"/>
      <w:lvlText w:val="%9."/>
      <w:lvlJc w:val="right"/>
      <w:pPr>
        <w:ind w:left="6120" w:hanging="180"/>
      </w:pPr>
    </w:lvl>
  </w:abstractNum>
  <w:abstractNum w:abstractNumId="41" w15:restartNumberingAfterBreak="0">
    <w:nsid w:val="6AFA48A5"/>
    <w:multiLevelType w:val="hybridMultilevel"/>
    <w:tmpl w:val="3E2221D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D8547E6"/>
    <w:multiLevelType w:val="hybridMultilevel"/>
    <w:tmpl w:val="9F3404D0"/>
    <w:lvl w:ilvl="0" w:tplc="89D2AEF6">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3" w15:restartNumberingAfterBreak="0">
    <w:nsid w:val="6DFA64E9"/>
    <w:multiLevelType w:val="hybridMultilevel"/>
    <w:tmpl w:val="70E22AB2"/>
    <w:lvl w:ilvl="0" w:tplc="645EFEFA">
      <w:start w:val="1"/>
      <w:numFmt w:val="upperRoman"/>
      <w:lvlText w:val="%1."/>
      <w:lvlJc w:val="left"/>
      <w:pPr>
        <w:tabs>
          <w:tab w:val="num" w:pos="1080"/>
        </w:tabs>
        <w:ind w:left="1080" w:hanging="720"/>
      </w:pPr>
      <w:rPr>
        <w:rFonts w:cs="Times New Roman" w:hint="default"/>
        <w:color w:val="auto"/>
        <w:sz w:val="2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15:restartNumberingAfterBreak="0">
    <w:nsid w:val="6EED563A"/>
    <w:multiLevelType w:val="hybridMultilevel"/>
    <w:tmpl w:val="1DC2FD30"/>
    <w:lvl w:ilvl="0" w:tplc="FCD8926E">
      <w:start w:val="1"/>
      <w:numFmt w:val="bullet"/>
      <w:lvlText w:val="•"/>
      <w:lvlJc w:val="left"/>
      <w:pPr>
        <w:ind w:left="720" w:hanging="360"/>
      </w:pPr>
      <w:rPr>
        <w:rFonts w:ascii="Times New Roman" w:hAnsi="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15:restartNumberingAfterBreak="0">
    <w:nsid w:val="7074639D"/>
    <w:multiLevelType w:val="hybridMultilevel"/>
    <w:tmpl w:val="F692C1A2"/>
    <w:lvl w:ilvl="0" w:tplc="240A000D">
      <w:start w:val="1"/>
      <w:numFmt w:val="bullet"/>
      <w:lvlText w:val=""/>
      <w:lvlJc w:val="left"/>
      <w:pPr>
        <w:ind w:left="1500" w:hanging="360"/>
      </w:pPr>
      <w:rPr>
        <w:rFonts w:ascii="Wingdings" w:hAnsi="Wingdings" w:hint="default"/>
      </w:rPr>
    </w:lvl>
    <w:lvl w:ilvl="1" w:tplc="240A0003">
      <w:start w:val="1"/>
      <w:numFmt w:val="bullet"/>
      <w:lvlText w:val="o"/>
      <w:lvlJc w:val="left"/>
      <w:pPr>
        <w:ind w:left="2220" w:hanging="360"/>
      </w:pPr>
      <w:rPr>
        <w:rFonts w:ascii="Courier New" w:hAnsi="Courier New" w:cs="Courier New" w:hint="default"/>
      </w:rPr>
    </w:lvl>
    <w:lvl w:ilvl="2" w:tplc="240A0005">
      <w:start w:val="1"/>
      <w:numFmt w:val="bullet"/>
      <w:lvlText w:val=""/>
      <w:lvlJc w:val="left"/>
      <w:pPr>
        <w:ind w:left="2940" w:hanging="360"/>
      </w:pPr>
      <w:rPr>
        <w:rFonts w:ascii="Wingdings" w:hAnsi="Wingdings" w:hint="default"/>
      </w:rPr>
    </w:lvl>
    <w:lvl w:ilvl="3" w:tplc="240A0001">
      <w:start w:val="1"/>
      <w:numFmt w:val="bullet"/>
      <w:lvlText w:val=""/>
      <w:lvlJc w:val="left"/>
      <w:pPr>
        <w:ind w:left="3660" w:hanging="360"/>
      </w:pPr>
      <w:rPr>
        <w:rFonts w:ascii="Symbol" w:hAnsi="Symbol" w:hint="default"/>
      </w:rPr>
    </w:lvl>
    <w:lvl w:ilvl="4" w:tplc="240A0003">
      <w:start w:val="1"/>
      <w:numFmt w:val="bullet"/>
      <w:lvlText w:val="o"/>
      <w:lvlJc w:val="left"/>
      <w:pPr>
        <w:ind w:left="4380" w:hanging="360"/>
      </w:pPr>
      <w:rPr>
        <w:rFonts w:ascii="Courier New" w:hAnsi="Courier New" w:cs="Courier New" w:hint="default"/>
      </w:rPr>
    </w:lvl>
    <w:lvl w:ilvl="5" w:tplc="240A0005">
      <w:start w:val="1"/>
      <w:numFmt w:val="bullet"/>
      <w:lvlText w:val=""/>
      <w:lvlJc w:val="left"/>
      <w:pPr>
        <w:ind w:left="5100" w:hanging="360"/>
      </w:pPr>
      <w:rPr>
        <w:rFonts w:ascii="Wingdings" w:hAnsi="Wingdings" w:hint="default"/>
      </w:rPr>
    </w:lvl>
    <w:lvl w:ilvl="6" w:tplc="240A0001">
      <w:start w:val="1"/>
      <w:numFmt w:val="bullet"/>
      <w:lvlText w:val=""/>
      <w:lvlJc w:val="left"/>
      <w:pPr>
        <w:ind w:left="5820" w:hanging="360"/>
      </w:pPr>
      <w:rPr>
        <w:rFonts w:ascii="Symbol" w:hAnsi="Symbol" w:hint="default"/>
      </w:rPr>
    </w:lvl>
    <w:lvl w:ilvl="7" w:tplc="240A0003">
      <w:start w:val="1"/>
      <w:numFmt w:val="bullet"/>
      <w:lvlText w:val="o"/>
      <w:lvlJc w:val="left"/>
      <w:pPr>
        <w:ind w:left="6540" w:hanging="360"/>
      </w:pPr>
      <w:rPr>
        <w:rFonts w:ascii="Courier New" w:hAnsi="Courier New" w:cs="Courier New" w:hint="default"/>
      </w:rPr>
    </w:lvl>
    <w:lvl w:ilvl="8" w:tplc="240A0005">
      <w:start w:val="1"/>
      <w:numFmt w:val="bullet"/>
      <w:lvlText w:val=""/>
      <w:lvlJc w:val="left"/>
      <w:pPr>
        <w:ind w:left="7260" w:hanging="360"/>
      </w:pPr>
      <w:rPr>
        <w:rFonts w:ascii="Wingdings" w:hAnsi="Wingdings" w:hint="default"/>
      </w:rPr>
    </w:lvl>
  </w:abstractNum>
  <w:abstractNum w:abstractNumId="46" w15:restartNumberingAfterBreak="0">
    <w:nsid w:val="72044BA6"/>
    <w:multiLevelType w:val="hybridMultilevel"/>
    <w:tmpl w:val="07EEA1E4"/>
    <w:lvl w:ilvl="0" w:tplc="FEE6611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7A7813B2"/>
    <w:multiLevelType w:val="hybridMultilevel"/>
    <w:tmpl w:val="C8E461B0"/>
    <w:lvl w:ilvl="0" w:tplc="A26EE73E">
      <w:numFmt w:val="bullet"/>
      <w:lvlText w:val="-"/>
      <w:lvlJc w:val="left"/>
      <w:pPr>
        <w:ind w:left="720" w:hanging="360"/>
      </w:pPr>
      <w:rPr>
        <w:rFonts w:ascii="Calibri" w:eastAsia="Calibri" w:hAnsi="Calibri" w:cs="Calibri" w:hint="default"/>
        <w:sz w:val="24"/>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1"/>
  </w:num>
  <w:num w:numId="4">
    <w:abstractNumId w:val="9"/>
  </w:num>
  <w:num w:numId="5">
    <w:abstractNumId w:val="18"/>
  </w:num>
  <w:num w:numId="6">
    <w:abstractNumId w:val="35"/>
  </w:num>
  <w:num w:numId="7">
    <w:abstractNumId w:val="10"/>
  </w:num>
  <w:num w:numId="8">
    <w:abstractNumId w:val="19"/>
  </w:num>
  <w:num w:numId="9">
    <w:abstractNumId w:val="7"/>
  </w:num>
  <w:num w:numId="10">
    <w:abstractNumId w:val="23"/>
  </w:num>
  <w:num w:numId="11">
    <w:abstractNumId w:val="14"/>
  </w:num>
  <w:num w:numId="12">
    <w:abstractNumId w:val="36"/>
  </w:num>
  <w:num w:numId="13">
    <w:abstractNumId w:val="42"/>
  </w:num>
  <w:num w:numId="14">
    <w:abstractNumId w:val="43"/>
  </w:num>
  <w:num w:numId="15">
    <w:abstractNumId w:val="2"/>
  </w:num>
  <w:num w:numId="16">
    <w:abstractNumId w:val="24"/>
  </w:num>
  <w:num w:numId="17">
    <w:abstractNumId w:val="5"/>
  </w:num>
  <w:num w:numId="18">
    <w:abstractNumId w:val="28"/>
  </w:num>
  <w:num w:numId="19">
    <w:abstractNumId w:val="31"/>
  </w:num>
  <w:num w:numId="20">
    <w:abstractNumId w:val="1"/>
  </w:num>
  <w:num w:numId="21">
    <w:abstractNumId w:val="11"/>
  </w:num>
  <w:num w:numId="22">
    <w:abstractNumId w:val="21"/>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num>
  <w:num w:numId="25">
    <w:abstractNumId w:val="12"/>
  </w:num>
  <w:num w:numId="26">
    <w:abstractNumId w:val="33"/>
  </w:num>
  <w:num w:numId="27">
    <w:abstractNumId w:val="30"/>
  </w:num>
  <w:num w:numId="28">
    <w:abstractNumId w:val="45"/>
  </w:num>
  <w:num w:numId="29">
    <w:abstractNumId w:val="2"/>
  </w:num>
  <w:num w:numId="30">
    <w:abstractNumId w:val="47"/>
  </w:num>
  <w:num w:numId="31">
    <w:abstractNumId w:val="26"/>
  </w:num>
  <w:num w:numId="32">
    <w:abstractNumId w:val="39"/>
  </w:num>
  <w:num w:numId="33">
    <w:abstractNumId w:val="29"/>
  </w:num>
  <w:num w:numId="34">
    <w:abstractNumId w:val="38"/>
  </w:num>
  <w:num w:numId="35">
    <w:abstractNumId w:val="15"/>
  </w:num>
  <w:num w:numId="36">
    <w:abstractNumId w:val="6"/>
  </w:num>
  <w:num w:numId="37">
    <w:abstractNumId w:val="3"/>
  </w:num>
  <w:num w:numId="38">
    <w:abstractNumId w:val="32"/>
  </w:num>
  <w:num w:numId="39">
    <w:abstractNumId w:val="37"/>
  </w:num>
  <w:num w:numId="40">
    <w:abstractNumId w:val="17"/>
  </w:num>
  <w:num w:numId="41">
    <w:abstractNumId w:val="46"/>
  </w:num>
  <w:num w:numId="42">
    <w:abstractNumId w:val="20"/>
  </w:num>
  <w:num w:numId="43">
    <w:abstractNumId w:val="4"/>
  </w:num>
  <w:num w:numId="44">
    <w:abstractNumId w:val="13"/>
  </w:num>
  <w:num w:numId="45">
    <w:abstractNumId w:val="22"/>
  </w:num>
  <w:num w:numId="46">
    <w:abstractNumId w:val="16"/>
  </w:num>
  <w:num w:numId="47">
    <w:abstractNumId w:val="25"/>
  </w:num>
  <w:num w:numId="48">
    <w:abstractNumId w:val="27"/>
  </w:num>
  <w:num w:numId="49">
    <w:abstractNumId w:val="44"/>
  </w:num>
  <w:num w:numId="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andrade@minambiente.gov.co">
    <w15:presenceInfo w15:providerId="Windows Live" w15:userId="860812dd66ee2d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980"/>
    <w:rsid w:val="00003D24"/>
    <w:rsid w:val="00006F83"/>
    <w:rsid w:val="00007F07"/>
    <w:rsid w:val="00013C42"/>
    <w:rsid w:val="00014D67"/>
    <w:rsid w:val="00016A94"/>
    <w:rsid w:val="00021FCC"/>
    <w:rsid w:val="00024F34"/>
    <w:rsid w:val="0002546A"/>
    <w:rsid w:val="00032CBF"/>
    <w:rsid w:val="0004205E"/>
    <w:rsid w:val="00047A6E"/>
    <w:rsid w:val="00050524"/>
    <w:rsid w:val="0006638A"/>
    <w:rsid w:val="00066463"/>
    <w:rsid w:val="0007636F"/>
    <w:rsid w:val="00081BB2"/>
    <w:rsid w:val="00081CEE"/>
    <w:rsid w:val="00082817"/>
    <w:rsid w:val="00084B49"/>
    <w:rsid w:val="00086B16"/>
    <w:rsid w:val="00092C0A"/>
    <w:rsid w:val="00094D9F"/>
    <w:rsid w:val="00097BD5"/>
    <w:rsid w:val="000A35DA"/>
    <w:rsid w:val="000A3E34"/>
    <w:rsid w:val="000B30A6"/>
    <w:rsid w:val="000B39C5"/>
    <w:rsid w:val="000B50F1"/>
    <w:rsid w:val="000C41BE"/>
    <w:rsid w:val="000C614C"/>
    <w:rsid w:val="000C6C52"/>
    <w:rsid w:val="000D1904"/>
    <w:rsid w:val="000D2DA8"/>
    <w:rsid w:val="000D3769"/>
    <w:rsid w:val="000D512E"/>
    <w:rsid w:val="000E0152"/>
    <w:rsid w:val="000E370D"/>
    <w:rsid w:val="000E65A4"/>
    <w:rsid w:val="000E74B6"/>
    <w:rsid w:val="0010450F"/>
    <w:rsid w:val="00105533"/>
    <w:rsid w:val="001061AE"/>
    <w:rsid w:val="001072FB"/>
    <w:rsid w:val="00116659"/>
    <w:rsid w:val="001175AA"/>
    <w:rsid w:val="00125A3A"/>
    <w:rsid w:val="00126916"/>
    <w:rsid w:val="00126980"/>
    <w:rsid w:val="001303DD"/>
    <w:rsid w:val="00131FAC"/>
    <w:rsid w:val="001348DA"/>
    <w:rsid w:val="001365B5"/>
    <w:rsid w:val="00136CD0"/>
    <w:rsid w:val="0013737F"/>
    <w:rsid w:val="00142BF2"/>
    <w:rsid w:val="001447C1"/>
    <w:rsid w:val="0014505C"/>
    <w:rsid w:val="00145BCA"/>
    <w:rsid w:val="0015079A"/>
    <w:rsid w:val="0015216F"/>
    <w:rsid w:val="0015265C"/>
    <w:rsid w:val="00153523"/>
    <w:rsid w:val="00157729"/>
    <w:rsid w:val="00164587"/>
    <w:rsid w:val="001665A3"/>
    <w:rsid w:val="00173D3A"/>
    <w:rsid w:val="001743EF"/>
    <w:rsid w:val="00174A31"/>
    <w:rsid w:val="00176C98"/>
    <w:rsid w:val="00177232"/>
    <w:rsid w:val="00186847"/>
    <w:rsid w:val="00187186"/>
    <w:rsid w:val="001978EB"/>
    <w:rsid w:val="001A1E25"/>
    <w:rsid w:val="001A2AF1"/>
    <w:rsid w:val="001C013E"/>
    <w:rsid w:val="001D1743"/>
    <w:rsid w:val="001D17CF"/>
    <w:rsid w:val="001E0EA8"/>
    <w:rsid w:val="001E2543"/>
    <w:rsid w:val="001E6C60"/>
    <w:rsid w:val="001F0900"/>
    <w:rsid w:val="001F238A"/>
    <w:rsid w:val="001F3647"/>
    <w:rsid w:val="0020369D"/>
    <w:rsid w:val="002171A2"/>
    <w:rsid w:val="002217D1"/>
    <w:rsid w:val="002264B8"/>
    <w:rsid w:val="00235361"/>
    <w:rsid w:val="00236F62"/>
    <w:rsid w:val="00237D76"/>
    <w:rsid w:val="002450EA"/>
    <w:rsid w:val="00251FCE"/>
    <w:rsid w:val="00252F13"/>
    <w:rsid w:val="00254313"/>
    <w:rsid w:val="0026051C"/>
    <w:rsid w:val="0026513E"/>
    <w:rsid w:val="002729A5"/>
    <w:rsid w:val="002862C1"/>
    <w:rsid w:val="00286449"/>
    <w:rsid w:val="00287EC3"/>
    <w:rsid w:val="0029063B"/>
    <w:rsid w:val="00293F29"/>
    <w:rsid w:val="002941D1"/>
    <w:rsid w:val="002A2A12"/>
    <w:rsid w:val="002C05D0"/>
    <w:rsid w:val="002C6429"/>
    <w:rsid w:val="002D027D"/>
    <w:rsid w:val="002D096D"/>
    <w:rsid w:val="002D11FE"/>
    <w:rsid w:val="002D2CB2"/>
    <w:rsid w:val="002D35EC"/>
    <w:rsid w:val="002D3FE3"/>
    <w:rsid w:val="002D5E8B"/>
    <w:rsid w:val="002E4A97"/>
    <w:rsid w:val="002E71C4"/>
    <w:rsid w:val="002F226A"/>
    <w:rsid w:val="00301DC2"/>
    <w:rsid w:val="003227FD"/>
    <w:rsid w:val="00323EFB"/>
    <w:rsid w:val="00325A55"/>
    <w:rsid w:val="003343DB"/>
    <w:rsid w:val="0033546F"/>
    <w:rsid w:val="00336655"/>
    <w:rsid w:val="00342B3C"/>
    <w:rsid w:val="00346554"/>
    <w:rsid w:val="003503EB"/>
    <w:rsid w:val="00350767"/>
    <w:rsid w:val="00350E4B"/>
    <w:rsid w:val="003533A1"/>
    <w:rsid w:val="003610A6"/>
    <w:rsid w:val="003651DE"/>
    <w:rsid w:val="00365FAE"/>
    <w:rsid w:val="00367CB8"/>
    <w:rsid w:val="003711C0"/>
    <w:rsid w:val="00373197"/>
    <w:rsid w:val="0038390A"/>
    <w:rsid w:val="00387087"/>
    <w:rsid w:val="003A0BBF"/>
    <w:rsid w:val="003A3C08"/>
    <w:rsid w:val="003A6449"/>
    <w:rsid w:val="003A73D2"/>
    <w:rsid w:val="003B3F46"/>
    <w:rsid w:val="003B4DDE"/>
    <w:rsid w:val="003B625C"/>
    <w:rsid w:val="003C0C28"/>
    <w:rsid w:val="003C0F32"/>
    <w:rsid w:val="003C4567"/>
    <w:rsid w:val="003C4C8B"/>
    <w:rsid w:val="003C6CAC"/>
    <w:rsid w:val="003D3516"/>
    <w:rsid w:val="003E1394"/>
    <w:rsid w:val="003E582F"/>
    <w:rsid w:val="004007A0"/>
    <w:rsid w:val="00401B59"/>
    <w:rsid w:val="00405CE5"/>
    <w:rsid w:val="0041114C"/>
    <w:rsid w:val="004157DD"/>
    <w:rsid w:val="0041604F"/>
    <w:rsid w:val="00427DD9"/>
    <w:rsid w:val="004317DB"/>
    <w:rsid w:val="00431BB6"/>
    <w:rsid w:val="00432C5C"/>
    <w:rsid w:val="00437C19"/>
    <w:rsid w:val="00442326"/>
    <w:rsid w:val="0045394F"/>
    <w:rsid w:val="00461D1F"/>
    <w:rsid w:val="00465162"/>
    <w:rsid w:val="00470148"/>
    <w:rsid w:val="00470526"/>
    <w:rsid w:val="004848A4"/>
    <w:rsid w:val="00493D4D"/>
    <w:rsid w:val="00493FC3"/>
    <w:rsid w:val="00496BDC"/>
    <w:rsid w:val="004A0755"/>
    <w:rsid w:val="004A6BE3"/>
    <w:rsid w:val="004B078F"/>
    <w:rsid w:val="004C23DD"/>
    <w:rsid w:val="004C4371"/>
    <w:rsid w:val="004C7D38"/>
    <w:rsid w:val="004D0D86"/>
    <w:rsid w:val="004D10C6"/>
    <w:rsid w:val="004D2643"/>
    <w:rsid w:val="004D294E"/>
    <w:rsid w:val="004D3D03"/>
    <w:rsid w:val="004D4586"/>
    <w:rsid w:val="004D4E04"/>
    <w:rsid w:val="004D6329"/>
    <w:rsid w:val="004E034B"/>
    <w:rsid w:val="004E17FC"/>
    <w:rsid w:val="004E274E"/>
    <w:rsid w:val="004E517F"/>
    <w:rsid w:val="004F4ED6"/>
    <w:rsid w:val="004F778E"/>
    <w:rsid w:val="004F7A38"/>
    <w:rsid w:val="0050148F"/>
    <w:rsid w:val="00502F91"/>
    <w:rsid w:val="00511934"/>
    <w:rsid w:val="00520AAA"/>
    <w:rsid w:val="00520B2A"/>
    <w:rsid w:val="005338E4"/>
    <w:rsid w:val="00534625"/>
    <w:rsid w:val="0054286C"/>
    <w:rsid w:val="00543807"/>
    <w:rsid w:val="00543E5A"/>
    <w:rsid w:val="00545A32"/>
    <w:rsid w:val="0054645F"/>
    <w:rsid w:val="00556841"/>
    <w:rsid w:val="005616ED"/>
    <w:rsid w:val="005629D0"/>
    <w:rsid w:val="00564A4E"/>
    <w:rsid w:val="005815B6"/>
    <w:rsid w:val="00584E85"/>
    <w:rsid w:val="005871DA"/>
    <w:rsid w:val="00587695"/>
    <w:rsid w:val="0059054D"/>
    <w:rsid w:val="0059316B"/>
    <w:rsid w:val="005949A8"/>
    <w:rsid w:val="005A077D"/>
    <w:rsid w:val="005A4320"/>
    <w:rsid w:val="005A498D"/>
    <w:rsid w:val="005A4F38"/>
    <w:rsid w:val="005C0C2A"/>
    <w:rsid w:val="005C19CA"/>
    <w:rsid w:val="005C2CBE"/>
    <w:rsid w:val="005C4522"/>
    <w:rsid w:val="005D06B0"/>
    <w:rsid w:val="005D49BF"/>
    <w:rsid w:val="005D7E8C"/>
    <w:rsid w:val="005E4360"/>
    <w:rsid w:val="005F30C3"/>
    <w:rsid w:val="005F7863"/>
    <w:rsid w:val="006027A7"/>
    <w:rsid w:val="0060353B"/>
    <w:rsid w:val="0061743E"/>
    <w:rsid w:val="00620876"/>
    <w:rsid w:val="00624FD0"/>
    <w:rsid w:val="00630C5E"/>
    <w:rsid w:val="006315B4"/>
    <w:rsid w:val="00635AC3"/>
    <w:rsid w:val="00636FFB"/>
    <w:rsid w:val="006440B2"/>
    <w:rsid w:val="00646E14"/>
    <w:rsid w:val="00654CCF"/>
    <w:rsid w:val="00665F82"/>
    <w:rsid w:val="006703B5"/>
    <w:rsid w:val="0067186C"/>
    <w:rsid w:val="00671E11"/>
    <w:rsid w:val="006779DA"/>
    <w:rsid w:val="00687EB3"/>
    <w:rsid w:val="00692980"/>
    <w:rsid w:val="00693246"/>
    <w:rsid w:val="0069506F"/>
    <w:rsid w:val="00695548"/>
    <w:rsid w:val="00696582"/>
    <w:rsid w:val="006A1DBB"/>
    <w:rsid w:val="006B3066"/>
    <w:rsid w:val="006B4E40"/>
    <w:rsid w:val="006C103A"/>
    <w:rsid w:val="006C4E6A"/>
    <w:rsid w:val="006C50E8"/>
    <w:rsid w:val="006D464D"/>
    <w:rsid w:val="006E20DC"/>
    <w:rsid w:val="006E6F11"/>
    <w:rsid w:val="006F0B6B"/>
    <w:rsid w:val="006F144D"/>
    <w:rsid w:val="006F461B"/>
    <w:rsid w:val="006F622C"/>
    <w:rsid w:val="0070013B"/>
    <w:rsid w:val="00700FF6"/>
    <w:rsid w:val="00702019"/>
    <w:rsid w:val="00704D44"/>
    <w:rsid w:val="00714E50"/>
    <w:rsid w:val="00715A68"/>
    <w:rsid w:val="00715DD5"/>
    <w:rsid w:val="00715ECF"/>
    <w:rsid w:val="00717A04"/>
    <w:rsid w:val="00717BFE"/>
    <w:rsid w:val="007208C5"/>
    <w:rsid w:val="00725BB4"/>
    <w:rsid w:val="0073180A"/>
    <w:rsid w:val="00732997"/>
    <w:rsid w:val="007336C3"/>
    <w:rsid w:val="00735033"/>
    <w:rsid w:val="00756485"/>
    <w:rsid w:val="0075705D"/>
    <w:rsid w:val="007626E1"/>
    <w:rsid w:val="00767F65"/>
    <w:rsid w:val="00770D6C"/>
    <w:rsid w:val="00783515"/>
    <w:rsid w:val="00787C94"/>
    <w:rsid w:val="00791BCB"/>
    <w:rsid w:val="007921BD"/>
    <w:rsid w:val="00793A02"/>
    <w:rsid w:val="00795C6B"/>
    <w:rsid w:val="007A1566"/>
    <w:rsid w:val="007A22FC"/>
    <w:rsid w:val="007A3995"/>
    <w:rsid w:val="007A44A6"/>
    <w:rsid w:val="007A5AC5"/>
    <w:rsid w:val="007A5C0B"/>
    <w:rsid w:val="007B622D"/>
    <w:rsid w:val="007C4288"/>
    <w:rsid w:val="007C484E"/>
    <w:rsid w:val="007D4853"/>
    <w:rsid w:val="007D57C4"/>
    <w:rsid w:val="007E0429"/>
    <w:rsid w:val="007E41DE"/>
    <w:rsid w:val="007E4CE3"/>
    <w:rsid w:val="007F2B1F"/>
    <w:rsid w:val="00802377"/>
    <w:rsid w:val="00802F7A"/>
    <w:rsid w:val="00806A1C"/>
    <w:rsid w:val="0080773A"/>
    <w:rsid w:val="008173F3"/>
    <w:rsid w:val="0082117C"/>
    <w:rsid w:val="008227E9"/>
    <w:rsid w:val="008252C5"/>
    <w:rsid w:val="00831860"/>
    <w:rsid w:val="00832F2D"/>
    <w:rsid w:val="00836C6A"/>
    <w:rsid w:val="00841C9F"/>
    <w:rsid w:val="0084294E"/>
    <w:rsid w:val="00843EFF"/>
    <w:rsid w:val="008442A5"/>
    <w:rsid w:val="008477A9"/>
    <w:rsid w:val="0085416A"/>
    <w:rsid w:val="00856B0F"/>
    <w:rsid w:val="0086691B"/>
    <w:rsid w:val="0087186A"/>
    <w:rsid w:val="00872C56"/>
    <w:rsid w:val="00874F67"/>
    <w:rsid w:val="0087670D"/>
    <w:rsid w:val="00876AC2"/>
    <w:rsid w:val="00877D5E"/>
    <w:rsid w:val="00883F43"/>
    <w:rsid w:val="00884C98"/>
    <w:rsid w:val="00884CE2"/>
    <w:rsid w:val="00885E7D"/>
    <w:rsid w:val="0089363F"/>
    <w:rsid w:val="00894D05"/>
    <w:rsid w:val="00896ED8"/>
    <w:rsid w:val="008A209D"/>
    <w:rsid w:val="008A2436"/>
    <w:rsid w:val="008A4E8C"/>
    <w:rsid w:val="008A563D"/>
    <w:rsid w:val="008B3B0A"/>
    <w:rsid w:val="008B7CE4"/>
    <w:rsid w:val="008C2BA0"/>
    <w:rsid w:val="008C5E9D"/>
    <w:rsid w:val="008C69F2"/>
    <w:rsid w:val="008C7819"/>
    <w:rsid w:val="008D1D44"/>
    <w:rsid w:val="008D3E6C"/>
    <w:rsid w:val="008E04EC"/>
    <w:rsid w:val="008E43F4"/>
    <w:rsid w:val="008F1DE8"/>
    <w:rsid w:val="008F42F6"/>
    <w:rsid w:val="008F5282"/>
    <w:rsid w:val="00912BAC"/>
    <w:rsid w:val="00925058"/>
    <w:rsid w:val="00926CDB"/>
    <w:rsid w:val="00930113"/>
    <w:rsid w:val="0093171E"/>
    <w:rsid w:val="009356EC"/>
    <w:rsid w:val="00937FB2"/>
    <w:rsid w:val="0094114F"/>
    <w:rsid w:val="009467D0"/>
    <w:rsid w:val="0095690D"/>
    <w:rsid w:val="009609C5"/>
    <w:rsid w:val="00965B1A"/>
    <w:rsid w:val="00971B57"/>
    <w:rsid w:val="00976933"/>
    <w:rsid w:val="00981893"/>
    <w:rsid w:val="00984974"/>
    <w:rsid w:val="00986438"/>
    <w:rsid w:val="00987DBF"/>
    <w:rsid w:val="009968EB"/>
    <w:rsid w:val="009970F9"/>
    <w:rsid w:val="009A5590"/>
    <w:rsid w:val="009C3837"/>
    <w:rsid w:val="009C44BD"/>
    <w:rsid w:val="009C537F"/>
    <w:rsid w:val="009D0585"/>
    <w:rsid w:val="009D2BB3"/>
    <w:rsid w:val="009E0846"/>
    <w:rsid w:val="009E1EF4"/>
    <w:rsid w:val="009E1F32"/>
    <w:rsid w:val="009E4BD5"/>
    <w:rsid w:val="009F1BE0"/>
    <w:rsid w:val="009F4EFD"/>
    <w:rsid w:val="009F7CED"/>
    <w:rsid w:val="00A04569"/>
    <w:rsid w:val="00A0736A"/>
    <w:rsid w:val="00A07DE7"/>
    <w:rsid w:val="00A120D6"/>
    <w:rsid w:val="00A1301A"/>
    <w:rsid w:val="00A14C37"/>
    <w:rsid w:val="00A161B9"/>
    <w:rsid w:val="00A219D7"/>
    <w:rsid w:val="00A25D63"/>
    <w:rsid w:val="00A2785C"/>
    <w:rsid w:val="00A33DCF"/>
    <w:rsid w:val="00A377FE"/>
    <w:rsid w:val="00A4128C"/>
    <w:rsid w:val="00A41AEF"/>
    <w:rsid w:val="00A447B3"/>
    <w:rsid w:val="00A46842"/>
    <w:rsid w:val="00A500DD"/>
    <w:rsid w:val="00A52C3F"/>
    <w:rsid w:val="00A55DB6"/>
    <w:rsid w:val="00A61784"/>
    <w:rsid w:val="00A64120"/>
    <w:rsid w:val="00A72854"/>
    <w:rsid w:val="00A72973"/>
    <w:rsid w:val="00A74AFD"/>
    <w:rsid w:val="00A80613"/>
    <w:rsid w:val="00A83A98"/>
    <w:rsid w:val="00A85AEA"/>
    <w:rsid w:val="00A94019"/>
    <w:rsid w:val="00AA28E8"/>
    <w:rsid w:val="00AB0708"/>
    <w:rsid w:val="00AB0C45"/>
    <w:rsid w:val="00AB6652"/>
    <w:rsid w:val="00AC0F68"/>
    <w:rsid w:val="00AC1AF8"/>
    <w:rsid w:val="00AC447D"/>
    <w:rsid w:val="00AD5446"/>
    <w:rsid w:val="00AD623F"/>
    <w:rsid w:val="00AE03F3"/>
    <w:rsid w:val="00AF5E71"/>
    <w:rsid w:val="00B05532"/>
    <w:rsid w:val="00B106D0"/>
    <w:rsid w:val="00B13AE3"/>
    <w:rsid w:val="00B17714"/>
    <w:rsid w:val="00B25550"/>
    <w:rsid w:val="00B26845"/>
    <w:rsid w:val="00B30DCD"/>
    <w:rsid w:val="00B377D3"/>
    <w:rsid w:val="00B4178F"/>
    <w:rsid w:val="00B4216E"/>
    <w:rsid w:val="00B448DC"/>
    <w:rsid w:val="00B463AC"/>
    <w:rsid w:val="00B51095"/>
    <w:rsid w:val="00B52A36"/>
    <w:rsid w:val="00B6123C"/>
    <w:rsid w:val="00B61CA6"/>
    <w:rsid w:val="00B65F1B"/>
    <w:rsid w:val="00B66D03"/>
    <w:rsid w:val="00B7000F"/>
    <w:rsid w:val="00B729FC"/>
    <w:rsid w:val="00B73EC6"/>
    <w:rsid w:val="00B766E4"/>
    <w:rsid w:val="00B82FE3"/>
    <w:rsid w:val="00B8326D"/>
    <w:rsid w:val="00B84AF8"/>
    <w:rsid w:val="00B9121E"/>
    <w:rsid w:val="00B937B6"/>
    <w:rsid w:val="00BA450F"/>
    <w:rsid w:val="00BB545F"/>
    <w:rsid w:val="00BB5F58"/>
    <w:rsid w:val="00BD4B65"/>
    <w:rsid w:val="00BE1AB9"/>
    <w:rsid w:val="00BE280C"/>
    <w:rsid w:val="00BF054E"/>
    <w:rsid w:val="00BF0DB9"/>
    <w:rsid w:val="00BF0DF9"/>
    <w:rsid w:val="00BF500A"/>
    <w:rsid w:val="00C12B93"/>
    <w:rsid w:val="00C134C3"/>
    <w:rsid w:val="00C257BE"/>
    <w:rsid w:val="00C26C14"/>
    <w:rsid w:val="00C27D76"/>
    <w:rsid w:val="00C31D59"/>
    <w:rsid w:val="00C32A7E"/>
    <w:rsid w:val="00C36892"/>
    <w:rsid w:val="00C4009A"/>
    <w:rsid w:val="00C401C2"/>
    <w:rsid w:val="00C46330"/>
    <w:rsid w:val="00C47F73"/>
    <w:rsid w:val="00C52E86"/>
    <w:rsid w:val="00C6077B"/>
    <w:rsid w:val="00C61441"/>
    <w:rsid w:val="00C62513"/>
    <w:rsid w:val="00C7294E"/>
    <w:rsid w:val="00C812D8"/>
    <w:rsid w:val="00C91F90"/>
    <w:rsid w:val="00CA57DF"/>
    <w:rsid w:val="00CB0063"/>
    <w:rsid w:val="00CB112B"/>
    <w:rsid w:val="00CB4D37"/>
    <w:rsid w:val="00CB66F7"/>
    <w:rsid w:val="00CC0C62"/>
    <w:rsid w:val="00CC259C"/>
    <w:rsid w:val="00CC42D1"/>
    <w:rsid w:val="00CC5B3E"/>
    <w:rsid w:val="00CE1A87"/>
    <w:rsid w:val="00CF25EF"/>
    <w:rsid w:val="00CF4411"/>
    <w:rsid w:val="00D04A96"/>
    <w:rsid w:val="00D05B67"/>
    <w:rsid w:val="00D05D52"/>
    <w:rsid w:val="00D24980"/>
    <w:rsid w:val="00D2566C"/>
    <w:rsid w:val="00D25C19"/>
    <w:rsid w:val="00D26D53"/>
    <w:rsid w:val="00D31F43"/>
    <w:rsid w:val="00D40E59"/>
    <w:rsid w:val="00D415E6"/>
    <w:rsid w:val="00D444C5"/>
    <w:rsid w:val="00D46445"/>
    <w:rsid w:val="00D530DC"/>
    <w:rsid w:val="00D571DB"/>
    <w:rsid w:val="00D62023"/>
    <w:rsid w:val="00D7070F"/>
    <w:rsid w:val="00D709DD"/>
    <w:rsid w:val="00D80CBC"/>
    <w:rsid w:val="00D8294A"/>
    <w:rsid w:val="00D83F98"/>
    <w:rsid w:val="00D84A75"/>
    <w:rsid w:val="00D85F90"/>
    <w:rsid w:val="00D90649"/>
    <w:rsid w:val="00D91E89"/>
    <w:rsid w:val="00D9213D"/>
    <w:rsid w:val="00D965B1"/>
    <w:rsid w:val="00D97DF9"/>
    <w:rsid w:val="00DA6526"/>
    <w:rsid w:val="00DA6C54"/>
    <w:rsid w:val="00DC54A3"/>
    <w:rsid w:val="00DD181C"/>
    <w:rsid w:val="00DD2F2C"/>
    <w:rsid w:val="00DD48D9"/>
    <w:rsid w:val="00DE1540"/>
    <w:rsid w:val="00DE520C"/>
    <w:rsid w:val="00DF1E66"/>
    <w:rsid w:val="00DF60FD"/>
    <w:rsid w:val="00DF6410"/>
    <w:rsid w:val="00E007F7"/>
    <w:rsid w:val="00E02C0B"/>
    <w:rsid w:val="00E0549A"/>
    <w:rsid w:val="00E05F18"/>
    <w:rsid w:val="00E06A27"/>
    <w:rsid w:val="00E12202"/>
    <w:rsid w:val="00E149BF"/>
    <w:rsid w:val="00E242C5"/>
    <w:rsid w:val="00E24673"/>
    <w:rsid w:val="00E24F26"/>
    <w:rsid w:val="00E261B4"/>
    <w:rsid w:val="00E31E85"/>
    <w:rsid w:val="00E407FF"/>
    <w:rsid w:val="00E40C34"/>
    <w:rsid w:val="00E41E2C"/>
    <w:rsid w:val="00E44207"/>
    <w:rsid w:val="00E61DB8"/>
    <w:rsid w:val="00E66C57"/>
    <w:rsid w:val="00E66D00"/>
    <w:rsid w:val="00E6762B"/>
    <w:rsid w:val="00E7224C"/>
    <w:rsid w:val="00E729F2"/>
    <w:rsid w:val="00E75DBD"/>
    <w:rsid w:val="00E76D67"/>
    <w:rsid w:val="00E77013"/>
    <w:rsid w:val="00E805D3"/>
    <w:rsid w:val="00E80826"/>
    <w:rsid w:val="00E84DA1"/>
    <w:rsid w:val="00E85CF1"/>
    <w:rsid w:val="00E91332"/>
    <w:rsid w:val="00E97671"/>
    <w:rsid w:val="00EA3045"/>
    <w:rsid w:val="00EB5F73"/>
    <w:rsid w:val="00EC090A"/>
    <w:rsid w:val="00EC1DE8"/>
    <w:rsid w:val="00EC35AE"/>
    <w:rsid w:val="00ED4708"/>
    <w:rsid w:val="00EE0D69"/>
    <w:rsid w:val="00EE0F26"/>
    <w:rsid w:val="00EE2ABB"/>
    <w:rsid w:val="00EF192B"/>
    <w:rsid w:val="00EF1BF0"/>
    <w:rsid w:val="00F068FC"/>
    <w:rsid w:val="00F06B8A"/>
    <w:rsid w:val="00F07A7D"/>
    <w:rsid w:val="00F153C1"/>
    <w:rsid w:val="00F16839"/>
    <w:rsid w:val="00F211E7"/>
    <w:rsid w:val="00F21C2B"/>
    <w:rsid w:val="00F21D37"/>
    <w:rsid w:val="00F221F0"/>
    <w:rsid w:val="00F24C0D"/>
    <w:rsid w:val="00F26136"/>
    <w:rsid w:val="00F2713B"/>
    <w:rsid w:val="00F305D8"/>
    <w:rsid w:val="00F37106"/>
    <w:rsid w:val="00F44A2E"/>
    <w:rsid w:val="00F47D57"/>
    <w:rsid w:val="00F55DC4"/>
    <w:rsid w:val="00F576B3"/>
    <w:rsid w:val="00F723F2"/>
    <w:rsid w:val="00F745E1"/>
    <w:rsid w:val="00F75A79"/>
    <w:rsid w:val="00F7620E"/>
    <w:rsid w:val="00F775AD"/>
    <w:rsid w:val="00F80E07"/>
    <w:rsid w:val="00F90326"/>
    <w:rsid w:val="00F90F86"/>
    <w:rsid w:val="00F92DF0"/>
    <w:rsid w:val="00FA0454"/>
    <w:rsid w:val="00FA4A9E"/>
    <w:rsid w:val="00FB1248"/>
    <w:rsid w:val="00FB217D"/>
    <w:rsid w:val="00FB29CC"/>
    <w:rsid w:val="00FC0522"/>
    <w:rsid w:val="00FC2DE3"/>
    <w:rsid w:val="00FD3D04"/>
    <w:rsid w:val="00FD49A0"/>
    <w:rsid w:val="00FE27DE"/>
    <w:rsid w:val="00FF66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CC85C0"/>
  <w15:chartTrackingRefBased/>
  <w15:docId w15:val="{461664F2-C41A-4A26-BE38-169D65F37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s-ES"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styleId="Textoindependiente2">
    <w:name w:val="Body Text 2"/>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Bolita,List Paragraph,Párrafo de lista2,Párrafo de lista3,Párrafo de lista21,BOLA,Viñeta 6,Párrafo de lista1,Sin espaciado1,MIBEX B,BOLADEF,HOJA,Viñeta Chulo,Viñeta nivel 1,Guión,Viñeta 2,Titulo 8,Titulo 2,Párrafo de lista31"/>
    <w:basedOn w:val="Normal"/>
    <w:link w:val="PrrafodelistaCar"/>
    <w:uiPriority w:val="34"/>
    <w:qFormat/>
    <w:rsid w:val="00D46445"/>
    <w:pPr>
      <w:ind w:left="720"/>
      <w:contextualSpacing/>
    </w:pPr>
  </w:style>
  <w:style w:type="character" w:customStyle="1" w:styleId="PrrafodelistaCar">
    <w:name w:val="Párrafo de lista Car"/>
    <w:aliases w:val="titulo 5 Car,Bolita Car,List Paragraph Car,Párrafo de lista2 Car,Párrafo de lista3 Car,Párrafo de lista21 Car,BOLA Car,Viñeta 6 Car,Párrafo de lista1 Car,Sin espaciado1 Car,MIBEX B Car,BOLADEF Car,HOJA Car,Viñeta Chulo Car,Guión Car"/>
    <w:link w:val="Prrafodelista"/>
    <w:uiPriority w:val="34"/>
    <w:locked/>
    <w:rsid w:val="00323EFB"/>
    <w:rPr>
      <w:rFonts w:ascii="Arial" w:hAnsi="Arial"/>
      <w:lang w:val="es-ES" w:eastAsia="es-ES"/>
    </w:rPr>
  </w:style>
  <w:style w:type="paragraph" w:styleId="Sinespaciado">
    <w:name w:val="No Spacing"/>
    <w:uiPriority w:val="1"/>
    <w:qFormat/>
    <w:rsid w:val="0015079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571816284">
      <w:bodyDiv w:val="1"/>
      <w:marLeft w:val="0"/>
      <w:marRight w:val="0"/>
      <w:marTop w:val="0"/>
      <w:marBottom w:val="0"/>
      <w:divBdr>
        <w:top w:val="none" w:sz="0" w:space="0" w:color="auto"/>
        <w:left w:val="none" w:sz="0" w:space="0" w:color="auto"/>
        <w:bottom w:val="none" w:sz="0" w:space="0" w:color="auto"/>
        <w:right w:val="none" w:sz="0" w:space="0" w:color="auto"/>
      </w:divBdr>
      <w:divsChild>
        <w:div w:id="1130628005">
          <w:marLeft w:val="0"/>
          <w:marRight w:val="0"/>
          <w:marTop w:val="0"/>
          <w:marBottom w:val="0"/>
          <w:divBdr>
            <w:top w:val="none" w:sz="0" w:space="0" w:color="auto"/>
            <w:left w:val="none" w:sz="0" w:space="0" w:color="auto"/>
            <w:bottom w:val="none" w:sz="0" w:space="0" w:color="auto"/>
            <w:right w:val="none" w:sz="0" w:space="0" w:color="auto"/>
          </w:divBdr>
        </w:div>
        <w:div w:id="1821771511">
          <w:marLeft w:val="0"/>
          <w:marRight w:val="0"/>
          <w:marTop w:val="0"/>
          <w:marBottom w:val="0"/>
          <w:divBdr>
            <w:top w:val="none" w:sz="0" w:space="0" w:color="auto"/>
            <w:left w:val="none" w:sz="0" w:space="0" w:color="auto"/>
            <w:bottom w:val="none" w:sz="0" w:space="0" w:color="auto"/>
            <w:right w:val="none" w:sz="0" w:space="0" w:color="auto"/>
          </w:divBdr>
        </w:div>
        <w:div w:id="714164781">
          <w:marLeft w:val="0"/>
          <w:marRight w:val="0"/>
          <w:marTop w:val="0"/>
          <w:marBottom w:val="0"/>
          <w:divBdr>
            <w:top w:val="none" w:sz="0" w:space="0" w:color="auto"/>
            <w:left w:val="none" w:sz="0" w:space="0" w:color="auto"/>
            <w:bottom w:val="none" w:sz="0" w:space="0" w:color="auto"/>
            <w:right w:val="none" w:sz="0" w:space="0" w:color="auto"/>
          </w:divBdr>
        </w:div>
        <w:div w:id="1212770910">
          <w:marLeft w:val="0"/>
          <w:marRight w:val="0"/>
          <w:marTop w:val="0"/>
          <w:marBottom w:val="0"/>
          <w:divBdr>
            <w:top w:val="none" w:sz="0" w:space="0" w:color="auto"/>
            <w:left w:val="none" w:sz="0" w:space="0" w:color="auto"/>
            <w:bottom w:val="none" w:sz="0" w:space="0" w:color="auto"/>
            <w:right w:val="none" w:sz="0" w:space="0" w:color="auto"/>
          </w:divBdr>
        </w:div>
        <w:div w:id="755325533">
          <w:marLeft w:val="0"/>
          <w:marRight w:val="0"/>
          <w:marTop w:val="0"/>
          <w:marBottom w:val="0"/>
          <w:divBdr>
            <w:top w:val="none" w:sz="0" w:space="0" w:color="auto"/>
            <w:left w:val="none" w:sz="0" w:space="0" w:color="auto"/>
            <w:bottom w:val="none" w:sz="0" w:space="0" w:color="auto"/>
            <w:right w:val="none" w:sz="0" w:space="0" w:color="auto"/>
          </w:divBdr>
        </w:div>
        <w:div w:id="959803391">
          <w:marLeft w:val="0"/>
          <w:marRight w:val="0"/>
          <w:marTop w:val="0"/>
          <w:marBottom w:val="0"/>
          <w:divBdr>
            <w:top w:val="none" w:sz="0" w:space="0" w:color="auto"/>
            <w:left w:val="none" w:sz="0" w:space="0" w:color="auto"/>
            <w:bottom w:val="none" w:sz="0" w:space="0" w:color="auto"/>
            <w:right w:val="none" w:sz="0" w:space="0" w:color="auto"/>
          </w:divBdr>
        </w:div>
        <w:div w:id="751783458">
          <w:marLeft w:val="0"/>
          <w:marRight w:val="0"/>
          <w:marTop w:val="0"/>
          <w:marBottom w:val="0"/>
          <w:divBdr>
            <w:top w:val="none" w:sz="0" w:space="0" w:color="auto"/>
            <w:left w:val="none" w:sz="0" w:space="0" w:color="auto"/>
            <w:bottom w:val="none" w:sz="0" w:space="0" w:color="auto"/>
            <w:right w:val="none" w:sz="0" w:space="0" w:color="auto"/>
          </w:divBdr>
        </w:div>
        <w:div w:id="173610908">
          <w:marLeft w:val="0"/>
          <w:marRight w:val="0"/>
          <w:marTop w:val="0"/>
          <w:marBottom w:val="0"/>
          <w:divBdr>
            <w:top w:val="none" w:sz="0" w:space="0" w:color="auto"/>
            <w:left w:val="none" w:sz="0" w:space="0" w:color="auto"/>
            <w:bottom w:val="none" w:sz="0" w:space="0" w:color="auto"/>
            <w:right w:val="none" w:sz="0" w:space="0" w:color="auto"/>
          </w:divBdr>
        </w:div>
        <w:div w:id="1362785753">
          <w:marLeft w:val="0"/>
          <w:marRight w:val="0"/>
          <w:marTop w:val="0"/>
          <w:marBottom w:val="0"/>
          <w:divBdr>
            <w:top w:val="none" w:sz="0" w:space="0" w:color="auto"/>
            <w:left w:val="none" w:sz="0" w:space="0" w:color="auto"/>
            <w:bottom w:val="none" w:sz="0" w:space="0" w:color="auto"/>
            <w:right w:val="none" w:sz="0" w:space="0" w:color="auto"/>
          </w:divBdr>
        </w:div>
        <w:div w:id="700400028">
          <w:marLeft w:val="0"/>
          <w:marRight w:val="0"/>
          <w:marTop w:val="0"/>
          <w:marBottom w:val="0"/>
          <w:divBdr>
            <w:top w:val="none" w:sz="0" w:space="0" w:color="auto"/>
            <w:left w:val="none" w:sz="0" w:space="0" w:color="auto"/>
            <w:bottom w:val="none" w:sz="0" w:space="0" w:color="auto"/>
            <w:right w:val="none" w:sz="0" w:space="0" w:color="auto"/>
          </w:divBdr>
        </w:div>
        <w:div w:id="683551449">
          <w:marLeft w:val="0"/>
          <w:marRight w:val="0"/>
          <w:marTop w:val="0"/>
          <w:marBottom w:val="0"/>
          <w:divBdr>
            <w:top w:val="none" w:sz="0" w:space="0" w:color="auto"/>
            <w:left w:val="none" w:sz="0" w:space="0" w:color="auto"/>
            <w:bottom w:val="none" w:sz="0" w:space="0" w:color="auto"/>
            <w:right w:val="none" w:sz="0" w:space="0" w:color="auto"/>
          </w:divBdr>
        </w:div>
        <w:div w:id="1491797491">
          <w:marLeft w:val="0"/>
          <w:marRight w:val="0"/>
          <w:marTop w:val="0"/>
          <w:marBottom w:val="0"/>
          <w:divBdr>
            <w:top w:val="none" w:sz="0" w:space="0" w:color="auto"/>
            <w:left w:val="none" w:sz="0" w:space="0" w:color="auto"/>
            <w:bottom w:val="none" w:sz="0" w:space="0" w:color="auto"/>
            <w:right w:val="none" w:sz="0" w:space="0" w:color="auto"/>
          </w:divBdr>
        </w:div>
        <w:div w:id="1428308826">
          <w:marLeft w:val="0"/>
          <w:marRight w:val="0"/>
          <w:marTop w:val="0"/>
          <w:marBottom w:val="0"/>
          <w:divBdr>
            <w:top w:val="none" w:sz="0" w:space="0" w:color="auto"/>
            <w:left w:val="none" w:sz="0" w:space="0" w:color="auto"/>
            <w:bottom w:val="none" w:sz="0" w:space="0" w:color="auto"/>
            <w:right w:val="none" w:sz="0" w:space="0" w:color="auto"/>
          </w:divBdr>
        </w:div>
        <w:div w:id="2038265666">
          <w:marLeft w:val="0"/>
          <w:marRight w:val="0"/>
          <w:marTop w:val="0"/>
          <w:marBottom w:val="0"/>
          <w:divBdr>
            <w:top w:val="none" w:sz="0" w:space="0" w:color="auto"/>
            <w:left w:val="none" w:sz="0" w:space="0" w:color="auto"/>
            <w:bottom w:val="none" w:sz="0" w:space="0" w:color="auto"/>
            <w:right w:val="none" w:sz="0" w:space="0" w:color="auto"/>
          </w:divBdr>
        </w:div>
        <w:div w:id="1314722864">
          <w:marLeft w:val="0"/>
          <w:marRight w:val="0"/>
          <w:marTop w:val="0"/>
          <w:marBottom w:val="0"/>
          <w:divBdr>
            <w:top w:val="none" w:sz="0" w:space="0" w:color="auto"/>
            <w:left w:val="none" w:sz="0" w:space="0" w:color="auto"/>
            <w:bottom w:val="none" w:sz="0" w:space="0" w:color="auto"/>
            <w:right w:val="none" w:sz="0" w:space="0" w:color="auto"/>
          </w:divBdr>
        </w:div>
        <w:div w:id="129368618">
          <w:marLeft w:val="0"/>
          <w:marRight w:val="0"/>
          <w:marTop w:val="0"/>
          <w:marBottom w:val="0"/>
          <w:divBdr>
            <w:top w:val="none" w:sz="0" w:space="0" w:color="auto"/>
            <w:left w:val="none" w:sz="0" w:space="0" w:color="auto"/>
            <w:bottom w:val="none" w:sz="0" w:space="0" w:color="auto"/>
            <w:right w:val="none" w:sz="0" w:space="0" w:color="auto"/>
          </w:divBdr>
        </w:div>
        <w:div w:id="2084372773">
          <w:marLeft w:val="0"/>
          <w:marRight w:val="0"/>
          <w:marTop w:val="0"/>
          <w:marBottom w:val="0"/>
          <w:divBdr>
            <w:top w:val="none" w:sz="0" w:space="0" w:color="auto"/>
            <w:left w:val="none" w:sz="0" w:space="0" w:color="auto"/>
            <w:bottom w:val="none" w:sz="0" w:space="0" w:color="auto"/>
            <w:right w:val="none" w:sz="0" w:space="0" w:color="auto"/>
          </w:divBdr>
        </w:div>
        <w:div w:id="2143032012">
          <w:marLeft w:val="0"/>
          <w:marRight w:val="0"/>
          <w:marTop w:val="0"/>
          <w:marBottom w:val="0"/>
          <w:divBdr>
            <w:top w:val="none" w:sz="0" w:space="0" w:color="auto"/>
            <w:left w:val="none" w:sz="0" w:space="0" w:color="auto"/>
            <w:bottom w:val="none" w:sz="0" w:space="0" w:color="auto"/>
            <w:right w:val="none" w:sz="0" w:space="0" w:color="auto"/>
          </w:divBdr>
        </w:div>
      </w:divsChild>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1800300090">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bf.gov.co/cargues/avance/docs/decreto_3570_2011.htm" TargetMode="External"/><Relationship Id="rId13" Type="http://schemas.openxmlformats.org/officeDocument/2006/relationships/hyperlink" Target="http://www.andi.com.co/Uploads/guia_participacion_ciudadana.pdf"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ipieca.org/resources/good-practice/alien-invasive-species-and-the-oil-and-gas-industry/"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fc.org/ehsguidelines" TargetMode="External"/><Relationship Id="rId5" Type="http://schemas.openxmlformats.org/officeDocument/2006/relationships/webSettings" Target="webSettings.xml"/><Relationship Id="rId15" Type="http://schemas.openxmlformats.org/officeDocument/2006/relationships/hyperlink" Target="https://aida.ineris.fr/consultation_document/8421" TargetMode="External"/><Relationship Id="rId10" Type="http://schemas.openxmlformats.org/officeDocument/2006/relationships/hyperlink" Target="http://library.seg.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open.alberta.ca/dataset/6785514a-e668-4f7f-92aa-c7cc3e85f787/%20resource/40be42c6-9a38-44ae-bee3-000e876ee1af/download/2012-878-5.pdf" TargetMode="External"/><Relationship Id="rId14" Type="http://schemas.openxmlformats.org/officeDocument/2006/relationships/hyperlink" Target="https://www.ipieca.org/resources/good-practice/environmental-management-in-the-upstream-oil-and-gas-industry/"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ACB1C-C356-4976-BEB2-8B9D3320A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4420</Words>
  <Characters>24316</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28679</CharactersWithSpaces>
  <SharedDoc>false</SharedDoc>
  <HLinks>
    <vt:vector size="6" baseType="variant">
      <vt:variant>
        <vt:i4>7995435</vt:i4>
      </vt:variant>
      <vt:variant>
        <vt:i4>3</vt:i4>
      </vt:variant>
      <vt:variant>
        <vt:i4>0</vt:i4>
      </vt:variant>
      <vt:variant>
        <vt:i4>5</vt:i4>
      </vt:variant>
      <vt:variant>
        <vt:lpwstr>http://www.minambiente.gov.co/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maandrade@minambiente.gov.co</cp:lastModifiedBy>
  <cp:revision>6</cp:revision>
  <cp:lastPrinted>2019-07-08T22:30:00Z</cp:lastPrinted>
  <dcterms:created xsi:type="dcterms:W3CDTF">2022-04-18T20:58:00Z</dcterms:created>
  <dcterms:modified xsi:type="dcterms:W3CDTF">2022-04-28T22:06:00Z</dcterms:modified>
</cp:coreProperties>
</file>