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26112" w14:textId="77777777" w:rsidR="003B24FD" w:rsidRPr="006E030D" w:rsidRDefault="003B24FD" w:rsidP="007860BD">
      <w:pPr>
        <w:jc w:val="center"/>
        <w:rPr>
          <w:rFonts w:ascii="Arial" w:hAnsi="Arial" w:cs="Arial"/>
          <w:szCs w:val="24"/>
          <w:lang w:val="es-CO"/>
        </w:rPr>
      </w:pPr>
    </w:p>
    <w:p w14:paraId="6682CBD9" w14:textId="77777777" w:rsidR="00B636A2" w:rsidRPr="006E030D" w:rsidRDefault="00B636A2" w:rsidP="007860BD">
      <w:pPr>
        <w:jc w:val="center"/>
        <w:rPr>
          <w:rFonts w:ascii="Arial" w:hAnsi="Arial" w:cs="Arial"/>
          <w:szCs w:val="24"/>
          <w:lang w:val="es-CO"/>
        </w:rPr>
      </w:pPr>
    </w:p>
    <w:p w14:paraId="42D33BA4" w14:textId="77777777" w:rsidR="00B636A2" w:rsidRPr="006E030D" w:rsidRDefault="00B636A2" w:rsidP="007860BD">
      <w:pPr>
        <w:jc w:val="center"/>
        <w:rPr>
          <w:rFonts w:ascii="Arial" w:hAnsi="Arial" w:cs="Arial"/>
          <w:szCs w:val="24"/>
          <w:lang w:val="es-CO"/>
        </w:rPr>
      </w:pPr>
    </w:p>
    <w:p w14:paraId="3CA3ED6D" w14:textId="77777777" w:rsidR="00B636A2" w:rsidRPr="006E030D" w:rsidRDefault="00B636A2" w:rsidP="007860BD">
      <w:pPr>
        <w:jc w:val="center"/>
        <w:rPr>
          <w:rFonts w:ascii="Arial" w:hAnsi="Arial" w:cs="Arial"/>
          <w:szCs w:val="24"/>
          <w:lang w:val="es-CO"/>
        </w:rPr>
      </w:pPr>
    </w:p>
    <w:p w14:paraId="77D8492F" w14:textId="77777777" w:rsidR="00B636A2" w:rsidRPr="006E030D" w:rsidRDefault="00B636A2" w:rsidP="007860BD">
      <w:pPr>
        <w:jc w:val="center"/>
        <w:rPr>
          <w:rFonts w:ascii="Arial" w:hAnsi="Arial" w:cs="Arial"/>
          <w:szCs w:val="24"/>
          <w:lang w:val="es-CO"/>
        </w:rPr>
      </w:pPr>
    </w:p>
    <w:p w14:paraId="3F7C8111" w14:textId="77777777" w:rsidR="00FB63D4" w:rsidRPr="006E030D" w:rsidRDefault="00FB63D4" w:rsidP="007860BD">
      <w:pPr>
        <w:ind w:left="708" w:hanging="708"/>
        <w:jc w:val="center"/>
        <w:rPr>
          <w:rFonts w:ascii="Arial" w:hAnsi="Arial" w:cs="Arial"/>
          <w:szCs w:val="24"/>
          <w:lang w:val="es-CO"/>
        </w:rPr>
      </w:pPr>
    </w:p>
    <w:p w14:paraId="26703FB8" w14:textId="77777777" w:rsidR="00B27360" w:rsidRPr="006E030D" w:rsidRDefault="00B27360" w:rsidP="007860BD">
      <w:pPr>
        <w:ind w:left="708" w:hanging="708"/>
        <w:jc w:val="center"/>
        <w:rPr>
          <w:rFonts w:ascii="Arial" w:hAnsi="Arial" w:cs="Arial"/>
          <w:szCs w:val="24"/>
          <w:lang w:val="es-CO"/>
        </w:rPr>
      </w:pPr>
    </w:p>
    <w:p w14:paraId="3B4947D1" w14:textId="6EAD227F" w:rsidR="00FA25B0" w:rsidRPr="006E030D" w:rsidRDefault="008501FB" w:rsidP="007860BD">
      <w:pPr>
        <w:ind w:left="-284"/>
        <w:jc w:val="center"/>
        <w:rPr>
          <w:rFonts w:ascii="Arial" w:hAnsi="Arial" w:cs="Arial"/>
          <w:szCs w:val="24"/>
          <w:lang w:val="es-CO"/>
        </w:rPr>
      </w:pPr>
      <w:r w:rsidRPr="006E030D">
        <w:rPr>
          <w:rFonts w:ascii="Arial" w:hAnsi="Arial" w:cs="Arial"/>
          <w:szCs w:val="24"/>
          <w:lang w:val="es-CO"/>
        </w:rPr>
        <w:t xml:space="preserve">“Por la cual se </w:t>
      </w:r>
      <w:r w:rsidR="006D27F7" w:rsidRPr="006E030D">
        <w:rPr>
          <w:rFonts w:ascii="Arial" w:hAnsi="Arial" w:cs="Arial"/>
          <w:szCs w:val="24"/>
          <w:lang w:val="es-CO"/>
        </w:rPr>
        <w:t xml:space="preserve">expide </w:t>
      </w:r>
      <w:r w:rsidRPr="006E030D">
        <w:rPr>
          <w:rFonts w:ascii="Arial" w:hAnsi="Arial" w:cs="Arial"/>
          <w:szCs w:val="24"/>
          <w:lang w:val="es-CO"/>
        </w:rPr>
        <w:t xml:space="preserve">el límite </w:t>
      </w:r>
      <w:r w:rsidR="00CF7B4B" w:rsidRPr="006E030D">
        <w:rPr>
          <w:rFonts w:ascii="Arial" w:hAnsi="Arial" w:cs="Arial"/>
          <w:szCs w:val="24"/>
          <w:lang w:val="es-CO"/>
        </w:rPr>
        <w:t xml:space="preserve">de huella de carbono asociado al inventario de </w:t>
      </w:r>
      <w:r w:rsidR="00DE0EAA" w:rsidRPr="006E030D">
        <w:rPr>
          <w:rFonts w:ascii="Arial" w:hAnsi="Arial" w:cs="Arial"/>
          <w:szCs w:val="24"/>
          <w:lang w:val="es-CO"/>
        </w:rPr>
        <w:t xml:space="preserve">emisiones </w:t>
      </w:r>
      <w:r w:rsidR="00CF7B4B" w:rsidRPr="006E030D">
        <w:rPr>
          <w:rFonts w:ascii="Arial" w:hAnsi="Arial" w:cs="Arial"/>
          <w:szCs w:val="24"/>
          <w:lang w:val="es-CO"/>
        </w:rPr>
        <w:t xml:space="preserve">de </w:t>
      </w:r>
      <w:r w:rsidR="00F551A1" w:rsidRPr="006E030D">
        <w:rPr>
          <w:rFonts w:ascii="Arial" w:hAnsi="Arial" w:cs="Arial"/>
          <w:szCs w:val="24"/>
          <w:lang w:val="es-CO"/>
        </w:rPr>
        <w:t>g</w:t>
      </w:r>
      <w:r w:rsidRPr="006E030D">
        <w:rPr>
          <w:rFonts w:ascii="Arial" w:hAnsi="Arial" w:cs="Arial"/>
          <w:szCs w:val="24"/>
          <w:lang w:val="es-CO"/>
        </w:rPr>
        <w:t xml:space="preserve">ases </w:t>
      </w:r>
      <w:r w:rsidR="00F551A1" w:rsidRPr="006E030D">
        <w:rPr>
          <w:rFonts w:ascii="Arial" w:hAnsi="Arial" w:cs="Arial"/>
          <w:szCs w:val="24"/>
          <w:lang w:val="es-CO"/>
        </w:rPr>
        <w:t>e</w:t>
      </w:r>
      <w:r w:rsidRPr="006E030D">
        <w:rPr>
          <w:rFonts w:ascii="Arial" w:hAnsi="Arial" w:cs="Arial"/>
          <w:szCs w:val="24"/>
          <w:lang w:val="es-CO"/>
        </w:rPr>
        <w:t xml:space="preserve">fecto </w:t>
      </w:r>
      <w:r w:rsidR="00F551A1" w:rsidRPr="006E030D">
        <w:rPr>
          <w:rFonts w:ascii="Arial" w:hAnsi="Arial" w:cs="Arial"/>
          <w:szCs w:val="24"/>
          <w:lang w:val="es-CO"/>
        </w:rPr>
        <w:t>i</w:t>
      </w:r>
      <w:r w:rsidRPr="006E030D">
        <w:rPr>
          <w:rFonts w:ascii="Arial" w:hAnsi="Arial" w:cs="Arial"/>
          <w:szCs w:val="24"/>
          <w:lang w:val="es-CO"/>
        </w:rPr>
        <w:t>nvernadero del</w:t>
      </w:r>
      <w:r w:rsidR="00F551A1" w:rsidRPr="006E030D">
        <w:rPr>
          <w:rFonts w:ascii="Arial" w:hAnsi="Arial" w:cs="Arial"/>
          <w:szCs w:val="24"/>
          <w:lang w:val="es-CO"/>
        </w:rPr>
        <w:t xml:space="preserve"> Etanol</w:t>
      </w:r>
      <w:r w:rsidRPr="006E030D">
        <w:rPr>
          <w:rFonts w:ascii="Arial" w:hAnsi="Arial" w:cs="Arial"/>
          <w:szCs w:val="24"/>
          <w:lang w:val="es-CO"/>
        </w:rPr>
        <w:t xml:space="preserve"> </w:t>
      </w:r>
      <w:r w:rsidR="00CF7B4B" w:rsidRPr="006E030D">
        <w:rPr>
          <w:rFonts w:ascii="Arial" w:hAnsi="Arial" w:cs="Arial"/>
          <w:szCs w:val="24"/>
          <w:lang w:val="es-CO"/>
        </w:rPr>
        <w:t>A</w:t>
      </w:r>
      <w:r w:rsidRPr="006E030D">
        <w:rPr>
          <w:rFonts w:ascii="Arial" w:hAnsi="Arial" w:cs="Arial"/>
          <w:szCs w:val="24"/>
          <w:lang w:val="es-CO"/>
        </w:rPr>
        <w:t xml:space="preserve">nhidro </w:t>
      </w:r>
      <w:r w:rsidR="00CF7B4B" w:rsidRPr="006E030D">
        <w:rPr>
          <w:rFonts w:ascii="Arial" w:hAnsi="Arial" w:cs="Arial"/>
          <w:szCs w:val="24"/>
          <w:lang w:val="es-CO"/>
        </w:rPr>
        <w:t>C</w:t>
      </w:r>
      <w:r w:rsidRPr="006E030D">
        <w:rPr>
          <w:rFonts w:ascii="Arial" w:hAnsi="Arial" w:cs="Arial"/>
          <w:szCs w:val="24"/>
          <w:lang w:val="es-CO"/>
        </w:rPr>
        <w:t xml:space="preserve">ombustible </w:t>
      </w:r>
      <w:r w:rsidR="00CF7B4B" w:rsidRPr="006E030D">
        <w:rPr>
          <w:rFonts w:ascii="Arial" w:hAnsi="Arial" w:cs="Arial"/>
          <w:szCs w:val="24"/>
          <w:lang w:val="es-CO"/>
        </w:rPr>
        <w:t>D</w:t>
      </w:r>
      <w:r w:rsidRPr="006E030D">
        <w:rPr>
          <w:rFonts w:ascii="Arial" w:hAnsi="Arial" w:cs="Arial"/>
          <w:szCs w:val="24"/>
          <w:lang w:val="es-CO"/>
        </w:rPr>
        <w:t>esn</w:t>
      </w:r>
      <w:r w:rsidR="002419A9" w:rsidRPr="006E030D">
        <w:rPr>
          <w:rFonts w:ascii="Arial" w:hAnsi="Arial" w:cs="Arial"/>
          <w:szCs w:val="24"/>
          <w:lang w:val="es-CO"/>
        </w:rPr>
        <w:t>a</w:t>
      </w:r>
      <w:r w:rsidRPr="006E030D">
        <w:rPr>
          <w:rFonts w:ascii="Arial" w:hAnsi="Arial" w:cs="Arial"/>
          <w:szCs w:val="24"/>
          <w:lang w:val="es-CO"/>
        </w:rPr>
        <w:t>turalizado</w:t>
      </w:r>
      <w:r w:rsidR="00CF7B4B" w:rsidRPr="006E030D">
        <w:rPr>
          <w:rFonts w:ascii="Arial" w:hAnsi="Arial" w:cs="Arial"/>
          <w:szCs w:val="24"/>
          <w:lang w:val="es-CO"/>
        </w:rPr>
        <w:t xml:space="preserve"> y adoptan otras disposiciones</w:t>
      </w:r>
      <w:r w:rsidR="00471F3D" w:rsidRPr="006E030D">
        <w:rPr>
          <w:rFonts w:ascii="Arial" w:hAnsi="Arial" w:cs="Arial"/>
          <w:szCs w:val="24"/>
          <w:lang w:val="es-CO"/>
        </w:rPr>
        <w:t>”</w:t>
      </w:r>
      <w:r w:rsidR="00894E6F" w:rsidRPr="006E030D">
        <w:rPr>
          <w:rFonts w:ascii="Arial" w:hAnsi="Arial" w:cs="Arial"/>
          <w:szCs w:val="24"/>
          <w:lang w:val="es-CO"/>
        </w:rPr>
        <w:t xml:space="preserve"> </w:t>
      </w:r>
    </w:p>
    <w:p w14:paraId="0554EBD4" w14:textId="77777777" w:rsidR="003B24FD" w:rsidRPr="006E030D" w:rsidRDefault="003B24FD">
      <w:pPr>
        <w:ind w:right="50"/>
        <w:rPr>
          <w:rFonts w:ascii="Arial" w:hAnsi="Arial" w:cs="Arial"/>
          <w:b/>
          <w:szCs w:val="24"/>
          <w:lang w:val="es-CO"/>
        </w:rPr>
      </w:pPr>
    </w:p>
    <w:p w14:paraId="25E7E1C2" w14:textId="77777777" w:rsidR="00FD283E" w:rsidRPr="006E030D" w:rsidRDefault="00FD283E">
      <w:pPr>
        <w:ind w:left="-284" w:right="50"/>
        <w:jc w:val="center"/>
        <w:rPr>
          <w:rFonts w:ascii="Arial" w:hAnsi="Arial" w:cs="Arial"/>
          <w:b/>
          <w:szCs w:val="24"/>
          <w:lang w:val="es-CO"/>
        </w:rPr>
      </w:pPr>
    </w:p>
    <w:p w14:paraId="4BCC9CBA" w14:textId="77777777" w:rsidR="00ED5B7A" w:rsidRPr="006E030D" w:rsidRDefault="00ED5B7A">
      <w:pPr>
        <w:ind w:left="-284" w:right="50"/>
        <w:jc w:val="center"/>
        <w:rPr>
          <w:rFonts w:ascii="Arial" w:hAnsi="Arial" w:cs="Arial"/>
          <w:b/>
          <w:szCs w:val="24"/>
          <w:lang w:val="es-CO"/>
        </w:rPr>
      </w:pPr>
      <w:r w:rsidRPr="006E030D">
        <w:rPr>
          <w:rFonts w:ascii="Arial" w:hAnsi="Arial" w:cs="Arial"/>
          <w:b/>
          <w:szCs w:val="24"/>
          <w:lang w:val="es-CO"/>
        </w:rPr>
        <w:t xml:space="preserve">EL MINISTRO DE AMBIENTE Y DESARROLLO SOSTENIBLE </w:t>
      </w:r>
    </w:p>
    <w:p w14:paraId="03A56FD4" w14:textId="77777777" w:rsidR="00FD283E" w:rsidRPr="006E030D" w:rsidRDefault="00FD283E">
      <w:pPr>
        <w:ind w:left="-284"/>
        <w:rPr>
          <w:rFonts w:ascii="Arial" w:hAnsi="Arial" w:cs="Arial"/>
          <w:szCs w:val="24"/>
          <w:lang w:val="es-CO"/>
        </w:rPr>
      </w:pPr>
    </w:p>
    <w:p w14:paraId="7CBFCCD6" w14:textId="77777777" w:rsidR="003B24FD" w:rsidRPr="006E030D" w:rsidRDefault="003B24FD">
      <w:pPr>
        <w:ind w:left="-284"/>
        <w:rPr>
          <w:rFonts w:ascii="Arial" w:hAnsi="Arial" w:cs="Arial"/>
          <w:szCs w:val="24"/>
          <w:lang w:val="es-CO"/>
        </w:rPr>
      </w:pPr>
    </w:p>
    <w:p w14:paraId="6522301E" w14:textId="77777777" w:rsidR="001908C5" w:rsidRPr="006E030D" w:rsidRDefault="0058169E" w:rsidP="00F74838">
      <w:pPr>
        <w:ind w:left="-284"/>
        <w:jc w:val="center"/>
        <w:rPr>
          <w:rFonts w:ascii="Arial" w:hAnsi="Arial" w:cs="Arial"/>
          <w:b/>
          <w:bCs/>
          <w:szCs w:val="24"/>
          <w:lang w:val="es-CO"/>
        </w:rPr>
      </w:pPr>
      <w:r w:rsidRPr="006E030D">
        <w:rPr>
          <w:rFonts w:ascii="Arial" w:hAnsi="Arial" w:cs="Arial"/>
          <w:szCs w:val="24"/>
          <w:lang w:val="es-CO"/>
        </w:rPr>
        <w:t xml:space="preserve">En ejercicio de sus funciones legales, y en especial las conferidas en los numerales 2, 10, 11, 14 y del Artículo 5 de la Ley 99 de 1993, </w:t>
      </w:r>
      <w:r w:rsidR="009355A8" w:rsidRPr="006E030D">
        <w:rPr>
          <w:rFonts w:ascii="Arial" w:hAnsi="Arial" w:cs="Arial"/>
          <w:szCs w:val="24"/>
          <w:lang w:val="es-CO"/>
        </w:rPr>
        <w:t xml:space="preserve">el Decreto 3570 artículo 2 numeral 2 </w:t>
      </w:r>
      <w:r w:rsidR="002061BD" w:rsidRPr="006E030D">
        <w:rPr>
          <w:rFonts w:ascii="Arial" w:hAnsi="Arial" w:cs="Arial"/>
          <w:szCs w:val="24"/>
          <w:lang w:val="es-CO"/>
        </w:rPr>
        <w:t>y los</w:t>
      </w:r>
      <w:r w:rsidR="009355A8" w:rsidRPr="006E030D">
        <w:rPr>
          <w:rFonts w:ascii="Arial" w:hAnsi="Arial" w:cs="Arial"/>
          <w:szCs w:val="24"/>
          <w:lang w:val="es-CO"/>
        </w:rPr>
        <w:t xml:space="preserve"> </w:t>
      </w:r>
      <w:r w:rsidRPr="006E030D">
        <w:rPr>
          <w:rFonts w:ascii="Arial" w:hAnsi="Arial" w:cs="Arial"/>
          <w:szCs w:val="24"/>
          <w:lang w:val="es-CO"/>
        </w:rPr>
        <w:t xml:space="preserve">artículos </w:t>
      </w:r>
      <w:r w:rsidR="009355A8" w:rsidRPr="006E030D">
        <w:rPr>
          <w:rFonts w:ascii="Arial" w:hAnsi="Arial" w:cs="Arial"/>
          <w:szCs w:val="24"/>
          <w:lang w:val="es-CO"/>
        </w:rPr>
        <w:fldChar w:fldCharType="begin" w:fldLock="1"/>
      </w:r>
      <w:r w:rsidR="009355A8" w:rsidRPr="006E030D">
        <w:rPr>
          <w:rFonts w:ascii="Arial" w:hAnsi="Arial" w:cs="Arial"/>
          <w:szCs w:val="24"/>
          <w:lang w:val="es-CO"/>
        </w:rPr>
        <w:instrText xml:space="preserve"> STYLEREF 5 \s </w:instrText>
      </w:r>
      <w:r w:rsidR="009355A8" w:rsidRPr="006E030D">
        <w:rPr>
          <w:rFonts w:ascii="Arial" w:hAnsi="Arial" w:cs="Arial"/>
          <w:szCs w:val="24"/>
          <w:lang w:val="es-CO"/>
        </w:rPr>
        <w:fldChar w:fldCharType="separate"/>
      </w:r>
      <w:r w:rsidR="009355A8" w:rsidRPr="006E030D">
        <w:rPr>
          <w:rFonts w:ascii="Arial" w:hAnsi="Arial" w:cs="Arial"/>
          <w:szCs w:val="24"/>
          <w:lang w:val="es-CO"/>
        </w:rPr>
        <w:t>2.2.5.1.6</w:t>
      </w:r>
      <w:r w:rsidR="009355A8" w:rsidRPr="006E030D">
        <w:rPr>
          <w:rFonts w:ascii="Arial" w:hAnsi="Arial" w:cs="Arial"/>
          <w:szCs w:val="24"/>
          <w:lang w:val="es-CO"/>
        </w:rPr>
        <w:fldChar w:fldCharType="end"/>
      </w:r>
      <w:r w:rsidR="009355A8" w:rsidRPr="006E030D">
        <w:rPr>
          <w:rFonts w:ascii="Arial" w:hAnsi="Arial" w:cs="Arial"/>
          <w:szCs w:val="24"/>
          <w:lang w:val="es-CO"/>
        </w:rPr>
        <w:t>.</w:t>
      </w:r>
      <w:r w:rsidR="009355A8" w:rsidRPr="006E030D">
        <w:rPr>
          <w:rFonts w:ascii="Arial" w:hAnsi="Arial" w:cs="Arial"/>
          <w:szCs w:val="24"/>
          <w:lang w:val="es-CO"/>
        </w:rPr>
        <w:fldChar w:fldCharType="begin" w:fldLock="1"/>
      </w:r>
      <w:r w:rsidR="009355A8" w:rsidRPr="006E030D">
        <w:rPr>
          <w:rFonts w:ascii="Arial" w:hAnsi="Arial" w:cs="Arial"/>
          <w:szCs w:val="24"/>
          <w:lang w:val="es-CO"/>
        </w:rPr>
        <w:instrText xml:space="preserve"> SEQ ARTÍCULO \* ARABIC \s 5 </w:instrText>
      </w:r>
      <w:r w:rsidR="009355A8" w:rsidRPr="006E030D">
        <w:rPr>
          <w:rFonts w:ascii="Arial" w:hAnsi="Arial" w:cs="Arial"/>
          <w:szCs w:val="24"/>
          <w:lang w:val="es-CO"/>
        </w:rPr>
        <w:fldChar w:fldCharType="separate"/>
      </w:r>
      <w:r w:rsidR="009355A8" w:rsidRPr="006E030D">
        <w:rPr>
          <w:rFonts w:ascii="Arial" w:hAnsi="Arial" w:cs="Arial"/>
          <w:szCs w:val="24"/>
          <w:lang w:val="es-CO"/>
        </w:rPr>
        <w:t>1</w:t>
      </w:r>
      <w:r w:rsidR="009355A8" w:rsidRPr="006E030D">
        <w:rPr>
          <w:rFonts w:ascii="Arial" w:hAnsi="Arial" w:cs="Arial"/>
          <w:szCs w:val="24"/>
          <w:lang w:val="es-CO"/>
        </w:rPr>
        <w:fldChar w:fldCharType="end"/>
      </w:r>
      <w:r w:rsidR="009355A8" w:rsidRPr="006E030D">
        <w:rPr>
          <w:rFonts w:ascii="Arial" w:hAnsi="Arial" w:cs="Arial"/>
          <w:szCs w:val="24"/>
          <w:lang w:val="es-CO"/>
        </w:rPr>
        <w:t xml:space="preserve"> de Decreto 1076 de 2016</w:t>
      </w:r>
      <w:r w:rsidR="002061BD" w:rsidRPr="006E030D">
        <w:rPr>
          <w:rFonts w:ascii="Arial" w:hAnsi="Arial" w:cs="Arial"/>
          <w:szCs w:val="24"/>
          <w:lang w:val="es-CO"/>
        </w:rPr>
        <w:t xml:space="preserve">, </w:t>
      </w:r>
    </w:p>
    <w:p w14:paraId="6B9CCAD5" w14:textId="77777777" w:rsidR="00535287" w:rsidRPr="006E030D" w:rsidRDefault="00535287">
      <w:pPr>
        <w:ind w:left="-284"/>
        <w:jc w:val="center"/>
        <w:rPr>
          <w:rFonts w:ascii="Arial" w:hAnsi="Arial" w:cs="Arial"/>
          <w:b/>
          <w:bCs/>
          <w:szCs w:val="24"/>
          <w:lang w:val="es-CO"/>
        </w:rPr>
      </w:pPr>
    </w:p>
    <w:p w14:paraId="791E48B5" w14:textId="77777777" w:rsidR="00535287" w:rsidRPr="006E030D" w:rsidRDefault="000D2B9D" w:rsidP="00F74838">
      <w:pPr>
        <w:ind w:left="-284"/>
        <w:jc w:val="center"/>
        <w:rPr>
          <w:rFonts w:ascii="Arial" w:hAnsi="Arial" w:cs="Arial"/>
          <w:b/>
          <w:bCs/>
          <w:szCs w:val="24"/>
          <w:lang w:val="es-CO"/>
        </w:rPr>
      </w:pPr>
      <w:r w:rsidRPr="006E030D">
        <w:rPr>
          <w:rFonts w:ascii="Arial" w:hAnsi="Arial" w:cs="Arial"/>
          <w:b/>
          <w:bCs/>
          <w:szCs w:val="24"/>
          <w:lang w:val="es-CO"/>
        </w:rPr>
        <w:t>C O N S I D E R A N D O</w:t>
      </w:r>
    </w:p>
    <w:p w14:paraId="19D8475C" w14:textId="77777777" w:rsidR="0058169E" w:rsidRPr="006E030D" w:rsidRDefault="0058169E">
      <w:pPr>
        <w:ind w:left="-284"/>
        <w:jc w:val="both"/>
        <w:rPr>
          <w:rFonts w:ascii="Arial" w:hAnsi="Arial" w:cs="Arial"/>
          <w:b/>
          <w:bCs/>
          <w:szCs w:val="24"/>
          <w:lang w:val="es-CO"/>
        </w:rPr>
      </w:pPr>
    </w:p>
    <w:p w14:paraId="193654CA" w14:textId="77777777" w:rsidR="0058169E" w:rsidRPr="006E030D" w:rsidRDefault="0058169E">
      <w:pPr>
        <w:ind w:left="-284"/>
        <w:jc w:val="both"/>
        <w:rPr>
          <w:rFonts w:ascii="Arial" w:hAnsi="Arial" w:cs="Arial"/>
          <w:bCs/>
          <w:szCs w:val="24"/>
          <w:lang w:val="es-CO"/>
        </w:rPr>
      </w:pPr>
      <w:r w:rsidRPr="006E030D">
        <w:rPr>
          <w:rFonts w:ascii="Arial" w:hAnsi="Arial" w:cs="Arial"/>
          <w:bCs/>
          <w:szCs w:val="24"/>
          <w:lang w:val="es-CO"/>
        </w:rPr>
        <w:t xml:space="preserve">Que el </w:t>
      </w:r>
      <w:r w:rsidR="00DF313A" w:rsidRPr="006E030D">
        <w:rPr>
          <w:rFonts w:ascii="Arial" w:hAnsi="Arial" w:cs="Arial"/>
          <w:bCs/>
          <w:szCs w:val="24"/>
          <w:lang w:val="es-CO"/>
        </w:rPr>
        <w:t>a</w:t>
      </w:r>
      <w:r w:rsidRPr="006E030D">
        <w:rPr>
          <w:rFonts w:ascii="Arial" w:hAnsi="Arial" w:cs="Arial"/>
          <w:bCs/>
          <w:szCs w:val="24"/>
          <w:lang w:val="es-CO"/>
        </w:rPr>
        <w:t xml:space="preserve">rtículo 78 de la Constitución Política establece que el saneamiento ambiental es un servicio público a cargo del Estado. </w:t>
      </w:r>
    </w:p>
    <w:p w14:paraId="545F7DFB" w14:textId="77777777" w:rsidR="0058169E" w:rsidRPr="006E030D" w:rsidRDefault="0058169E">
      <w:pPr>
        <w:ind w:left="-284"/>
        <w:jc w:val="both"/>
        <w:rPr>
          <w:rFonts w:ascii="Arial" w:hAnsi="Arial" w:cs="Arial"/>
          <w:bCs/>
          <w:szCs w:val="24"/>
          <w:lang w:val="es-CO"/>
        </w:rPr>
      </w:pPr>
    </w:p>
    <w:p w14:paraId="5162B453" w14:textId="0E474B7C" w:rsidR="00DF313A" w:rsidRDefault="0058169E" w:rsidP="005B2AB5">
      <w:pPr>
        <w:ind w:left="-284"/>
        <w:jc w:val="both"/>
        <w:rPr>
          <w:rFonts w:ascii="Arial" w:hAnsi="Arial" w:cs="Arial"/>
          <w:bCs/>
          <w:szCs w:val="24"/>
          <w:lang w:val="es-CO"/>
        </w:rPr>
      </w:pPr>
      <w:r w:rsidRPr="006E030D">
        <w:rPr>
          <w:rFonts w:ascii="Arial" w:hAnsi="Arial" w:cs="Arial"/>
          <w:bCs/>
          <w:szCs w:val="24"/>
          <w:lang w:val="es-CO"/>
        </w:rPr>
        <w:t>Que los artículos 79 y 80 de la Constitución Política establecen como obligaci</w:t>
      </w:r>
      <w:r w:rsidR="00F72D6A" w:rsidRPr="006E030D">
        <w:rPr>
          <w:rFonts w:ascii="Arial" w:hAnsi="Arial" w:cs="Arial"/>
          <w:bCs/>
          <w:szCs w:val="24"/>
          <w:lang w:val="es-CO"/>
        </w:rPr>
        <w:t>ones</w:t>
      </w:r>
      <w:r w:rsidRPr="006E030D">
        <w:rPr>
          <w:rFonts w:ascii="Arial" w:hAnsi="Arial" w:cs="Arial"/>
          <w:bCs/>
          <w:szCs w:val="24"/>
          <w:lang w:val="es-CO"/>
        </w:rPr>
        <w:t xml:space="preserve"> del Estado</w:t>
      </w:r>
      <w:r w:rsidR="00F72D6A" w:rsidRPr="006E030D">
        <w:rPr>
          <w:rFonts w:ascii="Arial" w:hAnsi="Arial" w:cs="Arial"/>
          <w:bCs/>
          <w:szCs w:val="24"/>
          <w:lang w:val="es-CO"/>
        </w:rPr>
        <w:t xml:space="preserve">: </w:t>
      </w:r>
      <w:r w:rsidRPr="006E030D">
        <w:rPr>
          <w:rFonts w:ascii="Arial" w:hAnsi="Arial" w:cs="Arial"/>
          <w:bCs/>
          <w:szCs w:val="24"/>
          <w:lang w:val="es-CO"/>
        </w:rPr>
        <w:t>proteger la diversidad e integridad del ambiente</w:t>
      </w:r>
      <w:r w:rsidR="00F72D6A" w:rsidRPr="006E030D">
        <w:rPr>
          <w:rFonts w:ascii="Arial" w:hAnsi="Arial" w:cs="Arial"/>
          <w:bCs/>
          <w:szCs w:val="24"/>
          <w:lang w:val="es-CO"/>
        </w:rPr>
        <w:t xml:space="preserve">, </w:t>
      </w:r>
      <w:r w:rsidRPr="006E030D">
        <w:rPr>
          <w:rFonts w:ascii="Arial" w:hAnsi="Arial" w:cs="Arial"/>
          <w:bCs/>
          <w:szCs w:val="24"/>
          <w:lang w:val="es-CO"/>
        </w:rPr>
        <w:t>fomentar la educación ambiental</w:t>
      </w:r>
      <w:r w:rsidR="00F72D6A" w:rsidRPr="006E030D">
        <w:rPr>
          <w:rFonts w:ascii="Arial" w:hAnsi="Arial" w:cs="Arial"/>
          <w:bCs/>
          <w:szCs w:val="24"/>
          <w:lang w:val="es-CO"/>
        </w:rPr>
        <w:t xml:space="preserve">, </w:t>
      </w:r>
      <w:r w:rsidRPr="006E030D">
        <w:rPr>
          <w:rFonts w:ascii="Arial" w:hAnsi="Arial" w:cs="Arial"/>
          <w:bCs/>
          <w:szCs w:val="24"/>
          <w:lang w:val="es-CO"/>
        </w:rPr>
        <w:t>prevenir y controlar los factores de deterioro ambiental</w:t>
      </w:r>
      <w:r w:rsidR="00F72D6A" w:rsidRPr="006E030D">
        <w:rPr>
          <w:rFonts w:ascii="Arial" w:hAnsi="Arial" w:cs="Arial"/>
          <w:bCs/>
          <w:szCs w:val="24"/>
          <w:lang w:val="es-CO"/>
        </w:rPr>
        <w:t xml:space="preserve">, </w:t>
      </w:r>
      <w:r w:rsidRPr="006E030D">
        <w:rPr>
          <w:rFonts w:ascii="Arial" w:hAnsi="Arial" w:cs="Arial"/>
          <w:bCs/>
          <w:szCs w:val="24"/>
          <w:lang w:val="es-CO"/>
        </w:rPr>
        <w:t xml:space="preserve">imponer las sanciones legales y exigir la reparación de los daños causados. </w:t>
      </w:r>
    </w:p>
    <w:p w14:paraId="60277A1C" w14:textId="77777777" w:rsidR="005B2AB5" w:rsidRPr="005B2AB5" w:rsidRDefault="005B2AB5" w:rsidP="005B2AB5">
      <w:pPr>
        <w:ind w:left="-284"/>
        <w:jc w:val="both"/>
        <w:rPr>
          <w:rFonts w:ascii="Arial" w:hAnsi="Arial" w:cs="Arial"/>
          <w:bCs/>
          <w:szCs w:val="24"/>
          <w:lang w:val="es-CO"/>
        </w:rPr>
      </w:pPr>
    </w:p>
    <w:p w14:paraId="52ACA8AC" w14:textId="77777777" w:rsidR="00DF313A" w:rsidRPr="006E030D" w:rsidRDefault="00DF313A">
      <w:pPr>
        <w:ind w:left="-284"/>
        <w:jc w:val="both"/>
        <w:rPr>
          <w:rFonts w:ascii="Arial" w:hAnsi="Arial" w:cs="Arial"/>
          <w:color w:val="000000"/>
          <w:szCs w:val="24"/>
          <w:lang w:val="es-CO"/>
        </w:rPr>
      </w:pPr>
      <w:r w:rsidRPr="006E030D">
        <w:rPr>
          <w:rFonts w:ascii="Arial" w:hAnsi="Arial" w:cs="Arial"/>
          <w:szCs w:val="24"/>
          <w:lang w:val="es-CO"/>
        </w:rPr>
        <w:t xml:space="preserve">Que los artículos 73 y 74 del Decreto Ley 2811 de 1974 señalan la obligación del Gobierno Nacional de mantener </w:t>
      </w:r>
      <w:r w:rsidRPr="006E030D">
        <w:rPr>
          <w:rFonts w:ascii="Arial" w:hAnsi="Arial" w:cs="Arial"/>
          <w:color w:val="000000"/>
          <w:szCs w:val="24"/>
          <w:lang w:val="es-CO"/>
        </w:rPr>
        <w:t xml:space="preserve">la atmósfera en condiciones que no causen molestias o daños, o interfieran el desarrollo normal de la vida humana, animal o vegetal y de los recursos naturales renovables, así como </w:t>
      </w:r>
      <w:r w:rsidR="00F72D6A" w:rsidRPr="006E030D">
        <w:rPr>
          <w:rFonts w:ascii="Arial" w:hAnsi="Arial" w:cs="Arial"/>
          <w:color w:val="000000"/>
          <w:szCs w:val="24"/>
          <w:lang w:val="es-CO"/>
        </w:rPr>
        <w:t xml:space="preserve">restringir </w:t>
      </w:r>
      <w:r w:rsidRPr="006E030D">
        <w:rPr>
          <w:rFonts w:ascii="Arial" w:hAnsi="Arial" w:cs="Arial"/>
          <w:color w:val="000000"/>
          <w:szCs w:val="24"/>
          <w:lang w:val="es-CO"/>
        </w:rPr>
        <w:t>las descargas de polvo, vapores, gases, humos, emanaciones y, en general, de sustancias de cualquier naturaleza que puedan causar enfermedad, daño o molestias a la comunidad o a sus integrantes, cuando sobrepasen los grados o niveles fijados.</w:t>
      </w:r>
    </w:p>
    <w:p w14:paraId="44CFA421" w14:textId="77777777" w:rsidR="00DF313A" w:rsidRPr="006E030D" w:rsidRDefault="00DF313A">
      <w:pPr>
        <w:ind w:left="-284"/>
        <w:jc w:val="both"/>
        <w:rPr>
          <w:rFonts w:ascii="Arial" w:hAnsi="Arial" w:cs="Arial"/>
          <w:bCs/>
          <w:szCs w:val="24"/>
          <w:lang w:val="es-CO"/>
        </w:rPr>
      </w:pPr>
    </w:p>
    <w:p w14:paraId="6CD85110" w14:textId="77777777" w:rsidR="00DF313A" w:rsidRPr="006E030D" w:rsidRDefault="00DF313A">
      <w:pPr>
        <w:ind w:left="-284"/>
        <w:jc w:val="both"/>
        <w:rPr>
          <w:rFonts w:ascii="Arial" w:hAnsi="Arial" w:cs="Arial"/>
          <w:color w:val="000000" w:themeColor="text1"/>
          <w:szCs w:val="24"/>
          <w:lang w:val="es-CO"/>
        </w:rPr>
      </w:pPr>
      <w:r w:rsidRPr="006E030D">
        <w:rPr>
          <w:rFonts w:ascii="Arial" w:hAnsi="Arial" w:cs="Arial"/>
          <w:color w:val="000000" w:themeColor="text1"/>
          <w:szCs w:val="24"/>
          <w:lang w:val="es-CO"/>
        </w:rPr>
        <w:t xml:space="preserve">Que los literales b) y f) del artículo 4° de la Ley 164 de 1994, por medio de la cual se </w:t>
      </w:r>
      <w:r w:rsidR="00F72D6A" w:rsidRPr="006E030D">
        <w:rPr>
          <w:rFonts w:ascii="Arial" w:hAnsi="Arial" w:cs="Arial"/>
          <w:color w:val="000000" w:themeColor="text1"/>
          <w:szCs w:val="24"/>
          <w:lang w:val="es-CO"/>
        </w:rPr>
        <w:t xml:space="preserve">aprobó </w:t>
      </w:r>
      <w:r w:rsidRPr="006E030D">
        <w:rPr>
          <w:rFonts w:ascii="Arial" w:hAnsi="Arial" w:cs="Arial"/>
          <w:color w:val="000000" w:themeColor="text1"/>
          <w:szCs w:val="24"/>
          <w:lang w:val="es-CO"/>
        </w:rPr>
        <w:t>la Convención Marco de las Naciones Unidas sobre el Cambio Climático, estableció</w:t>
      </w:r>
      <w:r w:rsidR="00F72D6A" w:rsidRPr="006E030D">
        <w:rPr>
          <w:rFonts w:ascii="Arial" w:hAnsi="Arial" w:cs="Arial"/>
          <w:color w:val="000000" w:themeColor="text1"/>
          <w:szCs w:val="24"/>
          <w:lang w:val="es-CO"/>
        </w:rPr>
        <w:t>,</w:t>
      </w:r>
      <w:r w:rsidRPr="006E030D">
        <w:rPr>
          <w:rFonts w:ascii="Arial" w:hAnsi="Arial" w:cs="Arial"/>
          <w:color w:val="000000" w:themeColor="text1"/>
          <w:szCs w:val="24"/>
          <w:lang w:val="es-CO"/>
        </w:rPr>
        <w:t xml:space="preserve"> entre otros compromisos</w:t>
      </w:r>
      <w:r w:rsidR="00F72D6A" w:rsidRPr="006E030D">
        <w:rPr>
          <w:rFonts w:ascii="Arial" w:hAnsi="Arial" w:cs="Arial"/>
          <w:color w:val="000000" w:themeColor="text1"/>
          <w:szCs w:val="24"/>
          <w:lang w:val="es-CO"/>
        </w:rPr>
        <w:t>,</w:t>
      </w:r>
      <w:r w:rsidRPr="006E030D">
        <w:rPr>
          <w:rFonts w:ascii="Arial" w:hAnsi="Arial" w:cs="Arial"/>
          <w:color w:val="000000" w:themeColor="text1"/>
          <w:szCs w:val="24"/>
          <w:lang w:val="es-CO"/>
        </w:rPr>
        <w:t xml:space="preserve"> en particular para el Estado Colombiano, </w:t>
      </w:r>
      <w:r w:rsidR="00F72D6A" w:rsidRPr="006E030D">
        <w:rPr>
          <w:rFonts w:ascii="Arial" w:hAnsi="Arial" w:cs="Arial"/>
          <w:color w:val="000000" w:themeColor="text1"/>
          <w:szCs w:val="24"/>
          <w:lang w:val="es-CO"/>
        </w:rPr>
        <w:t xml:space="preserve">el </w:t>
      </w:r>
      <w:r w:rsidRPr="006E030D">
        <w:rPr>
          <w:rFonts w:ascii="Arial" w:hAnsi="Arial" w:cs="Arial"/>
          <w:color w:val="000000" w:themeColor="text1"/>
          <w:szCs w:val="24"/>
          <w:lang w:val="es-CO"/>
        </w:rPr>
        <w:t xml:space="preserve">de  </w:t>
      </w:r>
      <w:r w:rsidR="006C52C7" w:rsidRPr="006E030D">
        <w:rPr>
          <w:rFonts w:ascii="Arial" w:hAnsi="Arial" w:cs="Arial"/>
          <w:color w:val="000000" w:themeColor="text1"/>
          <w:szCs w:val="24"/>
          <w:lang w:val="es-CO"/>
        </w:rPr>
        <w:t xml:space="preserve">“(…) </w:t>
      </w:r>
      <w:r w:rsidRPr="006E030D">
        <w:rPr>
          <w:rFonts w:ascii="Arial" w:hAnsi="Arial" w:cs="Arial"/>
          <w:color w:val="000000" w:themeColor="text1"/>
          <w:szCs w:val="24"/>
          <w:lang w:val="es-CO"/>
        </w:rPr>
        <w:t xml:space="preserve">formular, aplicar, publicar y actualizar regularmente programas nacionales y, según proceda, regionales, que contengan medidas orientadas a mitigar el cambio climático, tomando en cuenta las emisiones </w:t>
      </w:r>
      <w:proofErr w:type="spellStart"/>
      <w:r w:rsidRPr="006E030D">
        <w:rPr>
          <w:rFonts w:ascii="Arial" w:hAnsi="Arial" w:cs="Arial"/>
          <w:color w:val="000000" w:themeColor="text1"/>
          <w:szCs w:val="24"/>
          <w:lang w:val="es-CO"/>
        </w:rPr>
        <w:t>antropógenas</w:t>
      </w:r>
      <w:proofErr w:type="spellEnd"/>
      <w:r w:rsidRPr="006E030D">
        <w:rPr>
          <w:rFonts w:ascii="Arial" w:hAnsi="Arial" w:cs="Arial"/>
          <w:color w:val="000000" w:themeColor="text1"/>
          <w:szCs w:val="24"/>
          <w:lang w:val="es-CO"/>
        </w:rPr>
        <w:t xml:space="preserve"> por las fuentes y la absorción por los sumideros de todos los gases de efecto invernadero no controlados por el Protocolo de Montreal y medidas para facilitar la adaptación adecuada al cambio climático; y  tener en cuenta, en la medida de lo posible, las consideraciones relativas al cambio climático en sus políticas y medidas sociales, económicas y ambientales pertinentes y emplear métodos apropiados (</w:t>
      </w:r>
      <w:r w:rsidR="00B706E7" w:rsidRPr="006E030D">
        <w:rPr>
          <w:rFonts w:ascii="Arial" w:hAnsi="Arial" w:cs="Arial"/>
          <w:color w:val="000000" w:themeColor="text1"/>
          <w:szCs w:val="24"/>
          <w:lang w:val="es-CO"/>
        </w:rPr>
        <w:t>.</w:t>
      </w:r>
      <w:r w:rsidRPr="006E030D">
        <w:rPr>
          <w:rFonts w:ascii="Arial" w:hAnsi="Arial" w:cs="Arial"/>
          <w:color w:val="000000" w:themeColor="text1"/>
          <w:szCs w:val="24"/>
          <w:lang w:val="es-CO"/>
        </w:rPr>
        <w:t>..)”</w:t>
      </w:r>
      <w:r w:rsidR="006C52C7" w:rsidRPr="006E030D">
        <w:rPr>
          <w:rStyle w:val="Refdenotaalpie"/>
          <w:rFonts w:ascii="Arial" w:hAnsi="Arial" w:cs="Arial"/>
          <w:color w:val="000000" w:themeColor="text1"/>
          <w:sz w:val="24"/>
          <w:szCs w:val="24"/>
          <w:lang w:val="es-CO"/>
        </w:rPr>
        <w:footnoteReference w:id="1"/>
      </w:r>
      <w:r w:rsidRPr="006E030D">
        <w:rPr>
          <w:rFonts w:ascii="Arial" w:hAnsi="Arial" w:cs="Arial"/>
          <w:color w:val="000000" w:themeColor="text1"/>
          <w:szCs w:val="24"/>
          <w:lang w:val="es-CO"/>
        </w:rPr>
        <w:t>.</w:t>
      </w:r>
    </w:p>
    <w:p w14:paraId="41AAD32A" w14:textId="77777777" w:rsidR="0058169E" w:rsidRPr="006E030D" w:rsidRDefault="0058169E">
      <w:pPr>
        <w:jc w:val="both"/>
        <w:rPr>
          <w:rFonts w:ascii="Arial" w:hAnsi="Arial" w:cs="Arial"/>
          <w:bCs/>
          <w:szCs w:val="24"/>
          <w:lang w:val="es-CO"/>
        </w:rPr>
      </w:pPr>
    </w:p>
    <w:p w14:paraId="5173D1F1" w14:textId="77777777" w:rsidR="00F915C6" w:rsidRPr="006E030D" w:rsidRDefault="0058169E">
      <w:pPr>
        <w:ind w:left="-284"/>
        <w:jc w:val="both"/>
        <w:rPr>
          <w:rFonts w:ascii="Arial" w:hAnsi="Arial" w:cs="Arial"/>
          <w:bCs/>
          <w:szCs w:val="24"/>
          <w:lang w:val="es-CO"/>
        </w:rPr>
      </w:pPr>
      <w:r w:rsidRPr="006E030D">
        <w:rPr>
          <w:rFonts w:ascii="Arial" w:hAnsi="Arial" w:cs="Arial"/>
          <w:bCs/>
          <w:szCs w:val="24"/>
          <w:lang w:val="es-CO"/>
        </w:rPr>
        <w:lastRenderedPageBreak/>
        <w:t xml:space="preserve">Que corresponde al </w:t>
      </w:r>
      <w:r w:rsidR="00DF313A" w:rsidRPr="006E030D">
        <w:rPr>
          <w:rFonts w:ascii="Arial" w:hAnsi="Arial" w:cs="Arial"/>
          <w:bCs/>
          <w:szCs w:val="24"/>
          <w:lang w:val="es-CO"/>
        </w:rPr>
        <w:t>Ministerio de Ambiente y Desarrollo Sostenible</w:t>
      </w:r>
      <w:r w:rsidRPr="006E030D">
        <w:rPr>
          <w:rFonts w:ascii="Arial" w:hAnsi="Arial" w:cs="Arial"/>
          <w:bCs/>
          <w:szCs w:val="24"/>
          <w:lang w:val="es-CO"/>
        </w:rPr>
        <w:t xml:space="preserve"> de acuerdo con los numerales 2 y 10 del </w:t>
      </w:r>
      <w:r w:rsidR="006D3F4C" w:rsidRPr="006E030D">
        <w:rPr>
          <w:rFonts w:ascii="Arial" w:hAnsi="Arial" w:cs="Arial"/>
          <w:bCs/>
          <w:szCs w:val="24"/>
          <w:lang w:val="es-CO"/>
        </w:rPr>
        <w:t>a</w:t>
      </w:r>
      <w:r w:rsidRPr="006E030D">
        <w:rPr>
          <w:rFonts w:ascii="Arial" w:hAnsi="Arial" w:cs="Arial"/>
          <w:bCs/>
          <w:szCs w:val="24"/>
          <w:lang w:val="es-CO"/>
        </w:rPr>
        <w:t>rtículo 5 de la Ley 99 de 1993, regular las condiciones generales para el saneamiento del medio ambiente, y el uso, manejo y aprovechamiento de los recursos naturales con el fin de mitigar o eliminar el impacto de actividades contaminantes del entorno, determinar las normas ambientales mínimas y las regulaciones de carácter general aplicables a todas las actividades que puedan generar directa o indirectamente daños ambientales.</w:t>
      </w:r>
    </w:p>
    <w:p w14:paraId="6349E2AA" w14:textId="77777777" w:rsidR="0058169E" w:rsidRPr="006E030D" w:rsidRDefault="0058169E">
      <w:pPr>
        <w:ind w:left="-284"/>
        <w:jc w:val="both"/>
        <w:rPr>
          <w:rFonts w:ascii="Arial" w:hAnsi="Arial" w:cs="Arial"/>
          <w:bCs/>
          <w:szCs w:val="24"/>
          <w:lang w:val="es-CO"/>
        </w:rPr>
      </w:pPr>
    </w:p>
    <w:p w14:paraId="248984FA" w14:textId="77777777" w:rsidR="007860BD" w:rsidRPr="006E030D" w:rsidRDefault="0058169E" w:rsidP="00F74838">
      <w:pPr>
        <w:ind w:left="-284"/>
        <w:jc w:val="both"/>
        <w:rPr>
          <w:rFonts w:ascii="Arial" w:hAnsi="Arial" w:cs="Arial"/>
          <w:bCs/>
          <w:szCs w:val="24"/>
          <w:lang w:val="es-CO"/>
        </w:rPr>
      </w:pPr>
      <w:r w:rsidRPr="006E030D">
        <w:rPr>
          <w:rFonts w:ascii="Arial" w:hAnsi="Arial" w:cs="Arial"/>
          <w:bCs/>
          <w:szCs w:val="24"/>
          <w:lang w:val="es-CO"/>
        </w:rPr>
        <w:t xml:space="preserve">Que </w:t>
      </w:r>
      <w:r w:rsidR="00DF313A" w:rsidRPr="006E030D">
        <w:rPr>
          <w:rFonts w:ascii="Arial" w:hAnsi="Arial" w:cs="Arial"/>
          <w:bCs/>
          <w:szCs w:val="24"/>
          <w:lang w:val="es-CO"/>
        </w:rPr>
        <w:t xml:space="preserve">así mismo, </w:t>
      </w:r>
      <w:r w:rsidRPr="006E030D">
        <w:rPr>
          <w:rFonts w:ascii="Arial" w:hAnsi="Arial" w:cs="Arial"/>
          <w:bCs/>
          <w:szCs w:val="24"/>
          <w:lang w:val="es-CO"/>
        </w:rPr>
        <w:t xml:space="preserve">de conformidad con </w:t>
      </w:r>
      <w:r w:rsidR="0040271D" w:rsidRPr="006E030D">
        <w:rPr>
          <w:rFonts w:ascii="Arial" w:hAnsi="Arial" w:cs="Arial"/>
          <w:bCs/>
          <w:szCs w:val="24"/>
          <w:lang w:val="es-CO"/>
        </w:rPr>
        <w:t xml:space="preserve">los </w:t>
      </w:r>
      <w:r w:rsidRPr="006E030D">
        <w:rPr>
          <w:rFonts w:ascii="Arial" w:hAnsi="Arial" w:cs="Arial"/>
          <w:bCs/>
          <w:szCs w:val="24"/>
          <w:lang w:val="es-CO"/>
        </w:rPr>
        <w:t>numeral</w:t>
      </w:r>
      <w:r w:rsidR="0040271D" w:rsidRPr="006E030D">
        <w:rPr>
          <w:rFonts w:ascii="Arial" w:hAnsi="Arial" w:cs="Arial"/>
          <w:bCs/>
          <w:szCs w:val="24"/>
          <w:lang w:val="es-CO"/>
        </w:rPr>
        <w:t>es</w:t>
      </w:r>
      <w:r w:rsidRPr="006E030D">
        <w:rPr>
          <w:rFonts w:ascii="Arial" w:hAnsi="Arial" w:cs="Arial"/>
          <w:bCs/>
          <w:szCs w:val="24"/>
          <w:lang w:val="es-CO"/>
        </w:rPr>
        <w:t xml:space="preserve"> 11 y 14 del </w:t>
      </w:r>
      <w:r w:rsidR="0040271D" w:rsidRPr="006E030D">
        <w:rPr>
          <w:rFonts w:ascii="Arial" w:hAnsi="Arial" w:cs="Arial"/>
          <w:bCs/>
          <w:szCs w:val="24"/>
          <w:lang w:val="es-CO"/>
        </w:rPr>
        <w:t xml:space="preserve">artículo </w:t>
      </w:r>
      <w:r w:rsidRPr="006E030D">
        <w:rPr>
          <w:rFonts w:ascii="Arial" w:hAnsi="Arial" w:cs="Arial"/>
          <w:bCs/>
          <w:szCs w:val="24"/>
          <w:lang w:val="es-CO"/>
        </w:rPr>
        <w:t xml:space="preserve">5 de la Ley 99 de 1993, </w:t>
      </w:r>
      <w:r w:rsidR="0040271D" w:rsidRPr="006E030D">
        <w:rPr>
          <w:rFonts w:ascii="Arial" w:hAnsi="Arial" w:cs="Arial"/>
          <w:bCs/>
          <w:szCs w:val="24"/>
          <w:lang w:val="es-CO"/>
        </w:rPr>
        <w:t xml:space="preserve">son funciones </w:t>
      </w:r>
      <w:r w:rsidR="00DF313A" w:rsidRPr="006E030D">
        <w:rPr>
          <w:rFonts w:ascii="Arial" w:hAnsi="Arial" w:cs="Arial"/>
          <w:bCs/>
          <w:szCs w:val="24"/>
          <w:lang w:val="es-CO"/>
        </w:rPr>
        <w:t xml:space="preserve">de este </w:t>
      </w:r>
      <w:r w:rsidR="0040271D" w:rsidRPr="006E030D">
        <w:rPr>
          <w:rFonts w:ascii="Arial" w:hAnsi="Arial" w:cs="Arial"/>
          <w:bCs/>
          <w:szCs w:val="24"/>
          <w:lang w:val="es-CO"/>
        </w:rPr>
        <w:t xml:space="preserve">Ministerio </w:t>
      </w:r>
      <w:r w:rsidRPr="006E030D">
        <w:rPr>
          <w:rFonts w:ascii="Arial" w:hAnsi="Arial" w:cs="Arial"/>
          <w:bCs/>
          <w:szCs w:val="24"/>
          <w:lang w:val="es-CO"/>
        </w:rPr>
        <w:t>dictar las regulaciones ambientales de carácter general para controlar y reducir la contaminación atmosférica en todo el territorio nacional</w:t>
      </w:r>
      <w:r w:rsidR="0040271D" w:rsidRPr="006E030D">
        <w:rPr>
          <w:rFonts w:ascii="Arial" w:hAnsi="Arial" w:cs="Arial"/>
          <w:bCs/>
          <w:szCs w:val="24"/>
          <w:lang w:val="es-CO"/>
        </w:rPr>
        <w:t>;</w:t>
      </w:r>
      <w:r w:rsidRPr="006E030D">
        <w:rPr>
          <w:rFonts w:ascii="Arial" w:hAnsi="Arial" w:cs="Arial"/>
          <w:bCs/>
          <w:szCs w:val="24"/>
          <w:lang w:val="es-CO"/>
        </w:rPr>
        <w:t xml:space="preserve"> y definir y regular los instrumentos administrativos y los mecanismos para la prevención y control de los factores de deterioro ambiental.</w:t>
      </w:r>
    </w:p>
    <w:p w14:paraId="4ABF2FE7" w14:textId="77777777" w:rsidR="007860BD" w:rsidRPr="006E030D" w:rsidRDefault="007860BD" w:rsidP="00F74838">
      <w:pPr>
        <w:jc w:val="both"/>
        <w:rPr>
          <w:rFonts w:ascii="Arial" w:hAnsi="Arial" w:cs="Arial"/>
          <w:bCs/>
          <w:szCs w:val="24"/>
          <w:lang w:val="es-CO"/>
        </w:rPr>
      </w:pPr>
    </w:p>
    <w:p w14:paraId="239D9CE4" w14:textId="77777777" w:rsidR="00023774" w:rsidRPr="006E030D" w:rsidRDefault="00460E8C">
      <w:pPr>
        <w:ind w:left="-284"/>
        <w:jc w:val="both"/>
        <w:rPr>
          <w:rFonts w:ascii="Arial" w:hAnsi="Arial" w:cs="Arial"/>
          <w:color w:val="000000" w:themeColor="text1"/>
          <w:szCs w:val="24"/>
          <w:lang w:val="es-CO"/>
        </w:rPr>
      </w:pPr>
      <w:r w:rsidRPr="006E030D">
        <w:rPr>
          <w:rFonts w:ascii="Arial" w:hAnsi="Arial" w:cs="Arial"/>
          <w:color w:val="000000" w:themeColor="text1"/>
          <w:szCs w:val="24"/>
          <w:lang w:val="es-CO"/>
        </w:rPr>
        <w:t xml:space="preserve">Que el artículo 3° de la Ley 693 de 2001, considera el uso del etanol carburante en las gasolinas y en el combustible </w:t>
      </w:r>
      <w:r w:rsidR="000A14C5" w:rsidRPr="006E030D">
        <w:rPr>
          <w:rFonts w:ascii="Arial" w:hAnsi="Arial" w:cs="Arial"/>
          <w:color w:val="000000" w:themeColor="text1"/>
          <w:szCs w:val="24"/>
          <w:lang w:val="es-CO"/>
        </w:rPr>
        <w:t>diésel</w:t>
      </w:r>
      <w:r w:rsidRPr="006E030D">
        <w:rPr>
          <w:rFonts w:ascii="Arial" w:hAnsi="Arial" w:cs="Arial"/>
          <w:color w:val="000000" w:themeColor="text1"/>
          <w:szCs w:val="24"/>
          <w:lang w:val="es-CO"/>
        </w:rPr>
        <w:t>, “factor coadyuvante para el saneamiento ambiental de las áreas en donde no se cumplen los estándares de calidad, en la autosuficiencia energética del país y como dinamizador de la producción agropecuaria y del empleo productivo, tanto agrícola como industrial. Como tal recibirá tratamiento especial en las políticas sectoriales respectivas”.</w:t>
      </w:r>
    </w:p>
    <w:p w14:paraId="7098A6D9" w14:textId="77777777" w:rsidR="006855EB" w:rsidRPr="006E030D" w:rsidRDefault="006855EB" w:rsidP="00F74838">
      <w:pPr>
        <w:jc w:val="both"/>
        <w:rPr>
          <w:rFonts w:ascii="Arial" w:hAnsi="Arial" w:cs="Arial"/>
          <w:color w:val="000000" w:themeColor="text1"/>
          <w:szCs w:val="24"/>
          <w:lang w:val="es-CO"/>
        </w:rPr>
      </w:pPr>
    </w:p>
    <w:p w14:paraId="2B45D2BC" w14:textId="77777777" w:rsidR="001A73A8" w:rsidRPr="006E030D" w:rsidRDefault="006855EB">
      <w:pPr>
        <w:ind w:left="-284"/>
        <w:jc w:val="both"/>
        <w:rPr>
          <w:rFonts w:ascii="Arial" w:hAnsi="Arial" w:cs="Arial"/>
          <w:color w:val="000000" w:themeColor="text1"/>
          <w:szCs w:val="24"/>
          <w:lang w:val="es-CO"/>
        </w:rPr>
      </w:pPr>
      <w:r w:rsidRPr="006E030D">
        <w:rPr>
          <w:rFonts w:ascii="Arial" w:hAnsi="Arial" w:cs="Arial"/>
          <w:color w:val="000000" w:themeColor="text1"/>
          <w:szCs w:val="24"/>
          <w:lang w:val="es-CO"/>
        </w:rPr>
        <w:t xml:space="preserve">Que el </w:t>
      </w:r>
      <w:r w:rsidR="009D0ADB" w:rsidRPr="006E030D">
        <w:rPr>
          <w:rFonts w:ascii="Arial" w:hAnsi="Arial" w:cs="Arial"/>
          <w:color w:val="000000" w:themeColor="text1"/>
          <w:szCs w:val="24"/>
          <w:lang w:val="es-CO"/>
        </w:rPr>
        <w:t xml:space="preserve">Documento </w:t>
      </w:r>
      <w:proofErr w:type="spellStart"/>
      <w:r w:rsidRPr="006E030D">
        <w:rPr>
          <w:rFonts w:ascii="Arial" w:hAnsi="Arial" w:cs="Arial"/>
          <w:color w:val="000000" w:themeColor="text1"/>
          <w:szCs w:val="24"/>
          <w:lang w:val="es-CO"/>
        </w:rPr>
        <w:t>Conpes</w:t>
      </w:r>
      <w:proofErr w:type="spellEnd"/>
      <w:r w:rsidRPr="006E030D">
        <w:rPr>
          <w:rFonts w:ascii="Arial" w:hAnsi="Arial" w:cs="Arial"/>
          <w:color w:val="000000" w:themeColor="text1"/>
          <w:szCs w:val="24"/>
          <w:lang w:val="es-CO"/>
        </w:rPr>
        <w:t xml:space="preserve"> 3510 de 2008 estableció la Política Pública para Promover la Producción Sostenible de Biocombustibles, la cual debe garantizar un desempeño ambientalmente sostenible a través de la incorporación de variables ambientales en la toma de decisiones de la cadena productiva de biocombustibles.</w:t>
      </w:r>
    </w:p>
    <w:p w14:paraId="30B25289" w14:textId="77777777" w:rsidR="00CD3D9F" w:rsidRPr="006E030D" w:rsidRDefault="00CD3D9F">
      <w:pPr>
        <w:ind w:left="-284"/>
        <w:jc w:val="both"/>
        <w:rPr>
          <w:rFonts w:ascii="Arial" w:hAnsi="Arial" w:cs="Arial"/>
          <w:color w:val="000000" w:themeColor="text1"/>
          <w:szCs w:val="24"/>
          <w:lang w:val="es-CO"/>
        </w:rPr>
      </w:pPr>
    </w:p>
    <w:p w14:paraId="44151C40" w14:textId="77777777" w:rsidR="0018197C" w:rsidRPr="006E030D" w:rsidRDefault="00ED5154" w:rsidP="0018197C">
      <w:pPr>
        <w:ind w:left="-284"/>
        <w:jc w:val="both"/>
        <w:rPr>
          <w:rFonts w:ascii="Arial" w:hAnsi="Arial" w:cs="Arial"/>
          <w:color w:val="000000" w:themeColor="text1"/>
          <w:szCs w:val="24"/>
          <w:lang w:val="es-CO"/>
        </w:rPr>
      </w:pPr>
      <w:r w:rsidRPr="006E030D">
        <w:rPr>
          <w:rFonts w:ascii="Arial" w:hAnsi="Arial" w:cs="Arial"/>
          <w:color w:val="000000" w:themeColor="text1"/>
          <w:szCs w:val="24"/>
          <w:lang w:val="es-CO"/>
        </w:rPr>
        <w:t xml:space="preserve">Que la </w:t>
      </w:r>
      <w:r w:rsidR="009D0ADB" w:rsidRPr="006E030D">
        <w:rPr>
          <w:rFonts w:ascii="Arial" w:hAnsi="Arial" w:cs="Arial"/>
          <w:color w:val="000000" w:themeColor="text1"/>
          <w:szCs w:val="24"/>
          <w:lang w:val="es-CO"/>
        </w:rPr>
        <w:t xml:space="preserve">Resolución </w:t>
      </w:r>
      <w:r w:rsidRPr="006E030D">
        <w:rPr>
          <w:rFonts w:ascii="Arial" w:hAnsi="Arial" w:cs="Arial"/>
          <w:color w:val="000000" w:themeColor="text1"/>
          <w:szCs w:val="24"/>
          <w:lang w:val="es-CO"/>
        </w:rPr>
        <w:t>789 de 2016</w:t>
      </w:r>
      <w:r w:rsidR="009D0ADB" w:rsidRPr="006E030D">
        <w:rPr>
          <w:rFonts w:ascii="Arial" w:hAnsi="Arial" w:cs="Arial"/>
          <w:color w:val="000000" w:themeColor="text1"/>
          <w:szCs w:val="24"/>
          <w:lang w:val="es-CO"/>
        </w:rPr>
        <w:t>, conjunta entre el Ministerio de Minas y Energía y este Ministerio,</w:t>
      </w:r>
      <w:r w:rsidRPr="006E030D">
        <w:rPr>
          <w:rFonts w:ascii="Arial" w:hAnsi="Arial" w:cs="Arial"/>
          <w:color w:val="000000" w:themeColor="text1"/>
          <w:szCs w:val="24"/>
          <w:lang w:val="es-CO"/>
        </w:rPr>
        <w:t xml:space="preserve"> </w:t>
      </w:r>
      <w:r w:rsidR="009D0ADB" w:rsidRPr="006E030D">
        <w:rPr>
          <w:rFonts w:ascii="Arial" w:hAnsi="Arial" w:cs="Arial"/>
          <w:color w:val="000000" w:themeColor="text1"/>
          <w:szCs w:val="24"/>
          <w:lang w:val="es-CO"/>
        </w:rPr>
        <w:t xml:space="preserve">modificó </w:t>
      </w:r>
      <w:r w:rsidRPr="006E030D">
        <w:rPr>
          <w:rFonts w:ascii="Arial" w:hAnsi="Arial" w:cs="Arial"/>
          <w:color w:val="000000" w:themeColor="text1"/>
          <w:szCs w:val="24"/>
          <w:lang w:val="es-CO"/>
        </w:rPr>
        <w:t xml:space="preserve">los parámetros y </w:t>
      </w:r>
      <w:r w:rsidR="009D0ADB" w:rsidRPr="006E030D">
        <w:rPr>
          <w:rFonts w:ascii="Arial" w:hAnsi="Arial" w:cs="Arial"/>
          <w:color w:val="000000" w:themeColor="text1"/>
          <w:szCs w:val="24"/>
          <w:lang w:val="es-CO"/>
        </w:rPr>
        <w:t xml:space="preserve">los </w:t>
      </w:r>
      <w:r w:rsidRPr="006E030D">
        <w:rPr>
          <w:rFonts w:ascii="Arial" w:hAnsi="Arial" w:cs="Arial"/>
          <w:color w:val="000000" w:themeColor="text1"/>
          <w:szCs w:val="24"/>
          <w:lang w:val="es-CO"/>
        </w:rPr>
        <w:t>requisitos de calidad del Etanol Anhidro Combustible y Etanol Anhidro Combustible Desnaturalizado utilizado como componente oxigenante de gasolinas, con el objetivo de proteger el medio ambiente y mejorar la calidad de los combustibles líquidos. Lo anterior, en el marco de la Política de Prevención y Control de la Contaminación del Aire que busca minimizar la generación de emisiones contaminantes y ruido a la atmósfera.</w:t>
      </w:r>
    </w:p>
    <w:p w14:paraId="78E98BDA" w14:textId="77777777" w:rsidR="0018197C" w:rsidRPr="006E030D" w:rsidRDefault="0018197C" w:rsidP="0018197C">
      <w:pPr>
        <w:ind w:left="-284"/>
        <w:jc w:val="both"/>
        <w:rPr>
          <w:rFonts w:ascii="Arial" w:hAnsi="Arial" w:cs="Arial"/>
          <w:color w:val="000000" w:themeColor="text1"/>
          <w:szCs w:val="24"/>
          <w:lang w:val="es-CO"/>
        </w:rPr>
      </w:pPr>
    </w:p>
    <w:p w14:paraId="32A72AC6" w14:textId="77777777" w:rsidR="0018197C" w:rsidRPr="006E030D" w:rsidRDefault="0018197C" w:rsidP="0018197C">
      <w:pPr>
        <w:ind w:left="-284"/>
        <w:jc w:val="both"/>
        <w:rPr>
          <w:rFonts w:ascii="Arial" w:hAnsi="Arial" w:cs="Arial"/>
          <w:color w:val="000000" w:themeColor="text1"/>
          <w:szCs w:val="24"/>
          <w:lang w:val="es-CO"/>
        </w:rPr>
      </w:pPr>
      <w:r w:rsidRPr="006E030D">
        <w:rPr>
          <w:rFonts w:ascii="Arial" w:hAnsi="Arial" w:cs="Arial"/>
          <w:color w:val="000000" w:themeColor="text1"/>
          <w:szCs w:val="24"/>
          <w:lang w:val="es-CO"/>
        </w:rPr>
        <w:t>Que de conformidad con el artículo 2.2.5.1.2.1 del Decreto 1076 de 2015, en materia atmosférica se consideran contaminantes de segundo grado a los que sin afectar el nivel de inmisión, generan daño a la atmósfera, tales como los compuestos químicos capaces de contribuir a la disminución o destrucción de la capa estratosférica de ozono que rodea la Tierra, o las emisiones de contaminantes que aun afectando el nivel de inmisión, contribuyen especialmente al agravamiento del "efecto invernadero" o cambio climático global.</w:t>
      </w:r>
    </w:p>
    <w:p w14:paraId="5220BC14" w14:textId="77777777" w:rsidR="00ED5154" w:rsidRPr="006E030D" w:rsidRDefault="00ED5154">
      <w:pPr>
        <w:ind w:left="-284"/>
        <w:jc w:val="both"/>
        <w:rPr>
          <w:rFonts w:ascii="Arial" w:hAnsi="Arial" w:cs="Arial"/>
          <w:color w:val="000000" w:themeColor="text1"/>
          <w:szCs w:val="24"/>
          <w:lang w:val="es-CO"/>
        </w:rPr>
      </w:pPr>
    </w:p>
    <w:p w14:paraId="4CDC366A" w14:textId="77777777" w:rsidR="00C9113E" w:rsidRPr="006E030D" w:rsidRDefault="00C9113E" w:rsidP="00C9113E">
      <w:pPr>
        <w:ind w:left="-284"/>
        <w:jc w:val="both"/>
        <w:rPr>
          <w:rFonts w:ascii="Arial" w:hAnsi="Arial" w:cs="Arial"/>
          <w:color w:val="000000" w:themeColor="text1"/>
          <w:szCs w:val="24"/>
          <w:lang w:val="es-CO"/>
        </w:rPr>
      </w:pPr>
      <w:r w:rsidRPr="006E030D">
        <w:rPr>
          <w:rFonts w:ascii="Arial" w:hAnsi="Arial" w:cs="Arial"/>
          <w:color w:val="000000" w:themeColor="text1"/>
          <w:szCs w:val="24"/>
          <w:lang w:val="es-CO"/>
        </w:rPr>
        <w:t xml:space="preserve">Que en la Ley 1753 de 2015, por la cual se adoptó el Plan Nacional de Desarrollo 2014 – 2018, </w:t>
      </w:r>
      <w:r w:rsidRPr="006E030D">
        <w:rPr>
          <w:rFonts w:ascii="Arial" w:hAnsi="Arial" w:cs="Arial"/>
          <w:bCs/>
          <w:color w:val="000000" w:themeColor="text1"/>
          <w:szCs w:val="24"/>
          <w:lang w:val="es-CO"/>
        </w:rPr>
        <w:t xml:space="preserve">estableció en su Capítulo VI que el Crecimiento Verde se constituye en una estrategia transversal para la consolidación de los pilares de la política pública y la transformación hacia un nuevo país; y </w:t>
      </w:r>
      <w:r w:rsidRPr="006E030D">
        <w:rPr>
          <w:rFonts w:ascii="Arial" w:hAnsi="Arial" w:cs="Arial"/>
          <w:color w:val="000000" w:themeColor="text1"/>
          <w:szCs w:val="24"/>
          <w:lang w:val="es-CO"/>
        </w:rPr>
        <w:t xml:space="preserve">en su artículo 170 de Formulación de una política de crecimiento verde de largo plazo, dispuso que los Ministerios formularán e implementarán planes sectoriales de adaptación al cambio climático y planes de acción sectorial de mitigación de la Estrategia Colombiana de Desarrollo Bajo en Carbono, los cuales contendrán metas sectoriales cuantitativas de reducción de emisiones de gases de efecto invernadero a corto (año 2020) y mediano plazo (años 2025 o 2030), dentro de los cuales están considerados los biocombustibles. Es así como se considera estratégico </w:t>
      </w:r>
      <w:r w:rsidRPr="006E030D">
        <w:rPr>
          <w:rFonts w:ascii="Arial" w:hAnsi="Arial" w:cs="Arial"/>
          <w:color w:val="000000" w:themeColor="text1"/>
          <w:szCs w:val="24"/>
          <w:lang w:val="es-CO"/>
        </w:rPr>
        <w:lastRenderedPageBreak/>
        <w:t>abordar el sector de biocombustibles dada su estrecha relación con el sector energético y el sector agrícola en materia de mitigación de Gases Efecto Invernadero.</w:t>
      </w:r>
    </w:p>
    <w:p w14:paraId="3720509B" w14:textId="77777777" w:rsidR="00C9113E" w:rsidRPr="006E030D" w:rsidRDefault="00C9113E" w:rsidP="00C9113E">
      <w:pPr>
        <w:ind w:left="-284"/>
        <w:jc w:val="both"/>
        <w:rPr>
          <w:rFonts w:ascii="Arial" w:hAnsi="Arial" w:cs="Arial"/>
          <w:color w:val="000000" w:themeColor="text1"/>
          <w:szCs w:val="24"/>
          <w:lang w:val="es-CO"/>
        </w:rPr>
      </w:pPr>
    </w:p>
    <w:p w14:paraId="6DC12AD0" w14:textId="452B17B7" w:rsidR="00C9113E" w:rsidRPr="006E030D" w:rsidRDefault="00C9113E" w:rsidP="00C9113E">
      <w:pPr>
        <w:ind w:left="-284"/>
        <w:jc w:val="both"/>
        <w:rPr>
          <w:rFonts w:ascii="Arial" w:hAnsi="Arial" w:cs="Arial"/>
          <w:color w:val="000000" w:themeColor="text1"/>
          <w:szCs w:val="24"/>
          <w:lang w:val="es-CO"/>
        </w:rPr>
      </w:pPr>
      <w:r w:rsidRPr="006E030D">
        <w:rPr>
          <w:rFonts w:ascii="Arial" w:hAnsi="Arial" w:cs="Arial"/>
          <w:color w:val="000000" w:themeColor="text1"/>
          <w:szCs w:val="24"/>
          <w:lang w:val="es-CO"/>
        </w:rPr>
        <w:t xml:space="preserve">Que en los Planes de Acción Sectorial (PAS) del Ministerio de Agricultura y Desarrollo Rural y el Ministerio de Transporte, </w:t>
      </w:r>
      <w:r w:rsidR="00F509A8" w:rsidRPr="006E030D">
        <w:rPr>
          <w:rFonts w:ascii="Arial" w:hAnsi="Arial" w:cs="Arial"/>
          <w:color w:val="000000" w:themeColor="text1"/>
          <w:szCs w:val="24"/>
          <w:lang w:val="es-CO"/>
        </w:rPr>
        <w:t>producto del Plan Nacional de Desarrollo 2014-2018 en su política de crecimiento verde, se encuentra el uso de</w:t>
      </w:r>
      <w:r w:rsidRPr="006E030D">
        <w:rPr>
          <w:rFonts w:ascii="Arial" w:hAnsi="Arial" w:cs="Arial"/>
          <w:color w:val="000000" w:themeColor="text1"/>
          <w:szCs w:val="24"/>
          <w:lang w:val="es-CO"/>
        </w:rPr>
        <w:t xml:space="preserve"> los biocombustibles como una medida de mitigación de Gases Efecto Invernadero</w:t>
      </w:r>
      <w:r w:rsidR="00F509A8" w:rsidRPr="006E030D">
        <w:rPr>
          <w:rFonts w:ascii="Arial" w:hAnsi="Arial" w:cs="Arial"/>
          <w:color w:val="000000" w:themeColor="text1"/>
          <w:szCs w:val="24"/>
          <w:lang w:val="es-CO"/>
        </w:rPr>
        <w:t>.</w:t>
      </w:r>
    </w:p>
    <w:p w14:paraId="26946BF8" w14:textId="77777777" w:rsidR="00C9113E" w:rsidRPr="006E030D" w:rsidRDefault="00C9113E" w:rsidP="00C9113E">
      <w:pPr>
        <w:ind w:left="-284"/>
        <w:jc w:val="both"/>
        <w:rPr>
          <w:rFonts w:ascii="Arial" w:hAnsi="Arial" w:cs="Arial"/>
          <w:color w:val="000000" w:themeColor="text1"/>
          <w:szCs w:val="24"/>
          <w:lang w:val="es-CO"/>
        </w:rPr>
      </w:pPr>
    </w:p>
    <w:p w14:paraId="26FECD0E" w14:textId="77777777" w:rsidR="00FE2E67" w:rsidRPr="006E030D" w:rsidRDefault="00C9113E" w:rsidP="00C9113E">
      <w:pPr>
        <w:ind w:left="-284"/>
        <w:jc w:val="both"/>
        <w:rPr>
          <w:rFonts w:ascii="Arial" w:hAnsi="Arial" w:cs="Arial"/>
          <w:bCs/>
          <w:color w:val="000000" w:themeColor="text1"/>
          <w:szCs w:val="24"/>
          <w:lang w:val="es-CO"/>
        </w:rPr>
      </w:pPr>
      <w:r w:rsidRPr="006E030D">
        <w:rPr>
          <w:rFonts w:ascii="Arial" w:hAnsi="Arial" w:cs="Arial"/>
          <w:bCs/>
          <w:color w:val="000000" w:themeColor="text1"/>
          <w:szCs w:val="24"/>
          <w:lang w:val="es-CO"/>
        </w:rPr>
        <w:t xml:space="preserve">Que el Decreto 298 de 2016 estableció el  Sistema Nacional de Cambio Climático </w:t>
      </w:r>
      <w:proofErr w:type="spellStart"/>
      <w:r w:rsidRPr="006E030D">
        <w:rPr>
          <w:rFonts w:ascii="Arial" w:hAnsi="Arial" w:cs="Arial"/>
          <w:bCs/>
          <w:color w:val="000000" w:themeColor="text1"/>
          <w:szCs w:val="24"/>
          <w:lang w:val="es-CO"/>
        </w:rPr>
        <w:t>SISCLlMA</w:t>
      </w:r>
      <w:proofErr w:type="spellEnd"/>
      <w:r w:rsidRPr="006E030D">
        <w:rPr>
          <w:rFonts w:ascii="Arial" w:hAnsi="Arial" w:cs="Arial"/>
          <w:bCs/>
          <w:color w:val="000000" w:themeColor="text1"/>
          <w:szCs w:val="24"/>
          <w:lang w:val="es-CO"/>
        </w:rPr>
        <w:t xml:space="preserve">, con fin de coordinar, articular, formular, hacer seguimiento y evaluar las políticas, normas, estrategias, planes, programas, proyectos, acciones y medidas en materia de adaptación al cambio climático y de mitigación gases efecto invernadero, cuyo carácter intersectorial y transversal implica la necesaria participación y corresponsabilidad de las entidades públicas del orden nacional, departamental, municipal o distrital, así como de las entidades privadas y entidades sin ánimo </w:t>
      </w:r>
    </w:p>
    <w:p w14:paraId="180D6243" w14:textId="77777777" w:rsidR="00FE2E67" w:rsidRPr="006E030D" w:rsidRDefault="00FE2E67" w:rsidP="00C9113E">
      <w:pPr>
        <w:ind w:left="-284"/>
        <w:jc w:val="both"/>
        <w:rPr>
          <w:rFonts w:ascii="Arial" w:hAnsi="Arial" w:cs="Arial"/>
          <w:bCs/>
          <w:color w:val="000000" w:themeColor="text1"/>
          <w:szCs w:val="24"/>
          <w:lang w:val="es-CO"/>
        </w:rPr>
      </w:pPr>
    </w:p>
    <w:p w14:paraId="547F6574" w14:textId="77777777" w:rsidR="00B27360" w:rsidRPr="006E030D" w:rsidRDefault="00167115">
      <w:pPr>
        <w:ind w:left="-284"/>
        <w:jc w:val="both"/>
        <w:rPr>
          <w:rFonts w:ascii="Arial" w:hAnsi="Arial" w:cs="Arial"/>
          <w:bCs/>
          <w:color w:val="000000" w:themeColor="text1"/>
          <w:szCs w:val="24"/>
          <w:lang w:val="es-CO"/>
        </w:rPr>
      </w:pPr>
      <w:r w:rsidRPr="006E030D">
        <w:rPr>
          <w:rFonts w:ascii="Arial" w:hAnsi="Arial" w:cs="Arial"/>
          <w:bCs/>
          <w:color w:val="000000" w:themeColor="text1"/>
          <w:szCs w:val="24"/>
          <w:lang w:val="es-CO"/>
        </w:rPr>
        <w:t xml:space="preserve">Que </w:t>
      </w:r>
      <w:r w:rsidR="005875F8" w:rsidRPr="006E030D">
        <w:rPr>
          <w:rFonts w:ascii="Arial" w:hAnsi="Arial" w:cs="Arial"/>
          <w:bCs/>
          <w:color w:val="000000" w:themeColor="text1"/>
          <w:szCs w:val="24"/>
          <w:lang w:val="es-CO"/>
        </w:rPr>
        <w:t>el análisis del sector productor de Etanol Anhidro Combustible Desnaturalizado bajo la metodología ISO 14064-1:2006, muestra una emisiones de Gases Efecto Invernadero asociadas a la producción del producto de 943kg CO</w:t>
      </w:r>
      <w:r w:rsidR="005875F8" w:rsidRPr="006E030D">
        <w:rPr>
          <w:rFonts w:ascii="Arial" w:hAnsi="Arial" w:cs="Arial"/>
          <w:bCs/>
          <w:color w:val="000000" w:themeColor="text1"/>
          <w:szCs w:val="24"/>
          <w:vertAlign w:val="subscript"/>
          <w:lang w:val="es-CO"/>
        </w:rPr>
        <w:t>2</w:t>
      </w:r>
      <w:r w:rsidR="005875F8" w:rsidRPr="006E030D">
        <w:rPr>
          <w:rFonts w:ascii="Arial" w:hAnsi="Arial" w:cs="Arial"/>
          <w:bCs/>
          <w:color w:val="000000" w:themeColor="text1"/>
          <w:szCs w:val="24"/>
          <w:lang w:val="es-CO"/>
        </w:rPr>
        <w:t>eq/m</w:t>
      </w:r>
      <w:r w:rsidR="005875F8" w:rsidRPr="006E030D">
        <w:rPr>
          <w:rFonts w:ascii="Arial" w:hAnsi="Arial" w:cs="Arial"/>
          <w:bCs/>
          <w:color w:val="000000" w:themeColor="text1"/>
          <w:szCs w:val="24"/>
          <w:vertAlign w:val="superscript"/>
          <w:lang w:val="es-CO"/>
        </w:rPr>
        <w:t>3</w:t>
      </w:r>
      <w:r w:rsidR="005875F8" w:rsidRPr="006E030D">
        <w:rPr>
          <w:rFonts w:ascii="Arial" w:hAnsi="Arial" w:cs="Arial"/>
          <w:bCs/>
          <w:color w:val="000000" w:themeColor="text1"/>
          <w:szCs w:val="24"/>
          <w:lang w:val="es-CO"/>
        </w:rPr>
        <w:t xml:space="preserve"> de Etanol Anhidro Combustibles Desnaturalizado en donde se contemplan emisiones de GEI en la siembra, el cultivo, la cosecha, el transporte y los procesos fabriles, para 2010</w:t>
      </w:r>
      <w:r w:rsidR="002E1FB5" w:rsidRPr="006E030D">
        <w:rPr>
          <w:rFonts w:ascii="Arial" w:hAnsi="Arial" w:cs="Arial"/>
          <w:bCs/>
          <w:color w:val="000000" w:themeColor="text1"/>
          <w:szCs w:val="24"/>
          <w:lang w:val="es-CO"/>
        </w:rPr>
        <w:t xml:space="preserve"> como línea base</w:t>
      </w:r>
      <w:r w:rsidR="005875F8" w:rsidRPr="006E030D">
        <w:rPr>
          <w:rFonts w:ascii="Arial" w:hAnsi="Arial" w:cs="Arial"/>
          <w:bCs/>
          <w:color w:val="000000" w:themeColor="text1"/>
          <w:szCs w:val="24"/>
          <w:lang w:val="es-CO"/>
        </w:rPr>
        <w:t xml:space="preserve">. </w:t>
      </w:r>
    </w:p>
    <w:p w14:paraId="3663E710" w14:textId="77777777" w:rsidR="00B27360" w:rsidRPr="006E030D" w:rsidRDefault="00B27360">
      <w:pPr>
        <w:ind w:left="-284"/>
        <w:jc w:val="both"/>
        <w:rPr>
          <w:rFonts w:ascii="Arial" w:hAnsi="Arial" w:cs="Arial"/>
          <w:bCs/>
          <w:color w:val="000000" w:themeColor="text1"/>
          <w:szCs w:val="24"/>
          <w:lang w:val="es-CO"/>
        </w:rPr>
      </w:pPr>
    </w:p>
    <w:p w14:paraId="31A41513" w14:textId="77777777" w:rsidR="00167115" w:rsidRPr="006E030D" w:rsidRDefault="00B27360">
      <w:pPr>
        <w:ind w:left="-284"/>
        <w:jc w:val="both"/>
        <w:rPr>
          <w:rFonts w:ascii="Arial" w:hAnsi="Arial" w:cs="Arial"/>
          <w:bCs/>
          <w:color w:val="000000" w:themeColor="text1"/>
          <w:szCs w:val="24"/>
          <w:lang w:val="es-CO"/>
        </w:rPr>
      </w:pPr>
      <w:r w:rsidRPr="006E030D">
        <w:rPr>
          <w:rFonts w:ascii="Arial" w:hAnsi="Arial" w:cs="Arial"/>
          <w:bCs/>
          <w:color w:val="000000" w:themeColor="text1"/>
          <w:szCs w:val="24"/>
          <w:lang w:val="es-CO"/>
        </w:rPr>
        <w:t>Que e</w:t>
      </w:r>
      <w:r w:rsidR="005875F8" w:rsidRPr="006E030D">
        <w:rPr>
          <w:rFonts w:ascii="Arial" w:hAnsi="Arial" w:cs="Arial"/>
          <w:bCs/>
          <w:color w:val="000000" w:themeColor="text1"/>
          <w:szCs w:val="24"/>
          <w:lang w:val="es-CO"/>
        </w:rPr>
        <w:t xml:space="preserve">ste análisis se </w:t>
      </w:r>
      <w:r w:rsidRPr="006E030D">
        <w:rPr>
          <w:rFonts w:ascii="Arial" w:hAnsi="Arial" w:cs="Arial"/>
          <w:bCs/>
          <w:color w:val="000000" w:themeColor="text1"/>
          <w:szCs w:val="24"/>
          <w:lang w:val="es-CO"/>
        </w:rPr>
        <w:t>hizo</w:t>
      </w:r>
      <w:r w:rsidR="005875F8" w:rsidRPr="006E030D">
        <w:rPr>
          <w:rFonts w:ascii="Arial" w:hAnsi="Arial" w:cs="Arial"/>
          <w:bCs/>
          <w:color w:val="000000" w:themeColor="text1"/>
          <w:szCs w:val="24"/>
          <w:lang w:val="es-CO"/>
        </w:rPr>
        <w:t xml:space="preserve"> para establecer un límite de las emisiones de GEI asociadas a la producción de Etanol Anhidro Combustible, es decir, su huella de carbono. Se llega a un compromiso de reducción del 20% de GEI a 2021 por parte del sector, mejorando la producción fabril, reemplaz</w:t>
      </w:r>
      <w:r w:rsidR="0020437B" w:rsidRPr="006E030D">
        <w:rPr>
          <w:rFonts w:ascii="Arial" w:hAnsi="Arial" w:cs="Arial"/>
          <w:bCs/>
          <w:color w:val="000000" w:themeColor="text1"/>
          <w:szCs w:val="24"/>
          <w:lang w:val="es-CO"/>
        </w:rPr>
        <w:t>ando</w:t>
      </w:r>
      <w:r w:rsidR="005875F8" w:rsidRPr="006E030D">
        <w:rPr>
          <w:rFonts w:ascii="Arial" w:hAnsi="Arial" w:cs="Arial"/>
          <w:bCs/>
          <w:color w:val="000000" w:themeColor="text1"/>
          <w:szCs w:val="24"/>
          <w:lang w:val="es-CO"/>
        </w:rPr>
        <w:t xml:space="preserve"> el carbón por baga</w:t>
      </w:r>
      <w:r w:rsidR="002E1FB5" w:rsidRPr="006E030D">
        <w:rPr>
          <w:rFonts w:ascii="Arial" w:hAnsi="Arial" w:cs="Arial"/>
          <w:bCs/>
          <w:color w:val="000000" w:themeColor="text1"/>
          <w:szCs w:val="24"/>
          <w:lang w:val="es-CO"/>
        </w:rPr>
        <w:t>zo</w:t>
      </w:r>
      <w:r w:rsidR="0020437B" w:rsidRPr="006E030D">
        <w:rPr>
          <w:rFonts w:ascii="Arial" w:hAnsi="Arial" w:cs="Arial"/>
          <w:bCs/>
          <w:color w:val="000000" w:themeColor="text1"/>
          <w:szCs w:val="24"/>
          <w:lang w:val="es-CO"/>
        </w:rPr>
        <w:t xml:space="preserve"> en las calderas de generación de vapor</w:t>
      </w:r>
      <w:r w:rsidR="002E1FB5" w:rsidRPr="006E030D">
        <w:rPr>
          <w:rFonts w:ascii="Arial" w:hAnsi="Arial" w:cs="Arial"/>
          <w:bCs/>
          <w:color w:val="000000" w:themeColor="text1"/>
          <w:szCs w:val="24"/>
          <w:lang w:val="es-CO"/>
        </w:rPr>
        <w:t>, entre otras medidas de mitigación de Gases de Efecto Invernadero. Una reducción de un 20% par</w:t>
      </w:r>
      <w:r w:rsidR="007C0FDE" w:rsidRPr="006E030D">
        <w:rPr>
          <w:rFonts w:ascii="Arial" w:hAnsi="Arial" w:cs="Arial"/>
          <w:bCs/>
          <w:color w:val="000000" w:themeColor="text1"/>
          <w:szCs w:val="24"/>
          <w:lang w:val="es-CO"/>
        </w:rPr>
        <w:t xml:space="preserve">a el 2021 implicaría que al relacionar el indicador de cociente o radio del biocombustible, establecería un valor de </w:t>
      </w:r>
      <w:r w:rsidR="0020437B" w:rsidRPr="006E030D">
        <w:rPr>
          <w:rFonts w:ascii="Arial" w:hAnsi="Arial" w:cs="Arial"/>
          <w:bCs/>
          <w:color w:val="000000" w:themeColor="text1"/>
          <w:szCs w:val="24"/>
          <w:lang w:val="es-CO"/>
        </w:rPr>
        <w:t>803</w:t>
      </w:r>
      <w:r w:rsidR="007C0FDE" w:rsidRPr="006E030D">
        <w:rPr>
          <w:rFonts w:ascii="Arial" w:hAnsi="Arial" w:cs="Arial"/>
          <w:bCs/>
          <w:color w:val="000000" w:themeColor="text1"/>
          <w:szCs w:val="24"/>
          <w:lang w:val="es-CO"/>
        </w:rPr>
        <w:t xml:space="preserve"> kg CO</w:t>
      </w:r>
      <w:r w:rsidR="007C0FDE" w:rsidRPr="006E030D">
        <w:rPr>
          <w:rFonts w:ascii="Arial" w:hAnsi="Arial" w:cs="Arial"/>
          <w:bCs/>
          <w:color w:val="000000" w:themeColor="text1"/>
          <w:szCs w:val="24"/>
          <w:vertAlign w:val="subscript"/>
          <w:lang w:val="es-CO"/>
        </w:rPr>
        <w:t>2</w:t>
      </w:r>
      <w:r w:rsidR="007C0FDE" w:rsidRPr="006E030D">
        <w:rPr>
          <w:rFonts w:ascii="Arial" w:hAnsi="Arial" w:cs="Arial"/>
          <w:bCs/>
          <w:color w:val="000000" w:themeColor="text1"/>
          <w:szCs w:val="24"/>
          <w:lang w:val="es-CO"/>
        </w:rPr>
        <w:t>eq/m</w:t>
      </w:r>
      <w:r w:rsidR="007C0FDE" w:rsidRPr="006E030D">
        <w:rPr>
          <w:rFonts w:ascii="Arial" w:hAnsi="Arial" w:cs="Arial"/>
          <w:bCs/>
          <w:color w:val="000000" w:themeColor="text1"/>
          <w:szCs w:val="24"/>
          <w:vertAlign w:val="superscript"/>
          <w:lang w:val="es-CO"/>
        </w:rPr>
        <w:t>3</w:t>
      </w:r>
      <w:r w:rsidR="007C0FDE" w:rsidRPr="006E030D">
        <w:rPr>
          <w:rFonts w:ascii="Arial" w:hAnsi="Arial" w:cs="Arial"/>
          <w:bCs/>
          <w:color w:val="000000" w:themeColor="text1"/>
          <w:szCs w:val="24"/>
          <w:lang w:val="es-CO"/>
        </w:rPr>
        <w:t xml:space="preserve"> de Etanol Anhidro Combustible.</w:t>
      </w:r>
    </w:p>
    <w:p w14:paraId="7EC93F95" w14:textId="77777777" w:rsidR="00B06FC7" w:rsidRPr="006E030D" w:rsidRDefault="00B06FC7">
      <w:pPr>
        <w:ind w:left="-284"/>
        <w:jc w:val="both"/>
        <w:rPr>
          <w:rFonts w:ascii="Arial" w:hAnsi="Arial" w:cs="Arial"/>
          <w:bCs/>
          <w:color w:val="000000" w:themeColor="text1"/>
          <w:szCs w:val="24"/>
          <w:lang w:val="es-CO"/>
        </w:rPr>
      </w:pPr>
    </w:p>
    <w:p w14:paraId="0999347D" w14:textId="77777777" w:rsidR="00B27360" w:rsidRPr="006E030D" w:rsidRDefault="00F74838">
      <w:pPr>
        <w:tabs>
          <w:tab w:val="left" w:pos="-720"/>
        </w:tabs>
        <w:suppressAutoHyphens/>
        <w:ind w:left="-284"/>
        <w:jc w:val="both"/>
        <w:rPr>
          <w:rFonts w:ascii="Arial" w:hAnsi="Arial" w:cs="Arial"/>
          <w:bCs/>
          <w:color w:val="000000" w:themeColor="text1"/>
          <w:szCs w:val="24"/>
          <w:lang w:val="es-CO"/>
        </w:rPr>
      </w:pPr>
      <w:r w:rsidRPr="006E030D">
        <w:rPr>
          <w:rFonts w:ascii="Arial" w:hAnsi="Arial" w:cs="Arial"/>
          <w:bCs/>
          <w:color w:val="000000" w:themeColor="text1"/>
          <w:szCs w:val="24"/>
          <w:lang w:val="es-CO"/>
        </w:rPr>
        <w:t xml:space="preserve">Que el estudio “Impactos Económicos del Cambio Climático en Colombia” publicado en 2014 por el DNP establece que las pérdidas anuales por afectación del cambio climático serían de 0,49% y las pérdidas acumuladas entre 3.6 y 3.7 el valor del PIB de 2010. </w:t>
      </w:r>
    </w:p>
    <w:p w14:paraId="557F4E8A" w14:textId="77777777" w:rsidR="00B27360" w:rsidRPr="006E030D" w:rsidRDefault="00B27360">
      <w:pPr>
        <w:tabs>
          <w:tab w:val="left" w:pos="-720"/>
        </w:tabs>
        <w:suppressAutoHyphens/>
        <w:ind w:left="-284"/>
        <w:jc w:val="both"/>
        <w:rPr>
          <w:rFonts w:ascii="Arial" w:hAnsi="Arial" w:cs="Arial"/>
          <w:bCs/>
          <w:color w:val="000000" w:themeColor="text1"/>
          <w:szCs w:val="24"/>
          <w:lang w:val="es-CO"/>
        </w:rPr>
      </w:pPr>
    </w:p>
    <w:p w14:paraId="0FF4E7A4" w14:textId="21399568" w:rsidR="004A3033" w:rsidRPr="006E030D" w:rsidRDefault="00B27360">
      <w:pPr>
        <w:tabs>
          <w:tab w:val="left" w:pos="-720"/>
        </w:tabs>
        <w:suppressAutoHyphens/>
        <w:ind w:left="-284"/>
        <w:jc w:val="both"/>
        <w:rPr>
          <w:rFonts w:ascii="Arial" w:hAnsi="Arial" w:cs="Arial"/>
          <w:noProof/>
          <w:szCs w:val="24"/>
          <w:lang w:val="es-CO" w:eastAsia="es-MX"/>
        </w:rPr>
      </w:pPr>
      <w:r w:rsidRPr="006E030D">
        <w:rPr>
          <w:rFonts w:ascii="Arial" w:hAnsi="Arial" w:cs="Arial"/>
          <w:noProof/>
          <w:szCs w:val="24"/>
          <w:lang w:val="es-CO" w:eastAsia="es-MX"/>
        </w:rPr>
        <w:t xml:space="preserve">Que </w:t>
      </w:r>
      <w:r w:rsidR="0020758E" w:rsidRPr="006E030D">
        <w:rPr>
          <w:rFonts w:ascii="Arial" w:hAnsi="Arial" w:cs="Arial"/>
          <w:noProof/>
          <w:szCs w:val="24"/>
          <w:lang w:val="es-CO" w:eastAsia="es-MX"/>
        </w:rPr>
        <w:t xml:space="preserve">el nivel de riesgo </w:t>
      </w:r>
      <w:r w:rsidR="000B0D85" w:rsidRPr="006E030D">
        <w:rPr>
          <w:rFonts w:ascii="Arial" w:hAnsi="Arial" w:cs="Arial"/>
          <w:noProof/>
          <w:szCs w:val="24"/>
          <w:lang w:val="es-CO" w:eastAsia="es-MX"/>
        </w:rPr>
        <w:t xml:space="preserve">de las emisiones de GEI </w:t>
      </w:r>
      <w:r w:rsidR="00A200C1" w:rsidRPr="006E030D">
        <w:rPr>
          <w:rFonts w:ascii="Arial" w:hAnsi="Arial" w:cs="Arial"/>
          <w:noProof/>
          <w:szCs w:val="24"/>
          <w:lang w:val="es-CO" w:eastAsia="es-MX"/>
        </w:rPr>
        <w:t>acelera los efectos negativos del cambio climático,</w:t>
      </w:r>
      <w:r w:rsidR="00302708" w:rsidRPr="006E030D">
        <w:rPr>
          <w:rFonts w:ascii="Arial" w:hAnsi="Arial" w:cs="Arial"/>
          <w:noProof/>
          <w:szCs w:val="24"/>
          <w:lang w:val="es-CO" w:eastAsia="es-MX"/>
        </w:rPr>
        <w:t xml:space="preserve"> </w:t>
      </w:r>
      <w:r w:rsidR="00587E76" w:rsidRPr="006E030D">
        <w:rPr>
          <w:rFonts w:ascii="Arial" w:hAnsi="Arial" w:cs="Arial"/>
          <w:noProof/>
          <w:szCs w:val="24"/>
          <w:lang w:val="es-CO" w:eastAsia="es-MX"/>
        </w:rPr>
        <w:t>el cual corresponde a MEDIO, en ese sentido el estado colombiano debe adoptar medidas que propendan por la disminución de emisiones de GEI en produ</w:t>
      </w:r>
      <w:r w:rsidR="00352E75" w:rsidRPr="006E030D">
        <w:rPr>
          <w:rFonts w:ascii="Arial" w:hAnsi="Arial" w:cs="Arial"/>
          <w:noProof/>
          <w:szCs w:val="24"/>
          <w:lang w:val="es-CO" w:eastAsia="es-MX"/>
        </w:rPr>
        <w:t>c</w:t>
      </w:r>
      <w:r w:rsidR="00587E76" w:rsidRPr="006E030D">
        <w:rPr>
          <w:rFonts w:ascii="Arial" w:hAnsi="Arial" w:cs="Arial"/>
          <w:noProof/>
          <w:szCs w:val="24"/>
          <w:lang w:val="es-CO" w:eastAsia="es-MX"/>
        </w:rPr>
        <w:t xml:space="preserve">tos que los genere con el fin de salvaguardar los objetivos legítimos de </w:t>
      </w:r>
      <w:r w:rsidR="0020758E" w:rsidRPr="006E030D">
        <w:rPr>
          <w:rFonts w:ascii="Arial" w:hAnsi="Arial" w:cs="Arial"/>
          <w:noProof/>
          <w:szCs w:val="24"/>
          <w:lang w:val="es-CO" w:eastAsia="es-MX"/>
        </w:rPr>
        <w:t>prote</w:t>
      </w:r>
      <w:r w:rsidR="00587E76" w:rsidRPr="006E030D">
        <w:rPr>
          <w:rFonts w:ascii="Arial" w:hAnsi="Arial" w:cs="Arial"/>
          <w:noProof/>
          <w:szCs w:val="24"/>
          <w:lang w:val="es-CO" w:eastAsia="es-MX"/>
        </w:rPr>
        <w:t>cción ambiental.</w:t>
      </w:r>
    </w:p>
    <w:p w14:paraId="41673A72" w14:textId="77777777" w:rsidR="00217EF6" w:rsidRPr="006E030D" w:rsidRDefault="00217EF6" w:rsidP="00217EF6">
      <w:pPr>
        <w:tabs>
          <w:tab w:val="left" w:pos="-720"/>
        </w:tabs>
        <w:suppressAutoHyphens/>
        <w:jc w:val="both"/>
        <w:rPr>
          <w:rFonts w:ascii="Arial" w:hAnsi="Arial" w:cs="Arial"/>
          <w:noProof/>
          <w:szCs w:val="24"/>
          <w:lang w:val="es-CO" w:eastAsia="es-MX"/>
        </w:rPr>
      </w:pPr>
    </w:p>
    <w:p w14:paraId="303A0646" w14:textId="6F08CB71" w:rsidR="00757727" w:rsidRDefault="00757727" w:rsidP="00757727">
      <w:pPr>
        <w:tabs>
          <w:tab w:val="left" w:pos="-720"/>
        </w:tabs>
        <w:suppressAutoHyphens/>
        <w:ind w:left="-284"/>
        <w:jc w:val="both"/>
        <w:rPr>
          <w:rFonts w:ascii="Arial" w:hAnsi="Arial" w:cs="Arial"/>
          <w:noProof/>
          <w:szCs w:val="24"/>
          <w:lang w:val="es-CO" w:eastAsia="es-MX"/>
        </w:rPr>
      </w:pPr>
      <w:r w:rsidRPr="006E030D">
        <w:rPr>
          <w:rFonts w:ascii="Arial" w:hAnsi="Arial" w:cs="Arial"/>
          <w:noProof/>
          <w:szCs w:val="24"/>
          <w:lang w:val="es-CO" w:eastAsia="es-MX"/>
        </w:rPr>
        <w:t>Que en ese sentido</w:t>
      </w:r>
      <w:r w:rsidR="00587E76" w:rsidRPr="006E030D">
        <w:rPr>
          <w:rFonts w:ascii="Arial" w:hAnsi="Arial" w:cs="Arial"/>
          <w:noProof/>
          <w:szCs w:val="24"/>
          <w:lang w:val="es-CO" w:eastAsia="es-MX"/>
        </w:rPr>
        <w:t>,</w:t>
      </w:r>
      <w:r w:rsidRPr="006E030D">
        <w:rPr>
          <w:rFonts w:ascii="Arial" w:hAnsi="Arial" w:cs="Arial"/>
          <w:noProof/>
          <w:szCs w:val="24"/>
          <w:lang w:val="es-CO" w:eastAsia="es-MX"/>
        </w:rPr>
        <w:t xml:space="preserve"> se hace necesario contar con una una Certificación de Conformidad de Producto de Tercera Parte</w:t>
      </w:r>
      <w:r w:rsidR="00352E75" w:rsidRPr="006E030D">
        <w:rPr>
          <w:rFonts w:ascii="Arial" w:hAnsi="Arial" w:cs="Arial"/>
          <w:noProof/>
          <w:szCs w:val="24"/>
          <w:lang w:val="es-CO" w:eastAsia="es-MX"/>
        </w:rPr>
        <w:t>,</w:t>
      </w:r>
      <w:r w:rsidRPr="006E030D">
        <w:rPr>
          <w:rFonts w:ascii="Arial" w:hAnsi="Arial" w:cs="Arial"/>
          <w:noProof/>
          <w:szCs w:val="24"/>
          <w:lang w:val="es-CO" w:eastAsia="es-MX"/>
        </w:rPr>
        <w:t xml:space="preserve"> de que trata el Decreto 1595 de 2015, con el fin de </w:t>
      </w:r>
      <w:r w:rsidR="00F443E0" w:rsidRPr="006E030D">
        <w:rPr>
          <w:rFonts w:ascii="Arial" w:hAnsi="Arial" w:cs="Arial"/>
          <w:noProof/>
          <w:szCs w:val="24"/>
          <w:lang w:val="es-CO" w:eastAsia="es-MX"/>
        </w:rPr>
        <w:t>verificar el cumplimiento d</w:t>
      </w:r>
      <w:r w:rsidRPr="006E030D">
        <w:rPr>
          <w:rFonts w:ascii="Arial" w:hAnsi="Arial" w:cs="Arial"/>
          <w:noProof/>
          <w:szCs w:val="24"/>
          <w:lang w:val="es-CO" w:eastAsia="es-MX"/>
        </w:rPr>
        <w:t>el límite de huella de carbono asociado al inventario de emisiones de gases efecto invernadero del producto Etanol Anhidro Combustible Desnaturalizado</w:t>
      </w:r>
      <w:r w:rsidR="00832720">
        <w:rPr>
          <w:rFonts w:ascii="Arial" w:hAnsi="Arial" w:cs="Arial"/>
          <w:noProof/>
          <w:szCs w:val="24"/>
          <w:lang w:val="es-CO" w:eastAsia="es-MX"/>
        </w:rPr>
        <w:t xml:space="preserve"> dentro de los límites operacionales establecidos</w:t>
      </w:r>
      <w:r w:rsidRPr="006E030D">
        <w:rPr>
          <w:rFonts w:ascii="Arial" w:hAnsi="Arial" w:cs="Arial"/>
          <w:noProof/>
          <w:szCs w:val="24"/>
          <w:lang w:val="es-CO" w:eastAsia="es-MX"/>
        </w:rPr>
        <w:t>.</w:t>
      </w:r>
    </w:p>
    <w:p w14:paraId="63CD7FFE" w14:textId="77777777" w:rsidR="006A1094" w:rsidRPr="006A1094" w:rsidRDefault="006A1094" w:rsidP="00021D34">
      <w:pPr>
        <w:tabs>
          <w:tab w:val="left" w:pos="-720"/>
        </w:tabs>
        <w:suppressAutoHyphens/>
        <w:jc w:val="both"/>
        <w:rPr>
          <w:rFonts w:ascii="Arial" w:hAnsi="Arial" w:cs="Arial"/>
          <w:noProof/>
          <w:szCs w:val="24"/>
          <w:lang w:eastAsia="es-MX"/>
        </w:rPr>
      </w:pPr>
    </w:p>
    <w:p w14:paraId="2C790237" w14:textId="020F4A7C" w:rsidR="006A1094" w:rsidRDefault="006A1094" w:rsidP="006A1094">
      <w:pPr>
        <w:tabs>
          <w:tab w:val="left" w:pos="-720"/>
        </w:tabs>
        <w:suppressAutoHyphens/>
        <w:ind w:left="-284"/>
        <w:jc w:val="both"/>
        <w:rPr>
          <w:rFonts w:ascii="Arial" w:hAnsi="Arial" w:cs="Arial"/>
          <w:noProof/>
          <w:szCs w:val="24"/>
          <w:lang w:eastAsia="es-MX"/>
        </w:rPr>
      </w:pPr>
      <w:r w:rsidRPr="006A1094">
        <w:rPr>
          <w:rFonts w:ascii="Arial" w:hAnsi="Arial" w:cs="Arial"/>
          <w:noProof/>
          <w:szCs w:val="24"/>
          <w:lang w:eastAsia="es-MX"/>
        </w:rPr>
        <w:t xml:space="preserve">Que de conformidad con lo anterior, se hace necesario establecer un </w:t>
      </w:r>
      <w:r w:rsidR="00021D34">
        <w:rPr>
          <w:rFonts w:ascii="Arial" w:hAnsi="Arial" w:cs="Arial"/>
          <w:noProof/>
          <w:szCs w:val="24"/>
          <w:lang w:eastAsia="es-MX"/>
        </w:rPr>
        <w:t>normativa</w:t>
      </w:r>
      <w:r w:rsidRPr="006A1094">
        <w:rPr>
          <w:rFonts w:ascii="Arial" w:hAnsi="Arial" w:cs="Arial"/>
          <w:noProof/>
          <w:szCs w:val="24"/>
          <w:lang w:eastAsia="es-MX"/>
        </w:rPr>
        <w:t xml:space="preserve"> que garantice el cumplimiento del límite de huella de carbono asociado al inventario de emisiones de gases efecto invernadero del producto Etanol Anhidro Combustible Desnaturalizado como una medida necesaria para proteger la salud humana y animal, prevenir posibles daños a la misma, y proteger el medio ambiente.</w:t>
      </w:r>
    </w:p>
    <w:p w14:paraId="5130AACD" w14:textId="77777777" w:rsidR="00650566" w:rsidRDefault="00650566" w:rsidP="006A1094">
      <w:pPr>
        <w:tabs>
          <w:tab w:val="left" w:pos="-720"/>
        </w:tabs>
        <w:suppressAutoHyphens/>
        <w:ind w:left="-284"/>
        <w:jc w:val="both"/>
        <w:rPr>
          <w:rFonts w:ascii="Arial" w:hAnsi="Arial" w:cs="Arial"/>
          <w:noProof/>
          <w:szCs w:val="24"/>
          <w:lang w:eastAsia="es-MX"/>
        </w:rPr>
      </w:pPr>
    </w:p>
    <w:p w14:paraId="6DCB068C" w14:textId="1E7A0035" w:rsidR="00650566" w:rsidRDefault="00650566" w:rsidP="006A1094">
      <w:pPr>
        <w:tabs>
          <w:tab w:val="left" w:pos="-720"/>
        </w:tabs>
        <w:suppressAutoHyphens/>
        <w:ind w:left="-284"/>
        <w:jc w:val="both"/>
        <w:rPr>
          <w:rFonts w:ascii="Arial" w:hAnsi="Arial" w:cs="Arial"/>
          <w:noProof/>
          <w:szCs w:val="24"/>
          <w:lang w:eastAsia="es-MX"/>
        </w:rPr>
      </w:pPr>
      <w:r>
        <w:rPr>
          <w:rFonts w:ascii="Arial" w:hAnsi="Arial" w:cs="Arial"/>
          <w:noProof/>
          <w:szCs w:val="24"/>
          <w:lang w:eastAsia="es-MX"/>
        </w:rPr>
        <w:lastRenderedPageBreak/>
        <w:t xml:space="preserve">Que mediante el oficio 2-2017-000200 del 13 de enero de 2017 el Ministerio de Comercio Industria y Turismo </w:t>
      </w:r>
      <w:r w:rsidR="00A609C1">
        <w:rPr>
          <w:rFonts w:ascii="Arial" w:hAnsi="Arial" w:cs="Arial"/>
          <w:noProof/>
          <w:szCs w:val="24"/>
          <w:lang w:eastAsia="es-MX"/>
        </w:rPr>
        <w:t xml:space="preserve">conceptúa </w:t>
      </w:r>
      <w:r>
        <w:rPr>
          <w:rFonts w:ascii="Arial" w:hAnsi="Arial" w:cs="Arial"/>
          <w:noProof/>
          <w:szCs w:val="24"/>
          <w:lang w:eastAsia="es-MX"/>
        </w:rPr>
        <w:t>que la medida que se pretende expedir no corresponde a un reglamento técnico o procedimiento de evaluación de la conformidad sino a una política ambiental. Por tanto, dicho proyecto no requiere del concepto previo que indica el decreto 1595 de 2015 y tampoco el trámite de notificación inter</w:t>
      </w:r>
      <w:r w:rsidR="00A609C1">
        <w:rPr>
          <w:rFonts w:ascii="Arial" w:hAnsi="Arial" w:cs="Arial"/>
          <w:noProof/>
          <w:szCs w:val="24"/>
          <w:lang w:eastAsia="es-MX"/>
        </w:rPr>
        <w:t>n</w:t>
      </w:r>
      <w:r>
        <w:rPr>
          <w:rFonts w:ascii="Arial" w:hAnsi="Arial" w:cs="Arial"/>
          <w:noProof/>
          <w:szCs w:val="24"/>
          <w:lang w:eastAsia="es-MX"/>
        </w:rPr>
        <w:t xml:space="preserve">acional, teniendo en cuenta que en el cuerpo del documento normativo no se establecen requisitos técnicos para el </w:t>
      </w:r>
      <w:bookmarkStart w:id="0" w:name="_GoBack"/>
      <w:bookmarkEnd w:id="0"/>
      <w:r>
        <w:rPr>
          <w:rFonts w:ascii="Arial" w:hAnsi="Arial" w:cs="Arial"/>
          <w:noProof/>
          <w:szCs w:val="24"/>
          <w:lang w:eastAsia="es-MX"/>
        </w:rPr>
        <w:t>producto como tal, sino que se establece un límite m</w:t>
      </w:r>
      <w:r w:rsidR="00A609C1">
        <w:rPr>
          <w:rFonts w:ascii="Arial" w:hAnsi="Arial" w:cs="Arial"/>
          <w:noProof/>
          <w:szCs w:val="24"/>
          <w:lang w:eastAsia="es-MX"/>
        </w:rPr>
        <w:t>áximo de la huella de carbono d</w:t>
      </w:r>
      <w:r>
        <w:rPr>
          <w:rFonts w:ascii="Arial" w:hAnsi="Arial" w:cs="Arial"/>
          <w:noProof/>
          <w:szCs w:val="24"/>
          <w:lang w:eastAsia="es-MX"/>
        </w:rPr>
        <w:t>e emis</w:t>
      </w:r>
      <w:r w:rsidR="00A609C1">
        <w:rPr>
          <w:rFonts w:ascii="Arial" w:hAnsi="Arial" w:cs="Arial"/>
          <w:noProof/>
          <w:szCs w:val="24"/>
          <w:lang w:eastAsia="es-MX"/>
        </w:rPr>
        <w:t>i</w:t>
      </w:r>
      <w:r>
        <w:rPr>
          <w:rFonts w:ascii="Arial" w:hAnsi="Arial" w:cs="Arial"/>
          <w:noProof/>
          <w:szCs w:val="24"/>
          <w:lang w:eastAsia="es-MX"/>
        </w:rPr>
        <w:t>ones verificadas</w:t>
      </w:r>
      <w:r w:rsidR="00A609C1">
        <w:rPr>
          <w:rFonts w:ascii="Arial" w:hAnsi="Arial" w:cs="Arial"/>
          <w:noProof/>
          <w:szCs w:val="24"/>
          <w:lang w:eastAsia="es-MX"/>
        </w:rPr>
        <w:t xml:space="preserve"> </w:t>
      </w:r>
      <w:r>
        <w:rPr>
          <w:rFonts w:ascii="Arial" w:hAnsi="Arial" w:cs="Arial"/>
          <w:noProof/>
          <w:szCs w:val="24"/>
          <w:lang w:eastAsia="es-MX"/>
        </w:rPr>
        <w:t xml:space="preserve">de </w:t>
      </w:r>
      <w:r w:rsidR="00A609C1">
        <w:rPr>
          <w:rFonts w:ascii="Arial" w:hAnsi="Arial" w:cs="Arial"/>
          <w:noProof/>
          <w:szCs w:val="24"/>
          <w:lang w:eastAsia="es-MX"/>
        </w:rPr>
        <w:t>gases efecto invernadero</w:t>
      </w:r>
      <w:r>
        <w:rPr>
          <w:rFonts w:ascii="Arial" w:hAnsi="Arial" w:cs="Arial"/>
          <w:noProof/>
          <w:szCs w:val="24"/>
          <w:lang w:eastAsia="es-MX"/>
        </w:rPr>
        <w:t>.</w:t>
      </w:r>
    </w:p>
    <w:p w14:paraId="3D0F839F" w14:textId="77777777" w:rsidR="00757727" w:rsidRDefault="00757727" w:rsidP="00757727">
      <w:pPr>
        <w:jc w:val="both"/>
        <w:rPr>
          <w:rFonts w:ascii="Arial" w:hAnsi="Arial" w:cs="Arial"/>
          <w:szCs w:val="24"/>
          <w:lang w:val="es-CO"/>
        </w:rPr>
      </w:pPr>
    </w:p>
    <w:p w14:paraId="139BF232" w14:textId="77777777" w:rsidR="00650566" w:rsidRPr="006E030D" w:rsidRDefault="00650566" w:rsidP="00757727">
      <w:pPr>
        <w:jc w:val="both"/>
        <w:rPr>
          <w:rFonts w:ascii="Arial" w:hAnsi="Arial" w:cs="Arial"/>
          <w:szCs w:val="24"/>
          <w:lang w:val="es-CO"/>
        </w:rPr>
      </w:pPr>
    </w:p>
    <w:p w14:paraId="17393C96" w14:textId="77777777" w:rsidR="00F915C6" w:rsidRPr="006E030D" w:rsidRDefault="00F915C6">
      <w:pPr>
        <w:ind w:left="-284"/>
        <w:jc w:val="both"/>
        <w:rPr>
          <w:rFonts w:ascii="Arial" w:hAnsi="Arial" w:cs="Arial"/>
          <w:szCs w:val="24"/>
          <w:lang w:val="es-CO"/>
        </w:rPr>
      </w:pPr>
      <w:r w:rsidRPr="006E030D">
        <w:rPr>
          <w:rFonts w:ascii="Arial" w:hAnsi="Arial" w:cs="Arial"/>
          <w:szCs w:val="24"/>
          <w:lang w:val="es-CO"/>
        </w:rPr>
        <w:t>En mérito de lo expuesto;</w:t>
      </w:r>
    </w:p>
    <w:p w14:paraId="09D60775" w14:textId="77777777" w:rsidR="00FB63D4" w:rsidRPr="006E030D" w:rsidRDefault="00FB63D4">
      <w:pPr>
        <w:pStyle w:val="Textoindependiente2"/>
        <w:tabs>
          <w:tab w:val="left" w:pos="3515"/>
        </w:tabs>
        <w:spacing w:line="240" w:lineRule="auto"/>
        <w:ind w:left="-284"/>
        <w:rPr>
          <w:rFonts w:cs="Arial"/>
          <w:b/>
          <w:szCs w:val="24"/>
          <w:lang w:val="es-CO"/>
        </w:rPr>
      </w:pPr>
    </w:p>
    <w:p w14:paraId="72E8D97C" w14:textId="77777777" w:rsidR="001F2527" w:rsidRPr="006E030D" w:rsidRDefault="007A5857">
      <w:pPr>
        <w:pStyle w:val="Textoindependiente2"/>
        <w:tabs>
          <w:tab w:val="left" w:pos="3515"/>
        </w:tabs>
        <w:spacing w:line="240" w:lineRule="auto"/>
        <w:ind w:left="-284"/>
        <w:jc w:val="center"/>
        <w:rPr>
          <w:rFonts w:cs="Arial"/>
          <w:b/>
          <w:szCs w:val="24"/>
          <w:lang w:val="es-CO"/>
        </w:rPr>
      </w:pPr>
      <w:r w:rsidRPr="006E030D">
        <w:rPr>
          <w:rFonts w:cs="Arial"/>
          <w:b/>
          <w:szCs w:val="24"/>
          <w:lang w:val="es-CO"/>
        </w:rPr>
        <w:t>R E S U E L V E</w:t>
      </w:r>
    </w:p>
    <w:p w14:paraId="69EC5CE9" w14:textId="77777777" w:rsidR="00852108" w:rsidRPr="006E030D" w:rsidRDefault="00852108">
      <w:pPr>
        <w:pStyle w:val="Textoindependiente2"/>
        <w:tabs>
          <w:tab w:val="left" w:pos="3515"/>
        </w:tabs>
        <w:spacing w:line="240" w:lineRule="auto"/>
        <w:ind w:left="-284"/>
        <w:jc w:val="center"/>
        <w:rPr>
          <w:rFonts w:cs="Arial"/>
          <w:b/>
          <w:szCs w:val="24"/>
          <w:lang w:val="es-CO"/>
        </w:rPr>
      </w:pPr>
    </w:p>
    <w:p w14:paraId="2BB54205" w14:textId="08AE9FDE" w:rsidR="00F940AB" w:rsidRPr="006E030D" w:rsidRDefault="00F940AB">
      <w:pPr>
        <w:pStyle w:val="Textoindependiente2"/>
        <w:rPr>
          <w:rFonts w:cs="Arial"/>
          <w:color w:val="000000" w:themeColor="text1"/>
          <w:szCs w:val="24"/>
          <w:lang w:val="es-CO"/>
        </w:rPr>
      </w:pPr>
      <w:bookmarkStart w:id="1" w:name="OLE_LINK1"/>
      <w:r w:rsidRPr="006E030D">
        <w:rPr>
          <w:rFonts w:cs="Arial"/>
          <w:b/>
          <w:szCs w:val="24"/>
          <w:lang w:val="es-CO"/>
        </w:rPr>
        <w:t>ARTÍCULO 1.</w:t>
      </w:r>
      <w:r w:rsidR="00757727" w:rsidRPr="006E030D">
        <w:rPr>
          <w:rFonts w:cs="Arial"/>
          <w:b/>
          <w:szCs w:val="24"/>
          <w:lang w:val="es-CO"/>
        </w:rPr>
        <w:t>-</w:t>
      </w:r>
      <w:r w:rsidRPr="006E030D">
        <w:rPr>
          <w:rFonts w:cs="Arial"/>
          <w:b/>
          <w:szCs w:val="24"/>
          <w:lang w:val="es-CO"/>
        </w:rPr>
        <w:t xml:space="preserve"> </w:t>
      </w:r>
      <w:bookmarkEnd w:id="1"/>
      <w:r w:rsidRPr="006E030D">
        <w:rPr>
          <w:rFonts w:cs="Arial"/>
          <w:b/>
          <w:szCs w:val="24"/>
          <w:lang w:val="es-CO"/>
        </w:rPr>
        <w:t>OBJETO</w:t>
      </w:r>
      <w:r w:rsidR="00EB5150" w:rsidRPr="006E030D">
        <w:rPr>
          <w:rFonts w:cs="Arial"/>
          <w:b/>
          <w:szCs w:val="24"/>
          <w:lang w:val="es-CO"/>
        </w:rPr>
        <w:t xml:space="preserve">. </w:t>
      </w:r>
      <w:r w:rsidR="000665A6" w:rsidRPr="000665A6">
        <w:rPr>
          <w:rFonts w:cs="Arial"/>
          <w:szCs w:val="24"/>
          <w:lang w:val="es-CO"/>
        </w:rPr>
        <w:t>Establecer el límite de huella de carbono asociado al inventario de emisiones de gases efecto invernadero del producto Etanol Anhidro Combustible Desnaturalizado, con la finalidad de proteger el medio ambiente y la salud y vida de las personas y de los animales.</w:t>
      </w:r>
    </w:p>
    <w:p w14:paraId="63B27874" w14:textId="77777777" w:rsidR="00F940AB" w:rsidRPr="006E030D" w:rsidRDefault="00F940AB" w:rsidP="00F74838">
      <w:pPr>
        <w:pStyle w:val="Textoindependiente2"/>
        <w:rPr>
          <w:rFonts w:cs="Arial"/>
          <w:szCs w:val="24"/>
          <w:lang w:val="es-CO"/>
        </w:rPr>
      </w:pPr>
    </w:p>
    <w:p w14:paraId="50C3F4A6" w14:textId="101F1F62" w:rsidR="00070A2C" w:rsidRPr="006E030D" w:rsidRDefault="00F940AB">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ARTÍCULO 2.</w:t>
      </w:r>
      <w:r w:rsidR="00757727" w:rsidRPr="006E030D">
        <w:rPr>
          <w:rFonts w:ascii="Arial" w:hAnsi="Arial" w:cs="Arial"/>
          <w:b/>
          <w:color w:val="000000" w:themeColor="text1"/>
          <w:szCs w:val="24"/>
          <w:lang w:val="es-CO"/>
        </w:rPr>
        <w:t>-</w:t>
      </w:r>
      <w:r w:rsidRPr="006E030D">
        <w:rPr>
          <w:rFonts w:ascii="Arial" w:hAnsi="Arial" w:cs="Arial"/>
          <w:b/>
          <w:color w:val="000000" w:themeColor="text1"/>
          <w:szCs w:val="24"/>
          <w:lang w:val="es-CO"/>
        </w:rPr>
        <w:t xml:space="preserve"> ÁMBITO </w:t>
      </w:r>
      <w:r w:rsidR="00E823CE" w:rsidRPr="006E030D">
        <w:rPr>
          <w:rFonts w:ascii="Arial" w:hAnsi="Arial" w:cs="Arial"/>
          <w:b/>
          <w:color w:val="000000" w:themeColor="text1"/>
          <w:szCs w:val="24"/>
          <w:lang w:val="es-CO"/>
        </w:rPr>
        <w:t>DE APLICACIÓN.</w:t>
      </w:r>
      <w:r w:rsidR="00E823CE" w:rsidRPr="006E030D">
        <w:rPr>
          <w:rFonts w:ascii="Arial" w:hAnsi="Arial" w:cs="Arial"/>
          <w:color w:val="000000" w:themeColor="text1"/>
          <w:szCs w:val="24"/>
          <w:lang w:val="es-CO"/>
        </w:rPr>
        <w:t xml:space="preserve"> </w:t>
      </w:r>
      <w:r w:rsidR="006A1094" w:rsidRPr="006A1094">
        <w:rPr>
          <w:rFonts w:ascii="Arial" w:hAnsi="Arial" w:cs="Arial"/>
          <w:bCs/>
          <w:szCs w:val="24"/>
          <w:lang w:val="es-CO"/>
        </w:rPr>
        <w:t xml:space="preserve">La presente Resolución aplica en el territorio colombiano a la cadena productiva de combustibles líquidos que produzcan en el territorio nacional, importen, transporten, comercialicen y utilicen etanol anhidro combustible y etanol </w:t>
      </w:r>
      <w:r w:rsidR="006A1094">
        <w:rPr>
          <w:rFonts w:ascii="Arial" w:hAnsi="Arial" w:cs="Arial"/>
          <w:bCs/>
          <w:szCs w:val="24"/>
          <w:lang w:val="es-CO"/>
        </w:rPr>
        <w:t xml:space="preserve">anhidro </w:t>
      </w:r>
      <w:r w:rsidR="006A1094" w:rsidRPr="006A1094">
        <w:rPr>
          <w:rFonts w:ascii="Arial" w:hAnsi="Arial" w:cs="Arial"/>
          <w:bCs/>
          <w:szCs w:val="24"/>
          <w:lang w:val="es-CO"/>
        </w:rPr>
        <w:t>combustible desnaturalizado con requisitos de calidad contenidos en la Resolución No 789 de 20 de mayo de 2016 o en la regulaci</w:t>
      </w:r>
      <w:r w:rsidR="006A1094">
        <w:rPr>
          <w:rFonts w:ascii="Arial" w:hAnsi="Arial" w:cs="Arial"/>
          <w:bCs/>
          <w:szCs w:val="24"/>
          <w:lang w:val="es-CO"/>
        </w:rPr>
        <w:t>ón que la modifique o sustituya</w:t>
      </w:r>
      <w:r w:rsidR="0020758E" w:rsidRPr="006E030D">
        <w:rPr>
          <w:rFonts w:ascii="Arial" w:hAnsi="Arial" w:cs="Arial"/>
          <w:bCs/>
          <w:szCs w:val="24"/>
          <w:lang w:val="es-CO"/>
        </w:rPr>
        <w:t>.</w:t>
      </w:r>
    </w:p>
    <w:p w14:paraId="088D5D79" w14:textId="77777777" w:rsidR="00F915C6" w:rsidRPr="006E030D" w:rsidRDefault="00F915C6">
      <w:pPr>
        <w:pStyle w:val="Textoindependiente2"/>
        <w:rPr>
          <w:rFonts w:cs="Arial"/>
          <w:b/>
          <w:szCs w:val="24"/>
          <w:lang w:val="es-CO"/>
        </w:rPr>
      </w:pPr>
    </w:p>
    <w:p w14:paraId="3247A447" w14:textId="77777777" w:rsidR="00F915C6" w:rsidRPr="006E030D" w:rsidRDefault="00F940AB">
      <w:pPr>
        <w:pStyle w:val="Textoindependiente2"/>
        <w:rPr>
          <w:rFonts w:cs="Arial"/>
          <w:szCs w:val="24"/>
          <w:lang w:val="es-CO"/>
        </w:rPr>
      </w:pPr>
      <w:r w:rsidRPr="006E030D">
        <w:rPr>
          <w:rFonts w:cs="Arial"/>
          <w:b/>
          <w:szCs w:val="24"/>
          <w:lang w:val="es-CO"/>
        </w:rPr>
        <w:t>ARTÍCULO 3.</w:t>
      </w:r>
      <w:r w:rsidR="00757727" w:rsidRPr="006E030D">
        <w:rPr>
          <w:rFonts w:cs="Arial"/>
          <w:b/>
          <w:szCs w:val="24"/>
          <w:lang w:val="es-CO"/>
        </w:rPr>
        <w:t>-</w:t>
      </w:r>
      <w:r w:rsidRPr="006E030D">
        <w:rPr>
          <w:rFonts w:cs="Arial"/>
          <w:b/>
          <w:szCs w:val="24"/>
          <w:lang w:val="es-CO"/>
        </w:rPr>
        <w:t xml:space="preserve"> DEFIN</w:t>
      </w:r>
      <w:r w:rsidR="00852108" w:rsidRPr="006E030D">
        <w:rPr>
          <w:rFonts w:cs="Arial"/>
          <w:b/>
          <w:szCs w:val="24"/>
          <w:lang w:val="es-CO"/>
        </w:rPr>
        <w:t xml:space="preserve">ICIONES. </w:t>
      </w:r>
      <w:r w:rsidR="00415E8C" w:rsidRPr="006E030D">
        <w:rPr>
          <w:rFonts w:cs="Arial"/>
          <w:szCs w:val="24"/>
          <w:lang w:val="es-CO"/>
        </w:rPr>
        <w:t xml:space="preserve">Para la correcta interpretación y aplicación de la </w:t>
      </w:r>
      <w:r w:rsidR="00F36483" w:rsidRPr="006E030D">
        <w:rPr>
          <w:rFonts w:cs="Arial"/>
          <w:szCs w:val="24"/>
          <w:lang w:val="es-CO"/>
        </w:rPr>
        <w:t>presente</w:t>
      </w:r>
      <w:r w:rsidR="00415E8C" w:rsidRPr="006E030D">
        <w:rPr>
          <w:rFonts w:cs="Arial"/>
          <w:szCs w:val="24"/>
          <w:lang w:val="es-CO"/>
        </w:rPr>
        <w:t xml:space="preserve"> </w:t>
      </w:r>
      <w:r w:rsidR="00272A84" w:rsidRPr="006E030D">
        <w:rPr>
          <w:rFonts w:cs="Arial"/>
          <w:szCs w:val="24"/>
          <w:lang w:val="es-CO"/>
        </w:rPr>
        <w:t>resolución</w:t>
      </w:r>
      <w:r w:rsidR="00415E8C" w:rsidRPr="006E030D">
        <w:rPr>
          <w:rFonts w:cs="Arial"/>
          <w:szCs w:val="24"/>
          <w:lang w:val="es-CO"/>
        </w:rPr>
        <w:t xml:space="preserve"> se adoptan las siguientes definiciones:</w:t>
      </w:r>
    </w:p>
    <w:p w14:paraId="01760FEA" w14:textId="77777777" w:rsidR="009D704D" w:rsidRPr="006E030D" w:rsidRDefault="009D704D">
      <w:pPr>
        <w:tabs>
          <w:tab w:val="left" w:pos="-720"/>
        </w:tabs>
        <w:suppressAutoHyphens/>
        <w:jc w:val="both"/>
        <w:rPr>
          <w:rFonts w:ascii="Arial" w:hAnsi="Arial" w:cs="Arial"/>
          <w:b/>
          <w:color w:val="000000" w:themeColor="text1"/>
          <w:szCs w:val="24"/>
          <w:lang w:val="es-CO"/>
        </w:rPr>
      </w:pPr>
    </w:p>
    <w:p w14:paraId="294D2880" w14:textId="77777777" w:rsidR="00E014E3" w:rsidRPr="006E030D" w:rsidRDefault="00E014E3">
      <w:pPr>
        <w:tabs>
          <w:tab w:val="left" w:pos="-720"/>
        </w:tabs>
        <w:suppressAutoHyphens/>
        <w:jc w:val="both"/>
        <w:rPr>
          <w:rFonts w:ascii="Arial" w:hAnsi="Arial" w:cs="Arial"/>
          <w:b/>
          <w:color w:val="000000" w:themeColor="text1"/>
          <w:szCs w:val="24"/>
          <w:lang w:val="es-CO"/>
        </w:rPr>
      </w:pPr>
      <w:r w:rsidRPr="006E030D">
        <w:rPr>
          <w:rFonts w:ascii="Arial" w:hAnsi="Arial" w:cs="Arial"/>
          <w:b/>
          <w:color w:val="000000" w:themeColor="text1"/>
          <w:szCs w:val="24"/>
          <w:lang w:val="es-CO"/>
        </w:rPr>
        <w:t xml:space="preserve">Alcance 1: Emisiones directas de GEI. </w:t>
      </w:r>
      <w:r w:rsidRPr="006E030D">
        <w:rPr>
          <w:rFonts w:ascii="Arial" w:hAnsi="Arial" w:cs="Arial"/>
          <w:color w:val="000000" w:themeColor="text1"/>
          <w:szCs w:val="24"/>
          <w:lang w:val="es-CO"/>
        </w:rPr>
        <w:t xml:space="preserve">Las emisiones directas de gases de efecto invernadero provienen de fuentes propiedad o controladas por la empresa, por ejemplo, emisiones de combustión en calderas, hornos, vehículos, </w:t>
      </w:r>
      <w:r w:rsidR="00AA24AC" w:rsidRPr="006E030D">
        <w:rPr>
          <w:rFonts w:ascii="Arial" w:hAnsi="Arial" w:cs="Arial"/>
          <w:color w:val="000000" w:themeColor="text1"/>
          <w:szCs w:val="24"/>
          <w:lang w:val="es-CO"/>
        </w:rPr>
        <w:t>entre otras</w:t>
      </w:r>
      <w:r w:rsidRPr="006E030D">
        <w:rPr>
          <w:rFonts w:ascii="Arial" w:hAnsi="Arial" w:cs="Arial"/>
          <w:color w:val="000000" w:themeColor="text1"/>
          <w:szCs w:val="24"/>
          <w:lang w:val="es-CO"/>
        </w:rPr>
        <w:t>; emisiones de la producción química en equipos de proceso</w:t>
      </w:r>
      <w:r w:rsidR="00BB695D" w:rsidRPr="006E030D">
        <w:rPr>
          <w:rFonts w:ascii="Arial" w:hAnsi="Arial" w:cs="Arial"/>
          <w:color w:val="000000" w:themeColor="text1"/>
          <w:szCs w:val="24"/>
          <w:lang w:val="es-CO"/>
        </w:rPr>
        <w:t>s</w:t>
      </w:r>
      <w:r w:rsidRPr="006E030D">
        <w:rPr>
          <w:rFonts w:ascii="Arial" w:hAnsi="Arial" w:cs="Arial"/>
          <w:color w:val="000000" w:themeColor="text1"/>
          <w:szCs w:val="24"/>
          <w:lang w:val="es-CO"/>
        </w:rPr>
        <w:t xml:space="preserve"> controlados o propiedad de la organización.</w:t>
      </w:r>
    </w:p>
    <w:p w14:paraId="10177B97" w14:textId="77777777" w:rsidR="00E014E3" w:rsidRPr="006E030D" w:rsidRDefault="00E014E3">
      <w:pPr>
        <w:tabs>
          <w:tab w:val="left" w:pos="-720"/>
        </w:tabs>
        <w:suppressAutoHyphens/>
        <w:jc w:val="both"/>
        <w:rPr>
          <w:rFonts w:ascii="Arial" w:hAnsi="Arial" w:cs="Arial"/>
          <w:color w:val="000000" w:themeColor="text1"/>
          <w:szCs w:val="24"/>
          <w:lang w:val="es-CO"/>
        </w:rPr>
      </w:pPr>
    </w:p>
    <w:p w14:paraId="6FECFA99" w14:textId="77777777" w:rsidR="00E014E3" w:rsidRPr="006E030D" w:rsidRDefault="00E014E3">
      <w:pPr>
        <w:tabs>
          <w:tab w:val="left" w:pos="-720"/>
        </w:tabs>
        <w:suppressAutoHyphens/>
        <w:jc w:val="both"/>
        <w:rPr>
          <w:rFonts w:ascii="Arial" w:hAnsi="Arial" w:cs="Arial"/>
          <w:color w:val="000000" w:themeColor="text1"/>
          <w:szCs w:val="24"/>
          <w:lang w:val="es-CO"/>
        </w:rPr>
      </w:pPr>
      <w:r w:rsidRPr="006E030D">
        <w:rPr>
          <w:rFonts w:ascii="Arial" w:hAnsi="Arial" w:cs="Arial"/>
          <w:color w:val="000000" w:themeColor="text1"/>
          <w:szCs w:val="24"/>
          <w:lang w:val="es-CO"/>
        </w:rPr>
        <w:t>Las emisiones directas de CO</w:t>
      </w:r>
      <w:r w:rsidRPr="006E030D">
        <w:rPr>
          <w:rFonts w:ascii="Arial" w:hAnsi="Arial" w:cs="Arial"/>
          <w:color w:val="000000" w:themeColor="text1"/>
          <w:szCs w:val="24"/>
          <w:vertAlign w:val="subscript"/>
          <w:lang w:val="es-CO"/>
        </w:rPr>
        <w:t>2</w:t>
      </w:r>
      <w:r w:rsidRPr="006E030D">
        <w:rPr>
          <w:rFonts w:ascii="Arial" w:hAnsi="Arial" w:cs="Arial"/>
          <w:color w:val="000000" w:themeColor="text1"/>
          <w:szCs w:val="24"/>
          <w:lang w:val="es-CO"/>
        </w:rPr>
        <w:t xml:space="preserve"> procedentes de la combustión de biomasa no se incluirán en el </w:t>
      </w:r>
      <w:r w:rsidR="00653157" w:rsidRPr="006E030D">
        <w:rPr>
          <w:rFonts w:ascii="Arial" w:hAnsi="Arial" w:cs="Arial"/>
          <w:color w:val="000000" w:themeColor="text1"/>
          <w:szCs w:val="24"/>
          <w:lang w:val="es-CO"/>
        </w:rPr>
        <w:t>Alcance</w:t>
      </w:r>
      <w:r w:rsidRPr="006E030D">
        <w:rPr>
          <w:rFonts w:ascii="Arial" w:hAnsi="Arial" w:cs="Arial"/>
          <w:color w:val="000000" w:themeColor="text1"/>
          <w:szCs w:val="24"/>
          <w:lang w:val="es-CO"/>
        </w:rPr>
        <w:t xml:space="preserve"> 1, sino que se informarán por separado.</w:t>
      </w:r>
    </w:p>
    <w:p w14:paraId="7156C49D" w14:textId="77777777" w:rsidR="0063013B" w:rsidRPr="006E030D" w:rsidRDefault="0063013B">
      <w:pPr>
        <w:tabs>
          <w:tab w:val="left" w:pos="-720"/>
        </w:tabs>
        <w:suppressAutoHyphens/>
        <w:jc w:val="both"/>
        <w:rPr>
          <w:rFonts w:ascii="Arial" w:hAnsi="Arial" w:cs="Arial"/>
          <w:color w:val="000000" w:themeColor="text1"/>
          <w:szCs w:val="24"/>
          <w:lang w:val="es-CO"/>
        </w:rPr>
      </w:pPr>
    </w:p>
    <w:p w14:paraId="28C1BB64" w14:textId="77777777" w:rsidR="0063013B" w:rsidRPr="006E030D" w:rsidRDefault="00E014E3">
      <w:pPr>
        <w:tabs>
          <w:tab w:val="left" w:pos="-720"/>
        </w:tabs>
        <w:suppressAutoHyphens/>
        <w:jc w:val="both"/>
        <w:rPr>
          <w:rFonts w:ascii="Arial" w:hAnsi="Arial" w:cs="Arial"/>
          <w:color w:val="000000" w:themeColor="text1"/>
          <w:szCs w:val="24"/>
          <w:lang w:val="es-CO"/>
        </w:rPr>
      </w:pPr>
      <w:r w:rsidRPr="006E030D">
        <w:rPr>
          <w:rFonts w:ascii="Arial" w:hAnsi="Arial" w:cs="Arial"/>
          <w:color w:val="000000" w:themeColor="text1"/>
          <w:szCs w:val="24"/>
          <w:lang w:val="es-CO"/>
        </w:rPr>
        <w:t xml:space="preserve">Emisiones de GEI no cubiertas por el Protocolo de </w:t>
      </w:r>
      <w:proofErr w:type="spellStart"/>
      <w:r w:rsidRPr="006E030D">
        <w:rPr>
          <w:rFonts w:ascii="Arial" w:hAnsi="Arial" w:cs="Arial"/>
          <w:color w:val="000000" w:themeColor="text1"/>
          <w:szCs w:val="24"/>
          <w:lang w:val="es-CO"/>
        </w:rPr>
        <w:t>Kyoto</w:t>
      </w:r>
      <w:proofErr w:type="spellEnd"/>
      <w:r w:rsidRPr="006E030D">
        <w:rPr>
          <w:rFonts w:ascii="Arial" w:hAnsi="Arial" w:cs="Arial"/>
          <w:color w:val="000000" w:themeColor="text1"/>
          <w:szCs w:val="24"/>
          <w:lang w:val="es-CO"/>
        </w:rPr>
        <w:t xml:space="preserve">, </w:t>
      </w:r>
      <w:proofErr w:type="spellStart"/>
      <w:r w:rsidR="00DE0EAA" w:rsidRPr="006E030D">
        <w:rPr>
          <w:rFonts w:ascii="Arial" w:hAnsi="Arial" w:cs="Arial"/>
          <w:color w:val="000000" w:themeColor="text1"/>
          <w:szCs w:val="24"/>
          <w:lang w:val="es-CO"/>
        </w:rPr>
        <w:t>e</w:t>
      </w:r>
      <w:r w:rsidRPr="006E030D">
        <w:rPr>
          <w:rFonts w:ascii="Arial" w:hAnsi="Arial" w:cs="Arial"/>
          <w:color w:val="000000" w:themeColor="text1"/>
          <w:szCs w:val="24"/>
          <w:lang w:val="es-CO"/>
        </w:rPr>
        <w:t>.</w:t>
      </w:r>
      <w:r w:rsidR="00DE0EAA" w:rsidRPr="006E030D">
        <w:rPr>
          <w:rFonts w:ascii="Arial" w:hAnsi="Arial" w:cs="Arial"/>
          <w:color w:val="000000" w:themeColor="text1"/>
          <w:szCs w:val="24"/>
          <w:lang w:val="es-CO"/>
        </w:rPr>
        <w:t>g</w:t>
      </w:r>
      <w:proofErr w:type="spellEnd"/>
      <w:r w:rsidR="00DE0EAA" w:rsidRPr="006E030D">
        <w:rPr>
          <w:rFonts w:ascii="Arial" w:hAnsi="Arial" w:cs="Arial"/>
          <w:color w:val="000000" w:themeColor="text1"/>
          <w:szCs w:val="24"/>
          <w:lang w:val="es-CO"/>
        </w:rPr>
        <w:t>.</w:t>
      </w:r>
      <w:r w:rsidRPr="006E030D">
        <w:rPr>
          <w:rFonts w:ascii="Arial" w:hAnsi="Arial" w:cs="Arial"/>
          <w:color w:val="000000" w:themeColor="text1"/>
          <w:szCs w:val="24"/>
          <w:lang w:val="es-CO"/>
        </w:rPr>
        <w:t xml:space="preserve"> CFC, </w:t>
      </w:r>
      <w:proofErr w:type="spellStart"/>
      <w:r w:rsidRPr="006E030D">
        <w:rPr>
          <w:rFonts w:ascii="Arial" w:hAnsi="Arial" w:cs="Arial"/>
          <w:color w:val="000000" w:themeColor="text1"/>
          <w:szCs w:val="24"/>
          <w:lang w:val="es-CO"/>
        </w:rPr>
        <w:t>NO</w:t>
      </w:r>
      <w:r w:rsidRPr="006E030D">
        <w:rPr>
          <w:rFonts w:ascii="Arial" w:hAnsi="Arial" w:cs="Arial"/>
          <w:color w:val="000000" w:themeColor="text1"/>
          <w:szCs w:val="24"/>
          <w:vertAlign w:val="subscript"/>
          <w:lang w:val="es-CO"/>
        </w:rPr>
        <w:t>x</w:t>
      </w:r>
      <w:proofErr w:type="spellEnd"/>
      <w:r w:rsidRPr="006E030D">
        <w:rPr>
          <w:rFonts w:ascii="Arial" w:hAnsi="Arial" w:cs="Arial"/>
          <w:color w:val="000000" w:themeColor="text1"/>
          <w:szCs w:val="24"/>
          <w:lang w:val="es-CO"/>
        </w:rPr>
        <w:t>, etc.</w:t>
      </w:r>
      <w:r w:rsidR="00DE0EAA" w:rsidRPr="006E030D">
        <w:rPr>
          <w:rFonts w:ascii="Arial" w:hAnsi="Arial" w:cs="Arial"/>
          <w:color w:val="000000" w:themeColor="text1"/>
          <w:szCs w:val="24"/>
          <w:lang w:val="es-CO"/>
        </w:rPr>
        <w:t>,</w:t>
      </w:r>
      <w:r w:rsidRPr="006E030D">
        <w:rPr>
          <w:rFonts w:ascii="Arial" w:hAnsi="Arial" w:cs="Arial"/>
          <w:color w:val="000000" w:themeColor="text1"/>
          <w:szCs w:val="24"/>
          <w:lang w:val="es-CO"/>
        </w:rPr>
        <w:t xml:space="preserve"> no se incluirán en el ámbito de aplicación </w:t>
      </w:r>
      <w:r w:rsidR="00653157" w:rsidRPr="006E030D">
        <w:rPr>
          <w:rFonts w:ascii="Arial" w:hAnsi="Arial" w:cs="Arial"/>
          <w:color w:val="000000" w:themeColor="text1"/>
          <w:szCs w:val="24"/>
          <w:lang w:val="es-CO"/>
        </w:rPr>
        <w:t>del A</w:t>
      </w:r>
      <w:r w:rsidR="00DE0EAA" w:rsidRPr="006E030D">
        <w:rPr>
          <w:rFonts w:ascii="Arial" w:hAnsi="Arial" w:cs="Arial"/>
          <w:color w:val="000000" w:themeColor="text1"/>
          <w:szCs w:val="24"/>
          <w:lang w:val="es-CO"/>
        </w:rPr>
        <w:t xml:space="preserve">lcance </w:t>
      </w:r>
      <w:r w:rsidRPr="006E030D">
        <w:rPr>
          <w:rFonts w:ascii="Arial" w:hAnsi="Arial" w:cs="Arial"/>
          <w:color w:val="000000" w:themeColor="text1"/>
          <w:szCs w:val="24"/>
          <w:lang w:val="es-CO"/>
        </w:rPr>
        <w:t>1, pero podrán notificarse por separado.</w:t>
      </w:r>
    </w:p>
    <w:p w14:paraId="2B3EA4A6" w14:textId="77777777" w:rsidR="00E014E3" w:rsidRPr="006E030D" w:rsidRDefault="00E014E3">
      <w:pPr>
        <w:tabs>
          <w:tab w:val="left" w:pos="-720"/>
        </w:tabs>
        <w:suppressAutoHyphens/>
        <w:jc w:val="both"/>
        <w:rPr>
          <w:rFonts w:ascii="Arial" w:hAnsi="Arial" w:cs="Arial"/>
          <w:color w:val="000000" w:themeColor="text1"/>
          <w:szCs w:val="24"/>
          <w:lang w:val="es-CO"/>
        </w:rPr>
      </w:pPr>
    </w:p>
    <w:p w14:paraId="1D3F4C6C" w14:textId="77777777" w:rsidR="00E014E3" w:rsidRPr="006E030D" w:rsidRDefault="00E014E3">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 xml:space="preserve">Alcance 2: Emisiones indirectas de GEI de electricidad. </w:t>
      </w:r>
      <w:r w:rsidR="00653157" w:rsidRPr="006E030D">
        <w:rPr>
          <w:rFonts w:ascii="Arial" w:hAnsi="Arial" w:cs="Arial"/>
          <w:color w:val="000000" w:themeColor="text1"/>
          <w:szCs w:val="24"/>
          <w:lang w:val="es-CO"/>
        </w:rPr>
        <w:t>El A</w:t>
      </w:r>
      <w:r w:rsidRPr="006E030D">
        <w:rPr>
          <w:rFonts w:ascii="Arial" w:hAnsi="Arial" w:cs="Arial"/>
          <w:color w:val="000000" w:themeColor="text1"/>
          <w:szCs w:val="24"/>
          <w:lang w:val="es-CO"/>
        </w:rPr>
        <w:t>lcance 2 representa las emisiones de GEI de la gene</w:t>
      </w:r>
      <w:r w:rsidR="00DE0EAA" w:rsidRPr="006E030D">
        <w:rPr>
          <w:rFonts w:ascii="Arial" w:hAnsi="Arial" w:cs="Arial"/>
          <w:color w:val="000000" w:themeColor="text1"/>
          <w:szCs w:val="24"/>
          <w:lang w:val="es-CO"/>
        </w:rPr>
        <w:t>ración de electricidad comprada y</w:t>
      </w:r>
      <w:r w:rsidRPr="006E030D">
        <w:rPr>
          <w:rFonts w:ascii="Arial" w:hAnsi="Arial" w:cs="Arial"/>
          <w:color w:val="000000" w:themeColor="text1"/>
          <w:szCs w:val="24"/>
          <w:lang w:val="es-CO"/>
        </w:rPr>
        <w:t xml:space="preserve"> consumida por la compañía. La electricidad comprada se define como la electricidad que se compra o de otra manera </w:t>
      </w:r>
      <w:r w:rsidR="00DE0EAA" w:rsidRPr="006E030D">
        <w:rPr>
          <w:rFonts w:ascii="Arial" w:hAnsi="Arial" w:cs="Arial"/>
          <w:color w:val="000000" w:themeColor="text1"/>
          <w:szCs w:val="24"/>
          <w:lang w:val="es-CO"/>
        </w:rPr>
        <w:t>traída</w:t>
      </w:r>
      <w:r w:rsidRPr="006E030D">
        <w:rPr>
          <w:rFonts w:ascii="Arial" w:hAnsi="Arial" w:cs="Arial"/>
          <w:color w:val="000000" w:themeColor="text1"/>
          <w:szCs w:val="24"/>
          <w:lang w:val="es-CO"/>
        </w:rPr>
        <w:t xml:space="preserve"> </w:t>
      </w:r>
      <w:r w:rsidR="00DE0EAA" w:rsidRPr="006E030D">
        <w:rPr>
          <w:rFonts w:ascii="Arial" w:hAnsi="Arial" w:cs="Arial"/>
          <w:color w:val="000000" w:themeColor="text1"/>
          <w:szCs w:val="24"/>
          <w:lang w:val="es-CO"/>
        </w:rPr>
        <w:t>a</w:t>
      </w:r>
      <w:r w:rsidRPr="006E030D">
        <w:rPr>
          <w:rFonts w:ascii="Arial" w:hAnsi="Arial" w:cs="Arial"/>
          <w:color w:val="000000" w:themeColor="text1"/>
          <w:szCs w:val="24"/>
          <w:lang w:val="es-CO"/>
        </w:rPr>
        <w:t>l límite organizativo de la empresa. Las emisiones de Alcance 2 se producen físicamente en las instalaciones donde se genera electricidad.</w:t>
      </w:r>
    </w:p>
    <w:p w14:paraId="20639617" w14:textId="77777777" w:rsidR="00E014E3" w:rsidRPr="006E030D" w:rsidRDefault="00E014E3">
      <w:pPr>
        <w:tabs>
          <w:tab w:val="left" w:pos="-720"/>
        </w:tabs>
        <w:suppressAutoHyphens/>
        <w:jc w:val="both"/>
        <w:rPr>
          <w:rFonts w:ascii="Arial" w:hAnsi="Arial" w:cs="Arial"/>
          <w:color w:val="000000" w:themeColor="text1"/>
          <w:szCs w:val="24"/>
          <w:lang w:val="es-CO"/>
        </w:rPr>
      </w:pPr>
    </w:p>
    <w:p w14:paraId="2781B571" w14:textId="79B462E5" w:rsidR="00E014E3" w:rsidRPr="006E030D" w:rsidRDefault="00E014E3">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Alcance 3: Otras emisiones indirectas de GEI.</w:t>
      </w:r>
      <w:r w:rsidRPr="006E030D">
        <w:rPr>
          <w:rFonts w:ascii="Arial" w:hAnsi="Arial" w:cs="Arial"/>
          <w:color w:val="000000" w:themeColor="text1"/>
          <w:szCs w:val="24"/>
          <w:lang w:val="es-CO"/>
        </w:rPr>
        <w:t xml:space="preserve"> El </w:t>
      </w:r>
      <w:r w:rsidR="00653157" w:rsidRPr="006E030D">
        <w:rPr>
          <w:rFonts w:ascii="Arial" w:hAnsi="Arial" w:cs="Arial"/>
          <w:color w:val="000000" w:themeColor="text1"/>
          <w:szCs w:val="24"/>
          <w:lang w:val="es-CO"/>
        </w:rPr>
        <w:t>Alcance</w:t>
      </w:r>
      <w:r w:rsidRPr="006E030D">
        <w:rPr>
          <w:rFonts w:ascii="Arial" w:hAnsi="Arial" w:cs="Arial"/>
          <w:color w:val="000000" w:themeColor="text1"/>
          <w:szCs w:val="24"/>
          <w:lang w:val="es-CO"/>
        </w:rPr>
        <w:t xml:space="preserve"> 3 es una categoría de informes que permite el tratamiento de todas las demás emisiones indirectas. Las emisiones de Alcance 3 son una consecuencia de las actividades de la compañía, pero ocurren de fuentes no poseídas o controladas por la compañía. Algunos ejemplos de </w:t>
      </w:r>
      <w:r w:rsidRPr="006E030D">
        <w:rPr>
          <w:rFonts w:ascii="Arial" w:hAnsi="Arial" w:cs="Arial"/>
          <w:color w:val="000000" w:themeColor="text1"/>
          <w:szCs w:val="24"/>
          <w:lang w:val="es-CO"/>
        </w:rPr>
        <w:lastRenderedPageBreak/>
        <w:t xml:space="preserve">actividades del </w:t>
      </w:r>
      <w:r w:rsidR="00DE0EAA" w:rsidRPr="006E030D">
        <w:rPr>
          <w:rFonts w:ascii="Arial" w:hAnsi="Arial" w:cs="Arial"/>
          <w:color w:val="000000" w:themeColor="text1"/>
          <w:szCs w:val="24"/>
          <w:lang w:val="es-CO"/>
        </w:rPr>
        <w:t>Alcance</w:t>
      </w:r>
      <w:r w:rsidRPr="006E030D">
        <w:rPr>
          <w:rFonts w:ascii="Arial" w:hAnsi="Arial" w:cs="Arial"/>
          <w:color w:val="000000" w:themeColor="text1"/>
          <w:szCs w:val="24"/>
          <w:lang w:val="es-CO"/>
        </w:rPr>
        <w:t xml:space="preserve"> 3 son la extracción y la produ</w:t>
      </w:r>
      <w:r w:rsidR="00DE0EAA" w:rsidRPr="006E030D">
        <w:rPr>
          <w:rFonts w:ascii="Arial" w:hAnsi="Arial" w:cs="Arial"/>
          <w:color w:val="000000" w:themeColor="text1"/>
          <w:szCs w:val="24"/>
          <w:lang w:val="es-CO"/>
        </w:rPr>
        <w:t>cción de materiales comprados; t</w:t>
      </w:r>
      <w:r w:rsidRPr="006E030D">
        <w:rPr>
          <w:rFonts w:ascii="Arial" w:hAnsi="Arial" w:cs="Arial"/>
          <w:color w:val="000000" w:themeColor="text1"/>
          <w:szCs w:val="24"/>
          <w:lang w:val="es-CO"/>
        </w:rPr>
        <w:t xml:space="preserve">ransporte de combustibles comprados; </w:t>
      </w:r>
      <w:r w:rsidR="00DE0EAA" w:rsidRPr="006E030D">
        <w:rPr>
          <w:rFonts w:ascii="Arial" w:hAnsi="Arial" w:cs="Arial"/>
          <w:color w:val="000000" w:themeColor="text1"/>
          <w:szCs w:val="24"/>
          <w:lang w:val="es-CO"/>
        </w:rPr>
        <w:t>y</w:t>
      </w:r>
      <w:r w:rsidRPr="006E030D">
        <w:rPr>
          <w:rFonts w:ascii="Arial" w:hAnsi="Arial" w:cs="Arial"/>
          <w:color w:val="000000" w:themeColor="text1"/>
          <w:szCs w:val="24"/>
          <w:lang w:val="es-CO"/>
        </w:rPr>
        <w:t xml:space="preserve"> el uso de productos y servicios vendidos.</w:t>
      </w:r>
    </w:p>
    <w:p w14:paraId="361A75A9" w14:textId="77777777" w:rsidR="00E014E3" w:rsidRPr="006E030D" w:rsidRDefault="00E014E3">
      <w:pPr>
        <w:tabs>
          <w:tab w:val="left" w:pos="-720"/>
        </w:tabs>
        <w:suppressAutoHyphens/>
        <w:jc w:val="both"/>
        <w:rPr>
          <w:rFonts w:ascii="Arial" w:hAnsi="Arial" w:cs="Arial"/>
          <w:b/>
          <w:color w:val="000000" w:themeColor="text1"/>
          <w:szCs w:val="24"/>
          <w:lang w:val="es-CO"/>
        </w:rPr>
      </w:pPr>
    </w:p>
    <w:p w14:paraId="3020A46B" w14:textId="77777777" w:rsidR="009D704D" w:rsidRPr="006E030D" w:rsidRDefault="009D704D">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 xml:space="preserve">Año base: </w:t>
      </w:r>
      <w:r w:rsidR="00115D48" w:rsidRPr="006E030D">
        <w:rPr>
          <w:rFonts w:ascii="Arial" w:hAnsi="Arial" w:cs="Arial"/>
          <w:color w:val="000000" w:themeColor="text1"/>
          <w:szCs w:val="24"/>
          <w:lang w:val="es-CO"/>
        </w:rPr>
        <w:t>D</w:t>
      </w:r>
      <w:r w:rsidRPr="006E030D">
        <w:rPr>
          <w:rFonts w:ascii="Arial" w:hAnsi="Arial" w:cs="Arial"/>
          <w:color w:val="000000" w:themeColor="text1"/>
          <w:szCs w:val="24"/>
          <w:lang w:val="es-CO"/>
        </w:rPr>
        <w:t xml:space="preserve">ato histórico (un año determinado o el promedio de varios años) con base en el cual se </w:t>
      </w:r>
      <w:r w:rsidR="00115D48" w:rsidRPr="006E030D">
        <w:rPr>
          <w:rFonts w:ascii="Arial" w:hAnsi="Arial" w:cs="Arial"/>
          <w:color w:val="000000" w:themeColor="text1"/>
          <w:szCs w:val="24"/>
          <w:lang w:val="es-CO"/>
        </w:rPr>
        <w:t xml:space="preserve">hace </w:t>
      </w:r>
      <w:r w:rsidRPr="006E030D">
        <w:rPr>
          <w:rFonts w:ascii="Arial" w:hAnsi="Arial" w:cs="Arial"/>
          <w:color w:val="000000" w:themeColor="text1"/>
          <w:szCs w:val="24"/>
          <w:lang w:val="es-CO"/>
        </w:rPr>
        <w:t>seguimiento en el tiempo a las emisiones de una organización o empresa.</w:t>
      </w:r>
    </w:p>
    <w:p w14:paraId="6F507668" w14:textId="77777777" w:rsidR="00DE301B" w:rsidRPr="006E030D" w:rsidRDefault="00DE301B">
      <w:pPr>
        <w:tabs>
          <w:tab w:val="left" w:pos="-720"/>
        </w:tabs>
        <w:suppressAutoHyphens/>
        <w:jc w:val="both"/>
        <w:rPr>
          <w:rFonts w:ascii="Arial" w:hAnsi="Arial" w:cs="Arial"/>
          <w:color w:val="000000" w:themeColor="text1"/>
          <w:szCs w:val="24"/>
          <w:lang w:val="es-CO"/>
        </w:rPr>
      </w:pPr>
    </w:p>
    <w:p w14:paraId="7CDB764E" w14:textId="77777777" w:rsidR="00DE301B" w:rsidRPr="006E030D" w:rsidRDefault="00DE301B">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Azúcares fermentables:</w:t>
      </w:r>
      <w:r w:rsidRPr="006E030D">
        <w:rPr>
          <w:rFonts w:ascii="Arial" w:hAnsi="Arial" w:cs="Arial"/>
          <w:b/>
          <w:szCs w:val="24"/>
        </w:rPr>
        <w:t xml:space="preserve"> </w:t>
      </w:r>
      <w:r w:rsidRPr="006E030D">
        <w:rPr>
          <w:rFonts w:ascii="Arial" w:hAnsi="Arial" w:cs="Arial"/>
          <w:color w:val="000000" w:themeColor="text1"/>
          <w:szCs w:val="24"/>
          <w:lang w:val="es-CO"/>
        </w:rPr>
        <w:t>Carbohidratos asimilables por los microorganismos para la producción de alcohol carburante, principalmente Sacarosa, Glucosa y Fructosa.</w:t>
      </w:r>
    </w:p>
    <w:p w14:paraId="0A56785D" w14:textId="77777777" w:rsidR="009D704D" w:rsidRPr="006E030D" w:rsidRDefault="009D704D">
      <w:pPr>
        <w:jc w:val="both"/>
        <w:rPr>
          <w:rFonts w:ascii="Arial" w:eastAsia="Cambria" w:hAnsi="Arial" w:cs="Arial"/>
          <w:b/>
          <w:color w:val="000000"/>
          <w:szCs w:val="24"/>
          <w:lang w:val="es-CO"/>
        </w:rPr>
      </w:pPr>
    </w:p>
    <w:p w14:paraId="32543C29" w14:textId="77777777" w:rsidR="009D704D" w:rsidRPr="006E030D" w:rsidRDefault="009D704D" w:rsidP="00F74838">
      <w:pPr>
        <w:jc w:val="both"/>
        <w:rPr>
          <w:rFonts w:ascii="Arial" w:hAnsi="Arial" w:cs="Arial"/>
          <w:szCs w:val="24"/>
          <w:lang w:val="es-CO"/>
        </w:rPr>
      </w:pPr>
      <w:r w:rsidRPr="006E030D">
        <w:rPr>
          <w:rFonts w:ascii="Arial" w:eastAsia="Cambria" w:hAnsi="Arial" w:cs="Arial"/>
          <w:b/>
          <w:color w:val="000000"/>
          <w:szCs w:val="24"/>
          <w:lang w:val="es-CO"/>
        </w:rPr>
        <w:t>Biocombustible</w:t>
      </w:r>
      <w:r w:rsidRPr="006E030D">
        <w:rPr>
          <w:rFonts w:ascii="Arial" w:eastAsia="Cambria" w:hAnsi="Arial" w:cs="Arial"/>
          <w:color w:val="000000"/>
          <w:szCs w:val="24"/>
          <w:lang w:val="es-CO"/>
        </w:rPr>
        <w:t xml:space="preserve">: </w:t>
      </w:r>
      <w:r w:rsidRPr="006E030D">
        <w:rPr>
          <w:rFonts w:ascii="Arial" w:hAnsi="Arial" w:cs="Arial"/>
          <w:szCs w:val="24"/>
          <w:lang w:val="es-CO"/>
        </w:rPr>
        <w:t>Cualquier tipo de combustible producido a partir de biomasa</w:t>
      </w:r>
      <w:r w:rsidR="007B14C1" w:rsidRPr="006E030D">
        <w:rPr>
          <w:rStyle w:val="Refdenotaalpie"/>
          <w:rFonts w:ascii="Arial" w:hAnsi="Arial" w:cs="Arial"/>
          <w:sz w:val="24"/>
          <w:szCs w:val="24"/>
          <w:lang w:val="es-CO"/>
        </w:rPr>
        <w:footnoteReference w:id="2"/>
      </w:r>
      <w:r w:rsidRPr="006E030D">
        <w:rPr>
          <w:rFonts w:ascii="Arial" w:hAnsi="Arial" w:cs="Arial"/>
          <w:szCs w:val="24"/>
          <w:lang w:val="es-CO"/>
        </w:rPr>
        <w:t>.</w:t>
      </w:r>
    </w:p>
    <w:p w14:paraId="6494C975" w14:textId="77777777" w:rsidR="00DE301B" w:rsidRPr="006E030D" w:rsidRDefault="00DE301B" w:rsidP="00F74838">
      <w:pPr>
        <w:jc w:val="both"/>
        <w:rPr>
          <w:rFonts w:ascii="Arial" w:hAnsi="Arial" w:cs="Arial"/>
          <w:szCs w:val="24"/>
          <w:lang w:val="es-CO"/>
        </w:rPr>
      </w:pPr>
    </w:p>
    <w:p w14:paraId="3B01822B" w14:textId="77777777" w:rsidR="00FC715D" w:rsidRPr="006E030D" w:rsidRDefault="00FC715D" w:rsidP="00F74838">
      <w:pPr>
        <w:jc w:val="both"/>
        <w:rPr>
          <w:rFonts w:ascii="Arial" w:hAnsi="Arial" w:cs="Arial"/>
          <w:szCs w:val="24"/>
          <w:lang w:val="es-CO"/>
        </w:rPr>
      </w:pPr>
      <w:r w:rsidRPr="006E030D">
        <w:rPr>
          <w:rFonts w:ascii="Arial" w:hAnsi="Arial" w:cs="Arial"/>
          <w:b/>
          <w:szCs w:val="24"/>
          <w:lang w:val="es-CO"/>
        </w:rPr>
        <w:t>Biomasa:</w:t>
      </w:r>
      <w:r w:rsidRPr="006E030D">
        <w:rPr>
          <w:rFonts w:ascii="Arial" w:hAnsi="Arial" w:cs="Arial"/>
          <w:szCs w:val="24"/>
          <w:lang w:val="es-CO"/>
        </w:rPr>
        <w:t xml:space="preserve"> material de origen biológico excluyendo el material incrustado en formaciones geológicas y material transformado en material fosilizado y excluyendo la turba.</w:t>
      </w:r>
    </w:p>
    <w:p w14:paraId="43EB7E58" w14:textId="77777777" w:rsidR="007860BD" w:rsidRDefault="007860BD" w:rsidP="00F74838">
      <w:pPr>
        <w:jc w:val="both"/>
        <w:rPr>
          <w:rFonts w:ascii="Arial" w:hAnsi="Arial" w:cs="Arial"/>
          <w:szCs w:val="24"/>
          <w:lang w:val="es-CO"/>
        </w:rPr>
      </w:pPr>
    </w:p>
    <w:p w14:paraId="4A3BCDD4" w14:textId="16BA52B1" w:rsidR="006A1094" w:rsidRDefault="006A1094" w:rsidP="00F74838">
      <w:pPr>
        <w:jc w:val="both"/>
        <w:rPr>
          <w:rFonts w:ascii="Arial" w:hAnsi="Arial" w:cs="Arial"/>
          <w:szCs w:val="24"/>
          <w:lang w:val="es-CO"/>
        </w:rPr>
      </w:pPr>
      <w:r w:rsidRPr="006A1094">
        <w:rPr>
          <w:rFonts w:ascii="Arial" w:hAnsi="Arial" w:cs="Arial"/>
          <w:b/>
          <w:szCs w:val="24"/>
          <w:lang w:val="es-CO"/>
        </w:rPr>
        <w:t>Cadena Productiva:</w:t>
      </w:r>
      <w:r w:rsidRPr="006A1094">
        <w:rPr>
          <w:rFonts w:ascii="Arial" w:hAnsi="Arial" w:cs="Arial"/>
          <w:szCs w:val="24"/>
          <w:lang w:val="es-CO"/>
        </w:rPr>
        <w:t xml:space="preserve"> </w:t>
      </w:r>
      <w:r>
        <w:rPr>
          <w:rFonts w:ascii="Arial" w:hAnsi="Arial" w:cs="Arial"/>
          <w:szCs w:val="24"/>
          <w:lang w:val="es-CO"/>
        </w:rPr>
        <w:t>Conjunto de etapas consecutivas</w:t>
      </w:r>
      <w:r w:rsidRPr="006A1094">
        <w:rPr>
          <w:rFonts w:ascii="Arial" w:hAnsi="Arial" w:cs="Arial"/>
          <w:szCs w:val="24"/>
          <w:lang w:val="es-CO"/>
        </w:rPr>
        <w:t xml:space="preserve"> de transformación de materas primas e insumos hasta convertirse en productos o servicios finales y su puesta en el mercado. En el caso del etanol anhidro combustible incluye, entre otras actividades, desde la preparación del suelo para la siembra, cambios en el uso del suelo, si existen, operaciones de siembra, cultivo, mantenimiento, cosecha, acopio, transformación, almacenamiento</w:t>
      </w:r>
      <w:r>
        <w:rPr>
          <w:rFonts w:ascii="Arial" w:hAnsi="Arial" w:cs="Arial"/>
          <w:szCs w:val="24"/>
          <w:lang w:val="es-CO"/>
        </w:rPr>
        <w:t xml:space="preserve"> y</w:t>
      </w:r>
      <w:r w:rsidRPr="006A1094">
        <w:rPr>
          <w:rFonts w:ascii="Arial" w:hAnsi="Arial" w:cs="Arial"/>
          <w:szCs w:val="24"/>
          <w:lang w:val="es-CO"/>
        </w:rPr>
        <w:t xml:space="preserve"> transporte </w:t>
      </w:r>
      <w:r>
        <w:rPr>
          <w:rFonts w:ascii="Arial" w:hAnsi="Arial" w:cs="Arial"/>
          <w:szCs w:val="24"/>
          <w:lang w:val="es-CO"/>
        </w:rPr>
        <w:t>hasta el centro de abasto mayorista</w:t>
      </w:r>
      <w:r w:rsidRPr="006A1094">
        <w:rPr>
          <w:rFonts w:ascii="Arial" w:hAnsi="Arial" w:cs="Arial"/>
          <w:szCs w:val="24"/>
          <w:lang w:val="es-CO"/>
        </w:rPr>
        <w:t>.</w:t>
      </w:r>
    </w:p>
    <w:p w14:paraId="31830009" w14:textId="77777777" w:rsidR="006A1094" w:rsidRPr="006E030D" w:rsidRDefault="006A1094" w:rsidP="00F74838">
      <w:pPr>
        <w:jc w:val="both"/>
        <w:rPr>
          <w:rFonts w:ascii="Arial" w:hAnsi="Arial" w:cs="Arial"/>
          <w:szCs w:val="24"/>
          <w:lang w:val="es-CO"/>
        </w:rPr>
      </w:pPr>
    </w:p>
    <w:p w14:paraId="3C5ABDD3" w14:textId="77777777" w:rsidR="00932EF9" w:rsidRPr="006E030D" w:rsidRDefault="00932EF9">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Cambio directo en el uso del suelo:</w:t>
      </w:r>
      <w:r w:rsidRPr="006E030D">
        <w:rPr>
          <w:rFonts w:ascii="Arial" w:hAnsi="Arial" w:cs="Arial"/>
          <w:color w:val="000000" w:themeColor="text1"/>
          <w:szCs w:val="24"/>
          <w:lang w:val="es-CO"/>
        </w:rPr>
        <w:t xml:space="preserve"> cambio en el uso humano o manejo del suelo dentro de los límites de la organización y como parte de las actividades aguas arriba o aguas abajo.</w:t>
      </w:r>
    </w:p>
    <w:p w14:paraId="003128EA" w14:textId="77777777" w:rsidR="00932EF9" w:rsidRPr="006E030D" w:rsidRDefault="00932EF9">
      <w:pPr>
        <w:autoSpaceDE w:val="0"/>
        <w:autoSpaceDN w:val="0"/>
        <w:adjustRightInd w:val="0"/>
        <w:rPr>
          <w:rFonts w:ascii="Arial" w:hAnsi="Arial" w:cs="Arial"/>
          <w:color w:val="000000" w:themeColor="text1"/>
          <w:szCs w:val="24"/>
          <w:lang w:val="es-CO"/>
        </w:rPr>
      </w:pPr>
    </w:p>
    <w:p w14:paraId="78FB43A4" w14:textId="77777777" w:rsidR="00932EF9" w:rsidRPr="006E030D" w:rsidRDefault="00932EF9" w:rsidP="00363026">
      <w:pPr>
        <w:autoSpaceDE w:val="0"/>
        <w:autoSpaceDN w:val="0"/>
        <w:adjustRightInd w:val="0"/>
        <w:jc w:val="both"/>
        <w:rPr>
          <w:rFonts w:ascii="Arial" w:hAnsi="Arial" w:cs="Arial"/>
          <w:color w:val="000000" w:themeColor="text1"/>
          <w:szCs w:val="24"/>
          <w:lang w:val="es-CO"/>
        </w:rPr>
      </w:pPr>
      <w:r w:rsidRPr="006E030D">
        <w:rPr>
          <w:rFonts w:ascii="Arial" w:hAnsi="Arial" w:cs="Arial"/>
          <w:b/>
          <w:color w:val="000000" w:themeColor="text1"/>
          <w:szCs w:val="24"/>
          <w:lang w:val="es-CO"/>
        </w:rPr>
        <w:t>Certificado de conformidad:</w:t>
      </w:r>
      <w:r w:rsidRPr="006E030D">
        <w:rPr>
          <w:rFonts w:ascii="Arial" w:hAnsi="Arial" w:cs="Arial"/>
          <w:color w:val="000000" w:themeColor="text1"/>
          <w:szCs w:val="24"/>
          <w:lang w:val="es-CO"/>
        </w:rPr>
        <w:t xml:space="preserve"> Documento emitido de acuerdo con las reglas de un sistema de certificación, en el cual se manifiesta adecuada confianza de que un producto, proceso o servicio debidamente identificado está conforme con una norma técnica u otro documento normativo específico. </w:t>
      </w:r>
    </w:p>
    <w:p w14:paraId="5A5ED1FB" w14:textId="77777777" w:rsidR="007860BD" w:rsidRPr="006E030D" w:rsidRDefault="007860BD">
      <w:pPr>
        <w:autoSpaceDE w:val="0"/>
        <w:autoSpaceDN w:val="0"/>
        <w:adjustRightInd w:val="0"/>
        <w:rPr>
          <w:rFonts w:ascii="Arial" w:hAnsi="Arial" w:cs="Arial"/>
          <w:color w:val="000000" w:themeColor="text1"/>
          <w:szCs w:val="24"/>
          <w:lang w:val="es-CO"/>
        </w:rPr>
      </w:pPr>
    </w:p>
    <w:p w14:paraId="02AA6586" w14:textId="77777777" w:rsidR="00921B64" w:rsidRPr="006E030D" w:rsidRDefault="00921B64" w:rsidP="00F74838">
      <w:pPr>
        <w:jc w:val="both"/>
        <w:rPr>
          <w:rFonts w:ascii="Arial" w:hAnsi="Arial" w:cs="Arial"/>
          <w:szCs w:val="24"/>
          <w:lang w:val="es-CO"/>
        </w:rPr>
      </w:pPr>
      <w:r w:rsidRPr="006E030D">
        <w:rPr>
          <w:rFonts w:ascii="Arial" w:hAnsi="Arial" w:cs="Arial"/>
          <w:b/>
          <w:szCs w:val="24"/>
          <w:lang w:val="es-CO"/>
        </w:rPr>
        <w:t>Criterios de verificación:</w:t>
      </w:r>
      <w:r w:rsidRPr="006E030D">
        <w:rPr>
          <w:rFonts w:ascii="Arial" w:hAnsi="Arial" w:cs="Arial"/>
          <w:szCs w:val="24"/>
          <w:lang w:val="es-CO"/>
        </w:rPr>
        <w:t xml:space="preserve"> </w:t>
      </w:r>
      <w:r w:rsidR="001F2175" w:rsidRPr="006E030D">
        <w:rPr>
          <w:rFonts w:ascii="Arial" w:hAnsi="Arial" w:cs="Arial"/>
          <w:szCs w:val="24"/>
          <w:lang w:val="es-CO"/>
        </w:rPr>
        <w:t>P</w:t>
      </w:r>
      <w:r w:rsidRPr="006E030D">
        <w:rPr>
          <w:rFonts w:ascii="Arial" w:hAnsi="Arial" w:cs="Arial"/>
          <w:szCs w:val="24"/>
          <w:lang w:val="es-CO"/>
        </w:rPr>
        <w:t>olítica, procedimiento o requisito utilizado como referencia contra la cual se comparan pruebas.</w:t>
      </w:r>
    </w:p>
    <w:p w14:paraId="5E058943" w14:textId="77777777" w:rsidR="007860BD" w:rsidRPr="006E030D" w:rsidRDefault="007860BD" w:rsidP="00F74838">
      <w:pPr>
        <w:jc w:val="both"/>
        <w:rPr>
          <w:rFonts w:ascii="Arial" w:hAnsi="Arial" w:cs="Arial"/>
          <w:szCs w:val="24"/>
          <w:lang w:val="es-CO"/>
        </w:rPr>
      </w:pPr>
    </w:p>
    <w:p w14:paraId="156FC967" w14:textId="77777777" w:rsidR="007860BD" w:rsidRPr="006E030D" w:rsidRDefault="004E121B" w:rsidP="00F74838">
      <w:pPr>
        <w:pStyle w:val="Textoindependiente2"/>
        <w:rPr>
          <w:rFonts w:eastAsia="Cambria" w:cs="Arial"/>
          <w:szCs w:val="24"/>
          <w:lang w:val="es-CO"/>
        </w:rPr>
      </w:pPr>
      <w:r w:rsidRPr="006E030D">
        <w:rPr>
          <w:rFonts w:eastAsia="Cambria" w:cs="Arial"/>
          <w:b/>
          <w:szCs w:val="24"/>
          <w:lang w:val="es-CO"/>
        </w:rPr>
        <w:t>Compensación:</w:t>
      </w:r>
      <w:r w:rsidRPr="006E030D">
        <w:rPr>
          <w:rFonts w:eastAsia="Cambria" w:cs="Arial"/>
          <w:szCs w:val="24"/>
          <w:lang w:val="es-CO"/>
        </w:rPr>
        <w:t xml:space="preserve"> </w:t>
      </w:r>
      <w:r w:rsidR="001F2175" w:rsidRPr="006E030D">
        <w:rPr>
          <w:rFonts w:eastAsia="Cambria" w:cs="Arial"/>
          <w:szCs w:val="24"/>
          <w:lang w:val="es-CO"/>
        </w:rPr>
        <w:t>M</w:t>
      </w:r>
      <w:r w:rsidRPr="006E030D">
        <w:rPr>
          <w:rFonts w:eastAsia="Cambria" w:cs="Arial"/>
          <w:szCs w:val="24"/>
          <w:lang w:val="es-CO"/>
        </w:rPr>
        <w:t xml:space="preserve">ecanismo para la compensación de todo o parte del inventario de GEI mediante la prevención de la liberación externa o reducción interna o la remoción de una cantidad de emisiones de gases de efecto invernadero en un proceso fuera de los límites operacionales y organizacionales. </w:t>
      </w:r>
    </w:p>
    <w:p w14:paraId="7C8E3AC6" w14:textId="77777777" w:rsidR="004E121B" w:rsidRPr="006E030D" w:rsidRDefault="004E121B" w:rsidP="00F74838">
      <w:pPr>
        <w:pStyle w:val="Textoindependiente2"/>
        <w:rPr>
          <w:rFonts w:eastAsia="Cambria" w:cs="Arial"/>
          <w:szCs w:val="24"/>
          <w:lang w:val="es-CO"/>
        </w:rPr>
      </w:pPr>
    </w:p>
    <w:p w14:paraId="7771AD45" w14:textId="77777777" w:rsidR="00B67058" w:rsidRPr="006E030D" w:rsidRDefault="00B67058" w:rsidP="00F74838">
      <w:pPr>
        <w:pStyle w:val="Textoindependiente2"/>
        <w:rPr>
          <w:rFonts w:eastAsia="Cambria" w:cs="Arial"/>
          <w:szCs w:val="24"/>
          <w:lang w:val="es-CO"/>
        </w:rPr>
      </w:pPr>
      <w:r w:rsidRPr="006E030D">
        <w:rPr>
          <w:rFonts w:eastAsia="Cambria" w:cs="Arial"/>
          <w:b/>
          <w:szCs w:val="24"/>
          <w:lang w:val="es-CO"/>
        </w:rPr>
        <w:t>Declaración de gases de efecto invernadero:</w:t>
      </w:r>
      <w:r w:rsidRPr="006E030D">
        <w:rPr>
          <w:rFonts w:eastAsia="Cambria" w:cs="Arial"/>
          <w:szCs w:val="24"/>
          <w:lang w:val="es-CO"/>
        </w:rPr>
        <w:t xml:space="preserve"> </w:t>
      </w:r>
      <w:r w:rsidR="001F2175" w:rsidRPr="006E030D">
        <w:rPr>
          <w:rFonts w:eastAsia="Cambria" w:cs="Arial"/>
          <w:szCs w:val="24"/>
          <w:lang w:val="es-CO"/>
        </w:rPr>
        <w:t>T</w:t>
      </w:r>
      <w:r w:rsidRPr="006E030D">
        <w:rPr>
          <w:rFonts w:eastAsia="Cambria" w:cs="Arial"/>
          <w:szCs w:val="24"/>
          <w:lang w:val="es-CO"/>
        </w:rPr>
        <w:t>estimonio o declaración objetiva y fáctica formulada por la parte responsable.</w:t>
      </w:r>
    </w:p>
    <w:p w14:paraId="5F112D45" w14:textId="77777777" w:rsidR="007860BD" w:rsidRPr="006E030D" w:rsidRDefault="007860BD" w:rsidP="00F74838">
      <w:pPr>
        <w:pStyle w:val="Textoindependiente2"/>
        <w:rPr>
          <w:rFonts w:eastAsia="Cambria" w:cs="Arial"/>
          <w:szCs w:val="24"/>
          <w:lang w:val="es-CO"/>
        </w:rPr>
      </w:pPr>
    </w:p>
    <w:p w14:paraId="31029DFD" w14:textId="77777777" w:rsidR="00921B64" w:rsidRPr="006E030D" w:rsidRDefault="00921B64" w:rsidP="00F74838">
      <w:pPr>
        <w:pStyle w:val="Textoindependiente2"/>
        <w:rPr>
          <w:rFonts w:eastAsia="Cambria" w:cs="Arial"/>
          <w:szCs w:val="24"/>
          <w:lang w:val="es-CO"/>
        </w:rPr>
      </w:pPr>
      <w:r w:rsidRPr="006E030D">
        <w:rPr>
          <w:rFonts w:eastAsia="Cambria" w:cs="Arial"/>
          <w:b/>
          <w:szCs w:val="24"/>
          <w:lang w:val="es-CO"/>
        </w:rPr>
        <w:t>Declaración de verificación:</w:t>
      </w:r>
      <w:r w:rsidRPr="006E030D">
        <w:rPr>
          <w:rFonts w:eastAsia="Cambria" w:cs="Arial"/>
          <w:szCs w:val="24"/>
          <w:lang w:val="es-CO"/>
        </w:rPr>
        <w:t xml:space="preserve"> Declaración formal por escrito al usuario que proporciona la garantía de las declaraciones </w:t>
      </w:r>
      <w:r w:rsidR="003F6767" w:rsidRPr="006E030D">
        <w:rPr>
          <w:rFonts w:eastAsia="Cambria" w:cs="Arial"/>
          <w:szCs w:val="24"/>
          <w:lang w:val="es-CO"/>
        </w:rPr>
        <w:t xml:space="preserve">expuestas </w:t>
      </w:r>
      <w:r w:rsidRPr="006E030D">
        <w:rPr>
          <w:rFonts w:eastAsia="Cambria" w:cs="Arial"/>
          <w:szCs w:val="24"/>
          <w:lang w:val="es-CO"/>
        </w:rPr>
        <w:t>en la declaración de gases de efecto invernadero de la parte responsable.</w:t>
      </w:r>
    </w:p>
    <w:p w14:paraId="4C73B84B" w14:textId="77777777" w:rsidR="007860BD" w:rsidRPr="006E030D" w:rsidRDefault="007860BD" w:rsidP="00F74838">
      <w:pPr>
        <w:pStyle w:val="Textoindependiente2"/>
        <w:rPr>
          <w:rFonts w:eastAsia="Cambria" w:cs="Arial"/>
          <w:szCs w:val="24"/>
          <w:lang w:val="es-CO"/>
        </w:rPr>
      </w:pPr>
    </w:p>
    <w:p w14:paraId="0E71F6BB" w14:textId="77777777" w:rsidR="009D704D" w:rsidRPr="006E030D" w:rsidRDefault="009D704D" w:rsidP="00F74838">
      <w:pPr>
        <w:pStyle w:val="Textoindependiente2"/>
        <w:rPr>
          <w:rFonts w:eastAsia="Cambria" w:cs="Arial"/>
          <w:szCs w:val="24"/>
          <w:lang w:val="es-CO"/>
        </w:rPr>
      </w:pPr>
      <w:r w:rsidRPr="006E030D">
        <w:rPr>
          <w:rFonts w:eastAsia="Cambria" w:cs="Arial"/>
          <w:b/>
          <w:szCs w:val="24"/>
          <w:lang w:val="es-CO"/>
        </w:rPr>
        <w:t>Dióxido de carbono (CO</w:t>
      </w:r>
      <w:r w:rsidRPr="006E030D">
        <w:rPr>
          <w:rFonts w:eastAsia="Cambria" w:cs="Arial"/>
          <w:b/>
          <w:szCs w:val="24"/>
          <w:vertAlign w:val="subscript"/>
          <w:lang w:val="es-CO"/>
        </w:rPr>
        <w:t>2</w:t>
      </w:r>
      <w:r w:rsidRPr="006E030D">
        <w:rPr>
          <w:rFonts w:eastAsia="Cambria" w:cs="Arial"/>
          <w:b/>
          <w:szCs w:val="24"/>
          <w:lang w:val="es-CO"/>
        </w:rPr>
        <w:t>):</w:t>
      </w:r>
      <w:r w:rsidRPr="006E030D">
        <w:rPr>
          <w:rFonts w:eastAsia="Cambria" w:cs="Arial"/>
          <w:szCs w:val="24"/>
          <w:lang w:val="es-CO"/>
        </w:rPr>
        <w:t xml:space="preserve"> </w:t>
      </w:r>
      <w:r w:rsidRPr="006E030D">
        <w:rPr>
          <w:rFonts w:cs="Arial"/>
          <w:color w:val="000000"/>
          <w:szCs w:val="24"/>
          <w:lang w:val="es-CO"/>
        </w:rPr>
        <w:t xml:space="preserve">Principal gas de efecto invernadero que se produce de forma natural y como subproducto de la combustión </w:t>
      </w:r>
      <w:r w:rsidR="001F2175" w:rsidRPr="006E030D">
        <w:rPr>
          <w:rFonts w:cs="Arial"/>
          <w:color w:val="000000"/>
          <w:szCs w:val="24"/>
          <w:lang w:val="es-CO"/>
        </w:rPr>
        <w:t xml:space="preserve">incompleta </w:t>
      </w:r>
      <w:r w:rsidRPr="006E030D">
        <w:rPr>
          <w:rFonts w:cs="Arial"/>
          <w:color w:val="000000"/>
          <w:szCs w:val="24"/>
          <w:lang w:val="es-CO"/>
        </w:rPr>
        <w:t>de combustibles fósiles y biomasa, cambio en el uso del suelo y otros procesos industriales</w:t>
      </w:r>
      <w:r w:rsidRPr="006E030D">
        <w:rPr>
          <w:rFonts w:eastAsia="Cambria" w:cs="Arial"/>
          <w:szCs w:val="24"/>
          <w:lang w:val="es-CO"/>
        </w:rPr>
        <w:t>.</w:t>
      </w:r>
    </w:p>
    <w:p w14:paraId="45132379" w14:textId="77777777" w:rsidR="007860BD" w:rsidRPr="006E030D" w:rsidRDefault="007860BD" w:rsidP="00F74838">
      <w:pPr>
        <w:pStyle w:val="Textoindependiente2"/>
        <w:rPr>
          <w:rFonts w:eastAsia="Cambria" w:cs="Arial"/>
          <w:szCs w:val="24"/>
          <w:lang w:val="es-CO"/>
        </w:rPr>
      </w:pPr>
    </w:p>
    <w:p w14:paraId="0A44B400" w14:textId="77777777" w:rsidR="007860BD" w:rsidRPr="006E030D" w:rsidRDefault="00932EF9" w:rsidP="00F74838">
      <w:pPr>
        <w:pStyle w:val="Textoindependiente2"/>
        <w:rPr>
          <w:rFonts w:eastAsia="Cambria" w:cs="Arial"/>
          <w:szCs w:val="24"/>
        </w:rPr>
      </w:pPr>
      <w:r w:rsidRPr="006E030D">
        <w:rPr>
          <w:rFonts w:eastAsia="Cambria" w:cs="Arial"/>
          <w:b/>
          <w:szCs w:val="24"/>
        </w:rPr>
        <w:lastRenderedPageBreak/>
        <w:t>Dióxido de carbono equivalente (CO</w:t>
      </w:r>
      <w:r w:rsidRPr="006E030D">
        <w:rPr>
          <w:rFonts w:eastAsia="Cambria" w:cs="Arial"/>
          <w:b/>
          <w:szCs w:val="24"/>
          <w:vertAlign w:val="subscript"/>
        </w:rPr>
        <w:t>2</w:t>
      </w:r>
      <w:r w:rsidRPr="006E030D">
        <w:rPr>
          <w:rFonts w:eastAsia="Cambria" w:cs="Arial"/>
          <w:b/>
          <w:szCs w:val="24"/>
        </w:rPr>
        <w:t xml:space="preserve">eq): </w:t>
      </w:r>
      <w:r w:rsidRPr="006E030D">
        <w:rPr>
          <w:rFonts w:cs="Arial"/>
          <w:color w:val="000000"/>
          <w:szCs w:val="24"/>
        </w:rPr>
        <w:t>Unidad de medición que compara el potencial de calentamiento global de cada uno de los gases efecto invernadero con respecto al dióxido de carbono</w:t>
      </w:r>
      <w:r w:rsidRPr="006E030D">
        <w:rPr>
          <w:rFonts w:eastAsia="Cambria" w:cs="Arial"/>
          <w:szCs w:val="24"/>
        </w:rPr>
        <w:t>.</w:t>
      </w:r>
    </w:p>
    <w:p w14:paraId="08BA0BB7" w14:textId="77777777" w:rsidR="00932EF9" w:rsidRPr="006E030D" w:rsidRDefault="00932EF9">
      <w:pPr>
        <w:tabs>
          <w:tab w:val="left" w:pos="-720"/>
        </w:tabs>
        <w:suppressAutoHyphens/>
        <w:jc w:val="both"/>
        <w:rPr>
          <w:rFonts w:ascii="Arial" w:hAnsi="Arial" w:cs="Arial"/>
          <w:b/>
          <w:color w:val="000000" w:themeColor="text1"/>
          <w:szCs w:val="24"/>
          <w:lang w:val="es-ES_tradnl"/>
        </w:rPr>
      </w:pPr>
    </w:p>
    <w:p w14:paraId="6460294B" w14:textId="77777777" w:rsidR="009D704D" w:rsidRPr="006E030D" w:rsidRDefault="009D704D">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 xml:space="preserve">Emisión de </w:t>
      </w:r>
      <w:r w:rsidR="007860BD" w:rsidRPr="006E030D">
        <w:rPr>
          <w:rFonts w:ascii="Arial" w:hAnsi="Arial" w:cs="Arial"/>
          <w:b/>
          <w:color w:val="000000" w:themeColor="text1"/>
          <w:szCs w:val="24"/>
          <w:lang w:val="es-CO"/>
        </w:rPr>
        <w:t>Gases De Efecto Invernadero</w:t>
      </w:r>
      <w:r w:rsidRPr="006E030D">
        <w:rPr>
          <w:rFonts w:ascii="Arial" w:hAnsi="Arial" w:cs="Arial"/>
          <w:color w:val="000000" w:themeColor="text1"/>
          <w:szCs w:val="24"/>
          <w:lang w:val="es-CO"/>
        </w:rPr>
        <w:t xml:space="preserve">: </w:t>
      </w:r>
      <w:r w:rsidR="001F2175" w:rsidRPr="006E030D">
        <w:rPr>
          <w:rFonts w:ascii="Arial" w:hAnsi="Arial" w:cs="Arial"/>
          <w:color w:val="000000" w:themeColor="text1"/>
          <w:szCs w:val="24"/>
          <w:lang w:val="es-CO"/>
        </w:rPr>
        <w:t>M</w:t>
      </w:r>
      <w:r w:rsidRPr="006E030D">
        <w:rPr>
          <w:rFonts w:ascii="Arial" w:hAnsi="Arial" w:cs="Arial"/>
          <w:color w:val="000000" w:themeColor="text1"/>
          <w:szCs w:val="24"/>
          <w:lang w:val="es-CO"/>
        </w:rPr>
        <w:t>asa de un gas de efecto invernadero liberado a la atmósfera</w:t>
      </w:r>
      <w:r w:rsidR="00A63D8A" w:rsidRPr="006E030D">
        <w:rPr>
          <w:rFonts w:ascii="Arial" w:hAnsi="Arial" w:cs="Arial"/>
          <w:color w:val="000000" w:themeColor="text1"/>
          <w:szCs w:val="24"/>
          <w:lang w:val="es-CO"/>
        </w:rPr>
        <w:t>.</w:t>
      </w:r>
    </w:p>
    <w:p w14:paraId="581D1CD4" w14:textId="77777777" w:rsidR="00921B64" w:rsidRPr="006E030D" w:rsidRDefault="00921B64">
      <w:pPr>
        <w:tabs>
          <w:tab w:val="left" w:pos="-720"/>
        </w:tabs>
        <w:suppressAutoHyphens/>
        <w:jc w:val="both"/>
        <w:rPr>
          <w:rFonts w:ascii="Arial" w:hAnsi="Arial" w:cs="Arial"/>
          <w:color w:val="000000" w:themeColor="text1"/>
          <w:szCs w:val="24"/>
          <w:lang w:val="es-CO"/>
        </w:rPr>
      </w:pPr>
    </w:p>
    <w:p w14:paraId="6FE7D125" w14:textId="77777777" w:rsidR="009D704D" w:rsidRPr="006E030D" w:rsidRDefault="00921B64" w:rsidP="00F74838">
      <w:pPr>
        <w:jc w:val="both"/>
        <w:rPr>
          <w:rFonts w:ascii="Arial" w:eastAsia="Cambria" w:hAnsi="Arial" w:cs="Arial"/>
          <w:color w:val="000000"/>
          <w:szCs w:val="24"/>
        </w:rPr>
      </w:pPr>
      <w:r w:rsidRPr="006E030D">
        <w:rPr>
          <w:rFonts w:ascii="Arial" w:eastAsia="Cambria" w:hAnsi="Arial" w:cs="Arial"/>
          <w:b/>
          <w:color w:val="000000"/>
          <w:szCs w:val="24"/>
        </w:rPr>
        <w:t>Etanol anhidro combustible desnaturalizado:</w:t>
      </w:r>
      <w:r w:rsidRPr="006E030D">
        <w:rPr>
          <w:rFonts w:ascii="Arial" w:eastAsia="Cambria" w:hAnsi="Arial" w:cs="Arial"/>
          <w:color w:val="000000"/>
          <w:szCs w:val="24"/>
        </w:rPr>
        <w:t xml:space="preserve"> Etanol producido de biomasa y/o de residuos biodegradables y mezclado con gasolina oxigenada para ser utilizado como biocombustible.</w:t>
      </w:r>
    </w:p>
    <w:p w14:paraId="2B4F7A5E" w14:textId="77777777" w:rsidR="007860BD" w:rsidRPr="006E030D" w:rsidRDefault="007860BD" w:rsidP="00F74838">
      <w:pPr>
        <w:jc w:val="both"/>
        <w:rPr>
          <w:rFonts w:ascii="Arial" w:eastAsia="Cambria" w:hAnsi="Arial" w:cs="Arial"/>
          <w:color w:val="000000"/>
          <w:szCs w:val="24"/>
        </w:rPr>
      </w:pPr>
    </w:p>
    <w:p w14:paraId="231640CA" w14:textId="77777777" w:rsidR="009D704D" w:rsidRPr="006E030D" w:rsidRDefault="009D704D">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 xml:space="preserve">Factor de emisión de gas de efecto </w:t>
      </w:r>
      <w:r w:rsidR="002969BA" w:rsidRPr="006E030D">
        <w:rPr>
          <w:rFonts w:ascii="Arial" w:hAnsi="Arial" w:cs="Arial"/>
          <w:b/>
          <w:color w:val="000000" w:themeColor="text1"/>
          <w:szCs w:val="24"/>
          <w:lang w:val="es-CO"/>
        </w:rPr>
        <w:t>invernadero</w:t>
      </w:r>
      <w:r w:rsidR="002969BA" w:rsidRPr="006E030D">
        <w:rPr>
          <w:rFonts w:ascii="Arial" w:hAnsi="Arial" w:cs="Arial"/>
          <w:b/>
          <w:color w:val="000000" w:themeColor="text1"/>
          <w:szCs w:val="24"/>
        </w:rPr>
        <w:t>:</w:t>
      </w:r>
      <w:r w:rsidRPr="006E030D">
        <w:rPr>
          <w:rFonts w:ascii="Arial" w:hAnsi="Arial" w:cs="Arial"/>
          <w:b/>
          <w:color w:val="000000" w:themeColor="text1"/>
          <w:szCs w:val="24"/>
        </w:rPr>
        <w:t xml:space="preserve"> </w:t>
      </w:r>
      <w:r w:rsidRPr="006E030D">
        <w:rPr>
          <w:rFonts w:ascii="Arial" w:hAnsi="Arial" w:cs="Arial"/>
          <w:color w:val="000000" w:themeColor="text1"/>
          <w:szCs w:val="24"/>
          <w:lang w:val="es-CO"/>
        </w:rPr>
        <w:t>la masa de un gas de efecto invernadero emitida, relativa a una entrada o una salida de un</w:t>
      </w:r>
      <w:r w:rsidRPr="006E030D">
        <w:rPr>
          <w:rFonts w:ascii="Arial" w:hAnsi="Arial" w:cs="Arial"/>
          <w:b/>
          <w:color w:val="000000" w:themeColor="text1"/>
          <w:szCs w:val="24"/>
        </w:rPr>
        <w:t xml:space="preserve"> </w:t>
      </w:r>
      <w:r w:rsidRPr="006E030D">
        <w:rPr>
          <w:rFonts w:ascii="Arial" w:hAnsi="Arial" w:cs="Arial"/>
          <w:color w:val="000000" w:themeColor="text1"/>
          <w:szCs w:val="24"/>
          <w:lang w:val="es-CO"/>
        </w:rPr>
        <w:t>proceso unitario o una combinación de procesos unitarios</w:t>
      </w:r>
      <w:r w:rsidR="00B67058" w:rsidRPr="006E030D">
        <w:rPr>
          <w:rFonts w:ascii="Arial" w:hAnsi="Arial" w:cs="Arial"/>
          <w:color w:val="000000" w:themeColor="text1"/>
          <w:szCs w:val="24"/>
          <w:lang w:val="es-CO"/>
        </w:rPr>
        <w:t>.</w:t>
      </w:r>
    </w:p>
    <w:p w14:paraId="27C05AA7" w14:textId="77777777" w:rsidR="009D704D" w:rsidRPr="006E030D" w:rsidRDefault="009D704D">
      <w:pPr>
        <w:tabs>
          <w:tab w:val="left" w:pos="-720"/>
        </w:tabs>
        <w:suppressAutoHyphens/>
        <w:jc w:val="both"/>
        <w:rPr>
          <w:rFonts w:ascii="Arial" w:hAnsi="Arial" w:cs="Arial"/>
          <w:b/>
          <w:color w:val="000000" w:themeColor="text1"/>
          <w:szCs w:val="24"/>
        </w:rPr>
      </w:pPr>
    </w:p>
    <w:p w14:paraId="19628745" w14:textId="77777777" w:rsidR="00E823CE" w:rsidRPr="006E030D" w:rsidRDefault="009D704D">
      <w:pPr>
        <w:tabs>
          <w:tab w:val="left" w:pos="-720"/>
        </w:tabs>
        <w:suppressAutoHyphens/>
        <w:jc w:val="both"/>
        <w:rPr>
          <w:rFonts w:ascii="Arial" w:hAnsi="Arial" w:cs="Arial"/>
          <w:color w:val="000000" w:themeColor="text1"/>
          <w:szCs w:val="24"/>
        </w:rPr>
      </w:pPr>
      <w:r w:rsidRPr="006E030D">
        <w:rPr>
          <w:rFonts w:ascii="Arial" w:hAnsi="Arial" w:cs="Arial"/>
          <w:b/>
          <w:color w:val="000000" w:themeColor="text1"/>
          <w:szCs w:val="24"/>
        </w:rPr>
        <w:t>Gases Efecto Invernadero – GEI</w:t>
      </w:r>
      <w:r w:rsidR="00921B64" w:rsidRPr="006E030D">
        <w:rPr>
          <w:rFonts w:ascii="Arial" w:hAnsi="Arial" w:cs="Arial"/>
          <w:b/>
          <w:color w:val="000000" w:themeColor="text1"/>
          <w:szCs w:val="24"/>
        </w:rPr>
        <w:t>-:</w:t>
      </w:r>
      <w:r w:rsidRPr="006E030D">
        <w:rPr>
          <w:rFonts w:ascii="Arial" w:hAnsi="Arial" w:cs="Arial"/>
          <w:color w:val="000000" w:themeColor="text1"/>
          <w:szCs w:val="24"/>
        </w:rPr>
        <w:t xml:space="preserve"> son aquellos componentes gaseosos de la atmósfera, tanto naturales como </w:t>
      </w:r>
      <w:proofErr w:type="spellStart"/>
      <w:r w:rsidRPr="006E030D">
        <w:rPr>
          <w:rFonts w:ascii="Arial" w:hAnsi="Arial" w:cs="Arial"/>
          <w:color w:val="000000" w:themeColor="text1"/>
          <w:szCs w:val="24"/>
        </w:rPr>
        <w:t>antropógenos</w:t>
      </w:r>
      <w:proofErr w:type="spellEnd"/>
      <w:r w:rsidRPr="006E030D">
        <w:rPr>
          <w:rFonts w:ascii="Arial" w:hAnsi="Arial" w:cs="Arial"/>
          <w:color w:val="000000" w:themeColor="text1"/>
          <w:szCs w:val="24"/>
        </w:rPr>
        <w:t>, que absorben y reemiten radiación infrarroja.</w:t>
      </w:r>
    </w:p>
    <w:p w14:paraId="73EC2A4B" w14:textId="77777777" w:rsidR="00F00B5D" w:rsidRPr="006E030D" w:rsidRDefault="00F00B5D">
      <w:pPr>
        <w:pStyle w:val="Textoindependiente2"/>
        <w:rPr>
          <w:rFonts w:eastAsia="Cambria" w:cs="Arial"/>
          <w:b/>
          <w:szCs w:val="24"/>
          <w:lang w:val="es-ES"/>
        </w:rPr>
      </w:pPr>
    </w:p>
    <w:p w14:paraId="461F8358" w14:textId="77777777" w:rsidR="005A6A2E" w:rsidRPr="006E030D" w:rsidRDefault="00B67058">
      <w:pPr>
        <w:pStyle w:val="Textoindependiente2"/>
        <w:rPr>
          <w:rFonts w:eastAsia="Cambria" w:cs="Arial"/>
          <w:szCs w:val="24"/>
          <w:lang w:val="es-ES"/>
        </w:rPr>
      </w:pPr>
      <w:r w:rsidRPr="006E030D">
        <w:rPr>
          <w:rFonts w:eastAsia="Cambria" w:cs="Arial"/>
          <w:b/>
          <w:szCs w:val="24"/>
          <w:lang w:val="es-ES"/>
        </w:rPr>
        <w:t xml:space="preserve">Gasolina </w:t>
      </w:r>
      <w:r w:rsidR="005A6A2E" w:rsidRPr="006E030D">
        <w:rPr>
          <w:rFonts w:eastAsia="Cambria" w:cs="Arial"/>
          <w:b/>
          <w:szCs w:val="24"/>
          <w:lang w:val="es-ES"/>
        </w:rPr>
        <w:t xml:space="preserve">Oxigenada: </w:t>
      </w:r>
      <w:r w:rsidR="005A6A2E" w:rsidRPr="006E030D">
        <w:rPr>
          <w:rFonts w:eastAsia="Cambria" w:cs="Arial"/>
          <w:szCs w:val="24"/>
          <w:lang w:val="es-ES"/>
        </w:rPr>
        <w:t>Es una Gasolina Básica mezclada con alcoholes carburantes, en una proporción controlada y reglamentada.</w:t>
      </w:r>
    </w:p>
    <w:p w14:paraId="41FEA9CD" w14:textId="77777777" w:rsidR="00972255" w:rsidRPr="006E030D" w:rsidRDefault="00972255">
      <w:pPr>
        <w:tabs>
          <w:tab w:val="left" w:pos="-720"/>
        </w:tabs>
        <w:suppressAutoHyphens/>
        <w:jc w:val="both"/>
        <w:rPr>
          <w:rFonts w:ascii="Arial" w:hAnsi="Arial" w:cs="Arial"/>
          <w:b/>
          <w:color w:val="000000" w:themeColor="text1"/>
          <w:szCs w:val="24"/>
        </w:rPr>
      </w:pPr>
    </w:p>
    <w:p w14:paraId="61C4E75A" w14:textId="77777777" w:rsidR="00972255" w:rsidRPr="006E030D" w:rsidRDefault="00972255">
      <w:pPr>
        <w:tabs>
          <w:tab w:val="left" w:pos="-720"/>
        </w:tabs>
        <w:suppressAutoHyphens/>
        <w:jc w:val="both"/>
        <w:rPr>
          <w:rFonts w:ascii="Arial" w:hAnsi="Arial" w:cs="Arial"/>
          <w:color w:val="000000" w:themeColor="text1"/>
          <w:szCs w:val="24"/>
        </w:rPr>
      </w:pPr>
      <w:r w:rsidRPr="006E030D">
        <w:rPr>
          <w:rFonts w:ascii="Arial" w:hAnsi="Arial" w:cs="Arial"/>
          <w:b/>
          <w:color w:val="000000" w:themeColor="text1"/>
          <w:szCs w:val="24"/>
        </w:rPr>
        <w:t xml:space="preserve">Importancia relativa: </w:t>
      </w:r>
      <w:r w:rsidRPr="006E030D">
        <w:rPr>
          <w:rFonts w:ascii="Arial" w:hAnsi="Arial" w:cs="Arial"/>
          <w:color w:val="000000" w:themeColor="text1"/>
          <w:szCs w:val="24"/>
        </w:rPr>
        <w:t>Concepto que consiste en que los errores individuales o una agregación de errores, las omisiones y las distorsiones podrían afectar la declaración sobre GEI que podría influir en las decisiones del usuario previsto.</w:t>
      </w:r>
    </w:p>
    <w:p w14:paraId="59EC4548" w14:textId="77777777" w:rsidR="00921B64" w:rsidRPr="006E030D" w:rsidRDefault="00921B64">
      <w:pPr>
        <w:pStyle w:val="Textoindependiente2"/>
        <w:rPr>
          <w:rFonts w:eastAsia="Cambria" w:cs="Arial"/>
          <w:szCs w:val="24"/>
          <w:lang w:val="es-ES"/>
        </w:rPr>
      </w:pPr>
    </w:p>
    <w:p w14:paraId="582AAFF9" w14:textId="77777777" w:rsidR="00921B64" w:rsidRPr="006E030D" w:rsidRDefault="00921B64">
      <w:pPr>
        <w:pStyle w:val="Textoindependiente2"/>
        <w:rPr>
          <w:rFonts w:eastAsia="Cambria" w:cs="Arial"/>
          <w:szCs w:val="24"/>
          <w:lang w:val="es-ES"/>
        </w:rPr>
      </w:pPr>
      <w:r w:rsidRPr="006E030D">
        <w:rPr>
          <w:rFonts w:eastAsia="Cambria" w:cs="Arial"/>
          <w:b/>
          <w:szCs w:val="24"/>
          <w:lang w:val="es-ES"/>
        </w:rPr>
        <w:t>Incertidumbre:</w:t>
      </w:r>
      <w:r w:rsidRPr="006E030D">
        <w:rPr>
          <w:rFonts w:eastAsia="Cambria" w:cs="Arial"/>
          <w:szCs w:val="24"/>
          <w:lang w:val="es-ES"/>
        </w:rPr>
        <w:t xml:space="preserve"> </w:t>
      </w:r>
      <w:r w:rsidR="00F51FFF" w:rsidRPr="006E030D">
        <w:rPr>
          <w:rFonts w:eastAsia="Cambria" w:cs="Arial"/>
          <w:szCs w:val="24"/>
          <w:lang w:val="es-ES"/>
        </w:rPr>
        <w:t>P</w:t>
      </w:r>
      <w:r w:rsidRPr="006E030D">
        <w:rPr>
          <w:rFonts w:eastAsia="Cambria" w:cs="Arial"/>
          <w:szCs w:val="24"/>
          <w:lang w:val="es-ES"/>
        </w:rPr>
        <w:t>arámetro asociado al resultado de la cuantificación que caracteriza la dispersión de los valores que podrían atribuirse razonablemente a la cantidad cuantificada.</w:t>
      </w:r>
    </w:p>
    <w:p w14:paraId="78ADD4F8" w14:textId="77777777" w:rsidR="008128CD" w:rsidRPr="006E030D" w:rsidRDefault="008128CD">
      <w:pPr>
        <w:pStyle w:val="Textoindependiente2"/>
        <w:rPr>
          <w:rFonts w:eastAsia="Cambria" w:cs="Arial"/>
          <w:szCs w:val="24"/>
          <w:lang w:val="es-ES"/>
        </w:rPr>
      </w:pPr>
    </w:p>
    <w:p w14:paraId="3FD0356A" w14:textId="77777777" w:rsidR="008128CD" w:rsidRPr="006E030D" w:rsidRDefault="008128CD">
      <w:pPr>
        <w:pStyle w:val="Textoindependiente2"/>
        <w:rPr>
          <w:rFonts w:eastAsia="Cambria" w:cs="Arial"/>
          <w:szCs w:val="24"/>
          <w:lang w:val="es-ES"/>
        </w:rPr>
      </w:pPr>
      <w:r w:rsidRPr="006E030D">
        <w:rPr>
          <w:rFonts w:eastAsia="Cambria" w:cs="Arial"/>
          <w:b/>
          <w:szCs w:val="24"/>
          <w:lang w:val="es-ES"/>
        </w:rPr>
        <w:t>Informe de gases de efecto invernadero:</w:t>
      </w:r>
      <w:r w:rsidRPr="006E030D">
        <w:rPr>
          <w:rFonts w:eastAsia="Cambria" w:cs="Arial"/>
          <w:szCs w:val="24"/>
          <w:lang w:val="es-ES"/>
        </w:rPr>
        <w:t xml:space="preserve"> </w:t>
      </w:r>
      <w:r w:rsidR="00F51FFF" w:rsidRPr="006E030D">
        <w:rPr>
          <w:rFonts w:eastAsia="Cambria" w:cs="Arial"/>
          <w:szCs w:val="24"/>
          <w:lang w:val="es-ES"/>
        </w:rPr>
        <w:t>D</w:t>
      </w:r>
      <w:r w:rsidRPr="006E030D">
        <w:rPr>
          <w:rFonts w:eastAsia="Cambria" w:cs="Arial"/>
          <w:szCs w:val="24"/>
          <w:lang w:val="es-ES"/>
        </w:rPr>
        <w:t>ocumento autónomo destinado a comunicar la información relacionada con l</w:t>
      </w:r>
      <w:r w:rsidR="00F51FFF" w:rsidRPr="006E030D">
        <w:rPr>
          <w:rFonts w:eastAsia="Cambria" w:cs="Arial"/>
          <w:szCs w:val="24"/>
          <w:lang w:val="es-ES"/>
        </w:rPr>
        <w:t>o</w:t>
      </w:r>
      <w:r w:rsidRPr="006E030D">
        <w:rPr>
          <w:rFonts w:eastAsia="Cambria" w:cs="Arial"/>
          <w:szCs w:val="24"/>
          <w:lang w:val="es-ES"/>
        </w:rPr>
        <w:t>s GEI de una organización o proyect</w:t>
      </w:r>
      <w:r w:rsidR="00F51FFF" w:rsidRPr="006E030D">
        <w:rPr>
          <w:rFonts w:eastAsia="Cambria" w:cs="Arial"/>
          <w:szCs w:val="24"/>
          <w:lang w:val="es-ES"/>
        </w:rPr>
        <w:t>ad</w:t>
      </w:r>
      <w:r w:rsidRPr="006E030D">
        <w:rPr>
          <w:rFonts w:eastAsia="Cambria" w:cs="Arial"/>
          <w:szCs w:val="24"/>
          <w:lang w:val="es-ES"/>
        </w:rPr>
        <w:t>o a sus usuarios previstos.</w:t>
      </w:r>
      <w:r w:rsidR="0063013B" w:rsidRPr="006E030D">
        <w:rPr>
          <w:rFonts w:eastAsia="Cambria" w:cs="Arial"/>
          <w:szCs w:val="24"/>
          <w:lang w:val="es-ES"/>
        </w:rPr>
        <w:t xml:space="preserve"> Los datos de emisiones de los seis GEI deben ser reportados por separado (CO</w:t>
      </w:r>
      <w:r w:rsidR="0063013B" w:rsidRPr="006E030D">
        <w:rPr>
          <w:rFonts w:eastAsia="Cambria" w:cs="Arial"/>
          <w:szCs w:val="24"/>
          <w:vertAlign w:val="subscript"/>
          <w:lang w:val="es-ES"/>
        </w:rPr>
        <w:t>2</w:t>
      </w:r>
      <w:r w:rsidR="0063013B" w:rsidRPr="006E030D">
        <w:rPr>
          <w:rFonts w:eastAsia="Cambria" w:cs="Arial"/>
          <w:szCs w:val="24"/>
          <w:lang w:val="es-ES"/>
        </w:rPr>
        <w:t>, CH</w:t>
      </w:r>
      <w:r w:rsidR="0063013B" w:rsidRPr="006E030D">
        <w:rPr>
          <w:rFonts w:eastAsia="Cambria" w:cs="Arial"/>
          <w:szCs w:val="24"/>
          <w:vertAlign w:val="subscript"/>
          <w:lang w:val="es-ES"/>
        </w:rPr>
        <w:t>4</w:t>
      </w:r>
      <w:r w:rsidR="0063013B" w:rsidRPr="006E030D">
        <w:rPr>
          <w:rFonts w:eastAsia="Cambria" w:cs="Arial"/>
          <w:szCs w:val="24"/>
          <w:lang w:val="es-ES"/>
        </w:rPr>
        <w:t>, N</w:t>
      </w:r>
      <w:r w:rsidR="0063013B" w:rsidRPr="006E030D">
        <w:rPr>
          <w:rFonts w:eastAsia="Cambria" w:cs="Arial"/>
          <w:szCs w:val="24"/>
          <w:vertAlign w:val="subscript"/>
          <w:lang w:val="es-ES"/>
        </w:rPr>
        <w:t>2</w:t>
      </w:r>
      <w:r w:rsidR="0063013B" w:rsidRPr="006E030D">
        <w:rPr>
          <w:rFonts w:eastAsia="Cambria" w:cs="Arial"/>
          <w:szCs w:val="24"/>
          <w:lang w:val="es-ES"/>
        </w:rPr>
        <w:t>O, HFC, PFC, SF</w:t>
      </w:r>
      <w:r w:rsidR="0063013B" w:rsidRPr="006E030D">
        <w:rPr>
          <w:rFonts w:eastAsia="Cambria" w:cs="Arial"/>
          <w:szCs w:val="24"/>
          <w:vertAlign w:val="subscript"/>
          <w:lang w:val="es-ES"/>
        </w:rPr>
        <w:t>6</w:t>
      </w:r>
      <w:r w:rsidR="0063013B" w:rsidRPr="006E030D">
        <w:rPr>
          <w:rFonts w:eastAsia="Cambria" w:cs="Arial"/>
          <w:szCs w:val="24"/>
          <w:lang w:val="es-ES"/>
        </w:rPr>
        <w:t>) en toneladas métricas y en toneladas de CO</w:t>
      </w:r>
      <w:r w:rsidR="0063013B" w:rsidRPr="006E030D">
        <w:rPr>
          <w:rFonts w:eastAsia="Cambria" w:cs="Arial"/>
          <w:szCs w:val="24"/>
          <w:vertAlign w:val="subscript"/>
          <w:lang w:val="es-ES"/>
        </w:rPr>
        <w:t>2</w:t>
      </w:r>
      <w:r w:rsidR="0063013B" w:rsidRPr="006E030D">
        <w:rPr>
          <w:rFonts w:eastAsia="Cambria" w:cs="Arial"/>
          <w:szCs w:val="24"/>
          <w:lang w:val="es-ES"/>
        </w:rPr>
        <w:t xml:space="preserve"> equivalente.</w:t>
      </w:r>
    </w:p>
    <w:p w14:paraId="319DFF25" w14:textId="77777777" w:rsidR="00921B64" w:rsidRPr="006E030D" w:rsidRDefault="00921B64">
      <w:pPr>
        <w:pStyle w:val="Textoindependiente2"/>
        <w:rPr>
          <w:rFonts w:eastAsia="Cambria" w:cs="Arial"/>
          <w:szCs w:val="24"/>
          <w:lang w:val="es-ES"/>
        </w:rPr>
      </w:pPr>
    </w:p>
    <w:p w14:paraId="15520DE7" w14:textId="77777777" w:rsidR="00921B64" w:rsidRPr="006E030D" w:rsidRDefault="00921B64">
      <w:pPr>
        <w:pStyle w:val="Textoindependiente2"/>
        <w:rPr>
          <w:rFonts w:eastAsia="Cambria" w:cs="Arial"/>
          <w:szCs w:val="24"/>
          <w:lang w:val="es-ES"/>
        </w:rPr>
      </w:pPr>
      <w:r w:rsidRPr="006E030D">
        <w:rPr>
          <w:rFonts w:eastAsia="Cambria" w:cs="Arial"/>
          <w:b/>
          <w:szCs w:val="24"/>
          <w:lang w:val="es-ES"/>
        </w:rPr>
        <w:t>Inventario de gases de efecto invernadero:</w:t>
      </w:r>
      <w:r w:rsidRPr="006E030D">
        <w:rPr>
          <w:rFonts w:eastAsia="Cambria" w:cs="Arial"/>
          <w:szCs w:val="24"/>
          <w:lang w:val="es-ES"/>
        </w:rPr>
        <w:t xml:space="preserve"> </w:t>
      </w:r>
      <w:r w:rsidR="00F51FFF" w:rsidRPr="006E030D">
        <w:rPr>
          <w:rFonts w:eastAsia="Cambria" w:cs="Arial"/>
          <w:szCs w:val="24"/>
          <w:lang w:val="es-ES"/>
        </w:rPr>
        <w:t>F</w:t>
      </w:r>
      <w:r w:rsidRPr="006E030D">
        <w:rPr>
          <w:rFonts w:eastAsia="Cambria" w:cs="Arial"/>
          <w:szCs w:val="24"/>
          <w:lang w:val="es-ES"/>
        </w:rPr>
        <w:t>uentes de gases de efecto invernadero de una organización, sumideros de gases de efecto invernadero, emisiones de gases de efecto invernadero y absorción de gases de efecto invernadero</w:t>
      </w:r>
      <w:r w:rsidR="0063013B" w:rsidRPr="006E030D">
        <w:rPr>
          <w:rFonts w:eastAsia="Cambria" w:cs="Arial"/>
          <w:szCs w:val="24"/>
          <w:lang w:val="es-ES"/>
        </w:rPr>
        <w:t>, descritos en los Alcances 1, 2 y 3.</w:t>
      </w:r>
    </w:p>
    <w:p w14:paraId="07EC1A22" w14:textId="77777777" w:rsidR="009D704D" w:rsidRPr="006E030D" w:rsidRDefault="009D704D">
      <w:pPr>
        <w:tabs>
          <w:tab w:val="left" w:pos="-720"/>
        </w:tabs>
        <w:suppressAutoHyphens/>
        <w:jc w:val="both"/>
        <w:rPr>
          <w:rFonts w:ascii="Arial" w:hAnsi="Arial" w:cs="Arial"/>
          <w:b/>
          <w:color w:val="000000" w:themeColor="text1"/>
          <w:szCs w:val="24"/>
        </w:rPr>
      </w:pPr>
    </w:p>
    <w:p w14:paraId="07B33B35" w14:textId="77777777" w:rsidR="009D704D" w:rsidRPr="006E030D" w:rsidRDefault="009D704D">
      <w:pPr>
        <w:tabs>
          <w:tab w:val="left" w:pos="-720"/>
        </w:tabs>
        <w:suppressAutoHyphens/>
        <w:jc w:val="both"/>
        <w:rPr>
          <w:rFonts w:ascii="Arial" w:hAnsi="Arial" w:cs="Arial"/>
          <w:b/>
          <w:color w:val="000000" w:themeColor="text1"/>
          <w:szCs w:val="24"/>
        </w:rPr>
      </w:pPr>
      <w:r w:rsidRPr="006E030D">
        <w:rPr>
          <w:rFonts w:ascii="Arial" w:hAnsi="Arial" w:cs="Arial"/>
          <w:b/>
          <w:color w:val="000000" w:themeColor="text1"/>
          <w:szCs w:val="24"/>
        </w:rPr>
        <w:t xml:space="preserve">Línea Base: </w:t>
      </w:r>
      <w:r w:rsidR="00F51FFF" w:rsidRPr="006E030D">
        <w:rPr>
          <w:rFonts w:ascii="Arial" w:hAnsi="Arial" w:cs="Arial"/>
          <w:color w:val="000000" w:themeColor="text1"/>
          <w:szCs w:val="24"/>
        </w:rPr>
        <w:t>E</w:t>
      </w:r>
      <w:r w:rsidRPr="006E030D">
        <w:rPr>
          <w:rFonts w:ascii="Arial" w:hAnsi="Arial" w:cs="Arial"/>
          <w:color w:val="000000" w:themeColor="text1"/>
          <w:szCs w:val="24"/>
        </w:rPr>
        <w:t>scenario hipotético sobre las emisiones, remociones o almacenamiento de GEI que hubieran existido en ausencia de la actividad o del proyecto de reducción de GEI</w:t>
      </w:r>
      <w:r w:rsidR="008128CD" w:rsidRPr="006E030D">
        <w:rPr>
          <w:rFonts w:ascii="Arial" w:hAnsi="Arial" w:cs="Arial"/>
          <w:color w:val="000000" w:themeColor="text1"/>
          <w:szCs w:val="24"/>
        </w:rPr>
        <w:t>.</w:t>
      </w:r>
    </w:p>
    <w:p w14:paraId="01F32438" w14:textId="77777777" w:rsidR="009D704D" w:rsidRPr="006E030D" w:rsidRDefault="009D704D">
      <w:pPr>
        <w:tabs>
          <w:tab w:val="left" w:pos="-720"/>
        </w:tabs>
        <w:suppressAutoHyphens/>
        <w:jc w:val="both"/>
        <w:rPr>
          <w:rFonts w:ascii="Arial" w:hAnsi="Arial" w:cs="Arial"/>
          <w:b/>
          <w:color w:val="000000" w:themeColor="text1"/>
          <w:szCs w:val="24"/>
        </w:rPr>
      </w:pPr>
    </w:p>
    <w:p w14:paraId="67C12227" w14:textId="77777777" w:rsidR="00972255" w:rsidRPr="006E030D" w:rsidRDefault="00972255">
      <w:pPr>
        <w:tabs>
          <w:tab w:val="left" w:pos="-720"/>
        </w:tabs>
        <w:suppressAutoHyphens/>
        <w:jc w:val="both"/>
        <w:rPr>
          <w:rFonts w:ascii="Arial" w:hAnsi="Arial" w:cs="Arial"/>
          <w:color w:val="000000" w:themeColor="text1"/>
          <w:szCs w:val="24"/>
        </w:rPr>
      </w:pPr>
      <w:r w:rsidRPr="006E030D">
        <w:rPr>
          <w:rFonts w:ascii="Arial" w:hAnsi="Arial" w:cs="Arial"/>
          <w:b/>
          <w:color w:val="000000" w:themeColor="text1"/>
          <w:szCs w:val="24"/>
        </w:rPr>
        <w:t xml:space="preserve">Nivel de aseguramiento: </w:t>
      </w:r>
      <w:r w:rsidRPr="006E030D">
        <w:rPr>
          <w:rFonts w:ascii="Arial" w:hAnsi="Arial" w:cs="Arial"/>
          <w:color w:val="000000" w:themeColor="text1"/>
          <w:szCs w:val="24"/>
        </w:rPr>
        <w:t>Grado de aseguramiento requerido por el usuario previsto en una validación o verificación.</w:t>
      </w:r>
    </w:p>
    <w:p w14:paraId="774819A5" w14:textId="77777777" w:rsidR="00972255" w:rsidRPr="006E030D" w:rsidRDefault="00972255">
      <w:pPr>
        <w:tabs>
          <w:tab w:val="left" w:pos="-720"/>
        </w:tabs>
        <w:suppressAutoHyphens/>
        <w:jc w:val="both"/>
        <w:rPr>
          <w:rFonts w:ascii="Arial" w:hAnsi="Arial" w:cs="Arial"/>
          <w:b/>
          <w:color w:val="000000" w:themeColor="text1"/>
          <w:szCs w:val="24"/>
        </w:rPr>
      </w:pPr>
    </w:p>
    <w:p w14:paraId="70FB69E6" w14:textId="4DFC022C" w:rsidR="00FC715D" w:rsidRPr="006E030D" w:rsidRDefault="009D704D" w:rsidP="00FA5BE3">
      <w:pPr>
        <w:pStyle w:val="Textoindependiente2"/>
        <w:rPr>
          <w:rFonts w:eastAsia="Cambria" w:cs="Arial"/>
          <w:szCs w:val="24"/>
        </w:rPr>
      </w:pPr>
      <w:r w:rsidRPr="006E030D">
        <w:rPr>
          <w:rFonts w:eastAsia="Cambria" w:cs="Arial"/>
          <w:b/>
          <w:szCs w:val="24"/>
        </w:rPr>
        <w:t>Mezclas:</w:t>
      </w:r>
      <w:r w:rsidRPr="006E030D">
        <w:rPr>
          <w:rFonts w:eastAsia="Cambria" w:cs="Arial"/>
          <w:szCs w:val="24"/>
        </w:rPr>
        <w:t xml:space="preserve"> Mezclas de biocombustibles con combustibles fósiles en determinadas proporciones.</w:t>
      </w:r>
      <w:r w:rsidR="00C676E6" w:rsidRPr="006E030D">
        <w:rPr>
          <w:rFonts w:eastAsia="Cambria" w:cs="Arial"/>
          <w:szCs w:val="24"/>
        </w:rPr>
        <w:t xml:space="preserve"> Esta definición únicamente aplica para </w:t>
      </w:r>
      <w:r w:rsidR="00EA1B67" w:rsidRPr="006E030D">
        <w:rPr>
          <w:rFonts w:eastAsia="Cambria" w:cs="Arial"/>
          <w:szCs w:val="24"/>
        </w:rPr>
        <w:t>la presente resolución.</w:t>
      </w:r>
    </w:p>
    <w:p w14:paraId="781A806E" w14:textId="77777777" w:rsidR="00932EF9" w:rsidRPr="006E030D" w:rsidRDefault="00932EF9" w:rsidP="00F74838">
      <w:pPr>
        <w:pStyle w:val="Textoindependiente2"/>
        <w:rPr>
          <w:rFonts w:eastAsia="Cambria" w:cs="Arial"/>
          <w:b/>
          <w:szCs w:val="24"/>
        </w:rPr>
      </w:pPr>
    </w:p>
    <w:p w14:paraId="2BBE011C" w14:textId="77777777" w:rsidR="00932EF9" w:rsidRPr="006E030D" w:rsidRDefault="00932EF9" w:rsidP="00F74838">
      <w:pPr>
        <w:pStyle w:val="Textoindependiente2"/>
        <w:rPr>
          <w:rFonts w:eastAsia="Cambria" w:cs="Arial"/>
          <w:szCs w:val="24"/>
        </w:rPr>
      </w:pPr>
      <w:r w:rsidRPr="006E030D">
        <w:rPr>
          <w:rFonts w:eastAsia="Cambria" w:cs="Arial"/>
          <w:b/>
          <w:szCs w:val="24"/>
        </w:rPr>
        <w:lastRenderedPageBreak/>
        <w:t xml:space="preserve">Organización: </w:t>
      </w:r>
      <w:r w:rsidRPr="006E030D">
        <w:rPr>
          <w:rFonts w:eastAsia="Cambria" w:cs="Arial"/>
          <w:szCs w:val="24"/>
        </w:rPr>
        <w:t>Compañía, corporación, firma, empresa, autoridad o institución, o una parte o combinación de ellas, ya esté constituida formalmente o no, sea pública o privada, que tiene sus propias funciones y administración.</w:t>
      </w:r>
    </w:p>
    <w:p w14:paraId="333D6078" w14:textId="77777777" w:rsidR="007860BD" w:rsidRPr="006E030D" w:rsidRDefault="007860BD" w:rsidP="00F74838">
      <w:pPr>
        <w:pStyle w:val="Textoindependiente2"/>
        <w:rPr>
          <w:rFonts w:eastAsia="Cambria" w:cs="Arial"/>
          <w:szCs w:val="24"/>
        </w:rPr>
      </w:pPr>
    </w:p>
    <w:p w14:paraId="54AAB881" w14:textId="77777777" w:rsidR="003F6767" w:rsidRPr="006E030D" w:rsidRDefault="003F6767" w:rsidP="00F74838">
      <w:pPr>
        <w:pStyle w:val="Textoindependiente2"/>
        <w:rPr>
          <w:rFonts w:eastAsia="Cambria" w:cs="Arial"/>
          <w:szCs w:val="24"/>
        </w:rPr>
      </w:pPr>
      <w:r w:rsidRPr="006E030D">
        <w:rPr>
          <w:rFonts w:eastAsia="Cambria" w:cs="Arial"/>
          <w:b/>
          <w:szCs w:val="24"/>
        </w:rPr>
        <w:t>Parte responsable:</w:t>
      </w:r>
      <w:r w:rsidRPr="006E030D">
        <w:rPr>
          <w:rFonts w:eastAsia="Cambria" w:cs="Arial"/>
          <w:szCs w:val="24"/>
        </w:rPr>
        <w:t xml:space="preserve"> </w:t>
      </w:r>
      <w:r w:rsidR="00F51FFF" w:rsidRPr="006E030D">
        <w:rPr>
          <w:rFonts w:eastAsia="Cambria" w:cs="Arial"/>
          <w:szCs w:val="24"/>
        </w:rPr>
        <w:t>P</w:t>
      </w:r>
      <w:r w:rsidRPr="006E030D">
        <w:rPr>
          <w:rFonts w:eastAsia="Cambria" w:cs="Arial"/>
          <w:szCs w:val="24"/>
        </w:rPr>
        <w:t>ersona o personas responsables de la prestación de la declaración de gases de efecto invernadero y la información de apoyo de GEI.</w:t>
      </w:r>
    </w:p>
    <w:p w14:paraId="34750FB2" w14:textId="77777777" w:rsidR="007860BD" w:rsidRPr="006E030D" w:rsidRDefault="007860BD" w:rsidP="00F74838">
      <w:pPr>
        <w:pStyle w:val="Textoindependiente2"/>
        <w:rPr>
          <w:rFonts w:eastAsia="Cambria" w:cs="Arial"/>
          <w:szCs w:val="24"/>
        </w:rPr>
      </w:pPr>
    </w:p>
    <w:p w14:paraId="09E7E98C" w14:textId="77777777" w:rsidR="00B67058" w:rsidRPr="006E030D" w:rsidRDefault="00B67058">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Remoción del gas de efecto invernadero:</w:t>
      </w:r>
      <w:r w:rsidRPr="006E030D">
        <w:rPr>
          <w:rFonts w:ascii="Arial" w:hAnsi="Arial" w:cs="Arial"/>
          <w:color w:val="000000" w:themeColor="text1"/>
          <w:szCs w:val="24"/>
          <w:lang w:val="es-CO"/>
        </w:rPr>
        <w:t xml:space="preserve"> </w:t>
      </w:r>
      <w:r w:rsidR="00F51FFF" w:rsidRPr="006E030D">
        <w:rPr>
          <w:rFonts w:ascii="Arial" w:hAnsi="Arial" w:cs="Arial"/>
          <w:color w:val="000000" w:themeColor="text1"/>
          <w:szCs w:val="24"/>
          <w:lang w:val="es-CO"/>
        </w:rPr>
        <w:t>M</w:t>
      </w:r>
      <w:r w:rsidRPr="006E030D">
        <w:rPr>
          <w:rFonts w:ascii="Arial" w:hAnsi="Arial" w:cs="Arial"/>
          <w:color w:val="000000" w:themeColor="text1"/>
          <w:szCs w:val="24"/>
          <w:lang w:val="es-CO"/>
        </w:rPr>
        <w:t>asa de gas de efecto invernadero removido de la atmósfera.</w:t>
      </w:r>
    </w:p>
    <w:p w14:paraId="20F75715" w14:textId="77777777" w:rsidR="009D704D" w:rsidRPr="006E030D" w:rsidRDefault="009D704D">
      <w:pPr>
        <w:pStyle w:val="Textoindependiente2"/>
        <w:rPr>
          <w:rFonts w:cs="Arial"/>
          <w:color w:val="000000"/>
          <w:szCs w:val="24"/>
        </w:rPr>
      </w:pPr>
    </w:p>
    <w:p w14:paraId="4BD49573" w14:textId="77777777" w:rsidR="007860BD" w:rsidRPr="006E030D" w:rsidRDefault="00921B64" w:rsidP="00F74838">
      <w:pPr>
        <w:pStyle w:val="Textoindependiente2"/>
        <w:rPr>
          <w:rFonts w:eastAsia="Cambria" w:cs="Arial"/>
          <w:szCs w:val="24"/>
        </w:rPr>
      </w:pPr>
      <w:r w:rsidRPr="006E030D">
        <w:rPr>
          <w:rFonts w:eastAsia="Cambria" w:cs="Arial"/>
          <w:b/>
          <w:szCs w:val="24"/>
        </w:rPr>
        <w:t xml:space="preserve">Verificación: </w:t>
      </w:r>
      <w:r w:rsidR="00F51FFF" w:rsidRPr="006E030D">
        <w:rPr>
          <w:rFonts w:eastAsia="Cambria" w:cs="Arial"/>
          <w:szCs w:val="24"/>
        </w:rPr>
        <w:t>P</w:t>
      </w:r>
      <w:r w:rsidRPr="006E030D">
        <w:rPr>
          <w:rFonts w:eastAsia="Cambria" w:cs="Arial"/>
          <w:szCs w:val="24"/>
        </w:rPr>
        <w:t>roceso sistemático, independiente y documentado para la evaluación de una declaración de gases de efecto invernadero con respecto a criterios de verificación acordados.</w:t>
      </w:r>
      <w:r w:rsidR="00F51FFF" w:rsidRPr="006E030D">
        <w:rPr>
          <w:rFonts w:eastAsia="Cambria" w:cs="Arial"/>
          <w:szCs w:val="24"/>
        </w:rPr>
        <w:t xml:space="preserve"> Esta definición únicamente aplica para la presente resolución.</w:t>
      </w:r>
    </w:p>
    <w:p w14:paraId="357627EE" w14:textId="77777777" w:rsidR="00852108" w:rsidRPr="006E030D" w:rsidRDefault="00852108">
      <w:pPr>
        <w:pStyle w:val="Textoindependiente2"/>
        <w:rPr>
          <w:rFonts w:cs="Arial"/>
          <w:b/>
          <w:szCs w:val="24"/>
          <w:lang w:val="es-ES"/>
        </w:rPr>
      </w:pPr>
    </w:p>
    <w:p w14:paraId="10E6B66C" w14:textId="3647054B" w:rsidR="006855EB" w:rsidRPr="006E030D" w:rsidRDefault="00217EF6">
      <w:pPr>
        <w:pStyle w:val="Textoindependiente2"/>
        <w:rPr>
          <w:rFonts w:cs="Arial"/>
          <w:szCs w:val="24"/>
          <w:lang w:val="es-ES"/>
        </w:rPr>
      </w:pPr>
      <w:r w:rsidRPr="006E030D">
        <w:rPr>
          <w:rFonts w:cs="Arial"/>
          <w:b/>
          <w:szCs w:val="24"/>
          <w:lang w:val="es-ES"/>
        </w:rPr>
        <w:t>ARTÍCULO 4.</w:t>
      </w:r>
      <w:r w:rsidR="00757727" w:rsidRPr="006E030D">
        <w:rPr>
          <w:rFonts w:cs="Arial"/>
          <w:b/>
          <w:szCs w:val="24"/>
          <w:lang w:val="es-ES"/>
        </w:rPr>
        <w:t>-</w:t>
      </w:r>
      <w:r w:rsidRPr="006E030D">
        <w:rPr>
          <w:rFonts w:cs="Arial"/>
          <w:b/>
          <w:szCs w:val="24"/>
          <w:lang w:val="es-ES"/>
        </w:rPr>
        <w:t xml:space="preserve"> </w:t>
      </w:r>
      <w:r w:rsidR="00E25FA9" w:rsidRPr="006E030D">
        <w:rPr>
          <w:rFonts w:cs="Arial"/>
          <w:b/>
          <w:szCs w:val="24"/>
          <w:lang w:val="es-ES"/>
        </w:rPr>
        <w:t xml:space="preserve">LÍMITE MÁXIMO DE </w:t>
      </w:r>
      <w:r w:rsidR="00E25FA9" w:rsidRPr="006E030D">
        <w:rPr>
          <w:rFonts w:cs="Arial"/>
          <w:b/>
          <w:szCs w:val="24"/>
          <w:lang w:val="es-CO"/>
        </w:rPr>
        <w:t xml:space="preserve">HUELLA DE CARBONO ASOCIADO AL INVENTARIO DE </w:t>
      </w:r>
      <w:r w:rsidR="00E25FA9" w:rsidRPr="006E030D">
        <w:rPr>
          <w:rFonts w:cs="Arial"/>
          <w:b/>
          <w:szCs w:val="24"/>
          <w:lang w:val="es-ES"/>
        </w:rPr>
        <w:t xml:space="preserve">GEI PARA </w:t>
      </w:r>
      <w:r w:rsidR="00E25FA9" w:rsidRPr="006E030D">
        <w:rPr>
          <w:rFonts w:cs="Arial"/>
          <w:b/>
          <w:szCs w:val="24"/>
          <w:lang w:val="es-CO"/>
        </w:rPr>
        <w:t>DEL PRODUCTO</w:t>
      </w:r>
      <w:r w:rsidR="00E25FA9" w:rsidRPr="006E030D" w:rsidDel="00F940AB">
        <w:rPr>
          <w:rFonts w:cs="Arial"/>
          <w:b/>
          <w:szCs w:val="24"/>
          <w:lang w:val="es-ES"/>
        </w:rPr>
        <w:t xml:space="preserve"> </w:t>
      </w:r>
      <w:r w:rsidR="00E25FA9" w:rsidRPr="006E030D">
        <w:rPr>
          <w:rFonts w:cs="Arial"/>
          <w:b/>
          <w:szCs w:val="24"/>
          <w:lang w:val="es-ES"/>
        </w:rPr>
        <w:t>EL ETANOL ANHIDRO COMBUSTIBLE DESNATURALIZADO.</w:t>
      </w:r>
      <w:r w:rsidR="00E25FA9" w:rsidRPr="006E030D">
        <w:rPr>
          <w:rFonts w:cs="Arial"/>
          <w:szCs w:val="24"/>
          <w:lang w:val="es-ES"/>
        </w:rPr>
        <w:t xml:space="preserve"> </w:t>
      </w:r>
      <w:r w:rsidR="00BE5904" w:rsidRPr="006E030D">
        <w:rPr>
          <w:rFonts w:cs="Arial"/>
          <w:szCs w:val="24"/>
          <w:lang w:val="es-ES"/>
        </w:rPr>
        <w:t>S</w:t>
      </w:r>
      <w:r w:rsidR="006855EB" w:rsidRPr="006E030D">
        <w:rPr>
          <w:rFonts w:cs="Arial"/>
          <w:szCs w:val="24"/>
          <w:lang w:val="es-ES"/>
        </w:rPr>
        <w:t xml:space="preserve">e </w:t>
      </w:r>
      <w:r w:rsidR="00921B64" w:rsidRPr="006E030D">
        <w:rPr>
          <w:rFonts w:cs="Arial"/>
          <w:szCs w:val="24"/>
          <w:lang w:val="es-ES"/>
        </w:rPr>
        <w:t>establece que el</w:t>
      </w:r>
      <w:r w:rsidR="006855EB" w:rsidRPr="006E030D">
        <w:rPr>
          <w:rFonts w:cs="Arial"/>
          <w:szCs w:val="24"/>
          <w:lang w:val="es-ES"/>
        </w:rPr>
        <w:t xml:space="preserve"> </w:t>
      </w:r>
      <w:r w:rsidR="00F940AB" w:rsidRPr="006E030D">
        <w:rPr>
          <w:rFonts w:cs="Arial"/>
          <w:szCs w:val="24"/>
          <w:lang w:val="es-ES"/>
        </w:rPr>
        <w:t xml:space="preserve">Etanol Anhidro Combustible Desnaturalizado </w:t>
      </w:r>
      <w:r w:rsidR="006855EB" w:rsidRPr="006E030D">
        <w:rPr>
          <w:rFonts w:cs="Arial"/>
          <w:szCs w:val="24"/>
          <w:lang w:val="es-ES"/>
        </w:rPr>
        <w:t>para la oxigenación de las gasolinas d</w:t>
      </w:r>
      <w:r w:rsidR="00691434" w:rsidRPr="006E030D">
        <w:rPr>
          <w:rFonts w:cs="Arial"/>
          <w:szCs w:val="24"/>
          <w:lang w:val="es-ES"/>
        </w:rPr>
        <w:t>entro del territorio colombiano</w:t>
      </w:r>
      <w:r w:rsidR="006855EB" w:rsidRPr="006E030D">
        <w:rPr>
          <w:rFonts w:cs="Arial"/>
          <w:szCs w:val="24"/>
          <w:lang w:val="es-ES"/>
        </w:rPr>
        <w:t xml:space="preserve"> </w:t>
      </w:r>
      <w:r w:rsidR="00E25FA9" w:rsidRPr="006E030D">
        <w:rPr>
          <w:rFonts w:cs="Arial"/>
          <w:szCs w:val="24"/>
          <w:lang w:val="es-ES"/>
        </w:rPr>
        <w:t xml:space="preserve">como producto deberá cumplir </w:t>
      </w:r>
      <w:r w:rsidR="006855EB" w:rsidRPr="006E030D">
        <w:rPr>
          <w:rFonts w:cs="Arial"/>
          <w:szCs w:val="24"/>
          <w:lang w:val="es-ES"/>
        </w:rPr>
        <w:t xml:space="preserve">un límite máximo </w:t>
      </w:r>
      <w:r w:rsidR="00E25FA9" w:rsidRPr="006E030D">
        <w:rPr>
          <w:rFonts w:cs="Arial"/>
          <w:szCs w:val="24"/>
          <w:lang w:val="es-ES"/>
        </w:rPr>
        <w:t xml:space="preserve">permisible </w:t>
      </w:r>
      <w:r w:rsidR="006855EB" w:rsidRPr="006E030D">
        <w:rPr>
          <w:rFonts w:cs="Arial"/>
          <w:szCs w:val="24"/>
          <w:lang w:val="es-ES"/>
        </w:rPr>
        <w:t xml:space="preserve">de </w:t>
      </w:r>
      <w:r w:rsidR="00E25FA9" w:rsidRPr="006E030D">
        <w:rPr>
          <w:rFonts w:cs="Arial"/>
          <w:szCs w:val="24"/>
          <w:lang w:val="es-ES"/>
        </w:rPr>
        <w:t xml:space="preserve">huella de carbono de </w:t>
      </w:r>
      <w:r w:rsidR="006855EB" w:rsidRPr="006E030D">
        <w:rPr>
          <w:rFonts w:cs="Arial"/>
          <w:szCs w:val="24"/>
          <w:lang w:val="es-ES"/>
        </w:rPr>
        <w:t xml:space="preserve">emisiones </w:t>
      </w:r>
      <w:r w:rsidR="00B946D9" w:rsidRPr="006E030D">
        <w:rPr>
          <w:rFonts w:cs="Arial"/>
          <w:szCs w:val="24"/>
          <w:lang w:val="es-ES"/>
        </w:rPr>
        <w:t>verificadas</w:t>
      </w:r>
      <w:r w:rsidR="006855EB" w:rsidRPr="006E030D">
        <w:rPr>
          <w:rFonts w:cs="Arial"/>
          <w:szCs w:val="24"/>
          <w:lang w:val="es-ES"/>
        </w:rPr>
        <w:t xml:space="preserve"> de GEI</w:t>
      </w:r>
      <w:r w:rsidR="00653157" w:rsidRPr="006E030D">
        <w:rPr>
          <w:rFonts w:cs="Arial"/>
          <w:bCs/>
          <w:color w:val="000000" w:themeColor="text1"/>
          <w:szCs w:val="24"/>
          <w:lang w:val="es-ES"/>
        </w:rPr>
        <w:t xml:space="preserve"> </w:t>
      </w:r>
      <w:r w:rsidR="000E7C14" w:rsidRPr="006E030D">
        <w:rPr>
          <w:rFonts w:cs="Arial"/>
          <w:bCs/>
          <w:color w:val="000000" w:themeColor="text1"/>
          <w:szCs w:val="24"/>
          <w:lang w:val="es-ES"/>
        </w:rPr>
        <w:t xml:space="preserve">dentro del </w:t>
      </w:r>
      <w:r w:rsidR="00E25FA9" w:rsidRPr="006E030D">
        <w:rPr>
          <w:rFonts w:cs="Arial"/>
          <w:bCs/>
          <w:color w:val="000000" w:themeColor="text1"/>
          <w:szCs w:val="24"/>
          <w:lang w:val="es-ES"/>
        </w:rPr>
        <w:t>estándar</w:t>
      </w:r>
      <w:r w:rsidR="000E7C14" w:rsidRPr="006E030D">
        <w:rPr>
          <w:rFonts w:cs="Arial"/>
          <w:bCs/>
          <w:color w:val="000000" w:themeColor="text1"/>
          <w:szCs w:val="24"/>
          <w:lang w:val="es-ES"/>
        </w:rPr>
        <w:t xml:space="preserve"> organizacional</w:t>
      </w:r>
      <w:r w:rsidR="002F62D0" w:rsidRPr="006E030D">
        <w:rPr>
          <w:rFonts w:cs="Arial"/>
          <w:bCs/>
          <w:color w:val="000000" w:themeColor="text1"/>
          <w:szCs w:val="24"/>
          <w:lang w:val="es-ES"/>
        </w:rPr>
        <w:t xml:space="preserve"> </w:t>
      </w:r>
      <w:r w:rsidR="00360CA3">
        <w:rPr>
          <w:rFonts w:cs="Arial"/>
          <w:bCs/>
          <w:color w:val="000000" w:themeColor="text1"/>
          <w:szCs w:val="24"/>
          <w:lang w:val="es-ES"/>
        </w:rPr>
        <w:t>que entrará de manera gradual</w:t>
      </w:r>
      <w:r w:rsidR="00360CA3" w:rsidRPr="006E030D">
        <w:rPr>
          <w:rFonts w:cs="Arial"/>
          <w:bCs/>
          <w:color w:val="000000" w:themeColor="text1"/>
          <w:szCs w:val="24"/>
          <w:lang w:val="es-ES"/>
        </w:rPr>
        <w:t xml:space="preserve"> </w:t>
      </w:r>
      <w:r w:rsidR="00F51FFF" w:rsidRPr="006E030D">
        <w:rPr>
          <w:rFonts w:cs="Arial"/>
          <w:bCs/>
          <w:color w:val="000000" w:themeColor="text1"/>
          <w:szCs w:val="24"/>
          <w:lang w:val="es-ES"/>
        </w:rPr>
        <w:t xml:space="preserve">a </w:t>
      </w:r>
      <w:r w:rsidR="00360CA3">
        <w:rPr>
          <w:rFonts w:cs="Arial"/>
          <w:bCs/>
          <w:color w:val="000000" w:themeColor="text1"/>
          <w:szCs w:val="24"/>
          <w:lang w:val="es-ES"/>
        </w:rPr>
        <w:t>través del siguiente indicador</w:t>
      </w:r>
      <w:r w:rsidR="008128CD" w:rsidRPr="006E030D">
        <w:rPr>
          <w:rFonts w:cs="Arial"/>
          <w:bCs/>
          <w:color w:val="000000" w:themeColor="text1"/>
          <w:szCs w:val="24"/>
          <w:lang w:val="es-ES"/>
        </w:rPr>
        <w:t>:</w:t>
      </w:r>
    </w:p>
    <w:p w14:paraId="7DF1025B" w14:textId="77777777" w:rsidR="006855EB" w:rsidRPr="006E030D" w:rsidRDefault="006855EB">
      <w:pPr>
        <w:pStyle w:val="Textoindependiente2"/>
        <w:rPr>
          <w:rFonts w:cs="Arial"/>
          <w:szCs w:val="24"/>
          <w:lang w:val="es-ES"/>
        </w:rPr>
      </w:pPr>
    </w:p>
    <w:tbl>
      <w:tblPr>
        <w:tblStyle w:val="Tablaconcuadrcula"/>
        <w:tblW w:w="8930" w:type="dxa"/>
        <w:tblInd w:w="279" w:type="dxa"/>
        <w:tblLook w:val="04A0" w:firstRow="1" w:lastRow="0" w:firstColumn="1" w:lastColumn="0" w:noHBand="0" w:noVBand="1"/>
      </w:tblPr>
      <w:tblGrid>
        <w:gridCol w:w="3685"/>
        <w:gridCol w:w="5245"/>
      </w:tblGrid>
      <w:tr w:rsidR="00B134D3" w:rsidRPr="006E030D" w14:paraId="7B01539D" w14:textId="77777777" w:rsidTr="00C867D3">
        <w:trPr>
          <w:trHeight w:val="587"/>
        </w:trPr>
        <w:tc>
          <w:tcPr>
            <w:tcW w:w="3685" w:type="dxa"/>
            <w:vAlign w:val="center"/>
          </w:tcPr>
          <w:p w14:paraId="21F454F2" w14:textId="0EFFEB60" w:rsidR="00B134D3" w:rsidRPr="006E030D" w:rsidRDefault="00B134D3">
            <w:pPr>
              <w:pStyle w:val="Textoindependiente2"/>
              <w:jc w:val="center"/>
              <w:rPr>
                <w:rFonts w:cs="Arial"/>
                <w:b/>
                <w:szCs w:val="24"/>
                <w:lang w:val="es-ES"/>
              </w:rPr>
            </w:pPr>
            <w:r w:rsidRPr="006E030D">
              <w:rPr>
                <w:rFonts w:cs="Arial"/>
                <w:b/>
                <w:szCs w:val="24"/>
                <w:lang w:val="es-ES"/>
              </w:rPr>
              <w:t>Criterio</w:t>
            </w:r>
            <w:r w:rsidR="00360CA3">
              <w:rPr>
                <w:rFonts w:cs="Arial"/>
                <w:b/>
                <w:szCs w:val="24"/>
                <w:lang w:val="es-ES"/>
              </w:rPr>
              <w:t xml:space="preserve"> esperado en el Año 5</w:t>
            </w:r>
          </w:p>
        </w:tc>
        <w:tc>
          <w:tcPr>
            <w:tcW w:w="5245" w:type="dxa"/>
            <w:vAlign w:val="center"/>
          </w:tcPr>
          <w:p w14:paraId="356B935E" w14:textId="77777777" w:rsidR="00B134D3" w:rsidRPr="006E030D" w:rsidRDefault="00B134D3">
            <w:pPr>
              <w:pStyle w:val="Textoindependiente2"/>
              <w:jc w:val="center"/>
              <w:rPr>
                <w:rFonts w:cs="Arial"/>
                <w:b/>
                <w:szCs w:val="24"/>
                <w:lang w:val="es-ES"/>
              </w:rPr>
            </w:pPr>
            <w:r w:rsidRPr="006E030D">
              <w:rPr>
                <w:rFonts w:cs="Arial"/>
                <w:b/>
                <w:szCs w:val="24"/>
                <w:lang w:val="es-ES"/>
              </w:rPr>
              <w:t>Emisión (kg de CO</w:t>
            </w:r>
            <w:r w:rsidRPr="006E030D">
              <w:rPr>
                <w:rFonts w:cs="Arial"/>
                <w:b/>
                <w:szCs w:val="24"/>
                <w:vertAlign w:val="subscript"/>
                <w:lang w:val="es-ES"/>
              </w:rPr>
              <w:t>2</w:t>
            </w:r>
            <w:r w:rsidRPr="006E030D">
              <w:rPr>
                <w:rFonts w:cs="Arial"/>
                <w:b/>
                <w:szCs w:val="24"/>
                <w:lang w:val="es-ES"/>
              </w:rPr>
              <w:t xml:space="preserve"> equivalente / m</w:t>
            </w:r>
            <w:r w:rsidRPr="006E030D">
              <w:rPr>
                <w:rFonts w:cs="Arial"/>
                <w:b/>
                <w:szCs w:val="24"/>
                <w:vertAlign w:val="superscript"/>
                <w:lang w:val="es-ES"/>
              </w:rPr>
              <w:t>3</w:t>
            </w:r>
            <w:r w:rsidRPr="006E030D">
              <w:rPr>
                <w:rFonts w:cs="Arial"/>
                <w:b/>
                <w:szCs w:val="24"/>
                <w:lang w:val="es-ES"/>
              </w:rPr>
              <w:t xml:space="preserve"> </w:t>
            </w:r>
            <w:r w:rsidR="00C706F4" w:rsidRPr="006E030D">
              <w:rPr>
                <w:rFonts w:cs="Arial"/>
                <w:b/>
                <w:szCs w:val="24"/>
                <w:lang w:val="es-ES"/>
              </w:rPr>
              <w:t>Etanol Anhidro Combustible Desnaturalizado</w:t>
            </w:r>
            <w:r w:rsidRPr="006E030D">
              <w:rPr>
                <w:rFonts w:cs="Arial"/>
                <w:b/>
                <w:szCs w:val="24"/>
                <w:lang w:val="es-ES"/>
              </w:rPr>
              <w:t>)</w:t>
            </w:r>
          </w:p>
        </w:tc>
      </w:tr>
      <w:tr w:rsidR="00B134D3" w:rsidRPr="006E030D" w14:paraId="708F8C67" w14:textId="77777777" w:rsidTr="00C867D3">
        <w:trPr>
          <w:trHeight w:val="553"/>
        </w:trPr>
        <w:tc>
          <w:tcPr>
            <w:tcW w:w="3685" w:type="dxa"/>
            <w:vAlign w:val="center"/>
          </w:tcPr>
          <w:p w14:paraId="7CF19F66" w14:textId="77777777" w:rsidR="0091562E" w:rsidRPr="006E030D" w:rsidRDefault="00B134D3">
            <w:pPr>
              <w:pStyle w:val="Textoindependiente2"/>
              <w:jc w:val="center"/>
              <w:rPr>
                <w:rFonts w:cs="Arial"/>
                <w:szCs w:val="24"/>
                <w:lang w:val="es-ES"/>
              </w:rPr>
            </w:pPr>
            <w:r w:rsidRPr="006E030D">
              <w:rPr>
                <w:rFonts w:cs="Arial"/>
                <w:szCs w:val="24"/>
                <w:lang w:val="es-ES"/>
              </w:rPr>
              <w:t>Límite Máximo Permisible</w:t>
            </w:r>
            <w:r w:rsidR="0091562E" w:rsidRPr="006E030D">
              <w:rPr>
                <w:rFonts w:cs="Arial"/>
                <w:szCs w:val="24"/>
                <w:lang w:val="es-ES"/>
              </w:rPr>
              <w:t xml:space="preserve"> </w:t>
            </w:r>
          </w:p>
          <w:p w14:paraId="5C7D0583" w14:textId="77777777" w:rsidR="00B134D3" w:rsidRPr="006E030D" w:rsidRDefault="0091562E">
            <w:pPr>
              <w:pStyle w:val="Textoindependiente2"/>
              <w:jc w:val="center"/>
              <w:rPr>
                <w:rFonts w:cs="Arial"/>
                <w:szCs w:val="24"/>
                <w:lang w:val="es-ES"/>
              </w:rPr>
            </w:pPr>
            <w:r w:rsidRPr="006E030D">
              <w:rPr>
                <w:rFonts w:cs="Arial"/>
                <w:szCs w:val="24"/>
                <w:lang w:val="es-ES"/>
              </w:rPr>
              <w:t>(igual o menor)</w:t>
            </w:r>
          </w:p>
        </w:tc>
        <w:tc>
          <w:tcPr>
            <w:tcW w:w="5245" w:type="dxa"/>
            <w:vAlign w:val="center"/>
          </w:tcPr>
          <w:p w14:paraId="43495D5D" w14:textId="77777777" w:rsidR="00B134D3" w:rsidRPr="006E030D" w:rsidRDefault="0020437B">
            <w:pPr>
              <w:pStyle w:val="Textoindependiente2"/>
              <w:jc w:val="center"/>
              <w:rPr>
                <w:rFonts w:cs="Arial"/>
                <w:szCs w:val="24"/>
                <w:lang w:val="es-ES"/>
              </w:rPr>
            </w:pPr>
            <w:r w:rsidRPr="006E030D">
              <w:rPr>
                <w:rFonts w:cs="Arial"/>
                <w:szCs w:val="24"/>
                <w:lang w:val="es-ES"/>
              </w:rPr>
              <w:t>803</w:t>
            </w:r>
          </w:p>
        </w:tc>
      </w:tr>
    </w:tbl>
    <w:p w14:paraId="4E0A4088" w14:textId="77777777" w:rsidR="00B134D3" w:rsidRPr="006E030D" w:rsidRDefault="00B134D3">
      <w:pPr>
        <w:pStyle w:val="Textoindependiente2"/>
        <w:rPr>
          <w:rFonts w:cs="Arial"/>
          <w:szCs w:val="24"/>
          <w:lang w:val="es-CO"/>
        </w:rPr>
      </w:pPr>
    </w:p>
    <w:p w14:paraId="7A5A77A5" w14:textId="77777777" w:rsidR="000E7C14" w:rsidRPr="006E030D" w:rsidRDefault="000E7C14">
      <w:pPr>
        <w:pStyle w:val="Textoindependiente2"/>
        <w:rPr>
          <w:rFonts w:cs="Arial"/>
          <w:szCs w:val="24"/>
          <w:lang w:val="es-CO"/>
        </w:rPr>
      </w:pPr>
      <w:r w:rsidRPr="006E030D">
        <w:rPr>
          <w:rFonts w:cs="Arial"/>
          <w:szCs w:val="24"/>
          <w:lang w:val="es-CO"/>
        </w:rPr>
        <w:t xml:space="preserve">El </w:t>
      </w:r>
      <w:r w:rsidR="00E25FA9" w:rsidRPr="006E030D">
        <w:rPr>
          <w:rFonts w:cs="Arial"/>
          <w:szCs w:val="24"/>
          <w:lang w:val="es-CO"/>
        </w:rPr>
        <w:t xml:space="preserve">estándar </w:t>
      </w:r>
      <w:r w:rsidRPr="006E030D">
        <w:rPr>
          <w:rFonts w:cs="Arial"/>
          <w:szCs w:val="24"/>
          <w:lang w:val="es-CO"/>
        </w:rPr>
        <w:t xml:space="preserve">organizacional para el inventario de emisiones y remociones de GEI, debe contemplar únicamente las instalaciones del proceso productivo de la producción de etanol y los </w:t>
      </w:r>
      <w:proofErr w:type="spellStart"/>
      <w:r w:rsidRPr="006E030D">
        <w:rPr>
          <w:rFonts w:cs="Arial"/>
          <w:szCs w:val="24"/>
          <w:lang w:val="es-CO"/>
        </w:rPr>
        <w:t>coproductos</w:t>
      </w:r>
      <w:proofErr w:type="spellEnd"/>
      <w:r w:rsidRPr="006E030D">
        <w:rPr>
          <w:rFonts w:cs="Arial"/>
          <w:szCs w:val="24"/>
          <w:lang w:val="es-CO"/>
        </w:rPr>
        <w:t xml:space="preserve"> asociados, incluyendo la siembra, el cultivo, la cosecha, el transporte y los procesos fabriles necesarios.</w:t>
      </w:r>
    </w:p>
    <w:p w14:paraId="7BACF7C3" w14:textId="77777777" w:rsidR="006B44E5" w:rsidRPr="006E030D" w:rsidRDefault="006B44E5">
      <w:pPr>
        <w:pStyle w:val="Textoindependiente2"/>
        <w:rPr>
          <w:rFonts w:cs="Arial"/>
          <w:szCs w:val="24"/>
          <w:lang w:val="es-CO"/>
        </w:rPr>
      </w:pPr>
    </w:p>
    <w:p w14:paraId="35A9F9BD" w14:textId="77777777" w:rsidR="006B44E5" w:rsidRPr="006E030D" w:rsidRDefault="006B44E5">
      <w:pPr>
        <w:pStyle w:val="Textoindependiente2"/>
        <w:rPr>
          <w:rFonts w:cs="Arial"/>
          <w:szCs w:val="24"/>
          <w:lang w:val="es-CO"/>
        </w:rPr>
      </w:pPr>
      <w:r w:rsidRPr="006E030D">
        <w:rPr>
          <w:rFonts w:cs="Arial"/>
          <w:szCs w:val="24"/>
          <w:lang w:val="es-CO"/>
        </w:rPr>
        <w:t>A partir del inventario de emisiones de la organización dentro del límite establecido, se debe calcular el indicador kilogramos de CO</w:t>
      </w:r>
      <w:r w:rsidRPr="006E030D">
        <w:rPr>
          <w:rFonts w:cs="Arial"/>
          <w:szCs w:val="24"/>
          <w:vertAlign w:val="subscript"/>
          <w:lang w:val="es-CO"/>
        </w:rPr>
        <w:t>2</w:t>
      </w:r>
      <w:r w:rsidRPr="006E030D">
        <w:rPr>
          <w:rFonts w:cs="Arial"/>
          <w:szCs w:val="24"/>
          <w:lang w:val="es-CO"/>
        </w:rPr>
        <w:t xml:space="preserve"> equivalente por metro cúbico de </w:t>
      </w:r>
      <w:r w:rsidR="00C706F4" w:rsidRPr="006E030D">
        <w:rPr>
          <w:rFonts w:cs="Arial"/>
          <w:szCs w:val="24"/>
          <w:lang w:val="es-CO"/>
        </w:rPr>
        <w:t>Etanol Anhidro Combustible</w:t>
      </w:r>
      <w:r w:rsidRPr="006E030D">
        <w:rPr>
          <w:rFonts w:cs="Arial"/>
          <w:szCs w:val="24"/>
          <w:lang w:val="es-CO"/>
        </w:rPr>
        <w:t xml:space="preserve"> de la siguiente forma:</w:t>
      </w:r>
    </w:p>
    <w:p w14:paraId="54DE91EA" w14:textId="77777777" w:rsidR="006B44E5" w:rsidRPr="006E030D" w:rsidRDefault="006B44E5">
      <w:pPr>
        <w:pStyle w:val="Textoindependiente2"/>
        <w:rPr>
          <w:rFonts w:cs="Arial"/>
          <w:szCs w:val="24"/>
          <w:lang w:val="es-CO"/>
        </w:rPr>
      </w:pPr>
    </w:p>
    <w:p w14:paraId="79909812" w14:textId="77777777" w:rsidR="00757727" w:rsidRPr="006E030D" w:rsidRDefault="006B44E5" w:rsidP="00757727">
      <w:pPr>
        <w:pStyle w:val="Textoindependiente2"/>
        <w:numPr>
          <w:ilvl w:val="0"/>
          <w:numId w:val="34"/>
        </w:numPr>
        <w:rPr>
          <w:rFonts w:cs="Arial"/>
          <w:szCs w:val="24"/>
          <w:lang w:val="es-CO"/>
        </w:rPr>
      </w:pPr>
      <w:r w:rsidRPr="006E030D">
        <w:rPr>
          <w:rFonts w:cs="Arial"/>
          <w:szCs w:val="24"/>
          <w:lang w:val="es-CO"/>
        </w:rPr>
        <w:t xml:space="preserve">En caso de que el único producto del proceso productivo sea el </w:t>
      </w:r>
      <w:r w:rsidR="00C706F4" w:rsidRPr="006E030D">
        <w:rPr>
          <w:rFonts w:cs="Arial"/>
          <w:szCs w:val="24"/>
          <w:lang w:val="es-CO"/>
        </w:rPr>
        <w:t>Etanol Anhidro Combustible</w:t>
      </w:r>
      <w:r w:rsidRPr="006E030D">
        <w:rPr>
          <w:rFonts w:cs="Arial"/>
          <w:szCs w:val="24"/>
          <w:lang w:val="es-CO"/>
        </w:rPr>
        <w:t xml:space="preserve">, el indicador será el cociente entre las emisiones totales de la organización y el </w:t>
      </w:r>
      <w:r w:rsidR="00E25FA9" w:rsidRPr="006E030D">
        <w:rPr>
          <w:rFonts w:cs="Arial"/>
          <w:szCs w:val="24"/>
          <w:lang w:val="es-CO"/>
        </w:rPr>
        <w:t>Alcohol Anhidro Combustible</w:t>
      </w:r>
      <w:r w:rsidRPr="006E030D">
        <w:rPr>
          <w:rFonts w:cs="Arial"/>
          <w:szCs w:val="24"/>
          <w:lang w:val="es-CO"/>
        </w:rPr>
        <w:t xml:space="preserve"> producido en el periodo de tiempo establecido.</w:t>
      </w:r>
    </w:p>
    <w:p w14:paraId="3B26D11E" w14:textId="77777777" w:rsidR="00757727" w:rsidRPr="006E030D" w:rsidRDefault="00757727" w:rsidP="00757727">
      <w:pPr>
        <w:pStyle w:val="Textoindependiente2"/>
        <w:ind w:left="720"/>
        <w:rPr>
          <w:rFonts w:cs="Arial"/>
          <w:szCs w:val="24"/>
          <w:lang w:val="es-CO"/>
        </w:rPr>
      </w:pPr>
    </w:p>
    <w:p w14:paraId="5B313900" w14:textId="77777777" w:rsidR="00FD1679" w:rsidRPr="006E030D" w:rsidRDefault="006B44E5" w:rsidP="00757727">
      <w:pPr>
        <w:pStyle w:val="Textoindependiente2"/>
        <w:numPr>
          <w:ilvl w:val="0"/>
          <w:numId w:val="34"/>
        </w:numPr>
        <w:rPr>
          <w:rFonts w:cs="Arial"/>
          <w:szCs w:val="24"/>
          <w:lang w:val="es-CO"/>
        </w:rPr>
      </w:pPr>
      <w:r w:rsidRPr="006E030D">
        <w:rPr>
          <w:rFonts w:cs="Arial"/>
          <w:szCs w:val="24"/>
          <w:lang w:val="es-CO"/>
        </w:rPr>
        <w:t xml:space="preserve">En caso de que haya dos o más </w:t>
      </w:r>
      <w:proofErr w:type="spellStart"/>
      <w:r w:rsidRPr="006E030D">
        <w:rPr>
          <w:rFonts w:cs="Arial"/>
          <w:szCs w:val="24"/>
          <w:lang w:val="es-CO"/>
        </w:rPr>
        <w:t>coproductos</w:t>
      </w:r>
      <w:proofErr w:type="spellEnd"/>
      <w:r w:rsidRPr="006E030D">
        <w:rPr>
          <w:rFonts w:cs="Arial"/>
          <w:szCs w:val="24"/>
          <w:lang w:val="es-CO"/>
        </w:rPr>
        <w:t xml:space="preserve"> incluyendo el </w:t>
      </w:r>
      <w:r w:rsidR="00E25FA9" w:rsidRPr="006E030D">
        <w:rPr>
          <w:rFonts w:cs="Arial"/>
          <w:szCs w:val="24"/>
          <w:lang w:val="es-CO"/>
        </w:rPr>
        <w:t>Alcohol Anhidro Combustible</w:t>
      </w:r>
      <w:r w:rsidRPr="006E030D">
        <w:rPr>
          <w:rFonts w:cs="Arial"/>
          <w:szCs w:val="24"/>
          <w:lang w:val="es-CO"/>
        </w:rPr>
        <w:t xml:space="preserve">, se debe asignar un porcentaje de las emisiones reportadas para los procesos productivos que comparten estos </w:t>
      </w:r>
      <w:proofErr w:type="spellStart"/>
      <w:r w:rsidRPr="006E030D">
        <w:rPr>
          <w:rFonts w:cs="Arial"/>
          <w:szCs w:val="24"/>
          <w:lang w:val="es-CO"/>
        </w:rPr>
        <w:t>coproductos</w:t>
      </w:r>
      <w:proofErr w:type="spellEnd"/>
      <w:r w:rsidRPr="006E030D">
        <w:rPr>
          <w:rFonts w:cs="Arial"/>
          <w:szCs w:val="24"/>
          <w:lang w:val="es-CO"/>
        </w:rPr>
        <w:t xml:space="preserve"> a cada uno de ellos, considerando cómo criterio de asignación la distribución de azúcares fermentables en los </w:t>
      </w:r>
      <w:proofErr w:type="spellStart"/>
      <w:r w:rsidRPr="006E030D">
        <w:rPr>
          <w:rFonts w:cs="Arial"/>
          <w:szCs w:val="24"/>
          <w:lang w:val="es-CO"/>
        </w:rPr>
        <w:t>coproductos</w:t>
      </w:r>
      <w:proofErr w:type="spellEnd"/>
      <w:r w:rsidRPr="006E030D">
        <w:rPr>
          <w:rFonts w:cs="Arial"/>
          <w:szCs w:val="24"/>
          <w:lang w:val="es-CO"/>
        </w:rPr>
        <w:t xml:space="preserve">. A partir de la asignación de emisiones </w:t>
      </w:r>
      <w:r w:rsidR="00E25FA9" w:rsidRPr="006E030D">
        <w:rPr>
          <w:rFonts w:cs="Arial"/>
          <w:szCs w:val="24"/>
          <w:lang w:val="es-CO"/>
        </w:rPr>
        <w:t>Alcohol Anhidro Combustible</w:t>
      </w:r>
      <w:r w:rsidRPr="006E030D">
        <w:rPr>
          <w:rFonts w:cs="Arial"/>
          <w:szCs w:val="24"/>
          <w:lang w:val="es-CO"/>
        </w:rPr>
        <w:t xml:space="preserve">, se debe calcular el inventario de GEI asociado a la producción de este alcohol y el indicador será el cociente entre las emisiones de este inventario y el </w:t>
      </w:r>
      <w:r w:rsidR="00E25FA9" w:rsidRPr="006E030D">
        <w:rPr>
          <w:rFonts w:cs="Arial"/>
          <w:szCs w:val="24"/>
          <w:lang w:val="es-CO"/>
        </w:rPr>
        <w:t>Alcohol Anhidro Combustible</w:t>
      </w:r>
      <w:r w:rsidRPr="006E030D">
        <w:rPr>
          <w:rFonts w:cs="Arial"/>
          <w:szCs w:val="24"/>
          <w:lang w:val="es-CO"/>
        </w:rPr>
        <w:t xml:space="preserve"> producido en el periodo de tiempo establecido.</w:t>
      </w:r>
    </w:p>
    <w:p w14:paraId="0A648B52" w14:textId="77777777" w:rsidR="00007AFE" w:rsidRPr="006E030D" w:rsidRDefault="00007AFE">
      <w:pPr>
        <w:pStyle w:val="Textoindependiente2"/>
        <w:rPr>
          <w:rFonts w:cs="Arial"/>
          <w:szCs w:val="24"/>
          <w:lang w:val="es-CO"/>
        </w:rPr>
      </w:pPr>
    </w:p>
    <w:p w14:paraId="4E4185DB" w14:textId="77777777" w:rsidR="00FD1679" w:rsidRPr="006E030D" w:rsidRDefault="00007AFE">
      <w:pPr>
        <w:pStyle w:val="Textoindependiente2"/>
        <w:rPr>
          <w:rFonts w:cs="Arial"/>
          <w:szCs w:val="24"/>
          <w:lang w:val="es-CO"/>
        </w:rPr>
      </w:pPr>
      <w:r w:rsidRPr="006E030D">
        <w:rPr>
          <w:rFonts w:cs="Arial"/>
          <w:szCs w:val="24"/>
          <w:lang w:val="es-CO"/>
        </w:rPr>
        <w:lastRenderedPageBreak/>
        <w:t>Para entender el cálculo del límite, se debe remitir al anexo técnico de la presente resolución.</w:t>
      </w:r>
    </w:p>
    <w:p w14:paraId="42B8FDD2" w14:textId="77777777" w:rsidR="00007AFE" w:rsidRPr="006E030D" w:rsidRDefault="00007AFE">
      <w:pPr>
        <w:pStyle w:val="Textoindependiente2"/>
        <w:rPr>
          <w:rFonts w:cs="Arial"/>
          <w:szCs w:val="24"/>
          <w:lang w:val="es-CO"/>
        </w:rPr>
      </w:pPr>
    </w:p>
    <w:p w14:paraId="4DEE4445" w14:textId="77777777" w:rsidR="008C56B3" w:rsidRDefault="00EF4EE8">
      <w:pPr>
        <w:pStyle w:val="Textoindependiente2"/>
        <w:rPr>
          <w:rFonts w:cs="Arial"/>
          <w:szCs w:val="24"/>
          <w:lang w:val="es-CO"/>
        </w:rPr>
      </w:pPr>
      <w:r w:rsidRPr="006E030D">
        <w:rPr>
          <w:rFonts w:cs="Arial"/>
          <w:szCs w:val="24"/>
          <w:lang w:val="es-CO"/>
        </w:rPr>
        <w:t xml:space="preserve">El procedimiento para demostrar </w:t>
      </w:r>
      <w:r w:rsidR="00C409DD" w:rsidRPr="006E030D">
        <w:rPr>
          <w:rFonts w:cs="Arial"/>
          <w:szCs w:val="24"/>
          <w:lang w:val="es-CO"/>
        </w:rPr>
        <w:t>que cumple con dicho límite</w:t>
      </w:r>
      <w:r w:rsidRPr="006E030D">
        <w:rPr>
          <w:rFonts w:cs="Arial"/>
          <w:szCs w:val="24"/>
          <w:lang w:val="es-CO"/>
        </w:rPr>
        <w:t xml:space="preserve"> deberá adelantarse a partir del cálculo </w:t>
      </w:r>
      <w:r w:rsidR="002F62D0" w:rsidRPr="006E030D">
        <w:rPr>
          <w:rFonts w:cs="Arial"/>
          <w:szCs w:val="24"/>
          <w:lang w:val="es-CO"/>
        </w:rPr>
        <w:t>del Inventario de Gases Efecto Invernadero</w:t>
      </w:r>
      <w:r w:rsidRPr="006E030D">
        <w:rPr>
          <w:rFonts w:cs="Arial"/>
          <w:szCs w:val="24"/>
          <w:lang w:val="es-CO"/>
        </w:rPr>
        <w:t>, en atención a la metodología definida en la Norma ISO 1406</w:t>
      </w:r>
      <w:r w:rsidR="00AD673A" w:rsidRPr="006E030D">
        <w:rPr>
          <w:rFonts w:cs="Arial"/>
          <w:szCs w:val="24"/>
          <w:lang w:val="es-CO"/>
        </w:rPr>
        <w:t>4:</w:t>
      </w:r>
      <w:r w:rsidRPr="006E030D">
        <w:rPr>
          <w:rFonts w:cs="Arial"/>
          <w:szCs w:val="24"/>
          <w:lang w:val="es-CO"/>
        </w:rPr>
        <w:t>20</w:t>
      </w:r>
      <w:r w:rsidR="00AD673A" w:rsidRPr="006E030D">
        <w:rPr>
          <w:rFonts w:cs="Arial"/>
          <w:szCs w:val="24"/>
          <w:lang w:val="es-CO"/>
        </w:rPr>
        <w:t>06</w:t>
      </w:r>
      <w:r w:rsidRPr="006E030D">
        <w:rPr>
          <w:rFonts w:cs="Arial"/>
          <w:szCs w:val="24"/>
          <w:lang w:val="es-CO"/>
        </w:rPr>
        <w:t xml:space="preserve"> o aquella que la</w:t>
      </w:r>
      <w:r w:rsidR="00A0520C" w:rsidRPr="006E030D">
        <w:rPr>
          <w:rFonts w:cs="Arial"/>
          <w:szCs w:val="24"/>
          <w:lang w:val="es-CO"/>
        </w:rPr>
        <w:t>s</w:t>
      </w:r>
      <w:r w:rsidRPr="006E030D">
        <w:rPr>
          <w:rFonts w:cs="Arial"/>
          <w:szCs w:val="24"/>
          <w:lang w:val="es-CO"/>
        </w:rPr>
        <w:t xml:space="preserve"> </w:t>
      </w:r>
      <w:r w:rsidR="00A0520C" w:rsidRPr="006E030D">
        <w:rPr>
          <w:rFonts w:cs="Arial"/>
          <w:szCs w:val="24"/>
          <w:lang w:val="es-CO"/>
        </w:rPr>
        <w:t>ajuste y actualice</w:t>
      </w:r>
      <w:r w:rsidR="00EC6CFC" w:rsidRPr="006E030D">
        <w:rPr>
          <w:rFonts w:cs="Arial"/>
          <w:szCs w:val="24"/>
          <w:lang w:val="es-CO"/>
        </w:rPr>
        <w:t>, la cual establece los requisitos y condiciones para la elaboración del Inventario de Gases Efecto Invernadero.</w:t>
      </w:r>
    </w:p>
    <w:p w14:paraId="0AF250C5" w14:textId="6BCFD54B" w:rsidR="00E26C68" w:rsidRPr="006E030D" w:rsidRDefault="00E26C68">
      <w:pPr>
        <w:pStyle w:val="Textoindependiente2"/>
        <w:rPr>
          <w:rFonts w:cs="Arial"/>
          <w:szCs w:val="24"/>
          <w:lang w:val="es-CO"/>
        </w:rPr>
      </w:pPr>
    </w:p>
    <w:p w14:paraId="48BDE2E2" w14:textId="77777777" w:rsidR="00E62291" w:rsidRPr="006E030D" w:rsidRDefault="00E62291">
      <w:pPr>
        <w:pStyle w:val="Textoindependiente2"/>
        <w:rPr>
          <w:rFonts w:cs="Arial"/>
          <w:szCs w:val="24"/>
          <w:lang w:val="es-CO"/>
        </w:rPr>
      </w:pPr>
    </w:p>
    <w:p w14:paraId="4EE37EA8" w14:textId="259FF4BA" w:rsidR="00E62291" w:rsidRPr="006E030D" w:rsidRDefault="00217EF6">
      <w:pPr>
        <w:pStyle w:val="Textoindependiente2"/>
        <w:rPr>
          <w:rFonts w:cs="Arial"/>
          <w:szCs w:val="24"/>
          <w:lang w:val="es-ES"/>
        </w:rPr>
      </w:pPr>
      <w:r w:rsidRPr="006E030D">
        <w:rPr>
          <w:rFonts w:cs="Arial"/>
          <w:b/>
          <w:szCs w:val="24"/>
          <w:lang w:val="es-ES"/>
        </w:rPr>
        <w:t>ARTÍCULO 5.</w:t>
      </w:r>
      <w:r w:rsidR="00757727" w:rsidRPr="006E030D">
        <w:rPr>
          <w:rFonts w:cs="Arial"/>
          <w:b/>
          <w:szCs w:val="24"/>
          <w:lang w:val="es-ES"/>
        </w:rPr>
        <w:t>-</w:t>
      </w:r>
      <w:r w:rsidRPr="006E030D">
        <w:rPr>
          <w:rFonts w:cs="Arial"/>
          <w:b/>
          <w:szCs w:val="24"/>
          <w:lang w:val="es-ES"/>
        </w:rPr>
        <w:t xml:space="preserve"> </w:t>
      </w:r>
      <w:r w:rsidR="00E62291" w:rsidRPr="006E030D">
        <w:rPr>
          <w:rFonts w:cs="Arial"/>
          <w:b/>
          <w:szCs w:val="24"/>
          <w:lang w:val="es-ES"/>
        </w:rPr>
        <w:t>GRADUALIDAD.</w:t>
      </w:r>
      <w:r w:rsidR="00E62291" w:rsidRPr="006E030D">
        <w:rPr>
          <w:rFonts w:cs="Arial"/>
          <w:szCs w:val="24"/>
          <w:lang w:val="es-ES"/>
        </w:rPr>
        <w:t xml:space="preserve"> </w:t>
      </w:r>
      <w:r w:rsidR="00B62C2C" w:rsidRPr="006E030D">
        <w:rPr>
          <w:rFonts w:cs="Arial"/>
          <w:szCs w:val="24"/>
          <w:lang w:val="es-ES"/>
        </w:rPr>
        <w:t xml:space="preserve">La obligatoriedad del cumplimiento del 20% de las emisiones se hará de forma gradual hasta el año 2021 de la siguiente forma: </w:t>
      </w:r>
    </w:p>
    <w:p w14:paraId="591E5CF4" w14:textId="77777777" w:rsidR="00981E35" w:rsidRPr="006E030D" w:rsidRDefault="00981E35">
      <w:pPr>
        <w:pStyle w:val="Textoindependiente2"/>
        <w:rPr>
          <w:rFonts w:cs="Arial"/>
          <w:szCs w:val="24"/>
          <w:lang w:val="es-ES"/>
        </w:rPr>
      </w:pPr>
    </w:p>
    <w:tbl>
      <w:tblPr>
        <w:tblW w:w="7357" w:type="dxa"/>
        <w:jc w:val="center"/>
        <w:tblCellMar>
          <w:left w:w="70" w:type="dxa"/>
          <w:right w:w="70" w:type="dxa"/>
        </w:tblCellMar>
        <w:tblLook w:val="04A0" w:firstRow="1" w:lastRow="0" w:firstColumn="1" w:lastColumn="0" w:noHBand="0" w:noVBand="1"/>
      </w:tblPr>
      <w:tblGrid>
        <w:gridCol w:w="1852"/>
        <w:gridCol w:w="1101"/>
        <w:gridCol w:w="1101"/>
        <w:gridCol w:w="1101"/>
        <w:gridCol w:w="1101"/>
        <w:gridCol w:w="1101"/>
      </w:tblGrid>
      <w:tr w:rsidR="00981E35" w:rsidRPr="006E030D" w14:paraId="72DD7A5D" w14:textId="77777777" w:rsidTr="00981E35">
        <w:trPr>
          <w:trHeight w:val="300"/>
          <w:jc w:val="center"/>
        </w:trPr>
        <w:tc>
          <w:tcPr>
            <w:tcW w:w="73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B05A6D2" w14:textId="4DF893AE" w:rsidR="00981E35" w:rsidRPr="006E030D" w:rsidDel="00F443E0" w:rsidRDefault="00981E35">
            <w:pPr>
              <w:jc w:val="center"/>
              <w:rPr>
                <w:rFonts w:ascii="Arial" w:hAnsi="Arial" w:cs="Arial"/>
                <w:color w:val="000000"/>
                <w:szCs w:val="24"/>
                <w:lang w:val="es-CO" w:eastAsia="es-CO"/>
              </w:rPr>
            </w:pPr>
            <w:r w:rsidRPr="006E030D">
              <w:rPr>
                <w:rFonts w:ascii="Arial" w:hAnsi="Arial" w:cs="Arial"/>
                <w:b/>
                <w:bCs/>
                <w:color w:val="000000"/>
                <w:szCs w:val="24"/>
                <w:lang w:eastAsia="es-CO"/>
              </w:rPr>
              <w:t>Emisión (kg de CO</w:t>
            </w:r>
            <w:r w:rsidRPr="006E030D">
              <w:rPr>
                <w:rFonts w:ascii="Arial" w:hAnsi="Arial" w:cs="Arial"/>
                <w:b/>
                <w:bCs/>
                <w:color w:val="000000"/>
                <w:szCs w:val="24"/>
                <w:vertAlign w:val="subscript"/>
                <w:lang w:eastAsia="es-CO"/>
              </w:rPr>
              <w:t>2</w:t>
            </w:r>
            <w:r w:rsidRPr="006E030D">
              <w:rPr>
                <w:rFonts w:ascii="Arial" w:hAnsi="Arial" w:cs="Arial"/>
                <w:b/>
                <w:bCs/>
                <w:color w:val="000000"/>
                <w:szCs w:val="24"/>
                <w:lang w:eastAsia="es-CO"/>
              </w:rPr>
              <w:t xml:space="preserve"> equivalente / m</w:t>
            </w:r>
            <w:r w:rsidRPr="006E030D">
              <w:rPr>
                <w:rFonts w:ascii="Arial" w:hAnsi="Arial" w:cs="Arial"/>
                <w:b/>
                <w:bCs/>
                <w:color w:val="000000"/>
                <w:szCs w:val="24"/>
                <w:vertAlign w:val="superscript"/>
                <w:lang w:eastAsia="es-CO"/>
              </w:rPr>
              <w:t>3</w:t>
            </w:r>
            <w:r w:rsidRPr="006E030D">
              <w:rPr>
                <w:rFonts w:ascii="Arial" w:hAnsi="Arial" w:cs="Arial"/>
                <w:b/>
                <w:bCs/>
                <w:color w:val="000000"/>
                <w:szCs w:val="24"/>
                <w:lang w:eastAsia="es-CO"/>
              </w:rPr>
              <w:t xml:space="preserve"> Etanol Anhidro Combustible Desnaturalizado)</w:t>
            </w:r>
          </w:p>
        </w:tc>
      </w:tr>
      <w:tr w:rsidR="00981E35" w:rsidRPr="006E030D" w14:paraId="758FBFAC" w14:textId="77777777" w:rsidTr="00981E35">
        <w:trPr>
          <w:trHeight w:val="300"/>
          <w:jc w:val="center"/>
        </w:trPr>
        <w:tc>
          <w:tcPr>
            <w:tcW w:w="185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C804F84" w14:textId="77777777" w:rsidR="00981E35" w:rsidRPr="006E030D" w:rsidRDefault="00981E35">
            <w:pPr>
              <w:jc w:val="center"/>
              <w:rPr>
                <w:rFonts w:ascii="Arial" w:hAnsi="Arial" w:cs="Arial"/>
                <w:b/>
                <w:bCs/>
                <w:color w:val="000000"/>
                <w:szCs w:val="24"/>
                <w:lang w:val="es-CO" w:eastAsia="es-CO"/>
              </w:rPr>
            </w:pPr>
            <w:r w:rsidRPr="006E030D">
              <w:rPr>
                <w:rFonts w:ascii="Arial" w:hAnsi="Arial" w:cs="Arial"/>
                <w:b/>
                <w:bCs/>
                <w:color w:val="000000"/>
                <w:szCs w:val="24"/>
                <w:lang w:val="es-CO" w:eastAsia="es-CO"/>
              </w:rPr>
              <w:t>Año</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14:paraId="568A491F" w14:textId="047C4DE7"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Año 1</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14:paraId="122402D5" w14:textId="2FC55197"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Año 2</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14:paraId="0A8D58C9" w14:textId="3FD7C9F3"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Año 3</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14:paraId="6B93BB5C" w14:textId="546B3CAD"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Año 4</w:t>
            </w:r>
          </w:p>
        </w:tc>
        <w:tc>
          <w:tcPr>
            <w:tcW w:w="1101" w:type="dxa"/>
            <w:tcBorders>
              <w:top w:val="single" w:sz="4" w:space="0" w:color="auto"/>
              <w:left w:val="nil"/>
              <w:bottom w:val="single" w:sz="4" w:space="0" w:color="auto"/>
              <w:right w:val="single" w:sz="8" w:space="0" w:color="auto"/>
            </w:tcBorders>
            <w:shd w:val="clear" w:color="auto" w:fill="auto"/>
            <w:noWrap/>
            <w:vAlign w:val="center"/>
            <w:hideMark/>
          </w:tcPr>
          <w:p w14:paraId="1D8795EF" w14:textId="3103AB0A"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Año 5</w:t>
            </w:r>
          </w:p>
        </w:tc>
      </w:tr>
      <w:tr w:rsidR="00981E35" w:rsidRPr="006E030D" w14:paraId="51852AFE" w14:textId="77777777" w:rsidTr="00981E35">
        <w:trPr>
          <w:trHeight w:val="300"/>
          <w:jc w:val="center"/>
        </w:trPr>
        <w:tc>
          <w:tcPr>
            <w:tcW w:w="1852" w:type="dxa"/>
            <w:tcBorders>
              <w:top w:val="nil"/>
              <w:left w:val="single" w:sz="8" w:space="0" w:color="auto"/>
              <w:bottom w:val="single" w:sz="8" w:space="0" w:color="auto"/>
              <w:right w:val="single" w:sz="8" w:space="0" w:color="auto"/>
            </w:tcBorders>
            <w:shd w:val="clear" w:color="auto" w:fill="auto"/>
            <w:noWrap/>
            <w:vAlign w:val="bottom"/>
            <w:hideMark/>
          </w:tcPr>
          <w:p w14:paraId="26B91F20" w14:textId="77777777" w:rsidR="00981E35" w:rsidRPr="006E030D" w:rsidRDefault="00981E35">
            <w:pPr>
              <w:jc w:val="center"/>
              <w:rPr>
                <w:rFonts w:ascii="Arial" w:hAnsi="Arial" w:cs="Arial"/>
                <w:b/>
                <w:bCs/>
                <w:color w:val="000000"/>
                <w:szCs w:val="24"/>
                <w:lang w:val="es-CO" w:eastAsia="es-CO"/>
              </w:rPr>
            </w:pPr>
            <w:r w:rsidRPr="006E030D">
              <w:rPr>
                <w:rFonts w:ascii="Arial" w:hAnsi="Arial" w:cs="Arial"/>
                <w:b/>
                <w:bCs/>
                <w:color w:val="000000"/>
                <w:szCs w:val="24"/>
                <w:lang w:val="es-CO" w:eastAsia="es-CO"/>
              </w:rPr>
              <w:t>Límite</w:t>
            </w:r>
          </w:p>
        </w:tc>
        <w:tc>
          <w:tcPr>
            <w:tcW w:w="1101" w:type="dxa"/>
            <w:tcBorders>
              <w:top w:val="nil"/>
              <w:left w:val="nil"/>
              <w:bottom w:val="single" w:sz="8" w:space="0" w:color="auto"/>
              <w:right w:val="single" w:sz="4" w:space="0" w:color="auto"/>
            </w:tcBorders>
            <w:shd w:val="clear" w:color="auto" w:fill="auto"/>
            <w:noWrap/>
            <w:vAlign w:val="center"/>
            <w:hideMark/>
          </w:tcPr>
          <w:p w14:paraId="3E8AA538" w14:textId="77777777"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975</w:t>
            </w:r>
          </w:p>
        </w:tc>
        <w:tc>
          <w:tcPr>
            <w:tcW w:w="1101" w:type="dxa"/>
            <w:tcBorders>
              <w:top w:val="nil"/>
              <w:left w:val="nil"/>
              <w:bottom w:val="single" w:sz="8" w:space="0" w:color="auto"/>
              <w:right w:val="single" w:sz="4" w:space="0" w:color="auto"/>
            </w:tcBorders>
            <w:shd w:val="clear" w:color="auto" w:fill="auto"/>
            <w:noWrap/>
            <w:vAlign w:val="center"/>
            <w:hideMark/>
          </w:tcPr>
          <w:p w14:paraId="67F1333A" w14:textId="77777777"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929</w:t>
            </w:r>
          </w:p>
        </w:tc>
        <w:tc>
          <w:tcPr>
            <w:tcW w:w="1101" w:type="dxa"/>
            <w:tcBorders>
              <w:top w:val="nil"/>
              <w:left w:val="nil"/>
              <w:bottom w:val="single" w:sz="8" w:space="0" w:color="auto"/>
              <w:right w:val="single" w:sz="4" w:space="0" w:color="auto"/>
            </w:tcBorders>
            <w:shd w:val="clear" w:color="auto" w:fill="auto"/>
            <w:noWrap/>
            <w:vAlign w:val="center"/>
            <w:hideMark/>
          </w:tcPr>
          <w:p w14:paraId="2B4728C4" w14:textId="77777777"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885</w:t>
            </w:r>
          </w:p>
        </w:tc>
        <w:tc>
          <w:tcPr>
            <w:tcW w:w="1101" w:type="dxa"/>
            <w:tcBorders>
              <w:top w:val="nil"/>
              <w:left w:val="nil"/>
              <w:bottom w:val="single" w:sz="8" w:space="0" w:color="auto"/>
              <w:right w:val="single" w:sz="4" w:space="0" w:color="auto"/>
            </w:tcBorders>
            <w:shd w:val="clear" w:color="auto" w:fill="auto"/>
            <w:noWrap/>
            <w:vAlign w:val="center"/>
            <w:hideMark/>
          </w:tcPr>
          <w:p w14:paraId="63F3A1DF" w14:textId="77777777"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843</w:t>
            </w:r>
          </w:p>
        </w:tc>
        <w:tc>
          <w:tcPr>
            <w:tcW w:w="1101" w:type="dxa"/>
            <w:tcBorders>
              <w:top w:val="nil"/>
              <w:left w:val="nil"/>
              <w:bottom w:val="single" w:sz="8" w:space="0" w:color="auto"/>
              <w:right w:val="single" w:sz="8" w:space="0" w:color="auto"/>
            </w:tcBorders>
            <w:shd w:val="clear" w:color="auto" w:fill="auto"/>
            <w:noWrap/>
            <w:vAlign w:val="center"/>
            <w:hideMark/>
          </w:tcPr>
          <w:p w14:paraId="1495CA78" w14:textId="77777777" w:rsidR="00981E35" w:rsidRPr="006E030D" w:rsidRDefault="00981E35">
            <w:pPr>
              <w:jc w:val="center"/>
              <w:rPr>
                <w:rFonts w:ascii="Arial" w:hAnsi="Arial" w:cs="Arial"/>
                <w:color w:val="000000"/>
                <w:szCs w:val="24"/>
                <w:lang w:val="es-CO" w:eastAsia="es-CO"/>
              </w:rPr>
            </w:pPr>
            <w:r w:rsidRPr="006E030D">
              <w:rPr>
                <w:rFonts w:ascii="Arial" w:hAnsi="Arial" w:cs="Arial"/>
                <w:color w:val="000000"/>
                <w:szCs w:val="24"/>
                <w:lang w:val="es-CO" w:eastAsia="es-CO"/>
              </w:rPr>
              <w:t>803</w:t>
            </w:r>
          </w:p>
        </w:tc>
      </w:tr>
    </w:tbl>
    <w:p w14:paraId="7CCF4476" w14:textId="77777777" w:rsidR="00852108" w:rsidRPr="006E030D" w:rsidRDefault="00852108">
      <w:pPr>
        <w:pStyle w:val="Textoindependiente2"/>
        <w:rPr>
          <w:rFonts w:cs="Arial"/>
          <w:b/>
          <w:bCs/>
          <w:szCs w:val="24"/>
          <w:lang w:val="es-CO"/>
        </w:rPr>
      </w:pPr>
    </w:p>
    <w:p w14:paraId="199D4268" w14:textId="77777777" w:rsidR="00680975" w:rsidRPr="00680975" w:rsidRDefault="00680975" w:rsidP="00680975">
      <w:pPr>
        <w:pStyle w:val="Textoindependiente2"/>
        <w:rPr>
          <w:rFonts w:cs="Arial"/>
          <w:b/>
          <w:szCs w:val="24"/>
          <w:lang w:val="es-CO"/>
        </w:rPr>
      </w:pPr>
      <w:r w:rsidRPr="00680975">
        <w:rPr>
          <w:rFonts w:cs="Arial"/>
          <w:b/>
          <w:szCs w:val="24"/>
          <w:lang w:val="es-CO"/>
        </w:rPr>
        <w:t xml:space="preserve">ARTÍCULO 6.- COMPENSACIÓN. </w:t>
      </w:r>
      <w:r w:rsidRPr="00680975">
        <w:rPr>
          <w:rFonts w:cs="Arial"/>
          <w:szCs w:val="24"/>
          <w:lang w:val="es-CO"/>
        </w:rPr>
        <w:t>La presente norma permite emplear el mecanismo extraordinario de compensación parcial de las emisiones de GEI, mediante acciones de restauración de ecosistemas a través del aumento de contenidos de carbono, como mecanismo de flexibilización para el cumplimiento de su compromiso de emisión limitada de GEI asociada al producto. Para de esta manera lograr el cumplimiento del límite establecido en artículo 5 de la presente resolución.</w:t>
      </w:r>
      <w:r w:rsidRPr="00680975">
        <w:rPr>
          <w:rFonts w:cs="Arial"/>
          <w:b/>
          <w:szCs w:val="24"/>
          <w:lang w:val="es-CO"/>
        </w:rPr>
        <w:t xml:space="preserve"> </w:t>
      </w:r>
    </w:p>
    <w:p w14:paraId="41094DBF" w14:textId="77777777" w:rsidR="00680975" w:rsidRPr="00680975" w:rsidRDefault="00680975" w:rsidP="00680975">
      <w:pPr>
        <w:pStyle w:val="Textoindependiente2"/>
        <w:rPr>
          <w:rFonts w:cs="Arial"/>
          <w:b/>
          <w:szCs w:val="24"/>
          <w:lang w:val="es-CO"/>
        </w:rPr>
      </w:pPr>
    </w:p>
    <w:p w14:paraId="1CF87A8C" w14:textId="068A9465" w:rsidR="00680975" w:rsidRPr="00680975" w:rsidRDefault="00680975" w:rsidP="00680975">
      <w:pPr>
        <w:pStyle w:val="Textoindependiente2"/>
        <w:rPr>
          <w:rFonts w:cs="Arial"/>
          <w:szCs w:val="24"/>
          <w:lang w:val="es-CO"/>
        </w:rPr>
      </w:pPr>
      <w:r w:rsidRPr="00680975">
        <w:rPr>
          <w:rFonts w:cs="Arial"/>
          <w:b/>
          <w:szCs w:val="24"/>
          <w:lang w:val="es-CO"/>
        </w:rPr>
        <w:t xml:space="preserve">PARÁGRAFO: </w:t>
      </w:r>
      <w:r w:rsidRPr="00680975">
        <w:rPr>
          <w:rFonts w:cs="Arial"/>
          <w:szCs w:val="24"/>
          <w:lang w:val="es-CO"/>
        </w:rPr>
        <w:t>El resultado de la compensación parcial debe presentarse en el informe de verificación del inventario de GEI, allegando los certificados correspondientes a las emisiones compensadas, e indicando su aporte al cumplimiento del límite estipulado para el año en cuestión. En todo caso, la compensación se hace sobre la totalidad del inventario de GEI, así que para el cumplimiento del límite se debe recalcular el indicador de radio o cociente con base en el inventario compensado. Adicionalmente, esta compensación parcial deberá realizarse únicamente en el territorio nacional y no</w:t>
      </w:r>
      <w:r w:rsidR="002C58A9">
        <w:rPr>
          <w:rFonts w:cs="Arial"/>
          <w:szCs w:val="24"/>
          <w:lang w:val="es-CO"/>
        </w:rPr>
        <w:t xml:space="preserve"> podrá compensarse más del 10% de su huella de carbono</w:t>
      </w:r>
      <w:r w:rsidR="002C58A9" w:rsidRPr="00680975">
        <w:rPr>
          <w:rFonts w:cs="Arial"/>
          <w:szCs w:val="24"/>
          <w:lang w:val="es-CO"/>
        </w:rPr>
        <w:t>.</w:t>
      </w:r>
    </w:p>
    <w:p w14:paraId="0381FE64" w14:textId="77777777" w:rsidR="00680975" w:rsidRPr="00680975" w:rsidRDefault="00680975" w:rsidP="00680975">
      <w:pPr>
        <w:pStyle w:val="Textoindependiente2"/>
        <w:rPr>
          <w:rFonts w:cs="Arial"/>
          <w:szCs w:val="24"/>
          <w:lang w:val="es-CO"/>
        </w:rPr>
      </w:pPr>
    </w:p>
    <w:p w14:paraId="2D08F847" w14:textId="77777777" w:rsidR="00680975" w:rsidRPr="00680975" w:rsidRDefault="00680975" w:rsidP="00680975">
      <w:pPr>
        <w:pStyle w:val="Textoindependiente2"/>
        <w:rPr>
          <w:rFonts w:cs="Arial"/>
          <w:szCs w:val="24"/>
          <w:lang w:val="es-CO"/>
        </w:rPr>
      </w:pPr>
      <w:r w:rsidRPr="00680975">
        <w:rPr>
          <w:rFonts w:cs="Arial"/>
          <w:szCs w:val="24"/>
          <w:lang w:val="es-CO"/>
        </w:rPr>
        <w:t xml:space="preserve">Para la verificación de la compensación, estas acciones deben estar avaladas en el marco de un estándar con metodología específica para la certificación de emisiones reducidas de carbono de la restauración de ecosistemas. </w:t>
      </w:r>
    </w:p>
    <w:p w14:paraId="4C298D3D" w14:textId="77777777" w:rsidR="00680975" w:rsidRPr="00680975" w:rsidRDefault="00680975" w:rsidP="00680975">
      <w:pPr>
        <w:pStyle w:val="Textoindependiente2"/>
        <w:rPr>
          <w:rFonts w:cs="Arial"/>
          <w:szCs w:val="24"/>
          <w:lang w:val="es-CO"/>
        </w:rPr>
      </w:pPr>
    </w:p>
    <w:p w14:paraId="4C58A0B4" w14:textId="711C4801" w:rsidR="00AC5997" w:rsidRDefault="00680975" w:rsidP="00680975">
      <w:pPr>
        <w:pStyle w:val="Textoindependiente2"/>
        <w:rPr>
          <w:rFonts w:cs="Arial"/>
          <w:b/>
          <w:szCs w:val="24"/>
          <w:lang w:val="es-CO"/>
        </w:rPr>
      </w:pPr>
      <w:r w:rsidRPr="00680975">
        <w:rPr>
          <w:rFonts w:cs="Arial"/>
          <w:szCs w:val="24"/>
          <w:lang w:val="es-CO"/>
        </w:rPr>
        <w:t>Lo anterior estará bajo la reglamentación correspondiente del Registro Nacional de Reducción de Emisiones de Gases Efecto Invernadero del Ministerio de Ambiente y Desarrollo Sostenible. Esto, sin perjuicio del régimen de transición que dicho registro determine para los casos que tengan lugar en el periodo comprendido</w:t>
      </w:r>
      <w:r w:rsidRPr="00680975">
        <w:rPr>
          <w:rFonts w:cs="Arial"/>
          <w:b/>
          <w:szCs w:val="24"/>
          <w:lang w:val="es-CO"/>
        </w:rPr>
        <w:t xml:space="preserve"> entre la entrada en vigor de la presente norma y la operación del registro.</w:t>
      </w:r>
    </w:p>
    <w:p w14:paraId="65034F50" w14:textId="77777777" w:rsidR="00680975" w:rsidRPr="006E030D" w:rsidRDefault="00680975" w:rsidP="00680975">
      <w:pPr>
        <w:pStyle w:val="Textoindependiente2"/>
        <w:rPr>
          <w:rFonts w:cs="Arial"/>
          <w:b/>
          <w:szCs w:val="24"/>
          <w:lang w:val="es-CO"/>
        </w:rPr>
      </w:pPr>
    </w:p>
    <w:p w14:paraId="7F19EF7B" w14:textId="4667FCF8" w:rsidR="0062295E" w:rsidRPr="006E030D" w:rsidRDefault="00757727">
      <w:pPr>
        <w:pStyle w:val="Textoindependiente2"/>
        <w:rPr>
          <w:rFonts w:cs="Arial"/>
          <w:szCs w:val="24"/>
          <w:lang w:val="es-CO"/>
        </w:rPr>
      </w:pPr>
      <w:r w:rsidRPr="006E030D">
        <w:rPr>
          <w:rFonts w:cs="Arial"/>
          <w:b/>
          <w:szCs w:val="24"/>
          <w:lang w:val="es-CO"/>
        </w:rPr>
        <w:t xml:space="preserve">ARTÍCULO 7.- </w:t>
      </w:r>
      <w:r w:rsidR="002F62D0" w:rsidRPr="006E030D">
        <w:rPr>
          <w:rFonts w:cs="Arial"/>
          <w:b/>
          <w:szCs w:val="24"/>
          <w:lang w:val="es-CO"/>
        </w:rPr>
        <w:t>I</w:t>
      </w:r>
      <w:r w:rsidR="008128CD" w:rsidRPr="006E030D">
        <w:rPr>
          <w:rFonts w:cs="Arial"/>
          <w:b/>
          <w:szCs w:val="24"/>
          <w:lang w:val="es-CO"/>
        </w:rPr>
        <w:t>NFORME</w:t>
      </w:r>
      <w:r w:rsidR="002F62D0" w:rsidRPr="006E030D">
        <w:rPr>
          <w:rFonts w:cs="Arial"/>
          <w:b/>
          <w:szCs w:val="24"/>
          <w:lang w:val="es-CO"/>
        </w:rPr>
        <w:t xml:space="preserve"> DE GASES EFECTO INVERNADERO</w:t>
      </w:r>
      <w:r w:rsidR="0062295E" w:rsidRPr="006E030D">
        <w:rPr>
          <w:rFonts w:cs="Arial"/>
          <w:b/>
          <w:szCs w:val="24"/>
          <w:lang w:val="es-CO"/>
        </w:rPr>
        <w:t>.</w:t>
      </w:r>
      <w:r w:rsidR="0062295E" w:rsidRPr="006E030D">
        <w:rPr>
          <w:rFonts w:cs="Arial"/>
          <w:szCs w:val="24"/>
          <w:lang w:val="es-CO"/>
        </w:rPr>
        <w:t xml:space="preserve">  </w:t>
      </w:r>
      <w:r w:rsidR="00F11223" w:rsidRPr="006E030D">
        <w:rPr>
          <w:rFonts w:cs="Arial"/>
          <w:szCs w:val="24"/>
          <w:lang w:val="es-CO"/>
        </w:rPr>
        <w:t xml:space="preserve">Este informe debe </w:t>
      </w:r>
      <w:r w:rsidR="006A1094">
        <w:rPr>
          <w:rFonts w:cs="Arial"/>
          <w:szCs w:val="24"/>
          <w:lang w:val="es-CO"/>
        </w:rPr>
        <w:t>seguir</w:t>
      </w:r>
      <w:r w:rsidR="00F11223" w:rsidRPr="006E030D">
        <w:rPr>
          <w:rFonts w:cs="Arial"/>
          <w:szCs w:val="24"/>
          <w:lang w:val="es-CO"/>
        </w:rPr>
        <w:t xml:space="preserve"> la metodologí</w:t>
      </w:r>
      <w:r w:rsidR="00AD673A" w:rsidRPr="006E030D">
        <w:rPr>
          <w:rFonts w:cs="Arial"/>
          <w:szCs w:val="24"/>
          <w:lang w:val="es-CO"/>
        </w:rPr>
        <w:t>a definida en la Norma ISO 14064</w:t>
      </w:r>
      <w:r w:rsidR="002F62D0" w:rsidRPr="006E030D">
        <w:rPr>
          <w:rFonts w:cs="Arial"/>
          <w:szCs w:val="24"/>
          <w:lang w:val="es-CO"/>
        </w:rPr>
        <w:t>-1:</w:t>
      </w:r>
      <w:r w:rsidR="00F11223" w:rsidRPr="006E030D">
        <w:rPr>
          <w:rFonts w:cs="Arial"/>
          <w:szCs w:val="24"/>
          <w:lang w:val="es-CO"/>
        </w:rPr>
        <w:t>20</w:t>
      </w:r>
      <w:r w:rsidR="00AD673A" w:rsidRPr="006E030D">
        <w:rPr>
          <w:rFonts w:cs="Arial"/>
          <w:szCs w:val="24"/>
          <w:lang w:val="es-CO"/>
        </w:rPr>
        <w:t>06</w:t>
      </w:r>
      <w:r w:rsidR="00F11223" w:rsidRPr="006E030D">
        <w:rPr>
          <w:rFonts w:cs="Arial"/>
          <w:szCs w:val="24"/>
          <w:lang w:val="es-CO"/>
        </w:rPr>
        <w:t xml:space="preserve"> o aquella que la </w:t>
      </w:r>
      <w:r w:rsidR="00A0520C" w:rsidRPr="006E030D">
        <w:rPr>
          <w:rFonts w:cs="Arial"/>
          <w:szCs w:val="24"/>
          <w:lang w:val="es-CO"/>
        </w:rPr>
        <w:t>ajuste y actualice</w:t>
      </w:r>
      <w:r w:rsidR="00F11223" w:rsidRPr="006E030D">
        <w:rPr>
          <w:rFonts w:cs="Arial"/>
          <w:szCs w:val="24"/>
          <w:lang w:val="es-CO"/>
        </w:rPr>
        <w:t xml:space="preserve">, la cual establece los requisitos y condiciones </w:t>
      </w:r>
      <w:r w:rsidR="008128CD" w:rsidRPr="006E030D">
        <w:rPr>
          <w:rFonts w:cs="Arial"/>
          <w:szCs w:val="24"/>
          <w:lang w:val="es-CO"/>
        </w:rPr>
        <w:t>para la elaboración del Inventario de Gases Efecto Invernadero</w:t>
      </w:r>
      <w:r w:rsidR="00F11223" w:rsidRPr="006E030D">
        <w:rPr>
          <w:rFonts w:cs="Arial"/>
          <w:szCs w:val="24"/>
          <w:lang w:val="es-CO"/>
        </w:rPr>
        <w:t>.</w:t>
      </w:r>
    </w:p>
    <w:p w14:paraId="21053693" w14:textId="77777777" w:rsidR="00E014E3" w:rsidRPr="006E030D" w:rsidRDefault="00E014E3">
      <w:pPr>
        <w:pStyle w:val="Textoindependiente2"/>
        <w:rPr>
          <w:rFonts w:cs="Arial"/>
          <w:szCs w:val="24"/>
          <w:lang w:val="es-CO"/>
        </w:rPr>
      </w:pPr>
    </w:p>
    <w:p w14:paraId="600B66AA" w14:textId="77777777" w:rsidR="00E014E3" w:rsidRPr="006E030D" w:rsidRDefault="00E014E3">
      <w:pPr>
        <w:pStyle w:val="Textoindependiente2"/>
        <w:rPr>
          <w:rFonts w:cs="Arial"/>
          <w:szCs w:val="24"/>
          <w:lang w:val="es-CO"/>
        </w:rPr>
      </w:pPr>
      <w:r w:rsidRPr="006E030D">
        <w:rPr>
          <w:rFonts w:cs="Arial"/>
          <w:szCs w:val="24"/>
          <w:lang w:val="es-CO"/>
        </w:rPr>
        <w:t xml:space="preserve">Para </w:t>
      </w:r>
      <w:r w:rsidR="009028CA" w:rsidRPr="006E030D">
        <w:rPr>
          <w:rFonts w:cs="Arial"/>
          <w:szCs w:val="24"/>
          <w:lang w:val="es-CO"/>
        </w:rPr>
        <w:t xml:space="preserve">efectos de </w:t>
      </w:r>
      <w:r w:rsidRPr="006E030D">
        <w:rPr>
          <w:rFonts w:cs="Arial"/>
          <w:szCs w:val="24"/>
          <w:lang w:val="es-CO"/>
        </w:rPr>
        <w:t>la presente resolución es obligatorio reportar emisiones asociadas a Alcance 1 y Alcance 2. Adicionalmente, también es obligatorio reportar las siguientes fuentes de emisión de Alcance 3:</w:t>
      </w:r>
    </w:p>
    <w:p w14:paraId="306E699E" w14:textId="77777777" w:rsidR="00E014E3" w:rsidRPr="006E030D" w:rsidRDefault="00E014E3">
      <w:pPr>
        <w:pStyle w:val="Textoindependiente2"/>
        <w:rPr>
          <w:rFonts w:cs="Arial"/>
          <w:szCs w:val="24"/>
          <w:lang w:val="es-CO"/>
        </w:rPr>
      </w:pPr>
    </w:p>
    <w:p w14:paraId="16D68E6B" w14:textId="77777777" w:rsidR="000E7C14" w:rsidRPr="006E030D" w:rsidRDefault="000E7C14">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Emisiones de N</w:t>
      </w:r>
      <w:r w:rsidRPr="006E030D">
        <w:rPr>
          <w:rFonts w:ascii="Arial" w:hAnsi="Arial" w:cs="Arial"/>
          <w:color w:val="000000" w:themeColor="text1"/>
          <w:sz w:val="24"/>
          <w:szCs w:val="24"/>
          <w:vertAlign w:val="subscript"/>
        </w:rPr>
        <w:t>2</w:t>
      </w:r>
      <w:r w:rsidRPr="006E030D">
        <w:rPr>
          <w:rFonts w:ascii="Arial" w:hAnsi="Arial" w:cs="Arial"/>
          <w:color w:val="000000" w:themeColor="text1"/>
          <w:sz w:val="24"/>
          <w:szCs w:val="24"/>
        </w:rPr>
        <w:t>O del suelo debido a la utilización de fertilizantes nitrogenados.</w:t>
      </w:r>
    </w:p>
    <w:p w14:paraId="4022654E" w14:textId="77777777" w:rsidR="000E7C14" w:rsidRPr="006E030D" w:rsidRDefault="000E7C14">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Emisiones directas debidas al cambio de uso del suelo.</w:t>
      </w:r>
    </w:p>
    <w:p w14:paraId="0295314A" w14:textId="35B5C564" w:rsidR="000E7C14" w:rsidRPr="006E030D" w:rsidRDefault="000E7C14">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Emisiones indirectas por uso de productos (</w:t>
      </w:r>
      <w:r w:rsidR="003059D3">
        <w:rPr>
          <w:rFonts w:ascii="Arial" w:hAnsi="Arial" w:cs="Arial"/>
          <w:color w:val="000000" w:themeColor="text1"/>
          <w:sz w:val="24"/>
          <w:szCs w:val="24"/>
        </w:rPr>
        <w:t xml:space="preserve">ciclo de vida de </w:t>
      </w:r>
      <w:r w:rsidRPr="006E030D">
        <w:rPr>
          <w:rFonts w:ascii="Arial" w:hAnsi="Arial" w:cs="Arial"/>
          <w:color w:val="000000" w:themeColor="text1"/>
          <w:sz w:val="24"/>
          <w:szCs w:val="24"/>
        </w:rPr>
        <w:t>fertilizantes y otros insumos).</w:t>
      </w:r>
    </w:p>
    <w:p w14:paraId="30909017" w14:textId="77777777" w:rsidR="000E7C14" w:rsidRPr="006E030D" w:rsidRDefault="000E7C14">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Transporte de insumos para labores de campo y fabriles hasta la planta.</w:t>
      </w:r>
    </w:p>
    <w:p w14:paraId="34F4A2A4" w14:textId="77777777" w:rsidR="000E7C14" w:rsidRPr="006E030D" w:rsidRDefault="000E7C14">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Labores de campo (comprende el proceso desde la siembra hasta antes de la cosecha, incluyendo las labores de preparación de terreno, riego, insumos en campo, cosecha, transporte a la planta, consumo de combustible, energía eléctrica y agua).</w:t>
      </w:r>
    </w:p>
    <w:p w14:paraId="281047B8" w14:textId="77777777" w:rsidR="000E7C14" w:rsidRPr="006E030D" w:rsidRDefault="000E7C14">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Transporte Terrestre desde la fábrica hasta el puerto de origen (sólo importadores).</w:t>
      </w:r>
    </w:p>
    <w:p w14:paraId="139C2507" w14:textId="77777777" w:rsidR="000E7C14" w:rsidRPr="006E030D" w:rsidRDefault="000E7C14">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Transporte marítimo hasta puerto de destino (sólo importadores).</w:t>
      </w:r>
    </w:p>
    <w:p w14:paraId="68454672" w14:textId="77777777" w:rsidR="00EC6CFC" w:rsidRPr="006E030D" w:rsidRDefault="000E7C14">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Emisiones por desnaturalización (mezcla del alcohol con un 2% de gasolina oxigenada).</w:t>
      </w:r>
    </w:p>
    <w:p w14:paraId="44AC7980" w14:textId="77777777" w:rsidR="00E014E3" w:rsidRPr="006E030D" w:rsidRDefault="00E014E3">
      <w:pPr>
        <w:pStyle w:val="Prrafodelista"/>
        <w:numPr>
          <w:ilvl w:val="0"/>
          <w:numId w:val="32"/>
        </w:numPr>
        <w:tabs>
          <w:tab w:val="left" w:pos="-720"/>
        </w:tabs>
        <w:suppressAutoHyphens/>
        <w:jc w:val="both"/>
        <w:rPr>
          <w:rFonts w:ascii="Arial" w:hAnsi="Arial" w:cs="Arial"/>
          <w:color w:val="000000" w:themeColor="text1"/>
          <w:sz w:val="24"/>
          <w:szCs w:val="24"/>
        </w:rPr>
      </w:pPr>
      <w:r w:rsidRPr="006E030D">
        <w:rPr>
          <w:rFonts w:ascii="Arial" w:hAnsi="Arial" w:cs="Arial"/>
          <w:color w:val="000000" w:themeColor="text1"/>
          <w:sz w:val="24"/>
          <w:szCs w:val="24"/>
        </w:rPr>
        <w:t xml:space="preserve">Transporte terrestre desde </w:t>
      </w:r>
      <w:r w:rsidR="009D590B" w:rsidRPr="006E030D">
        <w:rPr>
          <w:rFonts w:ascii="Arial" w:hAnsi="Arial" w:cs="Arial"/>
          <w:color w:val="000000" w:themeColor="text1"/>
          <w:sz w:val="24"/>
          <w:szCs w:val="24"/>
        </w:rPr>
        <w:t>la planta o</w:t>
      </w:r>
      <w:r w:rsidRPr="006E030D">
        <w:rPr>
          <w:rFonts w:ascii="Arial" w:hAnsi="Arial" w:cs="Arial"/>
          <w:color w:val="000000" w:themeColor="text1"/>
          <w:sz w:val="24"/>
          <w:szCs w:val="24"/>
        </w:rPr>
        <w:t xml:space="preserve"> puerto destino hasta el centro de abasto mayorista Mancilla, en </w:t>
      </w:r>
      <w:r w:rsidR="009028CA" w:rsidRPr="006E030D">
        <w:rPr>
          <w:rFonts w:ascii="Arial" w:hAnsi="Arial" w:cs="Arial"/>
          <w:color w:val="000000" w:themeColor="text1"/>
          <w:sz w:val="24"/>
          <w:szCs w:val="24"/>
        </w:rPr>
        <w:t>Facatativá</w:t>
      </w:r>
      <w:r w:rsidRPr="006E030D">
        <w:rPr>
          <w:rFonts w:ascii="Arial" w:hAnsi="Arial" w:cs="Arial"/>
          <w:color w:val="000000" w:themeColor="text1"/>
          <w:sz w:val="24"/>
          <w:szCs w:val="24"/>
        </w:rPr>
        <w:t xml:space="preserve">, Cundinamarca. </w:t>
      </w:r>
    </w:p>
    <w:p w14:paraId="27BE0788" w14:textId="77777777" w:rsidR="006B44E5" w:rsidRPr="006E030D" w:rsidRDefault="006B44E5">
      <w:pPr>
        <w:tabs>
          <w:tab w:val="left" w:pos="-720"/>
        </w:tabs>
        <w:suppressAutoHyphens/>
        <w:jc w:val="both"/>
        <w:rPr>
          <w:rFonts w:ascii="Arial" w:hAnsi="Arial" w:cs="Arial"/>
          <w:color w:val="000000" w:themeColor="text1"/>
          <w:szCs w:val="24"/>
          <w:lang w:val="es-CO"/>
        </w:rPr>
      </w:pPr>
    </w:p>
    <w:p w14:paraId="4033B2B0" w14:textId="77777777" w:rsidR="00DE0EAA" w:rsidRPr="006E030D" w:rsidRDefault="006B44E5">
      <w:pPr>
        <w:tabs>
          <w:tab w:val="left" w:pos="-720"/>
        </w:tabs>
        <w:suppressAutoHyphens/>
        <w:jc w:val="both"/>
        <w:rPr>
          <w:rFonts w:ascii="Arial" w:hAnsi="Arial" w:cs="Arial"/>
          <w:color w:val="000000" w:themeColor="text1"/>
          <w:szCs w:val="24"/>
          <w:lang w:val="es-CO"/>
        </w:rPr>
      </w:pPr>
      <w:r w:rsidRPr="006E030D">
        <w:rPr>
          <w:rFonts w:ascii="Arial" w:hAnsi="Arial" w:cs="Arial"/>
          <w:color w:val="000000" w:themeColor="text1"/>
          <w:szCs w:val="24"/>
          <w:lang w:val="es-CO"/>
        </w:rPr>
        <w:t>En el caso que algunas de estas labores sean contratadas o realizadas por proveedores, se deberá recolectar la información requerida para el cálculo de las emisiones de GEI.</w:t>
      </w:r>
    </w:p>
    <w:p w14:paraId="1A5AF251" w14:textId="77777777" w:rsidR="006B44E5" w:rsidRPr="006E030D" w:rsidRDefault="006B44E5">
      <w:pPr>
        <w:tabs>
          <w:tab w:val="left" w:pos="-720"/>
        </w:tabs>
        <w:suppressAutoHyphens/>
        <w:jc w:val="both"/>
        <w:rPr>
          <w:rFonts w:ascii="Arial" w:hAnsi="Arial" w:cs="Arial"/>
          <w:color w:val="000000" w:themeColor="text1"/>
          <w:szCs w:val="24"/>
          <w:lang w:val="es-CO"/>
        </w:rPr>
      </w:pPr>
    </w:p>
    <w:p w14:paraId="2E0EC1E1" w14:textId="1EB54E99" w:rsidR="00DE0EAA" w:rsidRPr="006E030D" w:rsidRDefault="00DE0EAA">
      <w:pPr>
        <w:tabs>
          <w:tab w:val="left" w:pos="-720"/>
        </w:tabs>
        <w:suppressAutoHyphens/>
        <w:jc w:val="both"/>
        <w:rPr>
          <w:rFonts w:ascii="Arial" w:hAnsi="Arial" w:cs="Arial"/>
          <w:color w:val="000000" w:themeColor="text1"/>
          <w:szCs w:val="24"/>
          <w:lang w:val="es-CO"/>
        </w:rPr>
      </w:pPr>
      <w:r w:rsidRPr="006E030D">
        <w:rPr>
          <w:rFonts w:ascii="Arial" w:hAnsi="Arial" w:cs="Arial"/>
          <w:b/>
          <w:color w:val="000000" w:themeColor="text1"/>
          <w:szCs w:val="24"/>
          <w:lang w:val="es-CO"/>
        </w:rPr>
        <w:t>PARÁGRAFO</w:t>
      </w:r>
      <w:r w:rsidR="00757727" w:rsidRPr="006E030D">
        <w:rPr>
          <w:rFonts w:ascii="Arial" w:hAnsi="Arial" w:cs="Arial"/>
          <w:b/>
          <w:color w:val="000000" w:themeColor="text1"/>
          <w:szCs w:val="24"/>
          <w:lang w:val="es-CO"/>
        </w:rPr>
        <w:t xml:space="preserve">.- </w:t>
      </w:r>
      <w:r w:rsidR="00EC6CFC" w:rsidRPr="006E030D">
        <w:rPr>
          <w:rFonts w:ascii="Arial" w:hAnsi="Arial" w:cs="Arial"/>
          <w:color w:val="000000" w:themeColor="text1"/>
          <w:szCs w:val="24"/>
          <w:lang w:val="es-CO"/>
        </w:rPr>
        <w:t>Aquellas fuentes de emisión que no se puedan determinar de manera directa, ni generar a partir de datos de actividad con un respectivo factor de emisión, deberán emplear modelos a partir estándares internacionales para determinar estas emisiones.</w:t>
      </w:r>
    </w:p>
    <w:p w14:paraId="07308DEA" w14:textId="77777777" w:rsidR="005469B1" w:rsidRPr="006E030D" w:rsidRDefault="005469B1">
      <w:pPr>
        <w:tabs>
          <w:tab w:val="left" w:pos="-720"/>
        </w:tabs>
        <w:suppressAutoHyphens/>
        <w:jc w:val="both"/>
        <w:rPr>
          <w:rFonts w:ascii="Arial" w:hAnsi="Arial" w:cs="Arial"/>
          <w:color w:val="000000" w:themeColor="text1"/>
          <w:szCs w:val="24"/>
          <w:lang w:val="es-CO"/>
        </w:rPr>
      </w:pPr>
    </w:p>
    <w:p w14:paraId="6CC0EDD2" w14:textId="1ADB6982" w:rsidR="0062295E" w:rsidRPr="006E030D" w:rsidRDefault="00757727">
      <w:pPr>
        <w:pStyle w:val="Textoindependiente2"/>
        <w:rPr>
          <w:rFonts w:cs="Arial"/>
          <w:szCs w:val="24"/>
          <w:lang w:val="es-CO"/>
        </w:rPr>
      </w:pPr>
      <w:r w:rsidRPr="006E030D">
        <w:rPr>
          <w:rFonts w:cs="Arial"/>
          <w:b/>
          <w:szCs w:val="24"/>
          <w:lang w:val="es-CO"/>
        </w:rPr>
        <w:t>ARTÍCULO 8.- DECLARACIÓN</w:t>
      </w:r>
      <w:r w:rsidR="003F6767" w:rsidRPr="006E030D">
        <w:rPr>
          <w:rFonts w:cs="Arial"/>
          <w:b/>
          <w:szCs w:val="24"/>
          <w:lang w:val="es-CO"/>
        </w:rPr>
        <w:t xml:space="preserve"> DE VERIFICACIÓN</w:t>
      </w:r>
      <w:r w:rsidR="0062295E" w:rsidRPr="006E030D">
        <w:rPr>
          <w:rFonts w:cs="Arial"/>
          <w:b/>
          <w:szCs w:val="24"/>
          <w:lang w:val="es-CO"/>
        </w:rPr>
        <w:t xml:space="preserve">. </w:t>
      </w:r>
      <w:r w:rsidR="00932EF9" w:rsidRPr="006E030D">
        <w:rPr>
          <w:rFonts w:cs="Arial"/>
          <w:szCs w:val="24"/>
          <w:lang w:val="es-CO"/>
        </w:rPr>
        <w:t>Est</w:t>
      </w:r>
      <w:r w:rsidR="00360CA3">
        <w:rPr>
          <w:rFonts w:cs="Arial"/>
          <w:szCs w:val="24"/>
          <w:lang w:val="es-CO"/>
        </w:rPr>
        <w:t xml:space="preserve">a </w:t>
      </w:r>
      <w:r w:rsidR="00932EF9" w:rsidRPr="006E030D">
        <w:rPr>
          <w:rFonts w:cs="Arial"/>
          <w:szCs w:val="24"/>
          <w:lang w:val="es-CO"/>
        </w:rPr>
        <w:t xml:space="preserve">debe responder a la metodología definida en la Norma ISO 14064-3:2006 o aquella que la </w:t>
      </w:r>
      <w:r w:rsidR="00A0520C" w:rsidRPr="006E030D">
        <w:rPr>
          <w:rFonts w:cs="Arial"/>
          <w:szCs w:val="24"/>
          <w:lang w:val="es-CO"/>
        </w:rPr>
        <w:t>ajuste y actualice</w:t>
      </w:r>
      <w:r w:rsidR="00932EF9" w:rsidRPr="006E030D">
        <w:rPr>
          <w:rFonts w:cs="Arial"/>
          <w:szCs w:val="24"/>
          <w:lang w:val="es-CO"/>
        </w:rPr>
        <w:t>. Esta declaración se hará por medio de una verificación de inventario de emisiones de GEI de tercera parte, por un organismo de evaluación de conformidad acreditado según lo establecido en el Decreto 1595 de 2015</w:t>
      </w:r>
      <w:r w:rsidR="00A63D8A" w:rsidRPr="006E030D">
        <w:rPr>
          <w:rFonts w:cs="Arial"/>
          <w:szCs w:val="24"/>
          <w:lang w:val="es-CO"/>
        </w:rPr>
        <w:t>.</w:t>
      </w:r>
    </w:p>
    <w:p w14:paraId="7216F592" w14:textId="77777777" w:rsidR="00A9098A" w:rsidRPr="006E030D" w:rsidRDefault="00A9098A">
      <w:pPr>
        <w:pStyle w:val="Textoindependiente2"/>
        <w:rPr>
          <w:rFonts w:cs="Arial"/>
          <w:szCs w:val="24"/>
          <w:lang w:val="es-CO"/>
        </w:rPr>
      </w:pPr>
    </w:p>
    <w:p w14:paraId="76A4AF8B" w14:textId="7B1EAC87" w:rsidR="00A9098A" w:rsidRPr="006E030D" w:rsidRDefault="00A9098A" w:rsidP="00A9098A">
      <w:pPr>
        <w:jc w:val="both"/>
        <w:rPr>
          <w:rFonts w:ascii="Arial" w:hAnsi="Arial" w:cs="Arial"/>
          <w:szCs w:val="24"/>
          <w:lang w:val="es-CO"/>
        </w:rPr>
      </w:pPr>
      <w:r w:rsidRPr="006E030D">
        <w:rPr>
          <w:rFonts w:ascii="Arial" w:hAnsi="Arial" w:cs="Arial"/>
          <w:szCs w:val="24"/>
          <w:lang w:val="es-CO"/>
        </w:rPr>
        <w:t>L</w:t>
      </w:r>
      <w:r w:rsidR="00143C59" w:rsidRPr="006E030D">
        <w:rPr>
          <w:rFonts w:ascii="Arial" w:hAnsi="Arial" w:cs="Arial"/>
          <w:szCs w:val="24"/>
          <w:lang w:val="es-CO"/>
        </w:rPr>
        <w:t>a</w:t>
      </w:r>
      <w:r w:rsidRPr="006E030D">
        <w:rPr>
          <w:rFonts w:ascii="Arial" w:hAnsi="Arial" w:cs="Arial"/>
          <w:szCs w:val="24"/>
          <w:lang w:val="es-CO"/>
        </w:rPr>
        <w:t xml:space="preserve">s </w:t>
      </w:r>
      <w:r w:rsidR="00143C59" w:rsidRPr="006E030D">
        <w:rPr>
          <w:rFonts w:ascii="Arial" w:hAnsi="Arial" w:cs="Arial"/>
          <w:szCs w:val="24"/>
          <w:lang w:val="es-CO"/>
        </w:rPr>
        <w:t>declaraciones</w:t>
      </w:r>
      <w:r w:rsidRPr="006E030D">
        <w:rPr>
          <w:rFonts w:ascii="Arial" w:hAnsi="Arial" w:cs="Arial"/>
          <w:szCs w:val="24"/>
          <w:lang w:val="es-CO"/>
        </w:rPr>
        <w:t xml:space="preserve"> de verificación del inventario de emisiones de GEI deberán ser expedidos por un organismo de verificación de emisiones de GEI acreditado por el Organismo Nacional de Acreditación de Colombia - ONAC o un organismo de acreditación miembro del Foro Internacional de Acreditación (IAF, por sus siglas en inglés) que tenga en su oferta de servicios el programa de acreditación de Organismo de Verificación de Emisiones de GEI, bajo los requisitos de la norma ISO14065.</w:t>
      </w:r>
    </w:p>
    <w:p w14:paraId="26EF57D1" w14:textId="77777777" w:rsidR="00A9098A" w:rsidRPr="006E030D" w:rsidRDefault="00A9098A" w:rsidP="00A9098A">
      <w:pPr>
        <w:jc w:val="both"/>
        <w:rPr>
          <w:rFonts w:ascii="Arial" w:hAnsi="Arial" w:cs="Arial"/>
          <w:szCs w:val="24"/>
          <w:lang w:val="es-CO"/>
        </w:rPr>
      </w:pPr>
    </w:p>
    <w:p w14:paraId="75D7E622" w14:textId="432D788C" w:rsidR="00A9098A" w:rsidRPr="006E030D" w:rsidRDefault="00A9098A">
      <w:pPr>
        <w:pStyle w:val="Textoindependiente2"/>
        <w:rPr>
          <w:rFonts w:cs="Arial"/>
          <w:szCs w:val="24"/>
          <w:lang w:val="es-CO"/>
        </w:rPr>
      </w:pPr>
      <w:r w:rsidRPr="006E030D">
        <w:rPr>
          <w:rFonts w:cs="Arial"/>
          <w:szCs w:val="24"/>
          <w:lang w:val="es-CO"/>
        </w:rPr>
        <w:t xml:space="preserve">Cuando exista el Acuerdo de Reconocimiento Mutuo (MLA, por sus siglas en ingles) de IAF para el programa de acreditación de organismos de verificación de emisiones de GEI, el verificador deberá estar acreditado por ONAC o un organismo de acreditación miembro signatario de dicho acuerdo de reconocimiento.  </w:t>
      </w:r>
    </w:p>
    <w:p w14:paraId="5FB30316" w14:textId="77777777" w:rsidR="00A9098A" w:rsidRPr="006E030D" w:rsidRDefault="00A9098A">
      <w:pPr>
        <w:pStyle w:val="Textoindependiente2"/>
        <w:rPr>
          <w:rFonts w:cs="Arial"/>
          <w:szCs w:val="24"/>
          <w:lang w:val="es-CO"/>
        </w:rPr>
      </w:pPr>
    </w:p>
    <w:p w14:paraId="224A2BFE" w14:textId="77777777" w:rsidR="00A9098A" w:rsidRPr="006E030D" w:rsidRDefault="00A9098A" w:rsidP="00A9098A">
      <w:pPr>
        <w:pStyle w:val="Textoindependiente2"/>
        <w:rPr>
          <w:rFonts w:cs="Arial"/>
          <w:szCs w:val="24"/>
          <w:lang w:val="es-ES"/>
        </w:rPr>
      </w:pPr>
      <w:r w:rsidRPr="006E030D">
        <w:rPr>
          <w:rFonts w:cs="Arial"/>
          <w:b/>
          <w:szCs w:val="24"/>
          <w:lang w:val="es-CO"/>
        </w:rPr>
        <w:t>PARÁGRAFO 1.-</w:t>
      </w:r>
      <w:r w:rsidRPr="006E030D">
        <w:rPr>
          <w:rFonts w:cs="Arial"/>
          <w:szCs w:val="24"/>
          <w:lang w:val="es-CO"/>
        </w:rPr>
        <w:t xml:space="preserve"> </w:t>
      </w:r>
      <w:r w:rsidRPr="006E030D">
        <w:rPr>
          <w:rFonts w:cs="Arial"/>
          <w:szCs w:val="24"/>
          <w:lang w:val="es-ES"/>
        </w:rPr>
        <w:t xml:space="preserve">El certificado de </w:t>
      </w:r>
      <w:r w:rsidRPr="006E030D">
        <w:rPr>
          <w:rFonts w:cs="Arial"/>
          <w:szCs w:val="24"/>
        </w:rPr>
        <w:t xml:space="preserve">verificación </w:t>
      </w:r>
      <w:r w:rsidRPr="006E030D">
        <w:rPr>
          <w:rFonts w:cs="Arial"/>
          <w:noProof/>
          <w:szCs w:val="24"/>
          <w:lang w:val="es-CO" w:eastAsia="es-MX"/>
        </w:rPr>
        <w:t>del inventario de emisiones de GEI</w:t>
      </w:r>
      <w:r w:rsidRPr="006E030D">
        <w:rPr>
          <w:rFonts w:cs="Arial"/>
          <w:szCs w:val="24"/>
          <w:lang w:val="es-ES"/>
        </w:rPr>
        <w:t xml:space="preserve"> tendrá una vigencia de un año. Antes del vencimiento del término, se deberá reexpedir para garantizar que el nivel de emisiones cumpla con lo establecido en el presente documento. Cabe anotar que este certificado utiliza datos de año vencido, es decir, tendrá vigencia de un año con datos del año inmediatamente anterior. No se podrá certificar años diferentes al anterior a la expedición del mismo.</w:t>
      </w:r>
    </w:p>
    <w:p w14:paraId="128683DF" w14:textId="77777777" w:rsidR="00A9098A" w:rsidRPr="006E030D" w:rsidRDefault="00A9098A" w:rsidP="00A9098A">
      <w:pPr>
        <w:pStyle w:val="Textoindependiente2"/>
        <w:rPr>
          <w:rFonts w:cs="Arial"/>
          <w:szCs w:val="24"/>
          <w:lang w:val="es-ES"/>
        </w:rPr>
      </w:pPr>
    </w:p>
    <w:p w14:paraId="6F1C0DCC" w14:textId="4D7DB842" w:rsidR="00A9098A" w:rsidRPr="006E030D" w:rsidRDefault="00A9098A" w:rsidP="00A9098A">
      <w:pPr>
        <w:pStyle w:val="Textoindependiente2"/>
        <w:rPr>
          <w:rFonts w:cs="Arial"/>
          <w:szCs w:val="24"/>
          <w:lang w:val="es-CO"/>
        </w:rPr>
      </w:pPr>
      <w:r w:rsidRPr="006E030D">
        <w:rPr>
          <w:rFonts w:cs="Arial"/>
          <w:b/>
          <w:szCs w:val="24"/>
        </w:rPr>
        <w:lastRenderedPageBreak/>
        <w:t>PARÁGRAFO 2.-</w:t>
      </w:r>
      <w:r w:rsidRPr="006E030D">
        <w:rPr>
          <w:rFonts w:cs="Arial"/>
          <w:szCs w:val="24"/>
        </w:rPr>
        <w:t xml:space="preserve"> Cada lote de Etanol Anhidro Combustible que se mezcle en el país deberá contar con su respectivo certificado de verificación. En caso de que se cambie el proveedor de dicho producto, deberá obtener nuevamente el certificado de conformidad.</w:t>
      </w:r>
    </w:p>
    <w:p w14:paraId="40708AC0" w14:textId="77777777" w:rsidR="003F6767" w:rsidRPr="006E030D" w:rsidRDefault="003F6767">
      <w:pPr>
        <w:pStyle w:val="Textoindependiente2"/>
        <w:rPr>
          <w:rFonts w:cs="Arial"/>
          <w:szCs w:val="24"/>
          <w:lang w:val="es-CO"/>
        </w:rPr>
      </w:pPr>
    </w:p>
    <w:p w14:paraId="37FA84F3" w14:textId="59EB2FA4" w:rsidR="002167A0" w:rsidRPr="006E030D" w:rsidRDefault="00757727">
      <w:pPr>
        <w:jc w:val="both"/>
        <w:rPr>
          <w:rFonts w:ascii="Arial" w:hAnsi="Arial" w:cs="Arial"/>
          <w:szCs w:val="24"/>
          <w:lang w:val="es-CO"/>
        </w:rPr>
      </w:pPr>
      <w:r w:rsidRPr="006E030D">
        <w:rPr>
          <w:rFonts w:ascii="Arial" w:hAnsi="Arial" w:cs="Arial"/>
          <w:b/>
          <w:szCs w:val="24"/>
          <w:lang w:val="es-CO"/>
        </w:rPr>
        <w:t xml:space="preserve">ARTÍCULO 9.- </w:t>
      </w:r>
      <w:r w:rsidR="003F6767" w:rsidRPr="006E030D">
        <w:rPr>
          <w:rFonts w:ascii="Arial" w:hAnsi="Arial" w:cs="Arial"/>
          <w:b/>
          <w:szCs w:val="24"/>
          <w:lang w:val="es-CO"/>
        </w:rPr>
        <w:t>CERTIFICADO PARA DEMOSTRAR LA CONFORMIDAD.</w:t>
      </w:r>
      <w:r w:rsidR="003F6767" w:rsidRPr="006E030D">
        <w:rPr>
          <w:rStyle w:val="apple-converted-space"/>
          <w:rFonts w:ascii="Arial" w:hAnsi="Arial" w:cs="Arial"/>
          <w:color w:val="000000"/>
          <w:szCs w:val="24"/>
          <w:shd w:val="clear" w:color="auto" w:fill="FFFFFF"/>
          <w:lang w:val="es-CO"/>
        </w:rPr>
        <w:t> </w:t>
      </w:r>
      <w:r w:rsidR="00E92600" w:rsidRPr="006E030D">
        <w:rPr>
          <w:rFonts w:ascii="Arial" w:hAnsi="Arial" w:cs="Arial"/>
          <w:szCs w:val="24"/>
          <w:lang w:val="es-CO"/>
        </w:rPr>
        <w:t xml:space="preserve">El productor nacional </w:t>
      </w:r>
      <w:r w:rsidR="008B55B4">
        <w:rPr>
          <w:rFonts w:ascii="Arial" w:hAnsi="Arial" w:cs="Arial"/>
          <w:szCs w:val="24"/>
          <w:lang w:val="es-CO"/>
        </w:rPr>
        <w:t>y/</w:t>
      </w:r>
      <w:r w:rsidR="00E92600" w:rsidRPr="006E030D">
        <w:rPr>
          <w:rFonts w:ascii="Arial" w:hAnsi="Arial" w:cs="Arial"/>
          <w:szCs w:val="24"/>
          <w:lang w:val="es-CO"/>
        </w:rPr>
        <w:t xml:space="preserve">o el importador, únicamente podrán entregar Etanol Anhidro Combustible Desnaturalizado al distribuidor mayorista siempre y cuando presente el certificado de </w:t>
      </w:r>
      <w:r w:rsidR="002167A0">
        <w:rPr>
          <w:rFonts w:ascii="Arial" w:hAnsi="Arial" w:cs="Arial"/>
          <w:szCs w:val="24"/>
          <w:lang w:val="es-CO"/>
        </w:rPr>
        <w:t xml:space="preserve">conformidad </w:t>
      </w:r>
      <w:r w:rsidR="002167A0" w:rsidRPr="006E030D">
        <w:rPr>
          <w:rFonts w:ascii="Arial" w:hAnsi="Arial" w:cs="Arial"/>
          <w:szCs w:val="24"/>
          <w:lang w:val="es-CO"/>
        </w:rPr>
        <w:t>del proceso de producción Etanol Anhidro Combustible Desnaturalizado</w:t>
      </w:r>
      <w:r w:rsidR="002167A0">
        <w:rPr>
          <w:rFonts w:ascii="Arial" w:hAnsi="Arial" w:cs="Arial"/>
          <w:szCs w:val="24"/>
          <w:lang w:val="es-CO"/>
        </w:rPr>
        <w:t xml:space="preserve">, el cual debe ser emitido por una tercera parte, es decir, </w:t>
      </w:r>
      <w:r w:rsidR="002167A0" w:rsidRPr="002167A0">
        <w:rPr>
          <w:rFonts w:ascii="Arial" w:hAnsi="Arial" w:cs="Arial"/>
          <w:szCs w:val="24"/>
          <w:lang w:val="es-CO"/>
        </w:rPr>
        <w:t>por un organismo de evaluación de la conformidad, entiéndase un organismo de verificación de inventarios de GEI acreditado en la ISO14065, en los alcances definidos de la ISO14064</w:t>
      </w:r>
      <w:r w:rsidR="002167A0">
        <w:rPr>
          <w:rFonts w:ascii="Arial" w:hAnsi="Arial" w:cs="Arial"/>
          <w:szCs w:val="24"/>
          <w:lang w:val="es-CO"/>
        </w:rPr>
        <w:t>,</w:t>
      </w:r>
      <w:r w:rsidR="002167A0" w:rsidRPr="002167A0">
        <w:rPr>
          <w:rFonts w:ascii="Arial" w:hAnsi="Arial" w:cs="Arial"/>
          <w:szCs w:val="24"/>
          <w:lang w:val="es-CO"/>
        </w:rPr>
        <w:t xml:space="preserve"> por el organismo de acreditación local o por un signatario de</w:t>
      </w:r>
      <w:r w:rsidR="002167A0">
        <w:rPr>
          <w:rFonts w:ascii="Arial" w:hAnsi="Arial" w:cs="Arial"/>
          <w:szCs w:val="24"/>
          <w:lang w:val="es-CO"/>
        </w:rPr>
        <w:t>l</w:t>
      </w:r>
      <w:r w:rsidR="002167A0" w:rsidRPr="002167A0">
        <w:rPr>
          <w:rFonts w:ascii="Arial" w:hAnsi="Arial" w:cs="Arial"/>
          <w:szCs w:val="24"/>
          <w:lang w:val="es-CO"/>
        </w:rPr>
        <w:t xml:space="preserve"> a</w:t>
      </w:r>
      <w:r w:rsidR="002167A0">
        <w:rPr>
          <w:rFonts w:ascii="Arial" w:hAnsi="Arial" w:cs="Arial"/>
          <w:szCs w:val="24"/>
          <w:lang w:val="es-CO"/>
        </w:rPr>
        <w:t>cuerdo de reconocimiento de IAF para este alcance,</w:t>
      </w:r>
      <w:r w:rsidR="00E92600" w:rsidRPr="006E030D">
        <w:rPr>
          <w:rFonts w:ascii="Arial" w:hAnsi="Arial" w:cs="Arial"/>
          <w:szCs w:val="24"/>
          <w:lang w:val="es-CO"/>
        </w:rPr>
        <w:t xml:space="preserve"> </w:t>
      </w:r>
      <w:r w:rsidR="008B55B4">
        <w:rPr>
          <w:rFonts w:ascii="Arial" w:hAnsi="Arial" w:cs="Arial"/>
          <w:szCs w:val="24"/>
          <w:lang w:val="es-CO"/>
        </w:rPr>
        <w:t>de la cadena productiva hasta</w:t>
      </w:r>
      <w:r w:rsidR="00E92600" w:rsidRPr="006E030D">
        <w:rPr>
          <w:rFonts w:ascii="Arial" w:hAnsi="Arial" w:cs="Arial"/>
          <w:szCs w:val="24"/>
          <w:lang w:val="es-CO"/>
        </w:rPr>
        <w:t xml:space="preserve"> el </w:t>
      </w:r>
      <w:r w:rsidR="008B55B4">
        <w:rPr>
          <w:rFonts w:ascii="Arial" w:hAnsi="Arial" w:cs="Arial"/>
          <w:szCs w:val="24"/>
          <w:lang w:val="es-CO"/>
        </w:rPr>
        <w:t xml:space="preserve">centro </w:t>
      </w:r>
      <w:r w:rsidR="00E92600" w:rsidRPr="006E030D">
        <w:rPr>
          <w:rFonts w:ascii="Arial" w:hAnsi="Arial" w:cs="Arial"/>
          <w:szCs w:val="24"/>
          <w:lang w:val="es-CO"/>
        </w:rPr>
        <w:t>distribuidor mayorista.</w:t>
      </w:r>
      <w:r w:rsidR="002167A0">
        <w:rPr>
          <w:rFonts w:ascii="Arial" w:hAnsi="Arial" w:cs="Arial"/>
          <w:szCs w:val="24"/>
          <w:lang w:val="es-CO"/>
        </w:rPr>
        <w:t xml:space="preserve"> El certificado para demostrar la conformidad</w:t>
      </w:r>
      <w:r w:rsidR="00DF5AB1">
        <w:rPr>
          <w:rFonts w:ascii="Arial" w:hAnsi="Arial" w:cs="Arial"/>
          <w:szCs w:val="24"/>
          <w:lang w:val="es-CO"/>
        </w:rPr>
        <w:t xml:space="preserve"> </w:t>
      </w:r>
      <w:r w:rsidR="00A9098A" w:rsidRPr="006E030D">
        <w:rPr>
          <w:rFonts w:ascii="Arial" w:hAnsi="Arial" w:cs="Arial"/>
          <w:szCs w:val="24"/>
          <w:lang w:val="es-CO"/>
        </w:rPr>
        <w:t xml:space="preserve">deberá </w:t>
      </w:r>
      <w:r w:rsidR="00D20632" w:rsidRPr="006E030D">
        <w:rPr>
          <w:rFonts w:ascii="Arial" w:hAnsi="Arial" w:cs="Arial"/>
          <w:szCs w:val="24"/>
          <w:lang w:val="es-CO"/>
        </w:rPr>
        <w:t>expresar</w:t>
      </w:r>
      <w:r w:rsidR="00A9098A" w:rsidRPr="006E030D">
        <w:rPr>
          <w:rFonts w:ascii="Arial" w:hAnsi="Arial" w:cs="Arial"/>
          <w:szCs w:val="24"/>
          <w:lang w:val="es-CO"/>
        </w:rPr>
        <w:t xml:space="preserve"> el cálculo del indicador de radio o cociente propuesto en el artículo 4, certificar que se encuentra por debajo del límite propuesto según la gradualidad en el artículo 5 y garantizar que este inventario esté verificado, es decir, cuente con la declaración de verificación.</w:t>
      </w:r>
    </w:p>
    <w:p w14:paraId="7C28EAF4" w14:textId="77777777" w:rsidR="00EC6CFC" w:rsidRPr="006E030D" w:rsidRDefault="00EC6CFC">
      <w:pPr>
        <w:jc w:val="both"/>
        <w:rPr>
          <w:rFonts w:ascii="Arial" w:hAnsi="Arial" w:cs="Arial"/>
          <w:szCs w:val="24"/>
        </w:rPr>
      </w:pPr>
    </w:p>
    <w:p w14:paraId="48CA99A9" w14:textId="6A7CB598" w:rsidR="00EC6CFC" w:rsidRPr="006E030D" w:rsidRDefault="00EC6CFC" w:rsidP="00EC6CFC">
      <w:pPr>
        <w:jc w:val="both"/>
        <w:rPr>
          <w:rFonts w:ascii="Arial" w:hAnsi="Arial" w:cs="Arial"/>
          <w:szCs w:val="24"/>
        </w:rPr>
      </w:pPr>
      <w:r w:rsidRPr="006E030D">
        <w:rPr>
          <w:rFonts w:ascii="Arial" w:hAnsi="Arial" w:cs="Arial"/>
          <w:b/>
          <w:szCs w:val="24"/>
        </w:rPr>
        <w:t xml:space="preserve">PARÁGRAFO </w:t>
      </w:r>
      <w:r w:rsidR="00A9098A" w:rsidRPr="006E030D">
        <w:rPr>
          <w:rFonts w:ascii="Arial" w:hAnsi="Arial" w:cs="Arial"/>
          <w:b/>
          <w:szCs w:val="24"/>
        </w:rPr>
        <w:t>1</w:t>
      </w:r>
      <w:r w:rsidRPr="006E030D">
        <w:rPr>
          <w:rFonts w:ascii="Arial" w:hAnsi="Arial" w:cs="Arial"/>
          <w:b/>
          <w:szCs w:val="24"/>
        </w:rPr>
        <w:t>:</w:t>
      </w:r>
      <w:r w:rsidRPr="006E030D">
        <w:rPr>
          <w:rFonts w:ascii="Arial" w:hAnsi="Arial" w:cs="Arial"/>
          <w:szCs w:val="24"/>
        </w:rPr>
        <w:t xml:space="preserve"> En caso de que el inventario no cumpla con el parámetro establecido en artículo 5 o el certificado no se encuentre vigente, el distribuidor mayorista deberá rechazarlo e informar al proveedor.</w:t>
      </w:r>
    </w:p>
    <w:p w14:paraId="1F75CE86" w14:textId="77777777" w:rsidR="00932EF9" w:rsidRPr="006E030D" w:rsidRDefault="00932EF9">
      <w:pPr>
        <w:jc w:val="both"/>
        <w:rPr>
          <w:rFonts w:ascii="Arial" w:hAnsi="Arial" w:cs="Arial"/>
          <w:szCs w:val="24"/>
        </w:rPr>
      </w:pPr>
    </w:p>
    <w:p w14:paraId="0580B443" w14:textId="50286351" w:rsidR="00932EF9" w:rsidRPr="006E030D" w:rsidRDefault="00757727" w:rsidP="004952A8">
      <w:pPr>
        <w:jc w:val="both"/>
        <w:rPr>
          <w:rFonts w:ascii="Arial" w:hAnsi="Arial" w:cs="Arial"/>
          <w:szCs w:val="24"/>
        </w:rPr>
      </w:pPr>
      <w:r w:rsidRPr="006E030D">
        <w:rPr>
          <w:rFonts w:ascii="Arial" w:hAnsi="Arial" w:cs="Arial"/>
          <w:b/>
          <w:szCs w:val="24"/>
        </w:rPr>
        <w:t xml:space="preserve">ARTÍCULO 10. </w:t>
      </w:r>
      <w:r w:rsidR="00932EF9" w:rsidRPr="006E030D">
        <w:rPr>
          <w:rFonts w:ascii="Arial" w:hAnsi="Arial" w:cs="Arial"/>
          <w:b/>
          <w:szCs w:val="24"/>
        </w:rPr>
        <w:t>REMISIÓN DE INFORMACIÓN.</w:t>
      </w:r>
      <w:r w:rsidR="00932EF9" w:rsidRPr="006E030D">
        <w:rPr>
          <w:rFonts w:ascii="Arial" w:hAnsi="Arial" w:cs="Arial"/>
          <w:szCs w:val="24"/>
        </w:rPr>
        <w:t xml:space="preserve"> El agente económico que pretenda utilizar el </w:t>
      </w:r>
      <w:r w:rsidR="00C706F4" w:rsidRPr="006E030D">
        <w:rPr>
          <w:rFonts w:ascii="Arial" w:hAnsi="Arial" w:cs="Arial"/>
          <w:szCs w:val="24"/>
        </w:rPr>
        <w:t xml:space="preserve">Etanol Anhidro Combustible Desnaturalizado </w:t>
      </w:r>
      <w:r w:rsidR="00932EF9" w:rsidRPr="006E030D">
        <w:rPr>
          <w:rFonts w:ascii="Arial" w:hAnsi="Arial" w:cs="Arial"/>
          <w:szCs w:val="24"/>
        </w:rPr>
        <w:t xml:space="preserve">para mezcla, deberá remitir </w:t>
      </w:r>
      <w:r w:rsidR="00A609C1">
        <w:rPr>
          <w:rFonts w:ascii="Arial" w:hAnsi="Arial" w:cs="Arial"/>
          <w:szCs w:val="24"/>
        </w:rPr>
        <w:t xml:space="preserve">a la Dirección de Cambio Climático del </w:t>
      </w:r>
      <w:r w:rsidR="00932EF9" w:rsidRPr="006E030D">
        <w:rPr>
          <w:rFonts w:ascii="Arial" w:hAnsi="Arial" w:cs="Arial"/>
          <w:szCs w:val="24"/>
        </w:rPr>
        <w:t>Ministerio de Ambiente y Desarrollo Sostenible, previo a la utilización, el Informe de Gases de Efecto Invernadero</w:t>
      </w:r>
      <w:r w:rsidR="00360CA3">
        <w:rPr>
          <w:rFonts w:ascii="Arial" w:hAnsi="Arial" w:cs="Arial"/>
          <w:szCs w:val="24"/>
        </w:rPr>
        <w:t>, la Declaración de Verificación</w:t>
      </w:r>
      <w:r w:rsidR="00932EF9" w:rsidRPr="006E030D">
        <w:rPr>
          <w:rFonts w:ascii="Arial" w:hAnsi="Arial" w:cs="Arial"/>
          <w:szCs w:val="24"/>
        </w:rPr>
        <w:t xml:space="preserve"> y los Certificados para Demostrar la Conformidad en los términos señalados en la presente resolución</w:t>
      </w:r>
      <w:r w:rsidR="00360CA3">
        <w:rPr>
          <w:rFonts w:ascii="Arial" w:hAnsi="Arial" w:cs="Arial"/>
          <w:szCs w:val="24"/>
        </w:rPr>
        <w:t>.</w:t>
      </w:r>
    </w:p>
    <w:p w14:paraId="3590300E" w14:textId="77777777" w:rsidR="00FD1679" w:rsidRPr="006E030D" w:rsidRDefault="00FD1679">
      <w:pPr>
        <w:pStyle w:val="Textoindependiente2"/>
        <w:rPr>
          <w:rFonts w:cs="Arial"/>
          <w:szCs w:val="24"/>
          <w:lang w:val="es-CO"/>
        </w:rPr>
      </w:pPr>
    </w:p>
    <w:p w14:paraId="77904806" w14:textId="77777777" w:rsidR="00D93205" w:rsidRPr="006E030D" w:rsidRDefault="00757727">
      <w:pPr>
        <w:pStyle w:val="Textoindependiente2"/>
        <w:rPr>
          <w:rFonts w:cs="Arial"/>
          <w:szCs w:val="24"/>
          <w:lang w:val="es-ES"/>
        </w:rPr>
      </w:pPr>
      <w:r w:rsidRPr="006E030D">
        <w:rPr>
          <w:rFonts w:cs="Arial"/>
          <w:b/>
          <w:szCs w:val="24"/>
          <w:lang w:val="es-CO"/>
        </w:rPr>
        <w:t xml:space="preserve">ARTÍCULO 11. </w:t>
      </w:r>
      <w:r w:rsidR="00E62291" w:rsidRPr="006E030D">
        <w:rPr>
          <w:rFonts w:cs="Arial"/>
          <w:b/>
          <w:szCs w:val="24"/>
          <w:lang w:val="es-CO"/>
        </w:rPr>
        <w:t xml:space="preserve">DE LA ENTREGA DEL CERTIFICADO. </w:t>
      </w:r>
      <w:r w:rsidR="000734CF" w:rsidRPr="006E030D">
        <w:rPr>
          <w:rFonts w:cs="Arial"/>
          <w:szCs w:val="24"/>
          <w:lang w:val="es-ES"/>
        </w:rPr>
        <w:t>El certificado de verificación del inventario de emisiones de GEI y el soporte técnico deberán remitirse en español o en otro idioma con su respectiva traducción oficial al español.</w:t>
      </w:r>
    </w:p>
    <w:p w14:paraId="7527FE32" w14:textId="77777777" w:rsidR="00B706E7" w:rsidRPr="006E030D" w:rsidRDefault="00B706E7">
      <w:pPr>
        <w:pStyle w:val="Textoindependiente2"/>
        <w:rPr>
          <w:rFonts w:cs="Arial"/>
          <w:szCs w:val="24"/>
          <w:lang w:val="es-ES"/>
        </w:rPr>
      </w:pPr>
    </w:p>
    <w:p w14:paraId="1A4FB349" w14:textId="4B166AA6" w:rsidR="006D0271" w:rsidRPr="006E030D" w:rsidRDefault="00757727">
      <w:pPr>
        <w:pStyle w:val="Textoindependiente2"/>
        <w:rPr>
          <w:rFonts w:cs="Arial"/>
          <w:szCs w:val="24"/>
          <w:lang w:val="es-CO"/>
        </w:rPr>
      </w:pPr>
      <w:r w:rsidRPr="006E030D">
        <w:rPr>
          <w:rFonts w:cs="Arial"/>
          <w:b/>
          <w:szCs w:val="24"/>
          <w:lang w:val="es-CO"/>
        </w:rPr>
        <w:t xml:space="preserve">ARTÍCULO 12. </w:t>
      </w:r>
      <w:r w:rsidR="006D0271" w:rsidRPr="006E030D">
        <w:rPr>
          <w:rFonts w:cs="Arial"/>
          <w:b/>
          <w:szCs w:val="24"/>
          <w:lang w:val="es-CO"/>
        </w:rPr>
        <w:t xml:space="preserve">VIGENCIA DE LA CERTIFICACIÓN DE </w:t>
      </w:r>
      <w:r w:rsidR="00A8349C" w:rsidRPr="006E030D">
        <w:rPr>
          <w:rFonts w:cs="Arial"/>
          <w:b/>
          <w:szCs w:val="24"/>
          <w:lang w:val="es-CO"/>
        </w:rPr>
        <w:t>EMISIONES</w:t>
      </w:r>
      <w:r w:rsidR="006D0271" w:rsidRPr="006E030D">
        <w:rPr>
          <w:rFonts w:cs="Arial"/>
          <w:b/>
          <w:szCs w:val="24"/>
          <w:lang w:val="es-CO"/>
        </w:rPr>
        <w:t xml:space="preserve">. </w:t>
      </w:r>
      <w:r w:rsidR="000734CF" w:rsidRPr="006E030D">
        <w:rPr>
          <w:rFonts w:cs="Arial"/>
          <w:szCs w:val="24"/>
          <w:lang w:val="es-CO"/>
        </w:rPr>
        <w:t xml:space="preserve">La verificación del inventario de emisiones de GEI para </w:t>
      </w:r>
      <w:r w:rsidR="008B55B4">
        <w:rPr>
          <w:rFonts w:cs="Arial"/>
          <w:szCs w:val="24"/>
          <w:lang w:val="es-CO"/>
        </w:rPr>
        <w:t>la cadena productiva</w:t>
      </w:r>
      <w:r w:rsidR="000734CF" w:rsidRPr="006E030D">
        <w:rPr>
          <w:rFonts w:cs="Arial"/>
          <w:szCs w:val="24"/>
          <w:lang w:val="es-CO"/>
        </w:rPr>
        <w:t xml:space="preserve"> del </w:t>
      </w:r>
      <w:r w:rsidR="00832720" w:rsidRPr="006E030D">
        <w:rPr>
          <w:rFonts w:cs="Arial"/>
          <w:szCs w:val="24"/>
          <w:lang w:val="es-CO"/>
        </w:rPr>
        <w:t>Etanol Anhid</w:t>
      </w:r>
      <w:r w:rsidR="00832720">
        <w:rPr>
          <w:rFonts w:cs="Arial"/>
          <w:szCs w:val="24"/>
          <w:lang w:val="es-CO"/>
        </w:rPr>
        <w:t>ro Combustible Desnaturalizado</w:t>
      </w:r>
      <w:r w:rsidR="00832720" w:rsidRPr="006E030D">
        <w:rPr>
          <w:rFonts w:cs="Arial"/>
          <w:szCs w:val="24"/>
          <w:lang w:val="es-CO"/>
        </w:rPr>
        <w:t xml:space="preserve"> </w:t>
      </w:r>
      <w:r w:rsidR="008B55B4">
        <w:rPr>
          <w:rFonts w:cs="Arial"/>
          <w:szCs w:val="24"/>
          <w:lang w:val="es-CO"/>
        </w:rPr>
        <w:t xml:space="preserve">hasta </w:t>
      </w:r>
      <w:r w:rsidR="000734CF" w:rsidRPr="006E030D">
        <w:rPr>
          <w:rFonts w:cs="Arial"/>
          <w:szCs w:val="24"/>
          <w:lang w:val="es-CO"/>
        </w:rPr>
        <w:t>el centro de abasto mayorista, es válida por un periodo de un (1) año, contado a partir de su expedición.</w:t>
      </w:r>
    </w:p>
    <w:p w14:paraId="7E9DB961" w14:textId="77777777" w:rsidR="003F6767" w:rsidRPr="006E030D" w:rsidRDefault="003F6767">
      <w:pPr>
        <w:pStyle w:val="Textoindependiente2"/>
        <w:rPr>
          <w:rFonts w:cs="Arial"/>
          <w:szCs w:val="24"/>
          <w:lang w:val="es-CO"/>
        </w:rPr>
      </w:pPr>
    </w:p>
    <w:p w14:paraId="03DDB17B" w14:textId="77777777" w:rsidR="00A56A7C" w:rsidRPr="006E030D" w:rsidRDefault="00A56A7C">
      <w:pPr>
        <w:pStyle w:val="Textoindependiente2"/>
        <w:rPr>
          <w:rFonts w:cs="Arial"/>
          <w:szCs w:val="24"/>
          <w:lang w:val="es-CO"/>
        </w:rPr>
      </w:pPr>
      <w:r w:rsidRPr="006E030D">
        <w:rPr>
          <w:rFonts w:cs="Arial"/>
          <w:b/>
          <w:szCs w:val="24"/>
          <w:lang w:val="es-CO"/>
        </w:rPr>
        <w:t>A</w:t>
      </w:r>
      <w:r w:rsidR="00DE08C6" w:rsidRPr="006E030D">
        <w:rPr>
          <w:rFonts w:cs="Arial"/>
          <w:b/>
          <w:szCs w:val="24"/>
          <w:lang w:val="es-CO"/>
        </w:rPr>
        <w:t xml:space="preserve">rtículo </w:t>
      </w:r>
      <w:r w:rsidR="00AA02A6" w:rsidRPr="006E030D">
        <w:rPr>
          <w:rFonts w:cs="Arial"/>
          <w:b/>
          <w:szCs w:val="24"/>
          <w:lang w:val="es-CO"/>
        </w:rPr>
        <w:t>1</w:t>
      </w:r>
      <w:r w:rsidR="00147ED9" w:rsidRPr="006E030D">
        <w:rPr>
          <w:rFonts w:cs="Arial"/>
          <w:b/>
          <w:szCs w:val="24"/>
          <w:lang w:val="es-CO"/>
        </w:rPr>
        <w:t>3</w:t>
      </w:r>
      <w:r w:rsidRPr="006E030D">
        <w:rPr>
          <w:rFonts w:cs="Arial"/>
          <w:b/>
          <w:szCs w:val="24"/>
          <w:lang w:val="es-CO"/>
        </w:rPr>
        <w:t xml:space="preserve">.  SANCIONES. </w:t>
      </w:r>
      <w:r w:rsidRPr="006E030D">
        <w:rPr>
          <w:rFonts w:cs="Arial"/>
          <w:szCs w:val="24"/>
          <w:lang w:val="es-CO"/>
        </w:rPr>
        <w:t>El incumplimiento de las disposiciones señaladas en la presente resolución dará lugar a la</w:t>
      </w:r>
      <w:r w:rsidR="00DB09F6" w:rsidRPr="006E030D">
        <w:rPr>
          <w:rFonts w:cs="Arial"/>
          <w:szCs w:val="24"/>
          <w:lang w:val="es-CO"/>
        </w:rPr>
        <w:t xml:space="preserve"> </w:t>
      </w:r>
      <w:r w:rsidRPr="006E030D">
        <w:rPr>
          <w:rFonts w:cs="Arial"/>
          <w:szCs w:val="24"/>
          <w:lang w:val="es-CO"/>
        </w:rPr>
        <w:t xml:space="preserve">imposición </w:t>
      </w:r>
      <w:r w:rsidR="00DB09F6" w:rsidRPr="006E030D">
        <w:rPr>
          <w:rFonts w:cs="Arial"/>
          <w:szCs w:val="24"/>
          <w:lang w:val="es-CO"/>
        </w:rPr>
        <w:t>de las medidas preventivas o sancionatorias establecidas en la Ley 1333 de 2009, o la norma que la modifiq</w:t>
      </w:r>
      <w:r w:rsidR="003A52D2" w:rsidRPr="006E030D">
        <w:rPr>
          <w:rFonts w:cs="Arial"/>
          <w:szCs w:val="24"/>
          <w:lang w:val="es-CO"/>
        </w:rPr>
        <w:t>ue o sustituya.</w:t>
      </w:r>
    </w:p>
    <w:p w14:paraId="6AEE7D3E" w14:textId="77777777" w:rsidR="00852108" w:rsidRPr="006E030D" w:rsidRDefault="00852108">
      <w:pPr>
        <w:pStyle w:val="Textoindependiente2"/>
        <w:rPr>
          <w:rFonts w:cs="Arial"/>
          <w:b/>
          <w:szCs w:val="24"/>
          <w:lang w:val="es-CO"/>
        </w:rPr>
      </w:pPr>
    </w:p>
    <w:p w14:paraId="5A47B140" w14:textId="77777777" w:rsidR="00333FEB" w:rsidRPr="006E030D" w:rsidRDefault="00333FEB">
      <w:pPr>
        <w:pStyle w:val="Textoindependiente2"/>
        <w:rPr>
          <w:rFonts w:cs="Arial"/>
          <w:szCs w:val="24"/>
          <w:lang w:val="es-CO"/>
        </w:rPr>
      </w:pPr>
      <w:r w:rsidRPr="006E030D">
        <w:rPr>
          <w:rFonts w:cs="Arial"/>
          <w:b/>
          <w:szCs w:val="24"/>
          <w:lang w:val="es-CO"/>
        </w:rPr>
        <w:t xml:space="preserve">Artículo </w:t>
      </w:r>
      <w:r w:rsidR="00587F88" w:rsidRPr="006E030D">
        <w:rPr>
          <w:rFonts w:cs="Arial"/>
          <w:b/>
          <w:szCs w:val="24"/>
          <w:lang w:val="es-CO"/>
        </w:rPr>
        <w:t>1</w:t>
      </w:r>
      <w:r w:rsidR="00147ED9" w:rsidRPr="006E030D">
        <w:rPr>
          <w:rFonts w:cs="Arial"/>
          <w:b/>
          <w:szCs w:val="24"/>
          <w:lang w:val="es-CO"/>
        </w:rPr>
        <w:t>4</w:t>
      </w:r>
      <w:r w:rsidRPr="006E030D">
        <w:rPr>
          <w:rFonts w:cs="Arial"/>
          <w:b/>
          <w:szCs w:val="24"/>
          <w:lang w:val="es-CO"/>
        </w:rPr>
        <w:t>.  VIGENCIA.</w:t>
      </w:r>
      <w:r w:rsidR="003A52D2" w:rsidRPr="006E030D">
        <w:rPr>
          <w:rFonts w:cs="Arial"/>
          <w:szCs w:val="24"/>
          <w:lang w:val="es-CO"/>
        </w:rPr>
        <w:t xml:space="preserve"> La presente resolución entrara a regir en un término de</w:t>
      </w:r>
      <w:r w:rsidR="000E21EF" w:rsidRPr="006E030D">
        <w:rPr>
          <w:rFonts w:cs="Arial"/>
          <w:szCs w:val="24"/>
          <w:lang w:val="es-CO"/>
        </w:rPr>
        <w:t xml:space="preserve"> </w:t>
      </w:r>
      <w:r w:rsidR="00CD0620" w:rsidRPr="006E030D">
        <w:rPr>
          <w:rFonts w:cs="Arial"/>
          <w:szCs w:val="24"/>
          <w:lang w:val="es-CO"/>
        </w:rPr>
        <w:t>(</w:t>
      </w:r>
      <w:r w:rsidR="00F74838" w:rsidRPr="006E030D">
        <w:rPr>
          <w:rFonts w:cs="Arial"/>
          <w:szCs w:val="24"/>
          <w:lang w:val="es-CO"/>
        </w:rPr>
        <w:t>3</w:t>
      </w:r>
      <w:r w:rsidR="00CD0620" w:rsidRPr="006E030D">
        <w:rPr>
          <w:rFonts w:cs="Arial"/>
          <w:szCs w:val="24"/>
          <w:lang w:val="es-CO"/>
        </w:rPr>
        <w:t>) meses</w:t>
      </w:r>
      <w:r w:rsidR="003A52D2" w:rsidRPr="006E030D">
        <w:rPr>
          <w:rFonts w:cs="Arial"/>
          <w:szCs w:val="24"/>
          <w:lang w:val="es-CO"/>
        </w:rPr>
        <w:t>, contados</w:t>
      </w:r>
      <w:r w:rsidR="00CD0620" w:rsidRPr="006E030D">
        <w:rPr>
          <w:rFonts w:cs="Arial"/>
          <w:szCs w:val="24"/>
          <w:lang w:val="es-CO"/>
        </w:rPr>
        <w:t xml:space="preserve"> </w:t>
      </w:r>
      <w:r w:rsidRPr="006E030D">
        <w:rPr>
          <w:rFonts w:cs="Arial"/>
          <w:szCs w:val="24"/>
          <w:lang w:val="es-CO"/>
        </w:rPr>
        <w:t xml:space="preserve">a partir de la fecha de </w:t>
      </w:r>
      <w:r w:rsidR="00445DF6" w:rsidRPr="006E030D">
        <w:rPr>
          <w:rFonts w:cs="Arial"/>
          <w:szCs w:val="24"/>
          <w:lang w:val="es-CO"/>
        </w:rPr>
        <w:t xml:space="preserve">publicación en el </w:t>
      </w:r>
      <w:r w:rsidR="00133EBE" w:rsidRPr="006E030D">
        <w:rPr>
          <w:rFonts w:cs="Arial"/>
          <w:szCs w:val="24"/>
          <w:lang w:val="es-CO"/>
        </w:rPr>
        <w:t>D</w:t>
      </w:r>
      <w:r w:rsidR="00445DF6" w:rsidRPr="006E030D">
        <w:rPr>
          <w:rFonts w:cs="Arial"/>
          <w:szCs w:val="24"/>
          <w:lang w:val="es-CO"/>
        </w:rPr>
        <w:t xml:space="preserve">iario </w:t>
      </w:r>
      <w:r w:rsidR="00133EBE" w:rsidRPr="006E030D">
        <w:rPr>
          <w:rFonts w:cs="Arial"/>
          <w:szCs w:val="24"/>
          <w:lang w:val="es-CO"/>
        </w:rPr>
        <w:t>O</w:t>
      </w:r>
      <w:r w:rsidR="00445DF6" w:rsidRPr="006E030D">
        <w:rPr>
          <w:rFonts w:cs="Arial"/>
          <w:szCs w:val="24"/>
          <w:lang w:val="es-CO"/>
        </w:rPr>
        <w:t>ficial</w:t>
      </w:r>
      <w:r w:rsidRPr="006E030D">
        <w:rPr>
          <w:rFonts w:cs="Arial"/>
          <w:szCs w:val="24"/>
          <w:lang w:val="es-CO"/>
        </w:rPr>
        <w:t>.</w:t>
      </w:r>
    </w:p>
    <w:p w14:paraId="0B67DCAA" w14:textId="77777777" w:rsidR="00F915C6" w:rsidRPr="006E030D" w:rsidRDefault="00F915C6">
      <w:pPr>
        <w:pStyle w:val="Textoindependiente2"/>
        <w:rPr>
          <w:rFonts w:cs="Arial"/>
          <w:szCs w:val="24"/>
          <w:lang w:val="es-CO"/>
        </w:rPr>
      </w:pPr>
    </w:p>
    <w:p w14:paraId="2A891544" w14:textId="77777777" w:rsidR="00F915C6" w:rsidRPr="006E030D" w:rsidRDefault="00F915C6">
      <w:pPr>
        <w:pStyle w:val="Textoindependiente2"/>
        <w:rPr>
          <w:rFonts w:cs="Arial"/>
          <w:szCs w:val="24"/>
          <w:lang w:val="es-CO"/>
        </w:rPr>
      </w:pPr>
    </w:p>
    <w:p w14:paraId="68018B52" w14:textId="77777777" w:rsidR="00F915C6" w:rsidRPr="006E030D" w:rsidRDefault="00F915C6">
      <w:pPr>
        <w:pStyle w:val="Ttulo4"/>
        <w:rPr>
          <w:rFonts w:ascii="Arial" w:hAnsi="Arial" w:cs="Arial"/>
          <w:b/>
          <w:sz w:val="24"/>
          <w:szCs w:val="24"/>
          <w:lang w:val="es-CO"/>
        </w:rPr>
      </w:pPr>
    </w:p>
    <w:p w14:paraId="1E4ABCC8" w14:textId="77777777" w:rsidR="000D2B9D" w:rsidRPr="006E030D" w:rsidRDefault="000D2B9D">
      <w:pPr>
        <w:pStyle w:val="Ttulo4"/>
        <w:ind w:left="-284"/>
        <w:rPr>
          <w:rFonts w:ascii="Arial" w:hAnsi="Arial" w:cs="Arial"/>
          <w:b/>
          <w:sz w:val="24"/>
          <w:szCs w:val="24"/>
          <w:lang w:val="es-CO"/>
        </w:rPr>
      </w:pPr>
      <w:r w:rsidRPr="006E030D">
        <w:rPr>
          <w:rFonts w:ascii="Arial" w:hAnsi="Arial" w:cs="Arial"/>
          <w:b/>
          <w:sz w:val="24"/>
          <w:szCs w:val="24"/>
          <w:lang w:val="es-CO"/>
        </w:rPr>
        <w:t xml:space="preserve"> </w:t>
      </w:r>
      <w:r w:rsidR="00B02F25" w:rsidRPr="006E030D">
        <w:rPr>
          <w:rFonts w:ascii="Arial" w:hAnsi="Arial" w:cs="Arial"/>
          <w:b/>
          <w:sz w:val="24"/>
          <w:szCs w:val="24"/>
          <w:lang w:val="es-CO"/>
        </w:rPr>
        <w:t>PUBLI</w:t>
      </w:r>
      <w:r w:rsidR="007053D8" w:rsidRPr="006E030D">
        <w:rPr>
          <w:rFonts w:ascii="Arial" w:hAnsi="Arial" w:cs="Arial"/>
          <w:b/>
          <w:sz w:val="24"/>
          <w:szCs w:val="24"/>
          <w:lang w:val="es-CO"/>
        </w:rPr>
        <w:t xml:space="preserve">QUESE </w:t>
      </w:r>
      <w:r w:rsidRPr="006E030D">
        <w:rPr>
          <w:rFonts w:ascii="Arial" w:hAnsi="Arial" w:cs="Arial"/>
          <w:b/>
          <w:sz w:val="24"/>
          <w:szCs w:val="24"/>
          <w:lang w:val="es-CO"/>
        </w:rPr>
        <w:t>Y CÚMPLASE</w:t>
      </w:r>
    </w:p>
    <w:p w14:paraId="3438FF07" w14:textId="77777777" w:rsidR="000D2B9D" w:rsidRPr="006E030D" w:rsidRDefault="000D2B9D">
      <w:pPr>
        <w:ind w:left="-284"/>
        <w:jc w:val="center"/>
        <w:rPr>
          <w:rFonts w:ascii="Arial" w:hAnsi="Arial" w:cs="Arial"/>
          <w:szCs w:val="24"/>
          <w:lang w:val="es-CO"/>
        </w:rPr>
      </w:pPr>
      <w:r w:rsidRPr="006E030D">
        <w:rPr>
          <w:rFonts w:ascii="Arial" w:hAnsi="Arial" w:cs="Arial"/>
          <w:szCs w:val="24"/>
          <w:lang w:val="es-CO"/>
        </w:rPr>
        <w:t>Dada en Bogotá, D.C. a los</w:t>
      </w:r>
    </w:p>
    <w:p w14:paraId="099C7621" w14:textId="77777777" w:rsidR="000D2B9D" w:rsidRPr="006E030D" w:rsidRDefault="000D2B9D">
      <w:pPr>
        <w:ind w:left="-284"/>
        <w:jc w:val="center"/>
        <w:rPr>
          <w:rFonts w:ascii="Arial" w:hAnsi="Arial" w:cs="Arial"/>
          <w:szCs w:val="24"/>
          <w:lang w:val="es-CO"/>
        </w:rPr>
      </w:pPr>
    </w:p>
    <w:p w14:paraId="5A2EAFDF" w14:textId="77777777" w:rsidR="00FA5BE3" w:rsidRPr="006E030D" w:rsidRDefault="00FA5BE3">
      <w:pPr>
        <w:ind w:left="-284"/>
        <w:jc w:val="center"/>
        <w:rPr>
          <w:rFonts w:ascii="Arial" w:hAnsi="Arial" w:cs="Arial"/>
          <w:szCs w:val="24"/>
          <w:lang w:val="es-CO"/>
        </w:rPr>
      </w:pPr>
    </w:p>
    <w:p w14:paraId="4C1DF1C7" w14:textId="77777777" w:rsidR="00FA5BE3" w:rsidRPr="006E030D" w:rsidRDefault="00FA5BE3">
      <w:pPr>
        <w:ind w:left="-284"/>
        <w:jc w:val="center"/>
        <w:rPr>
          <w:rFonts w:ascii="Arial" w:hAnsi="Arial" w:cs="Arial"/>
          <w:szCs w:val="24"/>
          <w:lang w:val="es-CO"/>
        </w:rPr>
      </w:pPr>
    </w:p>
    <w:p w14:paraId="33D12B1F" w14:textId="77777777" w:rsidR="00003FA4" w:rsidRPr="006E030D" w:rsidRDefault="00003FA4">
      <w:pPr>
        <w:ind w:left="-284"/>
        <w:jc w:val="center"/>
        <w:rPr>
          <w:rFonts w:ascii="Arial" w:hAnsi="Arial" w:cs="Arial"/>
          <w:szCs w:val="24"/>
          <w:lang w:val="es-CO"/>
        </w:rPr>
      </w:pPr>
    </w:p>
    <w:p w14:paraId="29E90F32" w14:textId="77777777" w:rsidR="00CC009F" w:rsidRPr="006E030D" w:rsidRDefault="00CC009F">
      <w:pPr>
        <w:ind w:left="-284"/>
        <w:rPr>
          <w:rFonts w:ascii="Arial" w:hAnsi="Arial" w:cs="Arial"/>
          <w:szCs w:val="24"/>
          <w:lang w:val="es-CO"/>
        </w:rPr>
      </w:pPr>
    </w:p>
    <w:p w14:paraId="6CF8C5C1" w14:textId="77777777" w:rsidR="00EC7507" w:rsidRPr="006E030D" w:rsidRDefault="00EC7507">
      <w:pPr>
        <w:ind w:left="-284"/>
        <w:rPr>
          <w:rFonts w:ascii="Arial" w:hAnsi="Arial" w:cs="Arial"/>
          <w:b/>
          <w:bCs/>
          <w:szCs w:val="24"/>
          <w:lang w:val="es-CO"/>
        </w:rPr>
      </w:pPr>
    </w:p>
    <w:p w14:paraId="1EC78017" w14:textId="77777777" w:rsidR="001908C5" w:rsidRPr="006E030D" w:rsidRDefault="00EB5150">
      <w:pPr>
        <w:ind w:left="-284"/>
        <w:jc w:val="center"/>
        <w:rPr>
          <w:rFonts w:ascii="Arial" w:hAnsi="Arial" w:cs="Arial"/>
          <w:b/>
          <w:szCs w:val="24"/>
          <w:lang w:val="es-CO"/>
        </w:rPr>
      </w:pPr>
      <w:r w:rsidRPr="006E030D">
        <w:rPr>
          <w:rFonts w:ascii="Arial" w:hAnsi="Arial" w:cs="Arial"/>
          <w:b/>
          <w:szCs w:val="24"/>
          <w:lang w:val="es-CO"/>
        </w:rPr>
        <w:t xml:space="preserve">LUIS </w:t>
      </w:r>
      <w:r w:rsidR="004E0051" w:rsidRPr="006E030D">
        <w:rPr>
          <w:rFonts w:ascii="Arial" w:hAnsi="Arial" w:cs="Arial"/>
          <w:b/>
          <w:szCs w:val="24"/>
          <w:lang w:val="es-CO"/>
        </w:rPr>
        <w:t xml:space="preserve">GILBERTO </w:t>
      </w:r>
      <w:r w:rsidRPr="006E030D">
        <w:rPr>
          <w:rFonts w:ascii="Arial" w:hAnsi="Arial" w:cs="Arial"/>
          <w:b/>
          <w:szCs w:val="24"/>
          <w:lang w:val="es-CO"/>
        </w:rPr>
        <w:t>MURILLO</w:t>
      </w:r>
      <w:r w:rsidR="00D2464F" w:rsidRPr="006E030D">
        <w:rPr>
          <w:rFonts w:ascii="Arial" w:hAnsi="Arial" w:cs="Arial"/>
          <w:b/>
          <w:szCs w:val="24"/>
          <w:lang w:val="es-CO"/>
        </w:rPr>
        <w:t xml:space="preserve"> URRÚTIA</w:t>
      </w:r>
    </w:p>
    <w:p w14:paraId="6689B94F" w14:textId="77777777" w:rsidR="001908C5" w:rsidRPr="006E030D" w:rsidRDefault="004421E6">
      <w:pPr>
        <w:ind w:left="-284"/>
        <w:jc w:val="center"/>
        <w:rPr>
          <w:rFonts w:ascii="Arial" w:hAnsi="Arial" w:cs="Arial"/>
          <w:szCs w:val="24"/>
          <w:lang w:val="es-CO"/>
        </w:rPr>
      </w:pPr>
      <w:r w:rsidRPr="006E030D">
        <w:rPr>
          <w:rFonts w:ascii="Arial" w:hAnsi="Arial" w:cs="Arial"/>
          <w:szCs w:val="24"/>
          <w:lang w:val="es-CO"/>
        </w:rPr>
        <w:t>Ministro de Ambiente y Desarrollo Sostenible</w:t>
      </w:r>
    </w:p>
    <w:p w14:paraId="4C970C6D" w14:textId="77777777" w:rsidR="001908C5" w:rsidRDefault="001908C5">
      <w:pPr>
        <w:ind w:left="-284"/>
        <w:jc w:val="center"/>
        <w:rPr>
          <w:rFonts w:ascii="Arial" w:hAnsi="Arial" w:cs="Arial"/>
          <w:szCs w:val="24"/>
          <w:lang w:val="es-CO"/>
        </w:rPr>
      </w:pPr>
    </w:p>
    <w:p w14:paraId="2FB640B3" w14:textId="77777777" w:rsidR="00FB4934" w:rsidRDefault="00FB4934">
      <w:pPr>
        <w:ind w:left="-284"/>
        <w:jc w:val="center"/>
        <w:rPr>
          <w:rFonts w:ascii="Arial" w:hAnsi="Arial" w:cs="Arial"/>
          <w:szCs w:val="24"/>
          <w:lang w:val="es-CO"/>
        </w:rPr>
      </w:pPr>
    </w:p>
    <w:p w14:paraId="7DDCD8DB" w14:textId="77777777" w:rsidR="00FB4934" w:rsidRPr="006E030D" w:rsidRDefault="00FB4934">
      <w:pPr>
        <w:ind w:left="-284"/>
        <w:jc w:val="center"/>
        <w:rPr>
          <w:rFonts w:ascii="Arial" w:hAnsi="Arial" w:cs="Arial"/>
          <w:szCs w:val="24"/>
          <w:lang w:val="es-CO"/>
        </w:rPr>
      </w:pPr>
    </w:p>
    <w:p w14:paraId="59C48DAF" w14:textId="77777777" w:rsidR="00BC1425" w:rsidRPr="002E243B" w:rsidRDefault="00FA5BE3">
      <w:pPr>
        <w:ind w:left="-284"/>
        <w:rPr>
          <w:rFonts w:ascii="Arial" w:hAnsi="Arial" w:cs="Arial"/>
          <w:sz w:val="18"/>
          <w:szCs w:val="24"/>
          <w:lang w:val="es-CO"/>
        </w:rPr>
      </w:pPr>
      <w:r w:rsidRPr="002E243B">
        <w:rPr>
          <w:rFonts w:ascii="Arial" w:hAnsi="Arial" w:cs="Arial"/>
          <w:sz w:val="18"/>
          <w:szCs w:val="24"/>
          <w:lang w:val="es-CO"/>
        </w:rPr>
        <w:t>Proyecto: Jonathan Sanchez – Dirección de Cambio Climático</w:t>
      </w:r>
    </w:p>
    <w:p w14:paraId="647C557A" w14:textId="77777777" w:rsidR="00FA5BE3" w:rsidRPr="002E243B" w:rsidRDefault="00FA5BE3">
      <w:pPr>
        <w:ind w:left="-284"/>
        <w:rPr>
          <w:rFonts w:ascii="Arial" w:hAnsi="Arial" w:cs="Arial"/>
          <w:sz w:val="18"/>
          <w:szCs w:val="24"/>
          <w:lang w:val="es-CO"/>
        </w:rPr>
      </w:pPr>
      <w:r w:rsidRPr="002E243B">
        <w:rPr>
          <w:rFonts w:ascii="Arial" w:hAnsi="Arial" w:cs="Arial"/>
          <w:sz w:val="18"/>
          <w:szCs w:val="24"/>
          <w:lang w:val="es-CO"/>
        </w:rPr>
        <w:t xml:space="preserve">Natalia Perez - Oficina Asesora Jurídica </w:t>
      </w:r>
    </w:p>
    <w:p w14:paraId="10E82089" w14:textId="77777777" w:rsidR="00FA5BE3" w:rsidRPr="002E243B" w:rsidRDefault="00FA5BE3">
      <w:pPr>
        <w:ind w:left="-284"/>
        <w:rPr>
          <w:rFonts w:ascii="Arial" w:hAnsi="Arial" w:cs="Arial"/>
          <w:sz w:val="18"/>
          <w:szCs w:val="24"/>
          <w:lang w:val="es-CO"/>
        </w:rPr>
      </w:pPr>
    </w:p>
    <w:p w14:paraId="3434DADF" w14:textId="0B64A90E" w:rsidR="00FA5BE3" w:rsidRPr="002E243B" w:rsidRDefault="00FA5BE3">
      <w:pPr>
        <w:ind w:left="-284"/>
        <w:rPr>
          <w:rFonts w:ascii="Arial" w:hAnsi="Arial" w:cs="Arial"/>
          <w:sz w:val="18"/>
          <w:szCs w:val="24"/>
          <w:lang w:val="es-CO"/>
        </w:rPr>
      </w:pPr>
      <w:r w:rsidRPr="002E243B">
        <w:rPr>
          <w:rFonts w:ascii="Arial" w:hAnsi="Arial" w:cs="Arial"/>
          <w:sz w:val="18"/>
          <w:szCs w:val="24"/>
          <w:lang w:val="es-CO"/>
        </w:rPr>
        <w:t xml:space="preserve">Revisó: Giovanni </w:t>
      </w:r>
      <w:r w:rsidR="00FB4934" w:rsidRPr="002E243B">
        <w:rPr>
          <w:rFonts w:ascii="Arial" w:hAnsi="Arial" w:cs="Arial"/>
          <w:sz w:val="18"/>
          <w:szCs w:val="24"/>
          <w:lang w:val="es-CO"/>
        </w:rPr>
        <w:t>Pabón</w:t>
      </w:r>
      <w:r w:rsidRPr="002E243B">
        <w:rPr>
          <w:rFonts w:ascii="Arial" w:hAnsi="Arial" w:cs="Arial"/>
          <w:sz w:val="18"/>
          <w:szCs w:val="24"/>
          <w:lang w:val="es-CO"/>
        </w:rPr>
        <w:t xml:space="preserve"> - Dirección de Cambio Climático</w:t>
      </w:r>
    </w:p>
    <w:p w14:paraId="6ABD7234" w14:textId="77777777" w:rsidR="00FA5BE3" w:rsidRPr="002E243B" w:rsidRDefault="00FA5BE3">
      <w:pPr>
        <w:ind w:left="-284"/>
        <w:rPr>
          <w:rFonts w:ascii="Arial" w:hAnsi="Arial" w:cs="Arial"/>
          <w:sz w:val="18"/>
          <w:szCs w:val="24"/>
          <w:lang w:val="es-CO"/>
        </w:rPr>
      </w:pPr>
      <w:r w:rsidRPr="002E243B">
        <w:rPr>
          <w:rFonts w:ascii="Arial" w:hAnsi="Arial" w:cs="Arial"/>
          <w:sz w:val="18"/>
          <w:szCs w:val="24"/>
          <w:lang w:val="es-CO"/>
        </w:rPr>
        <w:tab/>
        <w:t>Cristian Carabaly - Oficina Asesora Jurídica</w:t>
      </w:r>
    </w:p>
    <w:p w14:paraId="00D322E4" w14:textId="77777777" w:rsidR="00FA5BE3" w:rsidRPr="002E243B" w:rsidRDefault="00FA5BE3">
      <w:pPr>
        <w:ind w:left="-284"/>
        <w:rPr>
          <w:rFonts w:ascii="Arial" w:hAnsi="Arial" w:cs="Arial"/>
          <w:sz w:val="18"/>
          <w:szCs w:val="24"/>
          <w:lang w:val="es-CO"/>
        </w:rPr>
      </w:pPr>
    </w:p>
    <w:p w14:paraId="3EEE2AD1" w14:textId="1A09C719" w:rsidR="00FA5BE3" w:rsidRPr="002E243B" w:rsidRDefault="00FA5BE3">
      <w:pPr>
        <w:ind w:left="-284"/>
        <w:rPr>
          <w:rFonts w:ascii="Arial" w:hAnsi="Arial" w:cs="Arial"/>
          <w:sz w:val="18"/>
          <w:szCs w:val="24"/>
          <w:lang w:val="es-CO"/>
        </w:rPr>
      </w:pPr>
      <w:r w:rsidRPr="002E243B">
        <w:rPr>
          <w:rFonts w:ascii="Arial" w:hAnsi="Arial" w:cs="Arial"/>
          <w:sz w:val="18"/>
          <w:szCs w:val="24"/>
          <w:lang w:val="es-CO"/>
        </w:rPr>
        <w:t xml:space="preserve">Aprobó: </w:t>
      </w:r>
      <w:r w:rsidR="00FB4934">
        <w:rPr>
          <w:rFonts w:ascii="Arial" w:hAnsi="Arial" w:cs="Arial"/>
          <w:sz w:val="18"/>
          <w:szCs w:val="24"/>
          <w:lang w:val="es-CO"/>
        </w:rPr>
        <w:t>Mariana Rojas</w:t>
      </w:r>
      <w:r w:rsidRPr="002E243B">
        <w:rPr>
          <w:rFonts w:ascii="Arial" w:hAnsi="Arial" w:cs="Arial"/>
          <w:sz w:val="18"/>
          <w:szCs w:val="24"/>
          <w:lang w:val="es-CO"/>
        </w:rPr>
        <w:t xml:space="preserve"> – Director</w:t>
      </w:r>
      <w:r w:rsidR="00FB4934">
        <w:rPr>
          <w:rFonts w:ascii="Arial" w:hAnsi="Arial" w:cs="Arial"/>
          <w:sz w:val="18"/>
          <w:szCs w:val="24"/>
          <w:lang w:val="es-CO"/>
        </w:rPr>
        <w:t>a</w:t>
      </w:r>
      <w:r w:rsidRPr="002E243B">
        <w:rPr>
          <w:rFonts w:ascii="Arial" w:hAnsi="Arial" w:cs="Arial"/>
          <w:sz w:val="18"/>
          <w:szCs w:val="24"/>
          <w:lang w:val="es-CO"/>
        </w:rPr>
        <w:t xml:space="preserve"> de Cambio Climático</w:t>
      </w:r>
    </w:p>
    <w:p w14:paraId="51ED7149" w14:textId="77777777" w:rsidR="00FA5BE3" w:rsidRPr="002E243B" w:rsidRDefault="00FA5BE3">
      <w:pPr>
        <w:ind w:left="-284"/>
        <w:rPr>
          <w:rFonts w:ascii="Arial" w:hAnsi="Arial" w:cs="Arial"/>
          <w:sz w:val="18"/>
          <w:szCs w:val="24"/>
          <w:lang w:val="es-CO"/>
        </w:rPr>
      </w:pPr>
      <w:r w:rsidRPr="002E243B">
        <w:rPr>
          <w:rFonts w:ascii="Arial" w:hAnsi="Arial" w:cs="Arial"/>
          <w:sz w:val="18"/>
          <w:szCs w:val="24"/>
          <w:lang w:val="es-CO"/>
        </w:rPr>
        <w:t>Jaime Asprilla Manyoma – Jefe Oficina Asesora Jurídica</w:t>
      </w:r>
    </w:p>
    <w:p w14:paraId="1D1FEF43" w14:textId="057D1328" w:rsidR="008248F1" w:rsidRPr="002E243B" w:rsidRDefault="00FA5BE3">
      <w:pPr>
        <w:ind w:left="-284"/>
        <w:rPr>
          <w:rFonts w:ascii="Arial" w:hAnsi="Arial" w:cs="Arial"/>
          <w:sz w:val="18"/>
          <w:szCs w:val="24"/>
          <w:lang w:val="es-CO"/>
        </w:rPr>
      </w:pPr>
      <w:r w:rsidRPr="002E243B">
        <w:rPr>
          <w:rFonts w:ascii="Arial" w:hAnsi="Arial" w:cs="Arial"/>
          <w:sz w:val="18"/>
          <w:szCs w:val="24"/>
          <w:lang w:val="es-CO"/>
        </w:rPr>
        <w:t xml:space="preserve">Carlos Botero </w:t>
      </w:r>
      <w:r w:rsidR="00FB4934" w:rsidRPr="002E243B">
        <w:rPr>
          <w:rFonts w:ascii="Arial" w:hAnsi="Arial" w:cs="Arial"/>
          <w:sz w:val="18"/>
          <w:szCs w:val="24"/>
          <w:lang w:val="es-CO"/>
        </w:rPr>
        <w:t>López</w:t>
      </w:r>
      <w:r w:rsidRPr="002E243B">
        <w:rPr>
          <w:rFonts w:ascii="Arial" w:hAnsi="Arial" w:cs="Arial"/>
          <w:sz w:val="18"/>
          <w:szCs w:val="24"/>
          <w:lang w:val="es-CO"/>
        </w:rPr>
        <w:t xml:space="preserve"> – Viceministro de Ambiente y Desarrollo Sostenible</w:t>
      </w:r>
    </w:p>
    <w:p w14:paraId="0842FA51" w14:textId="77777777" w:rsidR="008248F1" w:rsidRPr="002E243B" w:rsidRDefault="008248F1">
      <w:pPr>
        <w:rPr>
          <w:rFonts w:ascii="Arial" w:hAnsi="Arial" w:cs="Arial"/>
          <w:sz w:val="18"/>
          <w:szCs w:val="24"/>
          <w:lang w:val="es-CO"/>
        </w:rPr>
      </w:pPr>
      <w:r w:rsidRPr="002E243B">
        <w:rPr>
          <w:rFonts w:ascii="Arial" w:hAnsi="Arial" w:cs="Arial"/>
          <w:sz w:val="18"/>
          <w:szCs w:val="24"/>
          <w:lang w:val="es-CO"/>
        </w:rPr>
        <w:br w:type="page"/>
      </w:r>
    </w:p>
    <w:p w14:paraId="0FE9A982" w14:textId="0BB4075F" w:rsidR="008248F1" w:rsidRPr="006E030D" w:rsidRDefault="008248F1" w:rsidP="008248F1">
      <w:pPr>
        <w:jc w:val="center"/>
        <w:rPr>
          <w:rFonts w:ascii="Arial" w:hAnsi="Arial" w:cs="Arial"/>
          <w:b/>
          <w:szCs w:val="24"/>
        </w:rPr>
      </w:pPr>
      <w:r w:rsidRPr="006E030D">
        <w:rPr>
          <w:rFonts w:ascii="Arial" w:hAnsi="Arial" w:cs="Arial"/>
          <w:b/>
          <w:szCs w:val="24"/>
        </w:rPr>
        <w:lastRenderedPageBreak/>
        <w:t>ANEXO TÉCNICO</w:t>
      </w:r>
    </w:p>
    <w:p w14:paraId="12189102" w14:textId="77777777" w:rsidR="008248F1" w:rsidRPr="006E030D" w:rsidRDefault="008248F1" w:rsidP="008248F1">
      <w:pPr>
        <w:jc w:val="both"/>
        <w:rPr>
          <w:rFonts w:ascii="Arial" w:hAnsi="Arial" w:cs="Arial"/>
          <w:b/>
          <w:szCs w:val="24"/>
        </w:rPr>
      </w:pPr>
    </w:p>
    <w:p w14:paraId="3516748E" w14:textId="77777777" w:rsidR="008248F1" w:rsidRPr="006E030D" w:rsidRDefault="008248F1" w:rsidP="008248F1">
      <w:pPr>
        <w:jc w:val="both"/>
        <w:rPr>
          <w:rFonts w:ascii="Arial" w:hAnsi="Arial" w:cs="Arial"/>
          <w:b/>
          <w:szCs w:val="24"/>
        </w:rPr>
      </w:pPr>
      <w:r w:rsidRPr="006E030D">
        <w:rPr>
          <w:rFonts w:ascii="Arial" w:hAnsi="Arial" w:cs="Arial"/>
          <w:b/>
          <w:szCs w:val="24"/>
        </w:rPr>
        <w:t>Establecimiento de límites de la organización:</w:t>
      </w:r>
    </w:p>
    <w:p w14:paraId="39822E33" w14:textId="77777777" w:rsidR="008248F1" w:rsidRPr="006E030D" w:rsidRDefault="008248F1" w:rsidP="008248F1">
      <w:pPr>
        <w:jc w:val="both"/>
        <w:rPr>
          <w:rFonts w:ascii="Arial" w:hAnsi="Arial" w:cs="Arial"/>
          <w:szCs w:val="24"/>
        </w:rPr>
      </w:pPr>
      <w:r w:rsidRPr="006E030D">
        <w:rPr>
          <w:rFonts w:ascii="Arial" w:hAnsi="Arial" w:cs="Arial"/>
          <w:szCs w:val="24"/>
        </w:rPr>
        <w:t>Entiéndase límites organizacionales como los procesos de propiedad y de influencia de la organización que tengan que ver directamente con el proceso de producción de alcohol carburante, dejando de lado que la organización sea parte de un grupo empresarial más grande o tenga inversiones en otras organizaciones. Para el caso de las emisiones de GEI del alcohol anhidro combustible dentro de los límites de la organización deberán estar incluidas las siguientes etapas del proceso productivo:</w:t>
      </w:r>
    </w:p>
    <w:p w14:paraId="5233205C" w14:textId="77777777" w:rsidR="008248F1" w:rsidRPr="006E030D" w:rsidRDefault="008248F1" w:rsidP="008248F1">
      <w:pPr>
        <w:pStyle w:val="Prrafodelista"/>
        <w:numPr>
          <w:ilvl w:val="0"/>
          <w:numId w:val="35"/>
        </w:numPr>
        <w:spacing w:after="200" w:line="276" w:lineRule="auto"/>
        <w:contextualSpacing/>
        <w:jc w:val="both"/>
        <w:rPr>
          <w:rFonts w:ascii="Arial" w:hAnsi="Arial" w:cs="Arial"/>
          <w:sz w:val="24"/>
          <w:szCs w:val="24"/>
        </w:rPr>
      </w:pPr>
      <w:r w:rsidRPr="006E030D">
        <w:rPr>
          <w:rFonts w:ascii="Arial" w:hAnsi="Arial" w:cs="Arial"/>
          <w:b/>
          <w:sz w:val="24"/>
          <w:szCs w:val="24"/>
        </w:rPr>
        <w:t>Campo:</w:t>
      </w:r>
      <w:r w:rsidRPr="006E030D">
        <w:rPr>
          <w:rFonts w:ascii="Arial" w:hAnsi="Arial" w:cs="Arial"/>
          <w:sz w:val="24"/>
          <w:szCs w:val="24"/>
        </w:rPr>
        <w:t xml:space="preserve"> comprende el proceso de la siembra del cultivo hasta antes de la cosecha, incluyendo las labores de preparación de terreno, riego y aplicación de insumos (fertilizantes, insecticidas, etc.)</w:t>
      </w:r>
    </w:p>
    <w:p w14:paraId="0E6D4E5B" w14:textId="77777777" w:rsidR="008248F1" w:rsidRPr="006E030D" w:rsidRDefault="008248F1" w:rsidP="008248F1">
      <w:pPr>
        <w:pStyle w:val="Prrafodelista"/>
        <w:numPr>
          <w:ilvl w:val="0"/>
          <w:numId w:val="35"/>
        </w:numPr>
        <w:spacing w:after="200" w:line="276" w:lineRule="auto"/>
        <w:contextualSpacing/>
        <w:jc w:val="both"/>
        <w:rPr>
          <w:rFonts w:ascii="Arial" w:hAnsi="Arial" w:cs="Arial"/>
          <w:sz w:val="24"/>
          <w:szCs w:val="24"/>
        </w:rPr>
      </w:pPr>
      <w:r w:rsidRPr="006E030D">
        <w:rPr>
          <w:rFonts w:ascii="Arial" w:hAnsi="Arial" w:cs="Arial"/>
          <w:b/>
          <w:sz w:val="24"/>
          <w:szCs w:val="24"/>
        </w:rPr>
        <w:t>Cosecha:</w:t>
      </w:r>
      <w:r w:rsidRPr="006E030D">
        <w:rPr>
          <w:rFonts w:ascii="Arial" w:hAnsi="Arial" w:cs="Arial"/>
          <w:sz w:val="24"/>
          <w:szCs w:val="24"/>
        </w:rPr>
        <w:t xml:space="preserve"> comprende el proceso de recolección, transporte y entrega del cultivo a la fábrica.</w:t>
      </w:r>
    </w:p>
    <w:p w14:paraId="12639FE0" w14:textId="77777777" w:rsidR="008248F1" w:rsidRPr="006E030D" w:rsidRDefault="008248F1" w:rsidP="008248F1">
      <w:pPr>
        <w:pStyle w:val="Prrafodelista"/>
        <w:numPr>
          <w:ilvl w:val="0"/>
          <w:numId w:val="35"/>
        </w:numPr>
        <w:spacing w:after="200" w:line="276" w:lineRule="auto"/>
        <w:contextualSpacing/>
        <w:jc w:val="both"/>
        <w:rPr>
          <w:rFonts w:ascii="Arial" w:hAnsi="Arial" w:cs="Arial"/>
          <w:sz w:val="24"/>
          <w:szCs w:val="24"/>
        </w:rPr>
      </w:pPr>
      <w:r w:rsidRPr="006E030D">
        <w:rPr>
          <w:rFonts w:ascii="Arial" w:hAnsi="Arial" w:cs="Arial"/>
          <w:b/>
          <w:sz w:val="24"/>
          <w:szCs w:val="24"/>
        </w:rPr>
        <w:t xml:space="preserve">Proceso fabril: </w:t>
      </w:r>
      <w:r w:rsidRPr="006E030D">
        <w:rPr>
          <w:rFonts w:ascii="Arial" w:hAnsi="Arial" w:cs="Arial"/>
          <w:sz w:val="24"/>
          <w:szCs w:val="24"/>
        </w:rPr>
        <w:t xml:space="preserve">comprende los procesos relacionados con la preparación y transformación de la materia prima (caña, maíz, remolacha, sorgo, etc.) para obtener los azúcares fermentables requeridos para la producción de alcohol carburante, además de los diferentes </w:t>
      </w:r>
      <w:proofErr w:type="spellStart"/>
      <w:r w:rsidRPr="006E030D">
        <w:rPr>
          <w:rFonts w:ascii="Arial" w:hAnsi="Arial" w:cs="Arial"/>
          <w:sz w:val="24"/>
          <w:szCs w:val="24"/>
        </w:rPr>
        <w:t>coproductos</w:t>
      </w:r>
      <w:proofErr w:type="spellEnd"/>
      <w:r w:rsidRPr="006E030D">
        <w:rPr>
          <w:rFonts w:ascii="Arial" w:hAnsi="Arial" w:cs="Arial"/>
          <w:sz w:val="24"/>
          <w:szCs w:val="24"/>
        </w:rPr>
        <w:t xml:space="preserve"> que puedan generarse.</w:t>
      </w:r>
    </w:p>
    <w:p w14:paraId="12F90B4D" w14:textId="77777777" w:rsidR="008248F1" w:rsidRPr="006E030D" w:rsidRDefault="008248F1" w:rsidP="008248F1">
      <w:pPr>
        <w:pStyle w:val="Prrafodelista"/>
        <w:numPr>
          <w:ilvl w:val="0"/>
          <w:numId w:val="35"/>
        </w:numPr>
        <w:spacing w:after="200" w:line="276" w:lineRule="auto"/>
        <w:contextualSpacing/>
        <w:jc w:val="both"/>
        <w:rPr>
          <w:rFonts w:ascii="Arial" w:hAnsi="Arial" w:cs="Arial"/>
          <w:sz w:val="24"/>
          <w:szCs w:val="24"/>
        </w:rPr>
      </w:pPr>
      <w:r w:rsidRPr="006E030D">
        <w:rPr>
          <w:rFonts w:ascii="Arial" w:hAnsi="Arial" w:cs="Arial"/>
          <w:b/>
          <w:sz w:val="24"/>
          <w:szCs w:val="24"/>
        </w:rPr>
        <w:t xml:space="preserve">Destilería: </w:t>
      </w:r>
      <w:r w:rsidRPr="006E030D">
        <w:rPr>
          <w:rFonts w:ascii="Arial" w:hAnsi="Arial" w:cs="Arial"/>
          <w:sz w:val="24"/>
          <w:szCs w:val="24"/>
        </w:rPr>
        <w:t>comprende el proceso de producción de etanol carburante desde la preparación de materia prima (proveniente del proceso fabril) hasta el despacho de etanol carburante, incluyendo: fermentación, destilación y deshidratación.</w:t>
      </w:r>
    </w:p>
    <w:p w14:paraId="773341EA" w14:textId="77777777" w:rsidR="008248F1" w:rsidRPr="006E030D" w:rsidRDefault="008248F1" w:rsidP="008248F1">
      <w:pPr>
        <w:pStyle w:val="Prrafodelista"/>
        <w:numPr>
          <w:ilvl w:val="0"/>
          <w:numId w:val="35"/>
        </w:numPr>
        <w:spacing w:after="200" w:line="276" w:lineRule="auto"/>
        <w:contextualSpacing/>
        <w:jc w:val="both"/>
        <w:rPr>
          <w:rFonts w:ascii="Arial" w:hAnsi="Arial" w:cs="Arial"/>
          <w:sz w:val="24"/>
          <w:szCs w:val="24"/>
        </w:rPr>
      </w:pPr>
      <w:r w:rsidRPr="006E030D">
        <w:rPr>
          <w:rFonts w:ascii="Arial" w:hAnsi="Arial" w:cs="Arial"/>
          <w:b/>
          <w:sz w:val="24"/>
          <w:szCs w:val="24"/>
        </w:rPr>
        <w:t xml:space="preserve">Gestión energética del proceso industrial: </w:t>
      </w:r>
      <w:r w:rsidRPr="006E030D">
        <w:rPr>
          <w:rFonts w:ascii="Arial" w:hAnsi="Arial" w:cs="Arial"/>
          <w:sz w:val="24"/>
          <w:szCs w:val="24"/>
        </w:rPr>
        <w:t>comprende los procesos necesarios para satisfacer los requerimientos de energía eléctrica y térmica de la producción industrial de alcohol anhidro (proceso fabril y destilería). Incluye la planta de cogeneración, que contempla la combustión del combustible usado para la generación de vapor en las calderas y su posterior aprovechamiento en los turbogeneradores para la producción de energía eléctrica y/o la compra o adquisición de energía térmica y eléctrica de una fuente externa.</w:t>
      </w:r>
    </w:p>
    <w:p w14:paraId="0474B003" w14:textId="77777777" w:rsidR="008248F1" w:rsidRPr="006E030D" w:rsidRDefault="008248F1" w:rsidP="008248F1">
      <w:pPr>
        <w:pStyle w:val="Prrafodelista"/>
        <w:numPr>
          <w:ilvl w:val="0"/>
          <w:numId w:val="35"/>
        </w:numPr>
        <w:spacing w:after="200" w:line="276" w:lineRule="auto"/>
        <w:contextualSpacing/>
        <w:jc w:val="both"/>
        <w:rPr>
          <w:rFonts w:ascii="Arial" w:hAnsi="Arial" w:cs="Arial"/>
          <w:sz w:val="24"/>
          <w:szCs w:val="24"/>
        </w:rPr>
      </w:pPr>
      <w:r w:rsidRPr="006E030D">
        <w:rPr>
          <w:rFonts w:ascii="Arial" w:hAnsi="Arial" w:cs="Arial"/>
          <w:b/>
          <w:sz w:val="24"/>
          <w:szCs w:val="24"/>
        </w:rPr>
        <w:t>Desnaturalización y transporte hasta punto de abasto mayorista:</w:t>
      </w:r>
      <w:r w:rsidRPr="006E030D">
        <w:rPr>
          <w:rFonts w:ascii="Arial" w:hAnsi="Arial" w:cs="Arial"/>
          <w:sz w:val="24"/>
          <w:szCs w:val="24"/>
        </w:rPr>
        <w:t xml:space="preserve"> comprende el proceso de adicionar un porcentaje de gasolina al alcohol anhidro y el transporte desde la destilería hasta el punto de abasto mayorista definido.</w:t>
      </w:r>
    </w:p>
    <w:p w14:paraId="0B911C43" w14:textId="77777777" w:rsidR="008248F1" w:rsidRPr="006E030D" w:rsidRDefault="008248F1" w:rsidP="008248F1">
      <w:pPr>
        <w:jc w:val="both"/>
        <w:rPr>
          <w:rFonts w:ascii="Arial" w:hAnsi="Arial" w:cs="Arial"/>
          <w:szCs w:val="24"/>
        </w:rPr>
      </w:pPr>
      <w:r w:rsidRPr="006E030D">
        <w:rPr>
          <w:rFonts w:ascii="Arial" w:hAnsi="Arial" w:cs="Arial"/>
          <w:szCs w:val="24"/>
        </w:rPr>
        <w:t xml:space="preserve">NOTA 1: El proceso fabril y la destilería pueden estar agrupadas en una sola etapa, se hace la distinción cuando la materia prima para la producción de alcohol carburante es un </w:t>
      </w:r>
      <w:proofErr w:type="spellStart"/>
      <w:r w:rsidRPr="006E030D">
        <w:rPr>
          <w:rFonts w:ascii="Arial" w:hAnsi="Arial" w:cs="Arial"/>
          <w:szCs w:val="24"/>
        </w:rPr>
        <w:t>coproducto</w:t>
      </w:r>
      <w:proofErr w:type="spellEnd"/>
      <w:r w:rsidRPr="006E030D">
        <w:rPr>
          <w:rFonts w:ascii="Arial" w:hAnsi="Arial" w:cs="Arial"/>
          <w:szCs w:val="24"/>
        </w:rPr>
        <w:t xml:space="preserve"> de un proceso previo de aprovechamiento del cultivo. Un ejemplo es la producción de alcohol carburante a partir de melazas, que son </w:t>
      </w:r>
      <w:proofErr w:type="spellStart"/>
      <w:r w:rsidRPr="006E030D">
        <w:rPr>
          <w:rFonts w:ascii="Arial" w:hAnsi="Arial" w:cs="Arial"/>
          <w:szCs w:val="24"/>
        </w:rPr>
        <w:t>coproducto</w:t>
      </w:r>
      <w:proofErr w:type="spellEnd"/>
      <w:r w:rsidRPr="006E030D">
        <w:rPr>
          <w:rFonts w:ascii="Arial" w:hAnsi="Arial" w:cs="Arial"/>
          <w:szCs w:val="24"/>
        </w:rPr>
        <w:t xml:space="preserve"> de la producción de azúcar.</w:t>
      </w:r>
    </w:p>
    <w:p w14:paraId="58F60085" w14:textId="77777777" w:rsidR="008248F1" w:rsidRPr="006E030D" w:rsidRDefault="008248F1" w:rsidP="008248F1">
      <w:pPr>
        <w:jc w:val="both"/>
        <w:rPr>
          <w:rFonts w:ascii="Arial" w:hAnsi="Arial" w:cs="Arial"/>
          <w:b/>
          <w:szCs w:val="24"/>
        </w:rPr>
      </w:pPr>
      <w:r w:rsidRPr="006E030D">
        <w:rPr>
          <w:rFonts w:ascii="Arial" w:hAnsi="Arial" w:cs="Arial"/>
          <w:b/>
          <w:szCs w:val="24"/>
        </w:rPr>
        <w:t>Cálculo de las emisiones de GEI por metro cúbico de alcohol anhidro combustible:</w:t>
      </w:r>
    </w:p>
    <w:p w14:paraId="707EC169" w14:textId="77777777" w:rsidR="008248F1" w:rsidRPr="006E030D" w:rsidRDefault="008248F1" w:rsidP="008248F1">
      <w:pPr>
        <w:jc w:val="both"/>
        <w:rPr>
          <w:rFonts w:ascii="Arial" w:hAnsi="Arial" w:cs="Arial"/>
          <w:szCs w:val="24"/>
        </w:rPr>
      </w:pPr>
      <w:r w:rsidRPr="006E030D">
        <w:rPr>
          <w:rFonts w:ascii="Arial" w:hAnsi="Arial" w:cs="Arial"/>
          <w:szCs w:val="24"/>
        </w:rPr>
        <w:t>Para establecer las emisiones de GEI debidas a la producción de un metro cúbico de alcohol anhidro combustible, se debe tener en cuenta las emisiones reportadas para cada uno de los alcances y construir el indicador kg de CO</w:t>
      </w:r>
      <w:r w:rsidRPr="006E030D">
        <w:rPr>
          <w:rFonts w:ascii="Arial" w:hAnsi="Arial" w:cs="Arial"/>
          <w:szCs w:val="24"/>
          <w:vertAlign w:val="subscript"/>
        </w:rPr>
        <w:t xml:space="preserve">2eq </w:t>
      </w:r>
      <w:r w:rsidRPr="006E030D">
        <w:rPr>
          <w:rFonts w:ascii="Arial" w:hAnsi="Arial" w:cs="Arial"/>
          <w:szCs w:val="24"/>
        </w:rPr>
        <w:t>/ m</w:t>
      </w:r>
      <w:r w:rsidRPr="006E030D">
        <w:rPr>
          <w:rFonts w:ascii="Arial" w:hAnsi="Arial" w:cs="Arial"/>
          <w:szCs w:val="24"/>
          <w:vertAlign w:val="superscript"/>
        </w:rPr>
        <w:t>3</w:t>
      </w:r>
      <w:r w:rsidRPr="006E030D">
        <w:rPr>
          <w:rFonts w:ascii="Arial" w:hAnsi="Arial" w:cs="Arial"/>
          <w:szCs w:val="24"/>
        </w:rPr>
        <w:t xml:space="preserve"> de alcohol anhidro combustible. Al momento de cuantificar las emisiones y generar el indicador se pueden presentar dos escenarios:</w:t>
      </w:r>
    </w:p>
    <w:p w14:paraId="49CEC3D8"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b/>
          <w:szCs w:val="24"/>
        </w:rPr>
        <w:t>ESCENARIO A:</w:t>
      </w:r>
      <w:r w:rsidRPr="006E030D">
        <w:rPr>
          <w:rFonts w:ascii="Arial" w:hAnsi="Arial" w:cs="Arial"/>
          <w:szCs w:val="24"/>
        </w:rPr>
        <w:t xml:space="preserve"> En caso de que el </w:t>
      </w:r>
      <w:r w:rsidRPr="006E030D">
        <w:rPr>
          <w:rFonts w:ascii="Arial" w:hAnsi="Arial" w:cs="Arial"/>
          <w:b/>
          <w:szCs w:val="24"/>
        </w:rPr>
        <w:t>único producto</w:t>
      </w:r>
      <w:r w:rsidRPr="006E030D">
        <w:rPr>
          <w:rFonts w:ascii="Arial" w:hAnsi="Arial" w:cs="Arial"/>
          <w:szCs w:val="24"/>
        </w:rPr>
        <w:t xml:space="preserve"> del proceso productivo sea el etanol anhidro combustible, se deben seguir los siguientes pasos:</w:t>
      </w:r>
    </w:p>
    <w:p w14:paraId="1C3C021F" w14:textId="77777777" w:rsidR="008248F1" w:rsidRPr="006E030D" w:rsidRDefault="008248F1" w:rsidP="008248F1">
      <w:pPr>
        <w:jc w:val="both"/>
        <w:rPr>
          <w:rFonts w:ascii="Arial" w:hAnsi="Arial" w:cs="Arial"/>
          <w:b/>
          <w:szCs w:val="24"/>
        </w:rPr>
      </w:pPr>
    </w:p>
    <w:p w14:paraId="452A3222" w14:textId="77777777" w:rsidR="008248F1" w:rsidRPr="006E030D" w:rsidRDefault="008248F1" w:rsidP="008248F1">
      <w:pPr>
        <w:jc w:val="both"/>
        <w:rPr>
          <w:rFonts w:ascii="Arial" w:hAnsi="Arial" w:cs="Arial"/>
          <w:szCs w:val="24"/>
        </w:rPr>
      </w:pPr>
      <w:r w:rsidRPr="006E030D">
        <w:rPr>
          <w:rFonts w:ascii="Arial" w:hAnsi="Arial" w:cs="Arial"/>
          <w:b/>
          <w:szCs w:val="24"/>
        </w:rPr>
        <w:lastRenderedPageBreak/>
        <w:t>PASO 1:</w:t>
      </w:r>
      <w:r w:rsidRPr="006E030D">
        <w:rPr>
          <w:rFonts w:ascii="Arial" w:hAnsi="Arial" w:cs="Arial"/>
          <w:szCs w:val="24"/>
        </w:rPr>
        <w:t xml:space="preserve"> Establecer el total de emisiones para los alcances 1, 2 y 3, incluyendo en el último las fuentes de emisión mencionadas en el </w:t>
      </w:r>
      <w:r w:rsidRPr="006E030D">
        <w:rPr>
          <w:rFonts w:ascii="Arial" w:hAnsi="Arial" w:cs="Arial"/>
          <w:color w:val="FF0000"/>
          <w:szCs w:val="24"/>
        </w:rPr>
        <w:t>artículo 5</w:t>
      </w:r>
      <w:r w:rsidRPr="006E030D">
        <w:rPr>
          <w:rFonts w:ascii="Arial" w:hAnsi="Arial" w:cs="Arial"/>
          <w:szCs w:val="24"/>
        </w:rPr>
        <w:t>. Estas emisiones deben reportarse para las siguientes etapas del proceso productivo:</w:t>
      </w:r>
    </w:p>
    <w:p w14:paraId="7ED21824"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Campo</w:t>
      </w:r>
    </w:p>
    <w:p w14:paraId="5CF51C74"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Cosecha</w:t>
      </w:r>
    </w:p>
    <w:p w14:paraId="42518640"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Proceso fabril</w:t>
      </w:r>
    </w:p>
    <w:p w14:paraId="4C98259B"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Destilería</w:t>
      </w:r>
    </w:p>
    <w:p w14:paraId="03E79BC8"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 xml:space="preserve">Gestión energética del proceso industrial </w:t>
      </w:r>
    </w:p>
    <w:p w14:paraId="674FED6B"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Desnaturalización y transporte del alcohol anhidro</w:t>
      </w:r>
    </w:p>
    <w:p w14:paraId="005410B2" w14:textId="77777777" w:rsidR="008248F1" w:rsidRPr="006E030D" w:rsidRDefault="008248F1" w:rsidP="008248F1">
      <w:pPr>
        <w:pStyle w:val="Prrafodelista"/>
        <w:autoSpaceDE w:val="0"/>
        <w:autoSpaceDN w:val="0"/>
        <w:ind w:left="360"/>
        <w:jc w:val="both"/>
        <w:rPr>
          <w:rFonts w:ascii="Arial" w:hAnsi="Arial" w:cs="Arial"/>
          <w:sz w:val="24"/>
          <w:szCs w:val="24"/>
        </w:rPr>
      </w:pPr>
    </w:p>
    <w:p w14:paraId="34112294" w14:textId="77777777" w:rsidR="008248F1" w:rsidRPr="006E030D" w:rsidRDefault="008248F1" w:rsidP="008248F1">
      <w:pPr>
        <w:autoSpaceDE w:val="0"/>
        <w:autoSpaceDN w:val="0"/>
        <w:jc w:val="both"/>
        <w:rPr>
          <w:ins w:id="2" w:author="ingquim1" w:date="2016-12-15T08:54:00Z"/>
          <w:rFonts w:ascii="Arial" w:hAnsi="Arial" w:cs="Arial"/>
          <w:szCs w:val="24"/>
        </w:rPr>
      </w:pPr>
      <w:r w:rsidRPr="006E030D">
        <w:rPr>
          <w:rFonts w:ascii="Arial" w:hAnsi="Arial" w:cs="Arial"/>
          <w:szCs w:val="24"/>
        </w:rPr>
        <w:t>NOTA: El proceso fabril y la destilería pueden estar agrupadas en una sola etapa.</w:t>
      </w:r>
    </w:p>
    <w:p w14:paraId="10685E2A" w14:textId="77777777" w:rsidR="008248F1" w:rsidRPr="006E030D" w:rsidRDefault="008248F1" w:rsidP="008248F1">
      <w:pPr>
        <w:autoSpaceDE w:val="0"/>
        <w:autoSpaceDN w:val="0"/>
        <w:jc w:val="both"/>
        <w:rPr>
          <w:rFonts w:ascii="Arial" w:hAnsi="Arial" w:cs="Arial"/>
          <w:szCs w:val="24"/>
        </w:rPr>
      </w:pPr>
    </w:p>
    <w:p w14:paraId="0EF11D52"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b/>
          <w:szCs w:val="24"/>
        </w:rPr>
        <w:t>PASO 2:</w:t>
      </w:r>
      <w:r w:rsidRPr="006E030D">
        <w:rPr>
          <w:rFonts w:ascii="Arial" w:hAnsi="Arial" w:cs="Arial"/>
          <w:szCs w:val="24"/>
        </w:rPr>
        <w:t xml:space="preserve"> Sumar el total las emisiones de las etapas enunciadas en el paso 1 (alcance 1, 2 y 3) y dividirlas por los metros cúbicos de alcohol anhidro combustible producido en el periodo de tiempo donde se calcularon estas emisiones.</w:t>
      </w:r>
    </w:p>
    <w:p w14:paraId="52FE7EC5" w14:textId="77777777" w:rsidR="008248F1" w:rsidRPr="006E030D" w:rsidRDefault="008248F1" w:rsidP="008248F1">
      <w:pPr>
        <w:autoSpaceDE w:val="0"/>
        <w:autoSpaceDN w:val="0"/>
        <w:jc w:val="both"/>
        <w:rPr>
          <w:ins w:id="3" w:author="jd.sanrip@gmail.com" w:date="2016-12-12T22:37:00Z"/>
          <w:rFonts w:ascii="Arial" w:hAnsi="Arial" w:cs="Arial"/>
          <w:szCs w:val="24"/>
        </w:rPr>
      </w:pPr>
    </w:p>
    <w:p w14:paraId="08523D50"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NOTA 1: El cálculo de las emisiones en la etapa de gestión energética del proceso industrial debe realizarse considerando la energía generada a partir de la biomasa del cultivo que se utilice como combustible y verificar que esta cubra los requerimientos energéticos del proceso, en caso de no cubrirlos, se debe considerar el combustible adicional utilizado y/o la energía adquirida para cubrir los estos requerimientos.</w:t>
      </w:r>
    </w:p>
    <w:p w14:paraId="5606CF32" w14:textId="77777777" w:rsidR="008248F1" w:rsidRPr="006E030D" w:rsidRDefault="008248F1" w:rsidP="008248F1">
      <w:pPr>
        <w:pStyle w:val="Prrafodelista"/>
        <w:autoSpaceDE w:val="0"/>
        <w:autoSpaceDN w:val="0"/>
        <w:ind w:left="0"/>
        <w:jc w:val="both"/>
        <w:rPr>
          <w:rFonts w:ascii="Arial" w:hAnsi="Arial" w:cs="Arial"/>
          <w:sz w:val="24"/>
          <w:szCs w:val="24"/>
        </w:rPr>
      </w:pPr>
    </w:p>
    <w:p w14:paraId="5E47A6A6" w14:textId="77777777" w:rsidR="008248F1" w:rsidRPr="006E030D" w:rsidRDefault="008248F1" w:rsidP="008248F1">
      <w:pPr>
        <w:pStyle w:val="Prrafodelista"/>
        <w:autoSpaceDE w:val="0"/>
        <w:autoSpaceDN w:val="0"/>
        <w:ind w:left="0"/>
        <w:jc w:val="both"/>
        <w:rPr>
          <w:rFonts w:ascii="Arial" w:hAnsi="Arial" w:cs="Arial"/>
          <w:sz w:val="24"/>
          <w:szCs w:val="24"/>
        </w:rPr>
      </w:pPr>
      <w:r w:rsidRPr="006E030D">
        <w:rPr>
          <w:rFonts w:ascii="Arial" w:hAnsi="Arial" w:cs="Arial"/>
          <w:sz w:val="24"/>
          <w:szCs w:val="24"/>
        </w:rPr>
        <w:t>NOTA 2: Si la organización genera, en la planta de cogeneración, energía eléctrica o térmica que no usa en el proceso productivo de alcohol anhidro, es decir, genera excedentes que vende a la red o a otras empresas, no deben ser considerados, solo se debe tener en cuenta las emisiones asociadas a la producción de energía eléctrica y térmica que requiere el proceso productivo. Estas emisiones se tendrían en cuenta en otra unidad de negocio cuyo producto es la venta de energía a la red.</w:t>
      </w:r>
    </w:p>
    <w:p w14:paraId="7DD1274F" w14:textId="77777777" w:rsidR="008248F1" w:rsidRPr="006E030D" w:rsidRDefault="008248F1" w:rsidP="008248F1">
      <w:pPr>
        <w:autoSpaceDE w:val="0"/>
        <w:autoSpaceDN w:val="0"/>
        <w:jc w:val="both"/>
        <w:rPr>
          <w:ins w:id="4" w:author="ingquim1" w:date="2016-12-14T09:22:00Z"/>
          <w:rFonts w:ascii="Arial" w:hAnsi="Arial" w:cs="Arial"/>
          <w:b/>
          <w:szCs w:val="24"/>
        </w:rPr>
      </w:pPr>
    </w:p>
    <w:p w14:paraId="5BDE0F50" w14:textId="77777777" w:rsidR="008248F1" w:rsidRPr="006E030D" w:rsidRDefault="008248F1" w:rsidP="008248F1">
      <w:pPr>
        <w:autoSpaceDE w:val="0"/>
        <w:autoSpaceDN w:val="0"/>
        <w:jc w:val="both"/>
        <w:rPr>
          <w:rFonts w:ascii="Arial" w:hAnsi="Arial" w:cs="Arial"/>
          <w:b/>
          <w:szCs w:val="24"/>
        </w:rPr>
      </w:pPr>
      <w:r w:rsidRPr="006E030D">
        <w:rPr>
          <w:rFonts w:ascii="Arial" w:hAnsi="Arial" w:cs="Arial"/>
          <w:b/>
          <w:szCs w:val="24"/>
        </w:rPr>
        <w:t>Ejemplo:</w:t>
      </w:r>
    </w:p>
    <w:p w14:paraId="70FE5596" w14:textId="77777777" w:rsidR="008248F1" w:rsidRPr="006E030D" w:rsidRDefault="008248F1" w:rsidP="008248F1">
      <w:pPr>
        <w:autoSpaceDE w:val="0"/>
        <w:autoSpaceDN w:val="0"/>
        <w:jc w:val="both"/>
        <w:rPr>
          <w:rFonts w:ascii="Arial" w:hAnsi="Arial" w:cs="Arial"/>
          <w:b/>
          <w:szCs w:val="24"/>
        </w:rPr>
      </w:pPr>
    </w:p>
    <w:p w14:paraId="6826606A"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Producción de alcohol anhidro carburante a partir de caña de azúcar, donde se usa únicamente bagazo cómo combustible de la planta de cogeneración. Se tienen en cuenta las emisiones totales asociadas al año 2016, donde se produjeron 80,000 m</w:t>
      </w:r>
      <w:r w:rsidRPr="006E030D">
        <w:rPr>
          <w:rFonts w:ascii="Arial" w:hAnsi="Arial" w:cs="Arial"/>
          <w:szCs w:val="24"/>
          <w:vertAlign w:val="superscript"/>
        </w:rPr>
        <w:t>3</w:t>
      </w:r>
      <w:r w:rsidRPr="006E030D">
        <w:rPr>
          <w:rFonts w:ascii="Arial" w:hAnsi="Arial" w:cs="Arial"/>
          <w:szCs w:val="24"/>
        </w:rPr>
        <w:t xml:space="preserve"> de alcohol anhidro combustible.</w:t>
      </w:r>
    </w:p>
    <w:p w14:paraId="234DA557" w14:textId="77777777" w:rsidR="008248F1" w:rsidRPr="006E030D" w:rsidRDefault="008248F1" w:rsidP="008248F1">
      <w:pPr>
        <w:autoSpaceDE w:val="0"/>
        <w:autoSpaceDN w:val="0"/>
        <w:jc w:val="both"/>
        <w:rPr>
          <w:rFonts w:ascii="Arial" w:hAnsi="Arial" w:cs="Arial"/>
          <w:b/>
          <w:szCs w:val="24"/>
        </w:rPr>
      </w:pPr>
    </w:p>
    <w:p w14:paraId="74CCC47B" w14:textId="77777777" w:rsidR="008248F1" w:rsidRPr="006E030D" w:rsidRDefault="008248F1" w:rsidP="008248F1">
      <w:pPr>
        <w:autoSpaceDE w:val="0"/>
        <w:autoSpaceDN w:val="0"/>
        <w:jc w:val="both"/>
        <w:rPr>
          <w:rFonts w:ascii="Arial" w:hAnsi="Arial" w:cs="Arial"/>
          <w:b/>
          <w:szCs w:val="24"/>
        </w:rPr>
      </w:pPr>
    </w:p>
    <w:p w14:paraId="6E9AA6A1" w14:textId="77777777" w:rsidR="008248F1" w:rsidRPr="006E030D" w:rsidRDefault="008248F1" w:rsidP="008248F1">
      <w:pPr>
        <w:pStyle w:val="Prrafodelista"/>
        <w:autoSpaceDE w:val="0"/>
        <w:autoSpaceDN w:val="0"/>
        <w:ind w:left="360"/>
        <w:jc w:val="center"/>
        <w:rPr>
          <w:rFonts w:ascii="Arial" w:hAnsi="Arial" w:cs="Arial"/>
          <w:sz w:val="24"/>
          <w:szCs w:val="24"/>
        </w:rPr>
      </w:pPr>
      <w:r w:rsidRPr="006E030D">
        <w:rPr>
          <w:rFonts w:ascii="Arial" w:hAnsi="Arial" w:cs="Arial"/>
          <w:b/>
          <w:sz w:val="24"/>
          <w:szCs w:val="24"/>
        </w:rPr>
        <w:t>Tabla 1.</w:t>
      </w:r>
      <w:r w:rsidRPr="006E030D">
        <w:rPr>
          <w:rFonts w:ascii="Arial" w:hAnsi="Arial" w:cs="Arial"/>
          <w:sz w:val="24"/>
          <w:szCs w:val="24"/>
        </w:rPr>
        <w:t xml:space="preserve"> Inventario de emisiones de GEI asociadas a la producción de alcohol anhidro combustible kg de CO</w:t>
      </w:r>
      <w:r w:rsidRPr="006E030D">
        <w:rPr>
          <w:rFonts w:ascii="Arial" w:hAnsi="Arial" w:cs="Arial"/>
          <w:sz w:val="24"/>
          <w:szCs w:val="24"/>
          <w:vertAlign w:val="subscript"/>
        </w:rPr>
        <w:t>2eq</w:t>
      </w:r>
      <w:r w:rsidRPr="006E030D">
        <w:rPr>
          <w:rFonts w:ascii="Arial" w:hAnsi="Arial" w:cs="Arial"/>
          <w:sz w:val="24"/>
          <w:szCs w:val="24"/>
        </w:rPr>
        <w:t>/año.</w:t>
      </w:r>
    </w:p>
    <w:p w14:paraId="3DF769BF" w14:textId="77777777" w:rsidR="008248F1" w:rsidRPr="006E030D" w:rsidRDefault="008248F1" w:rsidP="008248F1">
      <w:pPr>
        <w:pStyle w:val="Descripcin"/>
        <w:keepNext/>
        <w:jc w:val="center"/>
        <w:rPr>
          <w:rFonts w:ascii="Arial" w:hAnsi="Arial" w:cs="Arial"/>
          <w:b w:val="0"/>
          <w:sz w:val="24"/>
          <w:szCs w:val="24"/>
        </w:rPr>
      </w:pPr>
    </w:p>
    <w:tbl>
      <w:tblPr>
        <w:tblW w:w="3543" w:type="dxa"/>
        <w:jc w:val="center"/>
        <w:tblCellMar>
          <w:left w:w="70" w:type="dxa"/>
          <w:right w:w="70" w:type="dxa"/>
        </w:tblCellMar>
        <w:tblLook w:val="04A0" w:firstRow="1" w:lastRow="0" w:firstColumn="1" w:lastColumn="0" w:noHBand="0" w:noVBand="1"/>
      </w:tblPr>
      <w:tblGrid>
        <w:gridCol w:w="2201"/>
        <w:gridCol w:w="1342"/>
      </w:tblGrid>
      <w:tr w:rsidR="008248F1" w:rsidRPr="006E030D" w14:paraId="76F96990"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vAlign w:val="center"/>
          </w:tcPr>
          <w:p w14:paraId="57A09695" w14:textId="77777777" w:rsidR="008248F1" w:rsidRPr="006E030D" w:rsidRDefault="008248F1" w:rsidP="006A1094">
            <w:pPr>
              <w:autoSpaceDE w:val="0"/>
              <w:autoSpaceDN w:val="0"/>
              <w:jc w:val="center"/>
              <w:rPr>
                <w:rFonts w:ascii="Arial" w:hAnsi="Arial" w:cs="Arial"/>
                <w:szCs w:val="24"/>
              </w:rPr>
            </w:pPr>
            <w:r w:rsidRPr="006E030D">
              <w:rPr>
                <w:rFonts w:ascii="Arial" w:hAnsi="Arial" w:cs="Arial"/>
                <w:szCs w:val="24"/>
              </w:rPr>
              <w:t>Etapa</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DB5EF"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 xml:space="preserve">Alcohol Anhidro </w:t>
            </w:r>
          </w:p>
        </w:tc>
      </w:tr>
      <w:tr w:rsidR="008248F1" w:rsidRPr="006E030D" w14:paraId="5DF41FFC"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5953AE0D"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Campo</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9028F"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hAnsi="Arial" w:cs="Arial"/>
                <w:sz w:val="24"/>
                <w:szCs w:val="24"/>
              </w:rPr>
              <w:t>20,000,00</w:t>
            </w:r>
          </w:p>
        </w:tc>
      </w:tr>
      <w:tr w:rsidR="008248F1" w:rsidRPr="006E030D" w14:paraId="4C842A31"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797BE015"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Cosecha</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20508828"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9,000,000</w:t>
            </w:r>
          </w:p>
        </w:tc>
      </w:tr>
      <w:tr w:rsidR="008248F1" w:rsidRPr="006E030D" w14:paraId="591CF96F"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05537478"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 xml:space="preserve">Procesamiento Industrial </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7CAD3"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hAnsi="Arial" w:cs="Arial"/>
                <w:sz w:val="24"/>
                <w:szCs w:val="24"/>
              </w:rPr>
              <w:t>8,000,000</w:t>
            </w:r>
          </w:p>
        </w:tc>
      </w:tr>
      <w:tr w:rsidR="008248F1" w:rsidRPr="006E030D" w14:paraId="6E6753CD"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479A1009"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Desnaturalización y transporte de alcohol</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5F4A5"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5,000,000</w:t>
            </w:r>
          </w:p>
        </w:tc>
      </w:tr>
      <w:tr w:rsidR="008248F1" w:rsidRPr="006E030D" w14:paraId="3B64081A"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0D06D50A"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lastRenderedPageBreak/>
              <w:t>Planta de cogeneración</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793F5"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38,000,000</w:t>
            </w:r>
          </w:p>
        </w:tc>
      </w:tr>
      <w:tr w:rsidR="008248F1" w:rsidRPr="006E030D" w14:paraId="4B79CED2"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0797AF15"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45FBD"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80,000,000</w:t>
            </w:r>
          </w:p>
        </w:tc>
      </w:tr>
    </w:tbl>
    <w:p w14:paraId="1B001D1E" w14:textId="77777777" w:rsidR="008248F1" w:rsidRPr="006E030D" w:rsidRDefault="008248F1" w:rsidP="008248F1">
      <w:pPr>
        <w:pStyle w:val="Prrafodelista"/>
        <w:autoSpaceDE w:val="0"/>
        <w:autoSpaceDN w:val="0"/>
        <w:ind w:left="0"/>
        <w:jc w:val="both"/>
        <w:rPr>
          <w:rFonts w:ascii="Arial" w:hAnsi="Arial" w:cs="Arial"/>
          <w:sz w:val="24"/>
          <w:szCs w:val="24"/>
        </w:rPr>
      </w:pPr>
    </w:p>
    <w:p w14:paraId="6E69BEAB" w14:textId="77777777" w:rsidR="008248F1" w:rsidRPr="006E030D" w:rsidRDefault="008248F1" w:rsidP="008248F1">
      <w:pPr>
        <w:pStyle w:val="Prrafodelista"/>
        <w:autoSpaceDE w:val="0"/>
        <w:autoSpaceDN w:val="0"/>
        <w:ind w:left="0"/>
        <w:jc w:val="both"/>
        <w:rPr>
          <w:rFonts w:ascii="Arial" w:hAnsi="Arial" w:cs="Arial"/>
          <w:sz w:val="24"/>
          <w:szCs w:val="24"/>
        </w:rPr>
      </w:pPr>
      <w:r w:rsidRPr="006E030D">
        <w:rPr>
          <w:rFonts w:ascii="Arial" w:hAnsi="Arial" w:cs="Arial"/>
          <w:sz w:val="24"/>
          <w:szCs w:val="24"/>
        </w:rPr>
        <w:t xml:space="preserve">Indicador: </w:t>
      </w:r>
    </w:p>
    <w:p w14:paraId="69C49DDB" w14:textId="77777777" w:rsidR="008248F1" w:rsidRPr="006E030D" w:rsidRDefault="008248F1" w:rsidP="008248F1">
      <w:pPr>
        <w:pStyle w:val="Prrafodelista"/>
        <w:autoSpaceDE w:val="0"/>
        <w:autoSpaceDN w:val="0"/>
        <w:ind w:left="0"/>
        <w:jc w:val="both"/>
        <w:rPr>
          <w:rFonts w:ascii="Arial" w:hAnsi="Arial" w:cs="Arial"/>
          <w:sz w:val="24"/>
          <w:szCs w:val="24"/>
        </w:rPr>
      </w:pPr>
    </w:p>
    <w:p w14:paraId="36E8BE97" w14:textId="77777777" w:rsidR="008248F1" w:rsidRPr="006E030D" w:rsidRDefault="00650566" w:rsidP="008248F1">
      <w:pPr>
        <w:pStyle w:val="Prrafodelista"/>
        <w:autoSpaceDE w:val="0"/>
        <w:autoSpaceDN w:val="0"/>
        <w:ind w:left="0"/>
        <w:jc w:val="both"/>
        <w:rPr>
          <w:rFonts w:ascii="Arial" w:hAnsi="Arial" w:cs="Arial"/>
          <w:sz w:val="24"/>
          <w:szCs w:val="24"/>
        </w:rPr>
      </w:pPr>
      <m:oMathPara>
        <m:oMath>
          <m:f>
            <m:fPr>
              <m:ctrlPr>
                <w:rPr>
                  <w:rFonts w:ascii="Cambria Math" w:hAnsi="Cambria Math" w:cs="Arial"/>
                  <w:i/>
                  <w:sz w:val="24"/>
                  <w:szCs w:val="24"/>
                </w:rPr>
              </m:ctrlPr>
            </m:fPr>
            <m:num>
              <m:r>
                <w:rPr>
                  <w:rFonts w:ascii="Cambria Math" w:hAnsi="Cambria Math" w:cs="Arial"/>
                  <w:sz w:val="24"/>
                  <w:szCs w:val="24"/>
                </w:rPr>
                <m:t xml:space="preserve">Emisiones de GEI </m:t>
              </m:r>
            </m:num>
            <m:den>
              <m:r>
                <w:rPr>
                  <w:rFonts w:ascii="Cambria Math" w:hAnsi="Cambria Math" w:cs="Arial"/>
                  <w:sz w:val="24"/>
                  <w:szCs w:val="24"/>
                </w:rPr>
                <m:t>Alcohol Anhidro Combustible Producido</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 xml:space="preserve">80,000,000 kg </m:t>
              </m:r>
              <m:sSub>
                <m:sSubPr>
                  <m:ctrlPr>
                    <w:rPr>
                      <w:rFonts w:ascii="Cambria Math" w:hAnsi="Cambria Math" w:cs="Arial"/>
                      <w:i/>
                      <w:sz w:val="24"/>
                      <w:szCs w:val="24"/>
                    </w:rPr>
                  </m:ctrlPr>
                </m:sSubPr>
                <m:e>
                  <m:r>
                    <w:rPr>
                      <w:rFonts w:ascii="Cambria Math" w:hAnsi="Cambria Math" w:cs="Arial"/>
                      <w:sz w:val="24"/>
                      <w:szCs w:val="24"/>
                    </w:rPr>
                    <m:t>CO</m:t>
                  </m:r>
                </m:e>
                <m:sub>
                  <m:r>
                    <w:rPr>
                      <w:rFonts w:ascii="Cambria Math" w:hAnsi="Cambria Math" w:cs="Arial"/>
                      <w:sz w:val="24"/>
                      <w:szCs w:val="24"/>
                    </w:rPr>
                    <m:t>2eq</m:t>
                  </m:r>
                </m:sub>
              </m:sSub>
              <m:r>
                <w:rPr>
                  <w:rFonts w:ascii="Cambria Math" w:hAnsi="Cambria Math" w:cs="Arial"/>
                  <w:sz w:val="24"/>
                  <w:szCs w:val="24"/>
                </w:rPr>
                <m:t>/año</m:t>
              </m:r>
            </m:num>
            <m:den>
              <m:r>
                <w:rPr>
                  <w:rFonts w:ascii="Cambria Math" w:hAnsi="Cambria Math" w:cs="Arial"/>
                  <w:sz w:val="24"/>
                  <w:szCs w:val="24"/>
                </w:rPr>
                <m:t xml:space="preserve">80,000 </m:t>
              </m:r>
              <m:sSup>
                <m:sSupPr>
                  <m:ctrlPr>
                    <w:rPr>
                      <w:rFonts w:ascii="Cambria Math" w:hAnsi="Cambria Math" w:cs="Arial"/>
                      <w:i/>
                      <w:sz w:val="24"/>
                      <w:szCs w:val="24"/>
                    </w:rPr>
                  </m:ctrlPr>
                </m:sSupPr>
                <m:e>
                  <m:r>
                    <w:rPr>
                      <w:rFonts w:ascii="Cambria Math" w:hAnsi="Cambria Math" w:cs="Arial"/>
                      <w:sz w:val="24"/>
                      <w:szCs w:val="24"/>
                    </w:rPr>
                    <m:t>m</m:t>
                  </m:r>
                </m:e>
                <m:sup>
                  <m:r>
                    <w:rPr>
                      <w:rFonts w:ascii="Cambria Math" w:hAnsi="Cambria Math" w:cs="Arial"/>
                      <w:sz w:val="24"/>
                      <w:szCs w:val="24"/>
                    </w:rPr>
                    <m:t>3</m:t>
                  </m:r>
                </m:sup>
              </m:sSup>
              <m:r>
                <w:rPr>
                  <w:rFonts w:ascii="Cambria Math" w:hAnsi="Cambria Math" w:cs="Arial"/>
                  <w:sz w:val="24"/>
                  <w:szCs w:val="24"/>
                </w:rPr>
                <m:t>/año</m:t>
              </m:r>
            </m:den>
          </m:f>
          <m:r>
            <w:rPr>
              <w:rFonts w:ascii="Cambria Math" w:hAnsi="Cambria Math" w:cs="Arial"/>
              <w:sz w:val="24"/>
              <w:szCs w:val="24"/>
            </w:rPr>
            <m:t xml:space="preserve">=1000 </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kg CO</m:t>
                  </m:r>
                </m:e>
                <m:sub>
                  <m:r>
                    <w:rPr>
                      <w:rFonts w:ascii="Cambria Math" w:hAnsi="Cambria Math" w:cs="Arial"/>
                      <w:sz w:val="24"/>
                      <w:szCs w:val="24"/>
                    </w:rPr>
                    <m:t>2eq</m:t>
                  </m:r>
                </m:sub>
              </m:sSub>
            </m:num>
            <m:den>
              <m:sSup>
                <m:sSupPr>
                  <m:ctrlPr>
                    <w:rPr>
                      <w:rFonts w:ascii="Cambria Math" w:hAnsi="Cambria Math" w:cs="Arial"/>
                      <w:i/>
                      <w:sz w:val="24"/>
                      <w:szCs w:val="24"/>
                    </w:rPr>
                  </m:ctrlPr>
                </m:sSupPr>
                <m:e>
                  <m:r>
                    <w:rPr>
                      <w:rFonts w:ascii="Cambria Math" w:hAnsi="Cambria Math" w:cs="Arial"/>
                      <w:sz w:val="24"/>
                      <w:szCs w:val="24"/>
                    </w:rPr>
                    <m:t>m</m:t>
                  </m:r>
                </m:e>
                <m:sup>
                  <m:r>
                    <w:rPr>
                      <w:rFonts w:ascii="Cambria Math" w:hAnsi="Cambria Math" w:cs="Arial"/>
                      <w:sz w:val="24"/>
                      <w:szCs w:val="24"/>
                    </w:rPr>
                    <m:t>3</m:t>
                  </m:r>
                </m:sup>
              </m:sSup>
            </m:den>
          </m:f>
        </m:oMath>
      </m:oMathPara>
    </w:p>
    <w:p w14:paraId="19E46D24" w14:textId="77777777" w:rsidR="008248F1" w:rsidRPr="006E030D" w:rsidRDefault="008248F1" w:rsidP="008248F1">
      <w:pPr>
        <w:autoSpaceDE w:val="0"/>
        <w:autoSpaceDN w:val="0"/>
        <w:jc w:val="both"/>
        <w:rPr>
          <w:rFonts w:ascii="Arial" w:hAnsi="Arial" w:cs="Arial"/>
          <w:szCs w:val="24"/>
        </w:rPr>
      </w:pPr>
    </w:p>
    <w:p w14:paraId="6B3BC016" w14:textId="77777777" w:rsidR="008248F1" w:rsidRPr="006E030D" w:rsidRDefault="008248F1" w:rsidP="008248F1">
      <w:pPr>
        <w:autoSpaceDE w:val="0"/>
        <w:autoSpaceDN w:val="0"/>
        <w:jc w:val="both"/>
        <w:rPr>
          <w:rFonts w:ascii="Arial" w:hAnsi="Arial" w:cs="Arial"/>
          <w:b/>
          <w:szCs w:val="24"/>
        </w:rPr>
      </w:pPr>
    </w:p>
    <w:p w14:paraId="6E450D2B"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b/>
          <w:szCs w:val="24"/>
        </w:rPr>
        <w:t>ESCENARIO B:</w:t>
      </w:r>
      <w:r w:rsidRPr="006E030D">
        <w:rPr>
          <w:rFonts w:ascii="Arial" w:hAnsi="Arial" w:cs="Arial"/>
          <w:szCs w:val="24"/>
        </w:rPr>
        <w:t xml:space="preserve"> En caso que haya dos o más </w:t>
      </w:r>
      <w:proofErr w:type="spellStart"/>
      <w:r w:rsidRPr="006E030D">
        <w:rPr>
          <w:rFonts w:ascii="Arial" w:hAnsi="Arial" w:cs="Arial"/>
          <w:szCs w:val="24"/>
        </w:rPr>
        <w:t>coproductos</w:t>
      </w:r>
      <w:proofErr w:type="spellEnd"/>
      <w:r w:rsidRPr="006E030D">
        <w:rPr>
          <w:rFonts w:ascii="Arial" w:hAnsi="Arial" w:cs="Arial"/>
          <w:szCs w:val="24"/>
        </w:rPr>
        <w:t xml:space="preserve"> incluyendo el alcohol anhidro combustible: </w:t>
      </w:r>
    </w:p>
    <w:p w14:paraId="6A170A27" w14:textId="77777777" w:rsidR="008248F1" w:rsidRPr="006E030D" w:rsidRDefault="008248F1" w:rsidP="008248F1">
      <w:pPr>
        <w:pStyle w:val="Prrafodelista"/>
        <w:autoSpaceDE w:val="0"/>
        <w:autoSpaceDN w:val="0"/>
        <w:ind w:left="360"/>
        <w:jc w:val="both"/>
        <w:rPr>
          <w:rFonts w:ascii="Arial" w:hAnsi="Arial" w:cs="Arial"/>
          <w:sz w:val="24"/>
          <w:szCs w:val="24"/>
        </w:rPr>
      </w:pPr>
    </w:p>
    <w:p w14:paraId="10ED6ACA" w14:textId="77777777" w:rsidR="008248F1" w:rsidRPr="006E030D" w:rsidRDefault="008248F1" w:rsidP="008248F1">
      <w:pPr>
        <w:jc w:val="both"/>
        <w:rPr>
          <w:rFonts w:ascii="Arial" w:hAnsi="Arial" w:cs="Arial"/>
          <w:szCs w:val="24"/>
        </w:rPr>
      </w:pPr>
      <w:r w:rsidRPr="006E030D">
        <w:rPr>
          <w:rFonts w:ascii="Arial" w:hAnsi="Arial" w:cs="Arial"/>
          <w:b/>
          <w:szCs w:val="24"/>
        </w:rPr>
        <w:t>PASO 1:</w:t>
      </w:r>
      <w:r w:rsidRPr="006E030D">
        <w:rPr>
          <w:rFonts w:ascii="Arial" w:hAnsi="Arial" w:cs="Arial"/>
          <w:szCs w:val="24"/>
        </w:rPr>
        <w:t xml:space="preserve"> Establecer el total de emisiones para los alcances 1, 2 y 3, incluyendo en el último las fuentes de emisión mencionadas en el </w:t>
      </w:r>
      <w:r w:rsidRPr="006E030D">
        <w:rPr>
          <w:rFonts w:ascii="Arial" w:hAnsi="Arial" w:cs="Arial"/>
          <w:color w:val="FF0000"/>
          <w:szCs w:val="24"/>
        </w:rPr>
        <w:t>artículo 5</w:t>
      </w:r>
      <w:r w:rsidRPr="006E030D">
        <w:rPr>
          <w:rFonts w:ascii="Arial" w:hAnsi="Arial" w:cs="Arial"/>
          <w:szCs w:val="24"/>
        </w:rPr>
        <w:t>. Estas emisiones deben reportarse para las siguientes etapas del proceso productivo:</w:t>
      </w:r>
    </w:p>
    <w:p w14:paraId="7F267B14"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Campo</w:t>
      </w:r>
    </w:p>
    <w:p w14:paraId="024CBB36"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Cosecha</w:t>
      </w:r>
    </w:p>
    <w:p w14:paraId="54B6AD5B"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Proceso fabril</w:t>
      </w:r>
    </w:p>
    <w:p w14:paraId="7F255260"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Destilería</w:t>
      </w:r>
    </w:p>
    <w:p w14:paraId="55D6274F"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 xml:space="preserve">Gestión energética del proceso industrial </w:t>
      </w:r>
    </w:p>
    <w:p w14:paraId="13AED40C" w14:textId="77777777" w:rsidR="008248F1" w:rsidRPr="006E030D" w:rsidRDefault="008248F1" w:rsidP="008248F1">
      <w:pPr>
        <w:pStyle w:val="Prrafodelista"/>
        <w:numPr>
          <w:ilvl w:val="0"/>
          <w:numId w:val="36"/>
        </w:numPr>
        <w:spacing w:after="200" w:line="276" w:lineRule="auto"/>
        <w:contextualSpacing/>
        <w:jc w:val="both"/>
        <w:rPr>
          <w:rFonts w:ascii="Arial" w:hAnsi="Arial" w:cs="Arial"/>
          <w:sz w:val="24"/>
          <w:szCs w:val="24"/>
        </w:rPr>
      </w:pPr>
      <w:r w:rsidRPr="006E030D">
        <w:rPr>
          <w:rFonts w:ascii="Arial" w:hAnsi="Arial" w:cs="Arial"/>
          <w:sz w:val="24"/>
          <w:szCs w:val="24"/>
        </w:rPr>
        <w:t>Desnaturalización y transporte del alcohol anhidro</w:t>
      </w:r>
    </w:p>
    <w:p w14:paraId="35099BBD" w14:textId="77777777" w:rsidR="008248F1" w:rsidRPr="006E030D" w:rsidRDefault="008248F1" w:rsidP="008248F1">
      <w:pPr>
        <w:pStyle w:val="Prrafodelista"/>
        <w:autoSpaceDE w:val="0"/>
        <w:autoSpaceDN w:val="0"/>
        <w:ind w:left="360"/>
        <w:jc w:val="both"/>
        <w:rPr>
          <w:rFonts w:ascii="Arial" w:hAnsi="Arial" w:cs="Arial"/>
          <w:sz w:val="24"/>
          <w:szCs w:val="24"/>
        </w:rPr>
      </w:pPr>
    </w:p>
    <w:p w14:paraId="4CA87129" w14:textId="77777777" w:rsidR="008248F1" w:rsidRPr="006E030D" w:rsidRDefault="008248F1" w:rsidP="008248F1">
      <w:pPr>
        <w:autoSpaceDE w:val="0"/>
        <w:autoSpaceDN w:val="0"/>
        <w:jc w:val="both"/>
        <w:rPr>
          <w:ins w:id="5" w:author="ingquim1" w:date="2016-12-15T08:54:00Z"/>
          <w:rFonts w:ascii="Arial" w:hAnsi="Arial" w:cs="Arial"/>
          <w:szCs w:val="24"/>
        </w:rPr>
      </w:pPr>
      <w:r w:rsidRPr="006E030D">
        <w:rPr>
          <w:rFonts w:ascii="Arial" w:hAnsi="Arial" w:cs="Arial"/>
          <w:szCs w:val="24"/>
        </w:rPr>
        <w:t>NOTA: El proceso fabril y la destilería pueden estar agrupadas en una sola etapa.</w:t>
      </w:r>
    </w:p>
    <w:p w14:paraId="750A0104" w14:textId="77777777" w:rsidR="008248F1" w:rsidRPr="006E030D" w:rsidRDefault="008248F1" w:rsidP="008248F1">
      <w:pPr>
        <w:autoSpaceDE w:val="0"/>
        <w:autoSpaceDN w:val="0"/>
        <w:jc w:val="both"/>
        <w:rPr>
          <w:ins w:id="6" w:author="ingquim1" w:date="2016-12-14T09:30:00Z"/>
          <w:rFonts w:ascii="Arial" w:hAnsi="Arial" w:cs="Arial"/>
          <w:b/>
          <w:szCs w:val="24"/>
        </w:rPr>
      </w:pPr>
    </w:p>
    <w:p w14:paraId="1BD5EF77" w14:textId="77777777" w:rsidR="008248F1" w:rsidRPr="006E030D" w:rsidRDefault="008248F1" w:rsidP="008248F1">
      <w:pPr>
        <w:autoSpaceDE w:val="0"/>
        <w:autoSpaceDN w:val="0"/>
        <w:jc w:val="both"/>
        <w:rPr>
          <w:ins w:id="7" w:author="ingquim1" w:date="2016-12-14T08:51:00Z"/>
          <w:rFonts w:ascii="Arial" w:hAnsi="Arial" w:cs="Arial"/>
          <w:szCs w:val="24"/>
        </w:rPr>
      </w:pPr>
      <w:r w:rsidRPr="006E030D">
        <w:rPr>
          <w:rFonts w:ascii="Arial" w:hAnsi="Arial" w:cs="Arial"/>
          <w:b/>
          <w:szCs w:val="24"/>
        </w:rPr>
        <w:t>PASO 2:</w:t>
      </w:r>
      <w:r w:rsidRPr="006E030D">
        <w:rPr>
          <w:rFonts w:ascii="Arial" w:hAnsi="Arial" w:cs="Arial"/>
          <w:szCs w:val="24"/>
        </w:rPr>
        <w:t xml:space="preserve"> Asignar un porcentaje de las emisiones reportadas en los tres alcances para las etapas del proceso productivo a cada uno de los </w:t>
      </w:r>
      <w:proofErr w:type="spellStart"/>
      <w:r w:rsidRPr="006E030D">
        <w:rPr>
          <w:rFonts w:ascii="Arial" w:hAnsi="Arial" w:cs="Arial"/>
          <w:szCs w:val="24"/>
        </w:rPr>
        <w:t>coproductos</w:t>
      </w:r>
      <w:proofErr w:type="spellEnd"/>
      <w:r w:rsidRPr="006E030D">
        <w:rPr>
          <w:rFonts w:ascii="Arial" w:hAnsi="Arial" w:cs="Arial"/>
          <w:szCs w:val="24"/>
        </w:rPr>
        <w:t xml:space="preserve">, sin incluir la gestión energética del proceso industrial, teniendo cómo criterio de asignación la distribución de azúcares fermentables presentes en la materia prima hacia cada uno de los </w:t>
      </w:r>
      <w:proofErr w:type="spellStart"/>
      <w:r w:rsidRPr="006E030D">
        <w:rPr>
          <w:rFonts w:ascii="Arial" w:hAnsi="Arial" w:cs="Arial"/>
          <w:szCs w:val="24"/>
        </w:rPr>
        <w:t>coproductos</w:t>
      </w:r>
      <w:proofErr w:type="spellEnd"/>
      <w:r w:rsidRPr="006E030D">
        <w:rPr>
          <w:rFonts w:ascii="Arial" w:hAnsi="Arial" w:cs="Arial"/>
          <w:szCs w:val="24"/>
        </w:rPr>
        <w:t xml:space="preserve">, para lo cual se debe realizar un balance de masa. </w:t>
      </w:r>
    </w:p>
    <w:p w14:paraId="79506931" w14:textId="77777777" w:rsidR="008248F1" w:rsidRPr="006E030D" w:rsidRDefault="008248F1" w:rsidP="008248F1">
      <w:pPr>
        <w:autoSpaceDE w:val="0"/>
        <w:autoSpaceDN w:val="0"/>
        <w:jc w:val="both"/>
        <w:rPr>
          <w:rFonts w:ascii="Arial" w:hAnsi="Arial" w:cs="Arial"/>
          <w:szCs w:val="24"/>
        </w:rPr>
      </w:pPr>
    </w:p>
    <w:p w14:paraId="1CE06926"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b/>
          <w:szCs w:val="24"/>
        </w:rPr>
        <w:t xml:space="preserve">PASO 3: </w:t>
      </w:r>
      <w:r w:rsidRPr="006E030D">
        <w:rPr>
          <w:rFonts w:ascii="Arial" w:hAnsi="Arial" w:cs="Arial"/>
          <w:szCs w:val="24"/>
        </w:rPr>
        <w:t xml:space="preserve">Calcular la energía generada en la planta de cogeneración a partir la combustión de biomasa propia del cultivo, y asignarle a cada </w:t>
      </w:r>
      <w:proofErr w:type="spellStart"/>
      <w:r w:rsidRPr="006E030D">
        <w:rPr>
          <w:rFonts w:ascii="Arial" w:hAnsi="Arial" w:cs="Arial"/>
          <w:szCs w:val="24"/>
        </w:rPr>
        <w:t>coproducto</w:t>
      </w:r>
      <w:proofErr w:type="spellEnd"/>
      <w:r w:rsidRPr="006E030D">
        <w:rPr>
          <w:rFonts w:ascii="Arial" w:hAnsi="Arial" w:cs="Arial"/>
          <w:szCs w:val="24"/>
        </w:rPr>
        <w:t xml:space="preserve"> una cantidad de energía proporcional a la distribución de azúcares fermentables de cada uno de ellos. Además calcular el requerimiento energético en el proceso industrial para cada uno de los </w:t>
      </w:r>
      <w:proofErr w:type="spellStart"/>
      <w:r w:rsidRPr="006E030D">
        <w:rPr>
          <w:rFonts w:ascii="Arial" w:hAnsi="Arial" w:cs="Arial"/>
          <w:szCs w:val="24"/>
        </w:rPr>
        <w:t>coproductos</w:t>
      </w:r>
      <w:proofErr w:type="spellEnd"/>
      <w:r w:rsidRPr="006E030D">
        <w:rPr>
          <w:rFonts w:ascii="Arial" w:hAnsi="Arial" w:cs="Arial"/>
          <w:szCs w:val="24"/>
        </w:rPr>
        <w:t xml:space="preserve"> utilizando el mismo criterio de distribución de azúcares fermentables.</w:t>
      </w:r>
    </w:p>
    <w:p w14:paraId="682EA374" w14:textId="77777777" w:rsidR="008248F1" w:rsidRPr="006E030D" w:rsidRDefault="008248F1" w:rsidP="008248F1">
      <w:pPr>
        <w:autoSpaceDE w:val="0"/>
        <w:autoSpaceDN w:val="0"/>
        <w:jc w:val="both"/>
        <w:rPr>
          <w:rFonts w:ascii="Arial" w:hAnsi="Arial" w:cs="Arial"/>
          <w:szCs w:val="24"/>
        </w:rPr>
      </w:pPr>
    </w:p>
    <w:p w14:paraId="6041925F" w14:textId="77777777" w:rsidR="008248F1" w:rsidRPr="006E030D" w:rsidRDefault="008248F1" w:rsidP="008248F1">
      <w:pPr>
        <w:autoSpaceDE w:val="0"/>
        <w:autoSpaceDN w:val="0"/>
        <w:jc w:val="both"/>
        <w:rPr>
          <w:rFonts w:ascii="Arial" w:hAnsi="Arial" w:cs="Arial"/>
          <w:szCs w:val="24"/>
        </w:rPr>
      </w:pPr>
      <w:proofErr w:type="gramStart"/>
      <w:r w:rsidRPr="006E030D">
        <w:rPr>
          <w:rFonts w:ascii="Arial" w:hAnsi="Arial" w:cs="Arial"/>
          <w:b/>
          <w:szCs w:val="24"/>
        </w:rPr>
        <w:t>PASO</w:t>
      </w:r>
      <w:proofErr w:type="gramEnd"/>
      <w:r w:rsidRPr="006E030D">
        <w:rPr>
          <w:rFonts w:ascii="Arial" w:hAnsi="Arial" w:cs="Arial"/>
          <w:b/>
          <w:szCs w:val="24"/>
        </w:rPr>
        <w:t xml:space="preserve"> 4:</w:t>
      </w:r>
      <w:r w:rsidRPr="006E030D">
        <w:rPr>
          <w:rFonts w:ascii="Arial" w:hAnsi="Arial" w:cs="Arial"/>
          <w:szCs w:val="24"/>
        </w:rPr>
        <w:t xml:space="preserve"> Calcular las emisiones generadas en la gestión energética del proceso industrial para cada uno de los </w:t>
      </w:r>
      <w:proofErr w:type="spellStart"/>
      <w:r w:rsidRPr="006E030D">
        <w:rPr>
          <w:rFonts w:ascii="Arial" w:hAnsi="Arial" w:cs="Arial"/>
          <w:szCs w:val="24"/>
        </w:rPr>
        <w:t>coproductos</w:t>
      </w:r>
      <w:proofErr w:type="spellEnd"/>
      <w:r w:rsidRPr="006E030D">
        <w:rPr>
          <w:rFonts w:ascii="Arial" w:hAnsi="Arial" w:cs="Arial"/>
          <w:szCs w:val="24"/>
        </w:rPr>
        <w:t xml:space="preserve"> de la siguiente forma: </w:t>
      </w:r>
    </w:p>
    <w:p w14:paraId="4E9942AB" w14:textId="77777777" w:rsidR="008248F1" w:rsidRPr="006E030D" w:rsidRDefault="008248F1" w:rsidP="008248F1">
      <w:pPr>
        <w:autoSpaceDE w:val="0"/>
        <w:autoSpaceDN w:val="0"/>
        <w:jc w:val="both"/>
        <w:rPr>
          <w:rFonts w:ascii="Arial" w:hAnsi="Arial" w:cs="Arial"/>
          <w:szCs w:val="24"/>
        </w:rPr>
      </w:pPr>
    </w:p>
    <w:p w14:paraId="689F7322"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 xml:space="preserve">Considerar la energía disponible a partir de la biomasa y verificar que esta cubra los requerimientos energéticos en el proceso industrial de cada </w:t>
      </w:r>
      <w:proofErr w:type="spellStart"/>
      <w:r w:rsidRPr="006E030D">
        <w:rPr>
          <w:rFonts w:ascii="Arial" w:hAnsi="Arial" w:cs="Arial"/>
          <w:szCs w:val="24"/>
        </w:rPr>
        <w:t>coproducto</w:t>
      </w:r>
      <w:proofErr w:type="spellEnd"/>
      <w:r w:rsidRPr="006E030D">
        <w:rPr>
          <w:rFonts w:ascii="Arial" w:hAnsi="Arial" w:cs="Arial"/>
          <w:szCs w:val="24"/>
        </w:rPr>
        <w:t xml:space="preserve">, calculados en el paso 3, si son cubiertos, las emisiones de la gestión energética del procesamiento industrial son las debidas a la combustión de la biomasa requerida para cumplir el requerimiento energético. </w:t>
      </w:r>
    </w:p>
    <w:p w14:paraId="4810D776" w14:textId="77777777" w:rsidR="008248F1" w:rsidRPr="006E030D" w:rsidRDefault="008248F1" w:rsidP="008248F1">
      <w:pPr>
        <w:autoSpaceDE w:val="0"/>
        <w:autoSpaceDN w:val="0"/>
        <w:jc w:val="both"/>
        <w:rPr>
          <w:rFonts w:ascii="Arial" w:hAnsi="Arial" w:cs="Arial"/>
          <w:szCs w:val="24"/>
        </w:rPr>
      </w:pPr>
    </w:p>
    <w:p w14:paraId="4926AA3A"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 xml:space="preserve">En caso de no cubrirlos, las emisiones de la gestión energética del procesamiento industrial son la suma de las emisiones debidas a la producción de energía a partir de la biomasa utilizada y las emisiones debidas a la producción de energía a partir de los </w:t>
      </w:r>
      <w:r w:rsidRPr="006E030D">
        <w:rPr>
          <w:rFonts w:ascii="Arial" w:hAnsi="Arial" w:cs="Arial"/>
          <w:szCs w:val="24"/>
        </w:rPr>
        <w:lastRenderedPageBreak/>
        <w:t xml:space="preserve">combustibles adicionales utilizados y/o la energía adquirida necesarios cubrir los requerimientos energéticos de cada </w:t>
      </w:r>
      <w:proofErr w:type="spellStart"/>
      <w:r w:rsidRPr="006E030D">
        <w:rPr>
          <w:rFonts w:ascii="Arial" w:hAnsi="Arial" w:cs="Arial"/>
          <w:szCs w:val="24"/>
        </w:rPr>
        <w:t>coproducto</w:t>
      </w:r>
      <w:proofErr w:type="spellEnd"/>
      <w:r w:rsidRPr="006E030D">
        <w:rPr>
          <w:rFonts w:ascii="Arial" w:hAnsi="Arial" w:cs="Arial"/>
          <w:szCs w:val="24"/>
        </w:rPr>
        <w:t>.</w:t>
      </w:r>
    </w:p>
    <w:p w14:paraId="6B5D3D2C" w14:textId="77777777" w:rsidR="008248F1" w:rsidRPr="006E030D" w:rsidRDefault="008248F1" w:rsidP="008248F1">
      <w:pPr>
        <w:autoSpaceDE w:val="0"/>
        <w:autoSpaceDN w:val="0"/>
        <w:jc w:val="both"/>
        <w:rPr>
          <w:rFonts w:ascii="Arial" w:hAnsi="Arial" w:cs="Arial"/>
          <w:szCs w:val="24"/>
        </w:rPr>
      </w:pPr>
    </w:p>
    <w:p w14:paraId="7300B379"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 xml:space="preserve">Las emisiones de alcance 3 en esta etapa deben asignarse a cada </w:t>
      </w:r>
      <w:proofErr w:type="spellStart"/>
      <w:r w:rsidRPr="006E030D">
        <w:rPr>
          <w:rFonts w:ascii="Arial" w:hAnsi="Arial" w:cs="Arial"/>
          <w:szCs w:val="24"/>
        </w:rPr>
        <w:t>coproducto</w:t>
      </w:r>
      <w:proofErr w:type="spellEnd"/>
      <w:r w:rsidRPr="006E030D">
        <w:rPr>
          <w:rFonts w:ascii="Arial" w:hAnsi="Arial" w:cs="Arial"/>
          <w:szCs w:val="24"/>
        </w:rPr>
        <w:t>, utilizando la distribución de azúcares fermentables como criterio de asignación.</w:t>
      </w:r>
    </w:p>
    <w:p w14:paraId="7CF217C6" w14:textId="77777777" w:rsidR="008248F1" w:rsidRPr="006E030D" w:rsidRDefault="008248F1" w:rsidP="008248F1">
      <w:pPr>
        <w:autoSpaceDE w:val="0"/>
        <w:autoSpaceDN w:val="0"/>
        <w:jc w:val="both"/>
        <w:rPr>
          <w:rFonts w:ascii="Arial" w:hAnsi="Arial" w:cs="Arial"/>
          <w:b/>
          <w:szCs w:val="24"/>
        </w:rPr>
      </w:pPr>
    </w:p>
    <w:p w14:paraId="6E86F9A4"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b/>
          <w:szCs w:val="24"/>
        </w:rPr>
        <w:t>PASO 5:</w:t>
      </w:r>
      <w:r w:rsidRPr="006E030D">
        <w:rPr>
          <w:rFonts w:ascii="Arial" w:hAnsi="Arial" w:cs="Arial"/>
          <w:szCs w:val="24"/>
        </w:rPr>
        <w:t xml:space="preserve"> Sumar las emisiones de las etapas del proceso productivas para la producción de alcohol anhidro combustible y dividirlas por los metros cúbicos de alcohol anhidro combustible producido en el periodo de tiempo donde se calcularon estas emisiones.</w:t>
      </w:r>
    </w:p>
    <w:p w14:paraId="4B240C60" w14:textId="77777777" w:rsidR="008248F1" w:rsidRPr="006E030D" w:rsidRDefault="008248F1" w:rsidP="008248F1">
      <w:pPr>
        <w:autoSpaceDE w:val="0"/>
        <w:autoSpaceDN w:val="0"/>
        <w:jc w:val="both"/>
        <w:rPr>
          <w:rFonts w:ascii="Arial" w:hAnsi="Arial" w:cs="Arial"/>
          <w:szCs w:val="24"/>
        </w:rPr>
      </w:pPr>
    </w:p>
    <w:p w14:paraId="40FBAC32" w14:textId="77777777" w:rsidR="008248F1" w:rsidRPr="006E030D" w:rsidRDefault="008248F1" w:rsidP="008248F1">
      <w:pPr>
        <w:pStyle w:val="Prrafodelista"/>
        <w:autoSpaceDE w:val="0"/>
        <w:autoSpaceDN w:val="0"/>
        <w:ind w:left="0"/>
        <w:jc w:val="both"/>
        <w:rPr>
          <w:rFonts w:ascii="Arial" w:hAnsi="Arial" w:cs="Arial"/>
          <w:sz w:val="24"/>
          <w:szCs w:val="24"/>
        </w:rPr>
      </w:pPr>
      <w:r w:rsidRPr="006E030D">
        <w:rPr>
          <w:rFonts w:ascii="Arial" w:hAnsi="Arial" w:cs="Arial"/>
          <w:sz w:val="24"/>
          <w:szCs w:val="24"/>
        </w:rPr>
        <w:t>NOTA: Si la organización genera, en la planta de cogeneración, energía eléctrica o térmica que no usa en el proceso productivo de alcohol anhidro, es decir, genera excedentes que vende a la red o a otras empresas, no deben ser considerados, solo se debe tener en cuenta las emisiones asociadas a la producción de energía eléctrica y térmica que requiere el proceso productivo. Estas emisiones se tendrían en cuenta en otra unidad de negocio cuyo producto es la venta de energía a la red.</w:t>
      </w:r>
    </w:p>
    <w:p w14:paraId="1209D488" w14:textId="77777777" w:rsidR="008248F1" w:rsidRPr="006E030D" w:rsidRDefault="008248F1" w:rsidP="008248F1">
      <w:pPr>
        <w:autoSpaceDE w:val="0"/>
        <w:autoSpaceDN w:val="0"/>
        <w:jc w:val="both"/>
        <w:rPr>
          <w:rFonts w:ascii="Arial" w:hAnsi="Arial" w:cs="Arial"/>
          <w:szCs w:val="24"/>
        </w:rPr>
      </w:pPr>
    </w:p>
    <w:p w14:paraId="1E2B1B22"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Ejemplo:</w:t>
      </w:r>
    </w:p>
    <w:p w14:paraId="76BCA3E4" w14:textId="77777777" w:rsidR="008248F1" w:rsidRPr="006E030D" w:rsidRDefault="008248F1" w:rsidP="008248F1">
      <w:pPr>
        <w:autoSpaceDE w:val="0"/>
        <w:autoSpaceDN w:val="0"/>
        <w:jc w:val="both"/>
        <w:rPr>
          <w:rFonts w:ascii="Arial" w:hAnsi="Arial" w:cs="Arial"/>
          <w:szCs w:val="24"/>
        </w:rPr>
      </w:pPr>
    </w:p>
    <w:p w14:paraId="3DE8590A"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Producción de alcohol anhidro carburante a partir de caña de azúcar en un proceso de producción dual (azúcar y etanol), donde se producen excedentes de energía eléctrica que se entregan a la red nacional y se usa bagazo y carbón cómo combustible de la planta de cogeneración. Se tienen en cuenta las emisiones totales asociadas al año 2016, donde se produjeron 80,000 m3 de alcohol anhidro combustible.</w:t>
      </w:r>
    </w:p>
    <w:p w14:paraId="15ACAE2D" w14:textId="77777777" w:rsidR="008248F1" w:rsidRPr="006E030D" w:rsidRDefault="008248F1" w:rsidP="008248F1">
      <w:pPr>
        <w:autoSpaceDE w:val="0"/>
        <w:autoSpaceDN w:val="0"/>
        <w:jc w:val="both"/>
        <w:rPr>
          <w:rFonts w:ascii="Arial" w:hAnsi="Arial" w:cs="Arial"/>
          <w:szCs w:val="24"/>
        </w:rPr>
      </w:pPr>
    </w:p>
    <w:p w14:paraId="1CA2AA26"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PASO 1:</w:t>
      </w:r>
    </w:p>
    <w:p w14:paraId="27663751" w14:textId="77777777" w:rsidR="008248F1" w:rsidRPr="006E030D" w:rsidRDefault="008248F1" w:rsidP="008248F1">
      <w:pPr>
        <w:autoSpaceDE w:val="0"/>
        <w:autoSpaceDN w:val="0"/>
        <w:jc w:val="both"/>
        <w:rPr>
          <w:rFonts w:ascii="Arial" w:hAnsi="Arial" w:cs="Arial"/>
          <w:szCs w:val="24"/>
        </w:rPr>
      </w:pPr>
    </w:p>
    <w:p w14:paraId="1764EB28" w14:textId="77777777" w:rsidR="008248F1" w:rsidRPr="006E030D" w:rsidRDefault="008248F1" w:rsidP="008248F1">
      <w:pPr>
        <w:pStyle w:val="Descripcin"/>
        <w:keepNext/>
        <w:jc w:val="center"/>
        <w:rPr>
          <w:rFonts w:ascii="Arial" w:hAnsi="Arial" w:cs="Arial"/>
          <w:b w:val="0"/>
          <w:sz w:val="24"/>
          <w:szCs w:val="24"/>
        </w:rPr>
      </w:pPr>
      <w:r w:rsidRPr="006E030D">
        <w:rPr>
          <w:rFonts w:ascii="Arial" w:hAnsi="Arial" w:cs="Arial"/>
          <w:sz w:val="24"/>
          <w:szCs w:val="24"/>
        </w:rPr>
        <w:t xml:space="preserve">Tabla 2. </w:t>
      </w:r>
      <w:r w:rsidRPr="006E030D">
        <w:rPr>
          <w:rFonts w:ascii="Arial" w:hAnsi="Arial" w:cs="Arial"/>
          <w:b w:val="0"/>
          <w:sz w:val="24"/>
          <w:szCs w:val="24"/>
        </w:rPr>
        <w:t>Inventario de emisiones de GEI para cada etapa del proceso, kg de CO</w:t>
      </w:r>
      <w:r w:rsidRPr="006E030D">
        <w:rPr>
          <w:rFonts w:ascii="Arial" w:hAnsi="Arial" w:cs="Arial"/>
          <w:b w:val="0"/>
          <w:sz w:val="24"/>
          <w:szCs w:val="24"/>
          <w:vertAlign w:val="subscript"/>
        </w:rPr>
        <w:t>2eq</w:t>
      </w:r>
      <w:r w:rsidRPr="006E030D">
        <w:rPr>
          <w:rFonts w:ascii="Arial" w:hAnsi="Arial" w:cs="Arial"/>
          <w:b w:val="0"/>
          <w:sz w:val="24"/>
          <w:szCs w:val="24"/>
        </w:rPr>
        <w:t>/año</w:t>
      </w:r>
    </w:p>
    <w:tbl>
      <w:tblPr>
        <w:tblW w:w="7197" w:type="dxa"/>
        <w:jc w:val="center"/>
        <w:tblCellMar>
          <w:left w:w="70" w:type="dxa"/>
          <w:right w:w="70" w:type="dxa"/>
        </w:tblCellMar>
        <w:tblLook w:val="04A0" w:firstRow="1" w:lastRow="0" w:firstColumn="1" w:lastColumn="0" w:noHBand="0" w:noVBand="1"/>
      </w:tblPr>
      <w:tblGrid>
        <w:gridCol w:w="2048"/>
        <w:gridCol w:w="1342"/>
        <w:gridCol w:w="1208"/>
        <w:gridCol w:w="1342"/>
        <w:gridCol w:w="1475"/>
      </w:tblGrid>
      <w:tr w:rsidR="008248F1" w:rsidRPr="006E030D" w14:paraId="74D195BE"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159E1103" w14:textId="77777777" w:rsidR="008248F1" w:rsidRPr="006E030D" w:rsidRDefault="008248F1" w:rsidP="006A1094">
            <w:pPr>
              <w:autoSpaceDE w:val="0"/>
              <w:autoSpaceDN w:val="0"/>
              <w:jc w:val="both"/>
              <w:rPr>
                <w:rFonts w:ascii="Arial" w:hAnsi="Arial" w:cs="Arial"/>
                <w:szCs w:val="24"/>
              </w:rPr>
            </w:pPr>
            <w:r w:rsidRPr="006E030D">
              <w:rPr>
                <w:rFonts w:ascii="Arial" w:hAnsi="Arial" w:cs="Arial"/>
                <w:szCs w:val="24"/>
              </w:rPr>
              <w:t>Etapa</w:t>
            </w:r>
          </w:p>
        </w:tc>
        <w:tc>
          <w:tcPr>
            <w:tcW w:w="1142" w:type="dxa"/>
            <w:tcBorders>
              <w:top w:val="single" w:sz="4" w:space="0" w:color="auto"/>
              <w:left w:val="single" w:sz="4" w:space="0" w:color="auto"/>
              <w:bottom w:val="single" w:sz="4" w:space="0" w:color="auto"/>
              <w:right w:val="single" w:sz="4" w:space="0" w:color="auto"/>
            </w:tcBorders>
            <w:shd w:val="clear" w:color="auto" w:fill="auto"/>
            <w:noWrap/>
          </w:tcPr>
          <w:p w14:paraId="6BFF4B65"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Alcance 1</w:t>
            </w:r>
          </w:p>
        </w:tc>
        <w:tc>
          <w:tcPr>
            <w:tcW w:w="1200" w:type="dxa"/>
            <w:tcBorders>
              <w:top w:val="single" w:sz="4" w:space="0" w:color="auto"/>
              <w:left w:val="nil"/>
              <w:bottom w:val="single" w:sz="4" w:space="0" w:color="auto"/>
              <w:right w:val="single" w:sz="4" w:space="0" w:color="auto"/>
            </w:tcBorders>
            <w:shd w:val="clear" w:color="auto" w:fill="auto"/>
            <w:noWrap/>
          </w:tcPr>
          <w:p w14:paraId="3BFC6172"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Alcance 2</w:t>
            </w:r>
          </w:p>
        </w:tc>
        <w:tc>
          <w:tcPr>
            <w:tcW w:w="1200" w:type="dxa"/>
            <w:tcBorders>
              <w:top w:val="single" w:sz="4" w:space="0" w:color="auto"/>
              <w:left w:val="nil"/>
              <w:bottom w:val="single" w:sz="4" w:space="0" w:color="auto"/>
              <w:right w:val="single" w:sz="4" w:space="0" w:color="auto"/>
            </w:tcBorders>
            <w:shd w:val="clear" w:color="auto" w:fill="auto"/>
            <w:noWrap/>
          </w:tcPr>
          <w:p w14:paraId="5C3320B6"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Alcance 3</w:t>
            </w:r>
          </w:p>
        </w:tc>
        <w:tc>
          <w:tcPr>
            <w:tcW w:w="1254" w:type="dxa"/>
            <w:tcBorders>
              <w:top w:val="single" w:sz="4" w:space="0" w:color="auto"/>
              <w:left w:val="nil"/>
              <w:bottom w:val="single" w:sz="4" w:space="0" w:color="auto"/>
              <w:right w:val="single" w:sz="4" w:space="0" w:color="auto"/>
            </w:tcBorders>
            <w:shd w:val="clear" w:color="auto" w:fill="auto"/>
            <w:noWrap/>
          </w:tcPr>
          <w:p w14:paraId="307ADF34"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Total</w:t>
            </w:r>
          </w:p>
        </w:tc>
      </w:tr>
      <w:tr w:rsidR="008248F1" w:rsidRPr="006E030D" w14:paraId="3E88E32D"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276AA1A5"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Campo</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80817"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11,879,527</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4EB2954"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1,979,921</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C9D6696"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25,738,976</w:t>
            </w:r>
          </w:p>
        </w:tc>
        <w:tc>
          <w:tcPr>
            <w:tcW w:w="1254" w:type="dxa"/>
            <w:tcBorders>
              <w:top w:val="single" w:sz="4" w:space="0" w:color="auto"/>
              <w:left w:val="nil"/>
              <w:bottom w:val="single" w:sz="4" w:space="0" w:color="auto"/>
              <w:right w:val="single" w:sz="4" w:space="0" w:color="auto"/>
            </w:tcBorders>
            <w:shd w:val="clear" w:color="auto" w:fill="auto"/>
            <w:noWrap/>
            <w:vAlign w:val="bottom"/>
            <w:hideMark/>
          </w:tcPr>
          <w:p w14:paraId="1D7577FD" w14:textId="77777777" w:rsidR="008248F1" w:rsidRPr="006E030D" w:rsidRDefault="008248F1" w:rsidP="006A1094">
            <w:pPr>
              <w:jc w:val="right"/>
              <w:rPr>
                <w:rFonts w:ascii="Arial" w:hAnsi="Arial" w:cs="Arial"/>
                <w:color w:val="000000"/>
                <w:szCs w:val="24"/>
              </w:rPr>
            </w:pPr>
            <w:r w:rsidRPr="006E030D">
              <w:rPr>
                <w:rFonts w:ascii="Arial" w:hAnsi="Arial" w:cs="Arial"/>
                <w:color w:val="000000"/>
                <w:szCs w:val="24"/>
              </w:rPr>
              <w:t>39,598,424</w:t>
            </w:r>
          </w:p>
        </w:tc>
      </w:tr>
      <w:tr w:rsidR="008248F1" w:rsidRPr="006E030D" w14:paraId="021BB04F"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24800D04"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Cosecha</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5F8019DC"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20,845,184</w:t>
            </w:r>
          </w:p>
        </w:tc>
        <w:tc>
          <w:tcPr>
            <w:tcW w:w="1200" w:type="dxa"/>
            <w:tcBorders>
              <w:top w:val="nil"/>
              <w:left w:val="nil"/>
              <w:bottom w:val="single" w:sz="4" w:space="0" w:color="auto"/>
              <w:right w:val="single" w:sz="4" w:space="0" w:color="auto"/>
            </w:tcBorders>
            <w:shd w:val="clear" w:color="auto" w:fill="auto"/>
            <w:noWrap/>
            <w:vAlign w:val="center"/>
            <w:hideMark/>
          </w:tcPr>
          <w:p w14:paraId="506CEABB"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w:t>
            </w:r>
          </w:p>
        </w:tc>
        <w:tc>
          <w:tcPr>
            <w:tcW w:w="1200" w:type="dxa"/>
            <w:tcBorders>
              <w:top w:val="nil"/>
              <w:left w:val="nil"/>
              <w:bottom w:val="single" w:sz="4" w:space="0" w:color="auto"/>
              <w:right w:val="single" w:sz="4" w:space="0" w:color="auto"/>
            </w:tcBorders>
            <w:shd w:val="clear" w:color="auto" w:fill="auto"/>
            <w:noWrap/>
            <w:vAlign w:val="center"/>
            <w:hideMark/>
          </w:tcPr>
          <w:p w14:paraId="7D75F1A7"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8,933,650</w:t>
            </w:r>
          </w:p>
        </w:tc>
        <w:tc>
          <w:tcPr>
            <w:tcW w:w="1254" w:type="dxa"/>
            <w:tcBorders>
              <w:top w:val="nil"/>
              <w:left w:val="nil"/>
              <w:bottom w:val="single" w:sz="4" w:space="0" w:color="auto"/>
              <w:right w:val="single" w:sz="4" w:space="0" w:color="auto"/>
            </w:tcBorders>
            <w:shd w:val="clear" w:color="auto" w:fill="auto"/>
            <w:noWrap/>
            <w:vAlign w:val="bottom"/>
            <w:hideMark/>
          </w:tcPr>
          <w:p w14:paraId="30C49F30" w14:textId="77777777" w:rsidR="008248F1" w:rsidRPr="006E030D" w:rsidRDefault="008248F1" w:rsidP="006A1094">
            <w:pPr>
              <w:jc w:val="right"/>
              <w:rPr>
                <w:rFonts w:ascii="Arial" w:hAnsi="Arial" w:cs="Arial"/>
                <w:color w:val="000000"/>
                <w:szCs w:val="24"/>
              </w:rPr>
            </w:pPr>
            <w:r w:rsidRPr="006E030D">
              <w:rPr>
                <w:rFonts w:ascii="Arial" w:hAnsi="Arial" w:cs="Arial"/>
                <w:color w:val="000000"/>
                <w:szCs w:val="24"/>
              </w:rPr>
              <w:t>29,778,835</w:t>
            </w:r>
          </w:p>
        </w:tc>
      </w:tr>
      <w:tr w:rsidR="008248F1" w:rsidRPr="006E030D" w14:paraId="2FD9608B"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7B477F31"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 xml:space="preserve">Proceso Fabril </w:t>
            </w:r>
          </w:p>
          <w:p w14:paraId="00E7795C"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(Fábrica de azúcar cruda)</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4B2780E2"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w:t>
            </w:r>
          </w:p>
        </w:tc>
        <w:tc>
          <w:tcPr>
            <w:tcW w:w="1200" w:type="dxa"/>
            <w:tcBorders>
              <w:top w:val="nil"/>
              <w:left w:val="nil"/>
              <w:bottom w:val="single" w:sz="4" w:space="0" w:color="auto"/>
              <w:right w:val="single" w:sz="4" w:space="0" w:color="auto"/>
            </w:tcBorders>
            <w:shd w:val="clear" w:color="auto" w:fill="auto"/>
            <w:noWrap/>
            <w:vAlign w:val="center"/>
            <w:hideMark/>
          </w:tcPr>
          <w:p w14:paraId="45883C5D"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w:t>
            </w:r>
          </w:p>
        </w:tc>
        <w:tc>
          <w:tcPr>
            <w:tcW w:w="1200" w:type="dxa"/>
            <w:tcBorders>
              <w:top w:val="nil"/>
              <w:left w:val="nil"/>
              <w:bottom w:val="single" w:sz="4" w:space="0" w:color="auto"/>
              <w:right w:val="single" w:sz="4" w:space="0" w:color="auto"/>
            </w:tcBorders>
            <w:shd w:val="clear" w:color="auto" w:fill="auto"/>
            <w:noWrap/>
            <w:vAlign w:val="center"/>
            <w:hideMark/>
          </w:tcPr>
          <w:p w14:paraId="16808E0F"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6,322,545</w:t>
            </w:r>
          </w:p>
        </w:tc>
        <w:tc>
          <w:tcPr>
            <w:tcW w:w="1254" w:type="dxa"/>
            <w:tcBorders>
              <w:top w:val="nil"/>
              <w:left w:val="nil"/>
              <w:bottom w:val="single" w:sz="4" w:space="0" w:color="auto"/>
              <w:right w:val="single" w:sz="4" w:space="0" w:color="auto"/>
            </w:tcBorders>
            <w:shd w:val="clear" w:color="auto" w:fill="auto"/>
            <w:noWrap/>
            <w:vAlign w:val="center"/>
            <w:hideMark/>
          </w:tcPr>
          <w:p w14:paraId="5CD699DB"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6,322,545</w:t>
            </w:r>
          </w:p>
        </w:tc>
      </w:tr>
      <w:tr w:rsidR="008248F1" w:rsidRPr="006E030D" w14:paraId="5B213478"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4159833F"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Destilería</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220CDE0E"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w:t>
            </w:r>
          </w:p>
        </w:tc>
        <w:tc>
          <w:tcPr>
            <w:tcW w:w="1200" w:type="dxa"/>
            <w:tcBorders>
              <w:top w:val="nil"/>
              <w:left w:val="nil"/>
              <w:bottom w:val="single" w:sz="4" w:space="0" w:color="auto"/>
              <w:right w:val="single" w:sz="4" w:space="0" w:color="auto"/>
            </w:tcBorders>
            <w:shd w:val="clear" w:color="auto" w:fill="auto"/>
            <w:noWrap/>
            <w:vAlign w:val="center"/>
            <w:hideMark/>
          </w:tcPr>
          <w:p w14:paraId="62AF9494"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w:t>
            </w:r>
          </w:p>
        </w:tc>
        <w:tc>
          <w:tcPr>
            <w:tcW w:w="1200" w:type="dxa"/>
            <w:tcBorders>
              <w:top w:val="nil"/>
              <w:left w:val="nil"/>
              <w:bottom w:val="single" w:sz="4" w:space="0" w:color="auto"/>
              <w:right w:val="single" w:sz="4" w:space="0" w:color="auto"/>
            </w:tcBorders>
            <w:shd w:val="clear" w:color="auto" w:fill="auto"/>
            <w:noWrap/>
            <w:vAlign w:val="center"/>
            <w:hideMark/>
          </w:tcPr>
          <w:p w14:paraId="04E3D546"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5,832,777</w:t>
            </w:r>
          </w:p>
        </w:tc>
        <w:tc>
          <w:tcPr>
            <w:tcW w:w="1254" w:type="dxa"/>
            <w:tcBorders>
              <w:top w:val="nil"/>
              <w:left w:val="nil"/>
              <w:bottom w:val="single" w:sz="4" w:space="0" w:color="auto"/>
              <w:right w:val="single" w:sz="4" w:space="0" w:color="auto"/>
            </w:tcBorders>
            <w:shd w:val="clear" w:color="auto" w:fill="auto"/>
            <w:noWrap/>
            <w:vAlign w:val="bottom"/>
            <w:hideMark/>
          </w:tcPr>
          <w:p w14:paraId="33799A4C" w14:textId="77777777" w:rsidR="008248F1" w:rsidRPr="006E030D" w:rsidRDefault="008248F1" w:rsidP="006A1094">
            <w:pPr>
              <w:jc w:val="right"/>
              <w:rPr>
                <w:rFonts w:ascii="Arial" w:hAnsi="Arial" w:cs="Arial"/>
                <w:color w:val="000000"/>
                <w:szCs w:val="24"/>
              </w:rPr>
            </w:pPr>
            <w:r w:rsidRPr="006E030D">
              <w:rPr>
                <w:rFonts w:ascii="Arial" w:hAnsi="Arial" w:cs="Arial"/>
                <w:color w:val="000000"/>
                <w:szCs w:val="24"/>
              </w:rPr>
              <w:t>5,832,777</w:t>
            </w:r>
          </w:p>
        </w:tc>
      </w:tr>
      <w:tr w:rsidR="008248F1" w:rsidRPr="006E030D" w14:paraId="09CB64D4"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23E6B7C9"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Gestión energética del proceso industrial</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65256BD7"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63,418,794</w:t>
            </w:r>
          </w:p>
        </w:tc>
        <w:tc>
          <w:tcPr>
            <w:tcW w:w="1200" w:type="dxa"/>
            <w:tcBorders>
              <w:top w:val="nil"/>
              <w:left w:val="nil"/>
              <w:bottom w:val="single" w:sz="4" w:space="0" w:color="auto"/>
              <w:right w:val="single" w:sz="4" w:space="0" w:color="auto"/>
            </w:tcBorders>
            <w:shd w:val="clear" w:color="auto" w:fill="auto"/>
            <w:noWrap/>
            <w:vAlign w:val="center"/>
            <w:hideMark/>
          </w:tcPr>
          <w:p w14:paraId="67A6FE6E"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0 </w:t>
            </w:r>
          </w:p>
        </w:tc>
        <w:tc>
          <w:tcPr>
            <w:tcW w:w="1200" w:type="dxa"/>
            <w:tcBorders>
              <w:top w:val="nil"/>
              <w:left w:val="nil"/>
              <w:bottom w:val="single" w:sz="4" w:space="0" w:color="auto"/>
              <w:right w:val="single" w:sz="4" w:space="0" w:color="auto"/>
            </w:tcBorders>
            <w:shd w:val="clear" w:color="auto" w:fill="auto"/>
            <w:noWrap/>
            <w:vAlign w:val="center"/>
            <w:hideMark/>
          </w:tcPr>
          <w:p w14:paraId="0C7BAE50"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1,961,406</w:t>
            </w:r>
          </w:p>
        </w:tc>
        <w:tc>
          <w:tcPr>
            <w:tcW w:w="1254" w:type="dxa"/>
            <w:tcBorders>
              <w:top w:val="nil"/>
              <w:left w:val="nil"/>
              <w:bottom w:val="single" w:sz="4" w:space="0" w:color="auto"/>
              <w:right w:val="single" w:sz="4" w:space="0" w:color="auto"/>
            </w:tcBorders>
            <w:shd w:val="clear" w:color="auto" w:fill="auto"/>
            <w:noWrap/>
            <w:vAlign w:val="center"/>
            <w:hideMark/>
          </w:tcPr>
          <w:p w14:paraId="7FDAD933"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65,380,200</w:t>
            </w:r>
          </w:p>
        </w:tc>
      </w:tr>
      <w:tr w:rsidR="008248F1" w:rsidRPr="006E030D" w14:paraId="1223706B"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5AE7D0B0"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Desnaturalización y transporte de alcohol</w:t>
            </w:r>
          </w:p>
        </w:tc>
        <w:tc>
          <w:tcPr>
            <w:tcW w:w="1142" w:type="dxa"/>
            <w:tcBorders>
              <w:top w:val="nil"/>
              <w:left w:val="single" w:sz="4" w:space="0" w:color="auto"/>
              <w:bottom w:val="single" w:sz="4" w:space="0" w:color="auto"/>
              <w:right w:val="single" w:sz="4" w:space="0" w:color="auto"/>
            </w:tcBorders>
            <w:shd w:val="clear" w:color="auto" w:fill="auto"/>
            <w:noWrap/>
            <w:vAlign w:val="center"/>
          </w:tcPr>
          <w:p w14:paraId="0A3DC835"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w:t>
            </w:r>
          </w:p>
        </w:tc>
        <w:tc>
          <w:tcPr>
            <w:tcW w:w="1200" w:type="dxa"/>
            <w:tcBorders>
              <w:top w:val="nil"/>
              <w:left w:val="nil"/>
              <w:bottom w:val="single" w:sz="4" w:space="0" w:color="auto"/>
              <w:right w:val="single" w:sz="4" w:space="0" w:color="auto"/>
            </w:tcBorders>
            <w:shd w:val="clear" w:color="auto" w:fill="auto"/>
            <w:noWrap/>
            <w:vAlign w:val="center"/>
          </w:tcPr>
          <w:p w14:paraId="7F364BAD"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w:t>
            </w:r>
          </w:p>
        </w:tc>
        <w:tc>
          <w:tcPr>
            <w:tcW w:w="1200" w:type="dxa"/>
            <w:tcBorders>
              <w:top w:val="nil"/>
              <w:left w:val="nil"/>
              <w:bottom w:val="single" w:sz="4" w:space="0" w:color="auto"/>
              <w:right w:val="single" w:sz="4" w:space="0" w:color="auto"/>
            </w:tcBorders>
            <w:shd w:val="clear" w:color="auto" w:fill="auto"/>
            <w:noWrap/>
            <w:vAlign w:val="center"/>
          </w:tcPr>
          <w:p w14:paraId="6102356A"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4,888,000</w:t>
            </w:r>
          </w:p>
        </w:tc>
        <w:tc>
          <w:tcPr>
            <w:tcW w:w="1254" w:type="dxa"/>
            <w:tcBorders>
              <w:top w:val="nil"/>
              <w:left w:val="nil"/>
              <w:bottom w:val="single" w:sz="4" w:space="0" w:color="auto"/>
              <w:right w:val="single" w:sz="4" w:space="0" w:color="auto"/>
            </w:tcBorders>
            <w:shd w:val="clear" w:color="auto" w:fill="auto"/>
            <w:noWrap/>
            <w:vAlign w:val="center"/>
          </w:tcPr>
          <w:p w14:paraId="2CC8103B"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4,888,000</w:t>
            </w:r>
          </w:p>
        </w:tc>
      </w:tr>
      <w:tr w:rsidR="008248F1" w:rsidRPr="006E030D" w14:paraId="0E74A555"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749C6932"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Total</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2F7CA970"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96,143,505</w:t>
            </w:r>
          </w:p>
        </w:tc>
        <w:tc>
          <w:tcPr>
            <w:tcW w:w="1200" w:type="dxa"/>
            <w:tcBorders>
              <w:top w:val="nil"/>
              <w:left w:val="nil"/>
              <w:bottom w:val="single" w:sz="4" w:space="0" w:color="auto"/>
              <w:right w:val="single" w:sz="4" w:space="0" w:color="auto"/>
            </w:tcBorders>
            <w:shd w:val="clear" w:color="auto" w:fill="auto"/>
            <w:noWrap/>
            <w:vAlign w:val="center"/>
            <w:hideMark/>
          </w:tcPr>
          <w:p w14:paraId="5C7CF458"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1,979,921</w:t>
            </w:r>
          </w:p>
        </w:tc>
        <w:tc>
          <w:tcPr>
            <w:tcW w:w="1200" w:type="dxa"/>
            <w:tcBorders>
              <w:top w:val="nil"/>
              <w:left w:val="nil"/>
              <w:bottom w:val="single" w:sz="4" w:space="0" w:color="auto"/>
              <w:right w:val="single" w:sz="4" w:space="0" w:color="auto"/>
            </w:tcBorders>
            <w:shd w:val="clear" w:color="auto" w:fill="auto"/>
            <w:noWrap/>
            <w:vAlign w:val="center"/>
            <w:hideMark/>
          </w:tcPr>
          <w:p w14:paraId="40B6B8D3"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53,677,354</w:t>
            </w:r>
          </w:p>
        </w:tc>
        <w:tc>
          <w:tcPr>
            <w:tcW w:w="1254" w:type="dxa"/>
            <w:tcBorders>
              <w:top w:val="nil"/>
              <w:left w:val="nil"/>
              <w:bottom w:val="single" w:sz="4" w:space="0" w:color="auto"/>
              <w:right w:val="single" w:sz="4" w:space="0" w:color="auto"/>
            </w:tcBorders>
            <w:shd w:val="clear" w:color="auto" w:fill="auto"/>
            <w:noWrap/>
            <w:vAlign w:val="bottom"/>
            <w:hideMark/>
          </w:tcPr>
          <w:p w14:paraId="3CDD3CDC" w14:textId="77777777" w:rsidR="008248F1" w:rsidRPr="006E030D" w:rsidRDefault="008248F1" w:rsidP="006A1094">
            <w:pPr>
              <w:jc w:val="right"/>
              <w:rPr>
                <w:rFonts w:ascii="Arial" w:hAnsi="Arial" w:cs="Arial"/>
                <w:color w:val="000000"/>
                <w:szCs w:val="24"/>
              </w:rPr>
            </w:pPr>
            <w:r w:rsidRPr="006E030D">
              <w:rPr>
                <w:rFonts w:ascii="Arial" w:hAnsi="Arial" w:cs="Arial"/>
                <w:color w:val="000000"/>
                <w:szCs w:val="24"/>
              </w:rPr>
              <w:t>151,800,780</w:t>
            </w:r>
          </w:p>
        </w:tc>
      </w:tr>
    </w:tbl>
    <w:p w14:paraId="2BF76674" w14:textId="77777777" w:rsidR="008248F1" w:rsidRPr="006E030D" w:rsidRDefault="008248F1" w:rsidP="008248F1">
      <w:pPr>
        <w:autoSpaceDE w:val="0"/>
        <w:autoSpaceDN w:val="0"/>
        <w:jc w:val="both"/>
        <w:rPr>
          <w:rFonts w:ascii="Arial" w:hAnsi="Arial" w:cs="Arial"/>
          <w:szCs w:val="24"/>
        </w:rPr>
      </w:pPr>
    </w:p>
    <w:p w14:paraId="4D2228F0"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 xml:space="preserve">PASO 2: </w:t>
      </w:r>
    </w:p>
    <w:p w14:paraId="32894CE4" w14:textId="77777777" w:rsidR="008248F1" w:rsidRPr="006E030D" w:rsidRDefault="008248F1" w:rsidP="008248F1">
      <w:pPr>
        <w:autoSpaceDE w:val="0"/>
        <w:autoSpaceDN w:val="0"/>
        <w:jc w:val="both"/>
        <w:rPr>
          <w:rFonts w:ascii="Arial" w:hAnsi="Arial" w:cs="Arial"/>
          <w:szCs w:val="24"/>
        </w:rPr>
      </w:pPr>
    </w:p>
    <w:p w14:paraId="5857882A"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 xml:space="preserve">Los dos </w:t>
      </w:r>
      <w:proofErr w:type="spellStart"/>
      <w:ins w:id="8" w:author="ingquim1" w:date="2016-12-14T09:35:00Z">
        <w:r w:rsidRPr="006E030D">
          <w:rPr>
            <w:rFonts w:ascii="Arial" w:hAnsi="Arial" w:cs="Arial"/>
            <w:szCs w:val="24"/>
          </w:rPr>
          <w:t>co</w:t>
        </w:r>
      </w:ins>
      <w:r w:rsidRPr="006E030D">
        <w:rPr>
          <w:rFonts w:ascii="Arial" w:hAnsi="Arial" w:cs="Arial"/>
          <w:szCs w:val="24"/>
        </w:rPr>
        <w:t>productos</w:t>
      </w:r>
      <w:proofErr w:type="spellEnd"/>
      <w:r w:rsidRPr="006E030D">
        <w:rPr>
          <w:rFonts w:ascii="Arial" w:hAnsi="Arial" w:cs="Arial"/>
          <w:szCs w:val="24"/>
        </w:rPr>
        <w:t xml:space="preserve"> considerados son alcohol anhidro combustible y azúcar, a partir del balance de masa, se estableció una distribución de azúcares fermentables de 30% y 70% para el alcohol anhidro combustible y el azúcar respectivamente.</w:t>
      </w:r>
    </w:p>
    <w:p w14:paraId="310F9C15" w14:textId="77777777" w:rsidR="008248F1" w:rsidRPr="006E030D" w:rsidRDefault="008248F1" w:rsidP="008248F1">
      <w:pPr>
        <w:autoSpaceDE w:val="0"/>
        <w:autoSpaceDN w:val="0"/>
        <w:jc w:val="both"/>
        <w:rPr>
          <w:rFonts w:ascii="Arial" w:hAnsi="Arial" w:cs="Arial"/>
          <w:szCs w:val="24"/>
        </w:rPr>
      </w:pPr>
    </w:p>
    <w:p w14:paraId="3EE3AFE4" w14:textId="77777777" w:rsidR="008248F1" w:rsidRPr="006E030D" w:rsidRDefault="008248F1" w:rsidP="008248F1">
      <w:pPr>
        <w:pStyle w:val="Descripcin"/>
        <w:keepNext/>
        <w:jc w:val="center"/>
        <w:rPr>
          <w:rFonts w:ascii="Arial" w:hAnsi="Arial" w:cs="Arial"/>
          <w:b w:val="0"/>
          <w:sz w:val="24"/>
          <w:szCs w:val="24"/>
        </w:rPr>
      </w:pPr>
      <w:r w:rsidRPr="006E030D">
        <w:rPr>
          <w:rFonts w:ascii="Arial" w:hAnsi="Arial" w:cs="Arial"/>
          <w:sz w:val="24"/>
          <w:szCs w:val="24"/>
        </w:rPr>
        <w:lastRenderedPageBreak/>
        <w:t xml:space="preserve">Tabla 3. </w:t>
      </w:r>
      <w:r w:rsidRPr="006E030D">
        <w:rPr>
          <w:rFonts w:ascii="Arial" w:hAnsi="Arial" w:cs="Arial"/>
          <w:b w:val="0"/>
          <w:sz w:val="24"/>
          <w:szCs w:val="24"/>
        </w:rPr>
        <w:t xml:space="preserve">Asignación de las emisiones para cada uno de los </w:t>
      </w:r>
      <w:proofErr w:type="spellStart"/>
      <w:r w:rsidRPr="006E030D">
        <w:rPr>
          <w:rFonts w:ascii="Arial" w:hAnsi="Arial" w:cs="Arial"/>
          <w:b w:val="0"/>
          <w:sz w:val="24"/>
          <w:szCs w:val="24"/>
        </w:rPr>
        <w:t>coproductos</w:t>
      </w:r>
      <w:proofErr w:type="spellEnd"/>
      <w:r w:rsidRPr="006E030D">
        <w:rPr>
          <w:rFonts w:ascii="Arial" w:hAnsi="Arial" w:cs="Arial"/>
          <w:b w:val="0"/>
          <w:sz w:val="24"/>
          <w:szCs w:val="24"/>
        </w:rPr>
        <w:t>. kg de CO</w:t>
      </w:r>
      <w:r w:rsidRPr="006E030D">
        <w:rPr>
          <w:rFonts w:ascii="Arial" w:hAnsi="Arial" w:cs="Arial"/>
          <w:b w:val="0"/>
          <w:sz w:val="24"/>
          <w:szCs w:val="24"/>
          <w:vertAlign w:val="subscript"/>
        </w:rPr>
        <w:t>2eq</w:t>
      </w:r>
      <w:r w:rsidRPr="006E030D">
        <w:rPr>
          <w:rFonts w:ascii="Arial" w:hAnsi="Arial" w:cs="Arial"/>
          <w:b w:val="0"/>
          <w:sz w:val="24"/>
          <w:szCs w:val="24"/>
        </w:rPr>
        <w:t>/año.</w:t>
      </w:r>
    </w:p>
    <w:tbl>
      <w:tblPr>
        <w:tblW w:w="5997" w:type="dxa"/>
        <w:jc w:val="center"/>
        <w:tblCellMar>
          <w:left w:w="70" w:type="dxa"/>
          <w:right w:w="70" w:type="dxa"/>
        </w:tblCellMar>
        <w:tblLook w:val="04A0" w:firstRow="1" w:lastRow="0" w:firstColumn="1" w:lastColumn="0" w:noHBand="0" w:noVBand="1"/>
      </w:tblPr>
      <w:tblGrid>
        <w:gridCol w:w="2048"/>
        <w:gridCol w:w="1342"/>
        <w:gridCol w:w="1342"/>
        <w:gridCol w:w="1342"/>
      </w:tblGrid>
      <w:tr w:rsidR="008248F1" w:rsidRPr="006E030D" w14:paraId="7B321E72"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vAlign w:val="center"/>
          </w:tcPr>
          <w:p w14:paraId="3FDF84A3" w14:textId="77777777" w:rsidR="008248F1" w:rsidRPr="006E030D" w:rsidRDefault="008248F1" w:rsidP="006A1094">
            <w:pPr>
              <w:autoSpaceDE w:val="0"/>
              <w:autoSpaceDN w:val="0"/>
              <w:jc w:val="center"/>
              <w:rPr>
                <w:rFonts w:ascii="Arial" w:hAnsi="Arial" w:cs="Arial"/>
                <w:szCs w:val="24"/>
              </w:rPr>
            </w:pPr>
            <w:r w:rsidRPr="006E030D">
              <w:rPr>
                <w:rFonts w:ascii="Arial" w:hAnsi="Arial" w:cs="Arial"/>
                <w:szCs w:val="24"/>
              </w:rPr>
              <w:t>Etapa</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02DA3"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 xml:space="preserve">Alcohol Anhidro </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2513D0E9"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Azúcar</w:t>
            </w:r>
          </w:p>
        </w:tc>
        <w:tc>
          <w:tcPr>
            <w:tcW w:w="1254" w:type="dxa"/>
            <w:tcBorders>
              <w:top w:val="single" w:sz="4" w:space="0" w:color="auto"/>
              <w:left w:val="nil"/>
              <w:bottom w:val="single" w:sz="4" w:space="0" w:color="auto"/>
              <w:right w:val="single" w:sz="4" w:space="0" w:color="auto"/>
            </w:tcBorders>
            <w:shd w:val="clear" w:color="auto" w:fill="auto"/>
            <w:noWrap/>
            <w:vAlign w:val="center"/>
          </w:tcPr>
          <w:p w14:paraId="04423684"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Total</w:t>
            </w:r>
          </w:p>
        </w:tc>
      </w:tr>
      <w:tr w:rsidR="008248F1" w:rsidRPr="006E030D" w14:paraId="623E1AC6"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4CC6F9F8"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Campo</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070FE"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hAnsi="Arial" w:cs="Arial"/>
                <w:sz w:val="24"/>
                <w:szCs w:val="24"/>
              </w:rPr>
              <w:t>11,879,527</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CAB8834"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27,718,897</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3B951B1E"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eastAsia="Times New Roman" w:hAnsi="Arial" w:cs="Arial"/>
                <w:sz w:val="24"/>
                <w:szCs w:val="24"/>
              </w:rPr>
              <w:t>39,598,424</w:t>
            </w:r>
          </w:p>
        </w:tc>
      </w:tr>
      <w:tr w:rsidR="008248F1" w:rsidRPr="006E030D" w14:paraId="0870542B"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039605B6"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Cosecha</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2D65BA2F"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8,933,650</w:t>
            </w:r>
          </w:p>
        </w:tc>
        <w:tc>
          <w:tcPr>
            <w:tcW w:w="1200" w:type="dxa"/>
            <w:tcBorders>
              <w:top w:val="nil"/>
              <w:left w:val="nil"/>
              <w:bottom w:val="single" w:sz="4" w:space="0" w:color="auto"/>
              <w:right w:val="single" w:sz="4" w:space="0" w:color="auto"/>
            </w:tcBorders>
            <w:shd w:val="clear" w:color="auto" w:fill="auto"/>
            <w:noWrap/>
            <w:vAlign w:val="center"/>
            <w:hideMark/>
          </w:tcPr>
          <w:p w14:paraId="32A47737"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20,845,184</w:t>
            </w:r>
          </w:p>
        </w:tc>
        <w:tc>
          <w:tcPr>
            <w:tcW w:w="1254" w:type="dxa"/>
            <w:tcBorders>
              <w:top w:val="nil"/>
              <w:left w:val="nil"/>
              <w:bottom w:val="single" w:sz="4" w:space="0" w:color="auto"/>
              <w:right w:val="single" w:sz="4" w:space="0" w:color="auto"/>
            </w:tcBorders>
            <w:shd w:val="clear" w:color="auto" w:fill="auto"/>
            <w:noWrap/>
            <w:vAlign w:val="center"/>
            <w:hideMark/>
          </w:tcPr>
          <w:p w14:paraId="6A7E4029"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eastAsia="Times New Roman" w:hAnsi="Arial" w:cs="Arial"/>
                <w:sz w:val="24"/>
                <w:szCs w:val="24"/>
              </w:rPr>
              <w:t>29,778,835</w:t>
            </w:r>
          </w:p>
        </w:tc>
      </w:tr>
      <w:tr w:rsidR="008248F1" w:rsidRPr="006E030D" w14:paraId="1C5460FF"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58599EFB"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 xml:space="preserve">Proceso Fabril </w:t>
            </w:r>
          </w:p>
          <w:p w14:paraId="0134E738"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(Fábrica de azúcar cruda)</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6596EF43"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1,896,763</w:t>
            </w:r>
          </w:p>
        </w:tc>
        <w:tc>
          <w:tcPr>
            <w:tcW w:w="1200" w:type="dxa"/>
            <w:tcBorders>
              <w:top w:val="nil"/>
              <w:left w:val="nil"/>
              <w:bottom w:val="single" w:sz="4" w:space="0" w:color="auto"/>
              <w:right w:val="single" w:sz="4" w:space="0" w:color="auto"/>
            </w:tcBorders>
            <w:shd w:val="clear" w:color="auto" w:fill="auto"/>
            <w:noWrap/>
            <w:vAlign w:val="center"/>
            <w:hideMark/>
          </w:tcPr>
          <w:p w14:paraId="6A65C5B7"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4,425,781</w:t>
            </w:r>
          </w:p>
        </w:tc>
        <w:tc>
          <w:tcPr>
            <w:tcW w:w="1254" w:type="dxa"/>
            <w:tcBorders>
              <w:top w:val="nil"/>
              <w:left w:val="nil"/>
              <w:bottom w:val="single" w:sz="4" w:space="0" w:color="auto"/>
              <w:right w:val="single" w:sz="4" w:space="0" w:color="auto"/>
            </w:tcBorders>
            <w:shd w:val="clear" w:color="auto" w:fill="auto"/>
            <w:noWrap/>
            <w:vAlign w:val="center"/>
            <w:hideMark/>
          </w:tcPr>
          <w:p w14:paraId="5D5EE3C2"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eastAsia="Times New Roman" w:hAnsi="Arial" w:cs="Arial"/>
                <w:sz w:val="24"/>
                <w:szCs w:val="24"/>
              </w:rPr>
              <w:t>6,322,545</w:t>
            </w:r>
          </w:p>
        </w:tc>
      </w:tr>
      <w:tr w:rsidR="008248F1" w:rsidRPr="006E030D" w14:paraId="3AA41CAD"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6C19D01B"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Destilería</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81DD"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hAnsi="Arial" w:cs="Arial"/>
                <w:sz w:val="24"/>
                <w:szCs w:val="24"/>
              </w:rPr>
              <w:t>5,832,777</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12EFBE0D"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0</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125AA622"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eastAsia="Times New Roman" w:hAnsi="Arial" w:cs="Arial"/>
                <w:sz w:val="24"/>
                <w:szCs w:val="24"/>
              </w:rPr>
              <w:t>5,832,777</w:t>
            </w:r>
          </w:p>
        </w:tc>
      </w:tr>
      <w:tr w:rsidR="008248F1" w:rsidRPr="006E030D" w14:paraId="4B857CB7"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44ECE6C6"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Desnaturalización y transporte de alcohol</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E102C"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4,888,000</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669F4472"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0</w:t>
            </w:r>
          </w:p>
        </w:tc>
        <w:tc>
          <w:tcPr>
            <w:tcW w:w="1254" w:type="dxa"/>
            <w:tcBorders>
              <w:top w:val="single" w:sz="4" w:space="0" w:color="auto"/>
              <w:left w:val="nil"/>
              <w:bottom w:val="single" w:sz="4" w:space="0" w:color="auto"/>
              <w:right w:val="single" w:sz="4" w:space="0" w:color="auto"/>
            </w:tcBorders>
            <w:shd w:val="clear" w:color="auto" w:fill="auto"/>
            <w:noWrap/>
            <w:vAlign w:val="center"/>
          </w:tcPr>
          <w:p w14:paraId="0711A8CD"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eastAsia="Times New Roman" w:hAnsi="Arial" w:cs="Arial"/>
                <w:sz w:val="24"/>
                <w:szCs w:val="24"/>
              </w:rPr>
              <w:t>4,888,00</w:t>
            </w:r>
          </w:p>
        </w:tc>
      </w:tr>
    </w:tbl>
    <w:p w14:paraId="5B0E53D1" w14:textId="77777777" w:rsidR="008248F1" w:rsidRPr="006E030D" w:rsidRDefault="008248F1" w:rsidP="008248F1">
      <w:pPr>
        <w:autoSpaceDE w:val="0"/>
        <w:autoSpaceDN w:val="0"/>
        <w:jc w:val="both"/>
        <w:rPr>
          <w:rFonts w:ascii="Arial" w:hAnsi="Arial" w:cs="Arial"/>
          <w:szCs w:val="24"/>
        </w:rPr>
      </w:pPr>
    </w:p>
    <w:p w14:paraId="4FB262E0"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 xml:space="preserve">PASO 3: </w:t>
      </w:r>
    </w:p>
    <w:p w14:paraId="0987FF13" w14:textId="77777777" w:rsidR="008248F1" w:rsidRPr="006E030D" w:rsidRDefault="008248F1" w:rsidP="008248F1">
      <w:pPr>
        <w:autoSpaceDE w:val="0"/>
        <w:autoSpaceDN w:val="0"/>
        <w:jc w:val="both"/>
        <w:rPr>
          <w:rFonts w:ascii="Arial" w:hAnsi="Arial" w:cs="Arial"/>
          <w:szCs w:val="24"/>
        </w:rPr>
      </w:pPr>
    </w:p>
    <w:p w14:paraId="41512B42"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 xml:space="preserve">En la planta de cogeneración se queman 959,244 toneladas/año de bagazo, biomasa propia del cultivo, los requerimientos energéticos y la energía disponible a partir de bagazo para cada </w:t>
      </w:r>
      <w:proofErr w:type="spellStart"/>
      <w:r w:rsidRPr="006E030D">
        <w:rPr>
          <w:rFonts w:ascii="Arial" w:hAnsi="Arial" w:cs="Arial"/>
          <w:szCs w:val="24"/>
        </w:rPr>
        <w:t>coproducto</w:t>
      </w:r>
      <w:proofErr w:type="spellEnd"/>
      <w:r w:rsidRPr="006E030D">
        <w:rPr>
          <w:rFonts w:ascii="Arial" w:hAnsi="Arial" w:cs="Arial"/>
          <w:szCs w:val="24"/>
        </w:rPr>
        <w:t xml:space="preserve"> se presenta en la tabla 4, calculados a partir de la distribución de azúcares fermentables.</w:t>
      </w:r>
    </w:p>
    <w:p w14:paraId="61F55505" w14:textId="77777777" w:rsidR="008248F1" w:rsidRPr="006E030D" w:rsidRDefault="008248F1" w:rsidP="008248F1">
      <w:pPr>
        <w:autoSpaceDE w:val="0"/>
        <w:autoSpaceDN w:val="0"/>
        <w:jc w:val="both"/>
        <w:rPr>
          <w:rFonts w:ascii="Arial" w:hAnsi="Arial" w:cs="Arial"/>
          <w:szCs w:val="24"/>
        </w:rPr>
      </w:pPr>
    </w:p>
    <w:p w14:paraId="1BCB9D0D" w14:textId="77777777" w:rsidR="008248F1" w:rsidRPr="006E030D" w:rsidRDefault="008248F1" w:rsidP="008248F1">
      <w:pPr>
        <w:pStyle w:val="Descripcin"/>
        <w:keepNext/>
        <w:jc w:val="center"/>
        <w:rPr>
          <w:rFonts w:ascii="Arial" w:hAnsi="Arial" w:cs="Arial"/>
          <w:b w:val="0"/>
          <w:sz w:val="24"/>
          <w:szCs w:val="24"/>
        </w:rPr>
      </w:pPr>
      <w:r w:rsidRPr="006E030D">
        <w:rPr>
          <w:rFonts w:ascii="Arial" w:hAnsi="Arial" w:cs="Arial"/>
          <w:sz w:val="24"/>
          <w:szCs w:val="24"/>
        </w:rPr>
        <w:t xml:space="preserve">Tabla 4. </w:t>
      </w:r>
      <w:r w:rsidRPr="006E030D">
        <w:rPr>
          <w:rFonts w:ascii="Arial" w:hAnsi="Arial" w:cs="Arial"/>
          <w:b w:val="0"/>
          <w:sz w:val="24"/>
          <w:szCs w:val="24"/>
        </w:rPr>
        <w:t xml:space="preserve">Requerimientos energéticos y energía disponible para cada </w:t>
      </w:r>
      <w:proofErr w:type="spellStart"/>
      <w:r w:rsidRPr="006E030D">
        <w:rPr>
          <w:rFonts w:ascii="Arial" w:hAnsi="Arial" w:cs="Arial"/>
          <w:b w:val="0"/>
          <w:sz w:val="24"/>
          <w:szCs w:val="24"/>
        </w:rPr>
        <w:t>coproducto</w:t>
      </w:r>
      <w:proofErr w:type="spellEnd"/>
      <w:r w:rsidRPr="006E030D">
        <w:rPr>
          <w:rFonts w:ascii="Arial" w:hAnsi="Arial" w:cs="Arial"/>
          <w:b w:val="0"/>
          <w:sz w:val="24"/>
          <w:szCs w:val="24"/>
        </w:rPr>
        <w:t>.</w:t>
      </w:r>
    </w:p>
    <w:tbl>
      <w:tblPr>
        <w:tblW w:w="5599" w:type="dxa"/>
        <w:jc w:val="center"/>
        <w:tblCellMar>
          <w:left w:w="70" w:type="dxa"/>
          <w:right w:w="70" w:type="dxa"/>
        </w:tblCellMar>
        <w:tblLook w:val="04A0" w:firstRow="1" w:lastRow="0" w:firstColumn="1" w:lastColumn="0" w:noHBand="0" w:noVBand="1"/>
      </w:tblPr>
      <w:tblGrid>
        <w:gridCol w:w="3257"/>
        <w:gridCol w:w="1142"/>
        <w:gridCol w:w="1200"/>
      </w:tblGrid>
      <w:tr w:rsidR="008248F1" w:rsidRPr="006E030D" w14:paraId="7B2F3038" w14:textId="77777777" w:rsidTr="006A1094">
        <w:trPr>
          <w:trHeight w:val="290"/>
          <w:jc w:val="center"/>
        </w:trPr>
        <w:tc>
          <w:tcPr>
            <w:tcW w:w="3257" w:type="dxa"/>
            <w:tcBorders>
              <w:top w:val="single" w:sz="4" w:space="0" w:color="auto"/>
              <w:left w:val="single" w:sz="4" w:space="0" w:color="auto"/>
              <w:bottom w:val="single" w:sz="4" w:space="0" w:color="auto"/>
              <w:right w:val="single" w:sz="4" w:space="0" w:color="auto"/>
            </w:tcBorders>
            <w:vAlign w:val="center"/>
          </w:tcPr>
          <w:p w14:paraId="6D54B557" w14:textId="77777777" w:rsidR="008248F1" w:rsidRPr="006E030D" w:rsidRDefault="008248F1" w:rsidP="006A1094">
            <w:pPr>
              <w:autoSpaceDE w:val="0"/>
              <w:autoSpaceDN w:val="0"/>
              <w:jc w:val="center"/>
              <w:rPr>
                <w:rFonts w:ascii="Arial" w:hAnsi="Arial" w:cs="Arial"/>
                <w:szCs w:val="24"/>
              </w:rPr>
            </w:pPr>
            <w:r w:rsidRPr="006E030D">
              <w:rPr>
                <w:rFonts w:ascii="Arial" w:hAnsi="Arial" w:cs="Arial"/>
                <w:szCs w:val="24"/>
              </w:rPr>
              <w:t>Etapa</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DBE98"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 xml:space="preserve">Alcohol Anhidro </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3B45ADF4"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Azúcar</w:t>
            </w:r>
          </w:p>
        </w:tc>
      </w:tr>
      <w:tr w:rsidR="008248F1" w:rsidRPr="006E030D" w14:paraId="31BF172D" w14:textId="77777777" w:rsidTr="006A1094">
        <w:trPr>
          <w:trHeight w:val="290"/>
          <w:jc w:val="center"/>
        </w:trPr>
        <w:tc>
          <w:tcPr>
            <w:tcW w:w="3257" w:type="dxa"/>
            <w:tcBorders>
              <w:top w:val="single" w:sz="4" w:space="0" w:color="auto"/>
              <w:left w:val="single" w:sz="4" w:space="0" w:color="auto"/>
              <w:bottom w:val="single" w:sz="4" w:space="0" w:color="auto"/>
              <w:right w:val="single" w:sz="4" w:space="0" w:color="auto"/>
            </w:tcBorders>
          </w:tcPr>
          <w:p w14:paraId="5C59D897"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Requerimiento energético en el proceso industrial [</w:t>
            </w:r>
            <w:proofErr w:type="spellStart"/>
            <w:r w:rsidRPr="006E030D">
              <w:rPr>
                <w:rFonts w:ascii="Arial" w:hAnsi="Arial" w:cs="Arial"/>
                <w:szCs w:val="24"/>
              </w:rPr>
              <w:t>MWh</w:t>
            </w:r>
            <w:proofErr w:type="spellEnd"/>
            <w:r w:rsidRPr="006E030D">
              <w:rPr>
                <w:rFonts w:ascii="Arial" w:hAnsi="Arial" w:cs="Arial"/>
                <w:szCs w:val="24"/>
              </w:rPr>
              <w:t>/año]</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7099E"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hAnsi="Arial" w:cs="Arial"/>
                <w:sz w:val="24"/>
                <w:szCs w:val="24"/>
              </w:rPr>
              <w:t>74,183</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3D9900C3"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102,316</w:t>
            </w:r>
          </w:p>
        </w:tc>
      </w:tr>
      <w:tr w:rsidR="008248F1" w:rsidRPr="006E030D" w14:paraId="28490AE5" w14:textId="77777777" w:rsidTr="006A1094">
        <w:trPr>
          <w:trHeight w:val="290"/>
          <w:jc w:val="center"/>
        </w:trPr>
        <w:tc>
          <w:tcPr>
            <w:tcW w:w="3257" w:type="dxa"/>
            <w:tcBorders>
              <w:top w:val="nil"/>
              <w:left w:val="single" w:sz="4" w:space="0" w:color="auto"/>
              <w:bottom w:val="single" w:sz="4" w:space="0" w:color="auto"/>
              <w:right w:val="single" w:sz="4" w:space="0" w:color="auto"/>
            </w:tcBorders>
          </w:tcPr>
          <w:p w14:paraId="0AE8E720"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Energía generada a partir de bagazo [</w:t>
            </w:r>
            <w:proofErr w:type="spellStart"/>
            <w:r w:rsidRPr="006E030D">
              <w:rPr>
                <w:rFonts w:ascii="Arial" w:hAnsi="Arial" w:cs="Arial"/>
                <w:szCs w:val="24"/>
              </w:rPr>
              <w:t>MWh</w:t>
            </w:r>
            <w:proofErr w:type="spellEnd"/>
            <w:r w:rsidRPr="006E030D">
              <w:rPr>
                <w:rFonts w:ascii="Arial" w:hAnsi="Arial" w:cs="Arial"/>
                <w:szCs w:val="24"/>
              </w:rPr>
              <w:t>/año]</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23F77EEF"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66,928</w:t>
            </w:r>
          </w:p>
        </w:tc>
        <w:tc>
          <w:tcPr>
            <w:tcW w:w="1200" w:type="dxa"/>
            <w:tcBorders>
              <w:top w:val="nil"/>
              <w:left w:val="nil"/>
              <w:bottom w:val="single" w:sz="4" w:space="0" w:color="auto"/>
              <w:right w:val="single" w:sz="4" w:space="0" w:color="auto"/>
            </w:tcBorders>
            <w:shd w:val="clear" w:color="auto" w:fill="auto"/>
            <w:noWrap/>
            <w:vAlign w:val="center"/>
            <w:hideMark/>
          </w:tcPr>
          <w:p w14:paraId="68CD552A"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109,571</w:t>
            </w:r>
          </w:p>
        </w:tc>
      </w:tr>
    </w:tbl>
    <w:p w14:paraId="1533B67B" w14:textId="77777777" w:rsidR="008248F1" w:rsidRPr="006E030D" w:rsidRDefault="008248F1" w:rsidP="008248F1">
      <w:pPr>
        <w:autoSpaceDE w:val="0"/>
        <w:autoSpaceDN w:val="0"/>
        <w:jc w:val="both"/>
        <w:rPr>
          <w:rFonts w:ascii="Arial" w:hAnsi="Arial" w:cs="Arial"/>
          <w:szCs w:val="24"/>
        </w:rPr>
      </w:pPr>
    </w:p>
    <w:p w14:paraId="7BEC4480"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PASO 4:</w:t>
      </w:r>
    </w:p>
    <w:p w14:paraId="320CEF11" w14:textId="77777777" w:rsidR="008248F1" w:rsidRPr="006E030D" w:rsidRDefault="008248F1" w:rsidP="008248F1">
      <w:pPr>
        <w:autoSpaceDE w:val="0"/>
        <w:autoSpaceDN w:val="0"/>
        <w:jc w:val="both"/>
        <w:rPr>
          <w:rFonts w:ascii="Arial" w:hAnsi="Arial" w:cs="Arial"/>
          <w:szCs w:val="24"/>
        </w:rPr>
      </w:pPr>
    </w:p>
    <w:p w14:paraId="353C2FBA" w14:textId="77777777" w:rsidR="008248F1" w:rsidRPr="006E030D" w:rsidRDefault="008248F1" w:rsidP="008248F1">
      <w:pPr>
        <w:autoSpaceDE w:val="0"/>
        <w:autoSpaceDN w:val="0"/>
        <w:jc w:val="both"/>
        <w:rPr>
          <w:rFonts w:ascii="Arial" w:hAnsi="Arial" w:cs="Arial"/>
          <w:szCs w:val="24"/>
        </w:rPr>
      </w:pPr>
      <w:r w:rsidRPr="006E030D">
        <w:rPr>
          <w:rFonts w:ascii="Arial" w:hAnsi="Arial" w:cs="Arial"/>
          <w:szCs w:val="24"/>
        </w:rPr>
        <w:t xml:space="preserve">Para el caso del alcohol anhidro combustible la energía proporcionada por el bagazo no cumple el requerimiento energético, se requiere generar 7,255 </w:t>
      </w:r>
      <w:proofErr w:type="spellStart"/>
      <w:r w:rsidRPr="006E030D">
        <w:rPr>
          <w:rFonts w:ascii="Arial" w:hAnsi="Arial" w:cs="Arial"/>
          <w:szCs w:val="24"/>
        </w:rPr>
        <w:t>MWh</w:t>
      </w:r>
      <w:proofErr w:type="spellEnd"/>
      <w:r w:rsidRPr="006E030D">
        <w:rPr>
          <w:rFonts w:ascii="Arial" w:hAnsi="Arial" w:cs="Arial"/>
          <w:szCs w:val="24"/>
        </w:rPr>
        <w:t xml:space="preserve">/año adicionales; esta energía es generada a partir de la combustión de 12,886 toneladas/año de carbón, con un poder calorífico de 10,500 BTU/lb, supliendo así el requerimiento. </w:t>
      </w:r>
    </w:p>
    <w:p w14:paraId="60FFB029" w14:textId="77777777" w:rsidR="008248F1" w:rsidRPr="006E030D" w:rsidRDefault="008248F1" w:rsidP="008248F1">
      <w:pPr>
        <w:autoSpaceDE w:val="0"/>
        <w:autoSpaceDN w:val="0"/>
        <w:jc w:val="both"/>
        <w:rPr>
          <w:rFonts w:ascii="Arial" w:hAnsi="Arial" w:cs="Arial"/>
          <w:szCs w:val="24"/>
        </w:rPr>
      </w:pPr>
    </w:p>
    <w:p w14:paraId="4C15FA92" w14:textId="77777777" w:rsidR="008248F1" w:rsidRPr="006E030D" w:rsidRDefault="008248F1" w:rsidP="008248F1">
      <w:pPr>
        <w:pStyle w:val="Descripcin"/>
        <w:keepNext/>
        <w:jc w:val="center"/>
        <w:rPr>
          <w:rFonts w:ascii="Arial" w:hAnsi="Arial" w:cs="Arial"/>
          <w:b w:val="0"/>
          <w:sz w:val="24"/>
          <w:szCs w:val="24"/>
        </w:rPr>
      </w:pPr>
      <w:r w:rsidRPr="006E030D">
        <w:rPr>
          <w:rFonts w:ascii="Arial" w:hAnsi="Arial" w:cs="Arial"/>
          <w:sz w:val="24"/>
          <w:szCs w:val="24"/>
        </w:rPr>
        <w:t xml:space="preserve">Tabla 5. </w:t>
      </w:r>
      <w:r w:rsidRPr="006E030D">
        <w:rPr>
          <w:rFonts w:ascii="Arial" w:hAnsi="Arial" w:cs="Arial"/>
          <w:b w:val="0"/>
          <w:sz w:val="24"/>
          <w:szCs w:val="24"/>
        </w:rPr>
        <w:t>Inventario de emisiones de la gestión energética del proceso industrial para alcohol anhidro combustible, kg de CO</w:t>
      </w:r>
      <w:r w:rsidRPr="006E030D">
        <w:rPr>
          <w:rFonts w:ascii="Arial" w:hAnsi="Arial" w:cs="Arial"/>
          <w:b w:val="0"/>
          <w:sz w:val="24"/>
          <w:szCs w:val="24"/>
          <w:vertAlign w:val="subscript"/>
        </w:rPr>
        <w:t>2eq</w:t>
      </w:r>
      <w:r w:rsidRPr="006E030D">
        <w:rPr>
          <w:rFonts w:ascii="Arial" w:hAnsi="Arial" w:cs="Arial"/>
          <w:b w:val="0"/>
          <w:sz w:val="24"/>
          <w:szCs w:val="24"/>
        </w:rPr>
        <w:t>/año</w:t>
      </w:r>
    </w:p>
    <w:tbl>
      <w:tblPr>
        <w:tblW w:w="4796" w:type="dxa"/>
        <w:jc w:val="center"/>
        <w:tblCellMar>
          <w:left w:w="70" w:type="dxa"/>
          <w:right w:w="70" w:type="dxa"/>
        </w:tblCellMar>
        <w:tblLook w:val="04A0" w:firstRow="1" w:lastRow="0" w:firstColumn="1" w:lastColumn="0" w:noHBand="0" w:noVBand="1"/>
      </w:tblPr>
      <w:tblGrid>
        <w:gridCol w:w="1342"/>
        <w:gridCol w:w="1200"/>
        <w:gridCol w:w="1200"/>
        <w:gridCol w:w="1342"/>
      </w:tblGrid>
      <w:tr w:rsidR="008248F1" w:rsidRPr="006E030D" w14:paraId="1B53CC92" w14:textId="77777777" w:rsidTr="006A1094">
        <w:trPr>
          <w:trHeight w:val="290"/>
          <w:jc w:val="center"/>
        </w:trPr>
        <w:tc>
          <w:tcPr>
            <w:tcW w:w="1142" w:type="dxa"/>
            <w:tcBorders>
              <w:top w:val="single" w:sz="4" w:space="0" w:color="auto"/>
              <w:left w:val="single" w:sz="4" w:space="0" w:color="auto"/>
              <w:bottom w:val="single" w:sz="4" w:space="0" w:color="auto"/>
              <w:right w:val="single" w:sz="4" w:space="0" w:color="auto"/>
            </w:tcBorders>
            <w:shd w:val="clear" w:color="auto" w:fill="auto"/>
            <w:noWrap/>
          </w:tcPr>
          <w:p w14:paraId="023A9F8A"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Alcance 1</w:t>
            </w:r>
          </w:p>
        </w:tc>
        <w:tc>
          <w:tcPr>
            <w:tcW w:w="1200" w:type="dxa"/>
            <w:tcBorders>
              <w:top w:val="single" w:sz="4" w:space="0" w:color="auto"/>
              <w:left w:val="nil"/>
              <w:bottom w:val="single" w:sz="4" w:space="0" w:color="auto"/>
              <w:right w:val="single" w:sz="4" w:space="0" w:color="auto"/>
            </w:tcBorders>
            <w:shd w:val="clear" w:color="auto" w:fill="auto"/>
            <w:noWrap/>
          </w:tcPr>
          <w:p w14:paraId="1E072536"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Alcance 2</w:t>
            </w:r>
          </w:p>
        </w:tc>
        <w:tc>
          <w:tcPr>
            <w:tcW w:w="1200" w:type="dxa"/>
            <w:tcBorders>
              <w:top w:val="single" w:sz="4" w:space="0" w:color="auto"/>
              <w:left w:val="nil"/>
              <w:bottom w:val="single" w:sz="4" w:space="0" w:color="auto"/>
              <w:right w:val="single" w:sz="4" w:space="0" w:color="auto"/>
            </w:tcBorders>
            <w:shd w:val="clear" w:color="auto" w:fill="auto"/>
            <w:noWrap/>
          </w:tcPr>
          <w:p w14:paraId="132B4551"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Alcance 3</w:t>
            </w:r>
          </w:p>
        </w:tc>
        <w:tc>
          <w:tcPr>
            <w:tcW w:w="1254" w:type="dxa"/>
            <w:tcBorders>
              <w:top w:val="single" w:sz="4" w:space="0" w:color="auto"/>
              <w:left w:val="nil"/>
              <w:bottom w:val="single" w:sz="4" w:space="0" w:color="auto"/>
              <w:right w:val="single" w:sz="4" w:space="0" w:color="auto"/>
            </w:tcBorders>
            <w:shd w:val="clear" w:color="auto" w:fill="auto"/>
            <w:noWrap/>
          </w:tcPr>
          <w:p w14:paraId="7E0EDD7C"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Total</w:t>
            </w:r>
          </w:p>
        </w:tc>
      </w:tr>
      <w:tr w:rsidR="008248F1" w:rsidRPr="006E030D" w14:paraId="359FB3A3" w14:textId="77777777" w:rsidTr="006A1094">
        <w:trPr>
          <w:trHeight w:val="290"/>
          <w:jc w:val="center"/>
        </w:trPr>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BAD84"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36,193,634</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1E9C8ECD"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71F0D09" w14:textId="77777777" w:rsidR="008248F1" w:rsidRPr="006E030D" w:rsidRDefault="008248F1" w:rsidP="006A1094">
            <w:pPr>
              <w:jc w:val="center"/>
              <w:rPr>
                <w:rFonts w:ascii="Arial" w:hAnsi="Arial" w:cs="Arial"/>
                <w:color w:val="000000"/>
                <w:szCs w:val="24"/>
              </w:rPr>
            </w:pPr>
            <w:r w:rsidRPr="006E030D">
              <w:rPr>
                <w:rFonts w:ascii="Arial" w:hAnsi="Arial" w:cs="Arial"/>
                <w:color w:val="000000"/>
                <w:szCs w:val="24"/>
              </w:rPr>
              <w:t>588,422</w:t>
            </w:r>
          </w:p>
        </w:tc>
        <w:tc>
          <w:tcPr>
            <w:tcW w:w="1254" w:type="dxa"/>
            <w:tcBorders>
              <w:top w:val="single" w:sz="4" w:space="0" w:color="auto"/>
              <w:left w:val="nil"/>
              <w:bottom w:val="single" w:sz="4" w:space="0" w:color="auto"/>
              <w:right w:val="single" w:sz="4" w:space="0" w:color="auto"/>
            </w:tcBorders>
            <w:shd w:val="clear" w:color="auto" w:fill="auto"/>
            <w:noWrap/>
            <w:vAlign w:val="bottom"/>
            <w:hideMark/>
          </w:tcPr>
          <w:p w14:paraId="7D4405CE" w14:textId="77777777" w:rsidR="008248F1" w:rsidRPr="006E030D" w:rsidRDefault="008248F1" w:rsidP="006A1094">
            <w:pPr>
              <w:jc w:val="right"/>
              <w:rPr>
                <w:rFonts w:ascii="Arial" w:hAnsi="Arial" w:cs="Arial"/>
                <w:color w:val="000000"/>
                <w:szCs w:val="24"/>
              </w:rPr>
            </w:pPr>
            <w:r w:rsidRPr="006E030D">
              <w:rPr>
                <w:rFonts w:ascii="Arial" w:hAnsi="Arial" w:cs="Arial"/>
                <w:szCs w:val="24"/>
              </w:rPr>
              <w:t>36,782,056</w:t>
            </w:r>
          </w:p>
        </w:tc>
      </w:tr>
    </w:tbl>
    <w:p w14:paraId="4ABB3B2C" w14:textId="77777777" w:rsidR="008248F1" w:rsidRPr="006E030D" w:rsidRDefault="008248F1" w:rsidP="008248F1">
      <w:pPr>
        <w:pStyle w:val="Prrafodelista"/>
        <w:autoSpaceDE w:val="0"/>
        <w:autoSpaceDN w:val="0"/>
        <w:ind w:left="0"/>
        <w:jc w:val="both"/>
        <w:rPr>
          <w:rFonts w:ascii="Arial" w:hAnsi="Arial" w:cs="Arial"/>
          <w:sz w:val="24"/>
          <w:szCs w:val="24"/>
        </w:rPr>
      </w:pPr>
    </w:p>
    <w:p w14:paraId="0BD9E15A" w14:textId="77777777" w:rsidR="008248F1" w:rsidRPr="006E030D" w:rsidRDefault="008248F1" w:rsidP="008248F1">
      <w:pPr>
        <w:pStyle w:val="Prrafodelista"/>
        <w:autoSpaceDE w:val="0"/>
        <w:autoSpaceDN w:val="0"/>
        <w:ind w:left="0"/>
        <w:jc w:val="both"/>
        <w:rPr>
          <w:rFonts w:ascii="Arial" w:hAnsi="Arial" w:cs="Arial"/>
          <w:sz w:val="24"/>
          <w:szCs w:val="24"/>
        </w:rPr>
      </w:pPr>
      <w:r w:rsidRPr="006E030D">
        <w:rPr>
          <w:rFonts w:ascii="Arial" w:hAnsi="Arial" w:cs="Arial"/>
          <w:sz w:val="24"/>
          <w:szCs w:val="24"/>
        </w:rPr>
        <w:t>El resto de emisiones de la gestión energética del proceso industrial (28</w:t>
      </w:r>
      <w:proofErr w:type="gramStart"/>
      <w:r w:rsidRPr="006E030D">
        <w:rPr>
          <w:rFonts w:ascii="Arial" w:hAnsi="Arial" w:cs="Arial"/>
          <w:sz w:val="24"/>
          <w:szCs w:val="24"/>
        </w:rPr>
        <w:t>,598,144</w:t>
      </w:r>
      <w:proofErr w:type="gramEnd"/>
      <w:r w:rsidRPr="006E030D">
        <w:rPr>
          <w:rFonts w:ascii="Arial" w:hAnsi="Arial" w:cs="Arial"/>
          <w:sz w:val="24"/>
          <w:szCs w:val="24"/>
        </w:rPr>
        <w:t xml:space="preserve"> kg de CO</w:t>
      </w:r>
      <w:r w:rsidRPr="006E030D">
        <w:rPr>
          <w:rFonts w:ascii="Arial" w:hAnsi="Arial" w:cs="Arial"/>
          <w:sz w:val="24"/>
          <w:szCs w:val="24"/>
          <w:vertAlign w:val="subscript"/>
        </w:rPr>
        <w:t>2eq</w:t>
      </w:r>
      <w:r w:rsidRPr="006E030D">
        <w:rPr>
          <w:rFonts w:ascii="Arial" w:hAnsi="Arial" w:cs="Arial"/>
          <w:sz w:val="24"/>
          <w:szCs w:val="24"/>
        </w:rPr>
        <w:t>/año) se deben a la producción de azúcar y a la venta de energía eléctrica a la red nacional interconectada.</w:t>
      </w:r>
    </w:p>
    <w:p w14:paraId="40A6EF6B" w14:textId="77777777" w:rsidR="008248F1" w:rsidRPr="006E030D" w:rsidRDefault="008248F1" w:rsidP="008248F1">
      <w:pPr>
        <w:pStyle w:val="Prrafodelista"/>
        <w:autoSpaceDE w:val="0"/>
        <w:autoSpaceDN w:val="0"/>
        <w:ind w:left="0"/>
        <w:jc w:val="both"/>
        <w:rPr>
          <w:rFonts w:ascii="Arial" w:hAnsi="Arial" w:cs="Arial"/>
          <w:sz w:val="24"/>
          <w:szCs w:val="24"/>
        </w:rPr>
      </w:pPr>
    </w:p>
    <w:p w14:paraId="5F3BBEC6" w14:textId="77777777" w:rsidR="008248F1" w:rsidRPr="006E030D" w:rsidRDefault="008248F1" w:rsidP="008248F1">
      <w:pPr>
        <w:pStyle w:val="Prrafodelista"/>
        <w:autoSpaceDE w:val="0"/>
        <w:autoSpaceDN w:val="0"/>
        <w:ind w:left="0"/>
        <w:jc w:val="both"/>
        <w:rPr>
          <w:rFonts w:ascii="Arial" w:hAnsi="Arial" w:cs="Arial"/>
          <w:sz w:val="24"/>
          <w:szCs w:val="24"/>
        </w:rPr>
      </w:pPr>
      <w:r w:rsidRPr="006E030D">
        <w:rPr>
          <w:rFonts w:ascii="Arial" w:hAnsi="Arial" w:cs="Arial"/>
          <w:sz w:val="24"/>
          <w:szCs w:val="24"/>
        </w:rPr>
        <w:t xml:space="preserve">PASO 5: </w:t>
      </w:r>
    </w:p>
    <w:p w14:paraId="1212A925" w14:textId="77777777" w:rsidR="008248F1" w:rsidRPr="006E030D" w:rsidRDefault="008248F1" w:rsidP="008248F1">
      <w:pPr>
        <w:pStyle w:val="Prrafodelista"/>
        <w:autoSpaceDE w:val="0"/>
        <w:autoSpaceDN w:val="0"/>
        <w:ind w:left="0"/>
        <w:jc w:val="both"/>
        <w:rPr>
          <w:rFonts w:ascii="Arial" w:hAnsi="Arial" w:cs="Arial"/>
          <w:sz w:val="24"/>
          <w:szCs w:val="24"/>
        </w:rPr>
      </w:pPr>
    </w:p>
    <w:p w14:paraId="70EFA38A" w14:textId="77777777" w:rsidR="008248F1" w:rsidRPr="006E030D" w:rsidRDefault="008248F1" w:rsidP="008248F1">
      <w:pPr>
        <w:pStyle w:val="Prrafodelista"/>
        <w:autoSpaceDE w:val="0"/>
        <w:autoSpaceDN w:val="0"/>
        <w:ind w:left="360"/>
        <w:jc w:val="center"/>
        <w:rPr>
          <w:rFonts w:ascii="Arial" w:hAnsi="Arial" w:cs="Arial"/>
          <w:sz w:val="24"/>
          <w:szCs w:val="24"/>
        </w:rPr>
      </w:pPr>
      <w:r w:rsidRPr="006E030D">
        <w:rPr>
          <w:rFonts w:ascii="Arial" w:hAnsi="Arial" w:cs="Arial"/>
          <w:b/>
          <w:sz w:val="24"/>
          <w:szCs w:val="24"/>
        </w:rPr>
        <w:lastRenderedPageBreak/>
        <w:t>Tabla 6.</w:t>
      </w:r>
      <w:r w:rsidRPr="006E030D">
        <w:rPr>
          <w:rFonts w:ascii="Arial" w:hAnsi="Arial" w:cs="Arial"/>
          <w:sz w:val="24"/>
          <w:szCs w:val="24"/>
        </w:rPr>
        <w:t xml:space="preserve"> Inventario de emisiones de GEI asociadas a la producción de alcohol anhidro combustible kg de CO</w:t>
      </w:r>
      <w:r w:rsidRPr="006E030D">
        <w:rPr>
          <w:rFonts w:ascii="Arial" w:hAnsi="Arial" w:cs="Arial"/>
          <w:sz w:val="24"/>
          <w:szCs w:val="24"/>
          <w:vertAlign w:val="subscript"/>
        </w:rPr>
        <w:t>2eq</w:t>
      </w:r>
      <w:r w:rsidRPr="006E030D">
        <w:rPr>
          <w:rFonts w:ascii="Arial" w:hAnsi="Arial" w:cs="Arial"/>
          <w:sz w:val="24"/>
          <w:szCs w:val="24"/>
        </w:rPr>
        <w:t>/año.</w:t>
      </w:r>
    </w:p>
    <w:p w14:paraId="3461E0B1" w14:textId="77777777" w:rsidR="008248F1" w:rsidRPr="006E030D" w:rsidRDefault="008248F1" w:rsidP="008248F1">
      <w:pPr>
        <w:pStyle w:val="Descripcin"/>
        <w:keepNext/>
        <w:jc w:val="center"/>
        <w:rPr>
          <w:rFonts w:ascii="Arial" w:hAnsi="Arial" w:cs="Arial"/>
          <w:b w:val="0"/>
          <w:sz w:val="24"/>
          <w:szCs w:val="24"/>
        </w:rPr>
      </w:pPr>
    </w:p>
    <w:tbl>
      <w:tblPr>
        <w:tblW w:w="3543" w:type="dxa"/>
        <w:jc w:val="center"/>
        <w:tblCellMar>
          <w:left w:w="70" w:type="dxa"/>
          <w:right w:w="70" w:type="dxa"/>
        </w:tblCellMar>
        <w:tblLook w:val="04A0" w:firstRow="1" w:lastRow="0" w:firstColumn="1" w:lastColumn="0" w:noHBand="0" w:noVBand="1"/>
      </w:tblPr>
      <w:tblGrid>
        <w:gridCol w:w="2201"/>
        <w:gridCol w:w="1342"/>
      </w:tblGrid>
      <w:tr w:rsidR="008248F1" w:rsidRPr="006E030D" w14:paraId="06EEE39A"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vAlign w:val="center"/>
          </w:tcPr>
          <w:p w14:paraId="29F5AE02" w14:textId="77777777" w:rsidR="008248F1" w:rsidRPr="006E030D" w:rsidRDefault="008248F1" w:rsidP="006A1094">
            <w:pPr>
              <w:autoSpaceDE w:val="0"/>
              <w:autoSpaceDN w:val="0"/>
              <w:jc w:val="center"/>
              <w:rPr>
                <w:rFonts w:ascii="Arial" w:hAnsi="Arial" w:cs="Arial"/>
                <w:szCs w:val="24"/>
              </w:rPr>
            </w:pPr>
            <w:r w:rsidRPr="006E030D">
              <w:rPr>
                <w:rFonts w:ascii="Arial" w:hAnsi="Arial" w:cs="Arial"/>
                <w:szCs w:val="24"/>
              </w:rPr>
              <w:t>Etapa</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1560C"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 xml:space="preserve">Alcohol Anhidro </w:t>
            </w:r>
          </w:p>
        </w:tc>
      </w:tr>
      <w:tr w:rsidR="008248F1" w:rsidRPr="006E030D" w14:paraId="7AC606F9"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159E4B3D"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Campo</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910CA"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hAnsi="Arial" w:cs="Arial"/>
                <w:sz w:val="24"/>
                <w:szCs w:val="24"/>
              </w:rPr>
              <w:t>11,879,527</w:t>
            </w:r>
          </w:p>
        </w:tc>
      </w:tr>
      <w:tr w:rsidR="008248F1" w:rsidRPr="006E030D" w14:paraId="4C6C9FDC"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1A066663"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Cosecha</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0292950C"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8,933,650</w:t>
            </w:r>
          </w:p>
        </w:tc>
      </w:tr>
      <w:tr w:rsidR="008248F1" w:rsidRPr="006E030D" w14:paraId="37C2A3EB" w14:textId="77777777" w:rsidTr="006A1094">
        <w:trPr>
          <w:trHeight w:val="290"/>
          <w:jc w:val="center"/>
        </w:trPr>
        <w:tc>
          <w:tcPr>
            <w:tcW w:w="2401" w:type="dxa"/>
            <w:tcBorders>
              <w:top w:val="nil"/>
              <w:left w:val="single" w:sz="4" w:space="0" w:color="auto"/>
              <w:bottom w:val="single" w:sz="4" w:space="0" w:color="auto"/>
              <w:right w:val="single" w:sz="4" w:space="0" w:color="auto"/>
            </w:tcBorders>
          </w:tcPr>
          <w:p w14:paraId="7E3DA518"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 xml:space="preserve">Proceso Fabril </w:t>
            </w:r>
          </w:p>
          <w:p w14:paraId="1DF38953"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(Fábrica de azúcar cruda)</w:t>
            </w:r>
          </w:p>
        </w:tc>
        <w:tc>
          <w:tcPr>
            <w:tcW w:w="1142" w:type="dxa"/>
            <w:tcBorders>
              <w:top w:val="nil"/>
              <w:left w:val="single" w:sz="4" w:space="0" w:color="auto"/>
              <w:bottom w:val="single" w:sz="4" w:space="0" w:color="auto"/>
              <w:right w:val="single" w:sz="4" w:space="0" w:color="auto"/>
            </w:tcBorders>
            <w:shd w:val="clear" w:color="auto" w:fill="auto"/>
            <w:noWrap/>
            <w:vAlign w:val="center"/>
            <w:hideMark/>
          </w:tcPr>
          <w:p w14:paraId="22E7F585"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1,896,763</w:t>
            </w:r>
          </w:p>
        </w:tc>
      </w:tr>
      <w:tr w:rsidR="008248F1" w:rsidRPr="006E030D" w14:paraId="5EF2B49B"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4117357A"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Destilería</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B719F" w14:textId="77777777" w:rsidR="008248F1" w:rsidRPr="006E030D" w:rsidRDefault="008248F1" w:rsidP="006A1094">
            <w:pPr>
              <w:pStyle w:val="Sinespaciado"/>
              <w:jc w:val="center"/>
              <w:rPr>
                <w:rFonts w:ascii="Arial" w:eastAsia="Times New Roman" w:hAnsi="Arial" w:cs="Arial"/>
                <w:sz w:val="24"/>
                <w:szCs w:val="24"/>
              </w:rPr>
            </w:pPr>
            <w:r w:rsidRPr="006E030D">
              <w:rPr>
                <w:rFonts w:ascii="Arial" w:hAnsi="Arial" w:cs="Arial"/>
                <w:sz w:val="24"/>
                <w:szCs w:val="24"/>
              </w:rPr>
              <w:t>5,832,777</w:t>
            </w:r>
          </w:p>
        </w:tc>
      </w:tr>
      <w:tr w:rsidR="008248F1" w:rsidRPr="006E030D" w14:paraId="4FC82063"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200781F7"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Desnaturalización y transporte de alcohol</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1AA89"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4,888,000</w:t>
            </w:r>
          </w:p>
        </w:tc>
      </w:tr>
      <w:tr w:rsidR="008248F1" w:rsidRPr="006E030D" w14:paraId="5CAA54ED"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4B8F4EE8" w14:textId="77777777" w:rsidR="008248F1" w:rsidRPr="006E030D" w:rsidRDefault="008248F1" w:rsidP="006A1094">
            <w:pPr>
              <w:autoSpaceDE w:val="0"/>
              <w:autoSpaceDN w:val="0"/>
              <w:rPr>
                <w:rFonts w:ascii="Arial" w:hAnsi="Arial" w:cs="Arial"/>
                <w:szCs w:val="24"/>
              </w:rPr>
            </w:pPr>
            <w:r w:rsidRPr="006E030D">
              <w:rPr>
                <w:rFonts w:ascii="Arial" w:hAnsi="Arial" w:cs="Arial"/>
                <w:szCs w:val="24"/>
              </w:rPr>
              <w:t>Gestión energética del proceso industrial</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2E50F"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36,782,056</w:t>
            </w:r>
          </w:p>
        </w:tc>
      </w:tr>
      <w:tr w:rsidR="008248F1" w:rsidRPr="006E030D" w14:paraId="36DCFBD7" w14:textId="77777777" w:rsidTr="006A1094">
        <w:trPr>
          <w:trHeight w:val="290"/>
          <w:jc w:val="center"/>
        </w:trPr>
        <w:tc>
          <w:tcPr>
            <w:tcW w:w="2401" w:type="dxa"/>
            <w:tcBorders>
              <w:top w:val="single" w:sz="4" w:space="0" w:color="auto"/>
              <w:left w:val="single" w:sz="4" w:space="0" w:color="auto"/>
              <w:bottom w:val="single" w:sz="4" w:space="0" w:color="auto"/>
              <w:right w:val="single" w:sz="4" w:space="0" w:color="auto"/>
            </w:tcBorders>
          </w:tcPr>
          <w:p w14:paraId="0D88F832" w14:textId="77777777" w:rsidR="008248F1" w:rsidRPr="006E030D" w:rsidRDefault="008248F1" w:rsidP="006A1094">
            <w:pPr>
              <w:autoSpaceDE w:val="0"/>
              <w:autoSpaceDN w:val="0"/>
              <w:jc w:val="center"/>
              <w:rPr>
                <w:rFonts w:ascii="Arial" w:hAnsi="Arial" w:cs="Arial"/>
                <w:b/>
                <w:szCs w:val="24"/>
              </w:rPr>
            </w:pPr>
            <w:r w:rsidRPr="006E030D">
              <w:rPr>
                <w:rFonts w:ascii="Arial" w:hAnsi="Arial" w:cs="Arial"/>
                <w:b/>
                <w:szCs w:val="24"/>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63F73" w14:textId="77777777" w:rsidR="008248F1" w:rsidRPr="006E030D" w:rsidRDefault="008248F1" w:rsidP="006A1094">
            <w:pPr>
              <w:pStyle w:val="Sinespaciado"/>
              <w:jc w:val="center"/>
              <w:rPr>
                <w:rFonts w:ascii="Arial" w:hAnsi="Arial" w:cs="Arial"/>
                <w:sz w:val="24"/>
                <w:szCs w:val="24"/>
              </w:rPr>
            </w:pPr>
            <w:r w:rsidRPr="006E030D">
              <w:rPr>
                <w:rFonts w:ascii="Arial" w:hAnsi="Arial" w:cs="Arial"/>
                <w:sz w:val="24"/>
                <w:szCs w:val="24"/>
              </w:rPr>
              <w:t>70,212,774</w:t>
            </w:r>
          </w:p>
        </w:tc>
      </w:tr>
    </w:tbl>
    <w:p w14:paraId="56B63182" w14:textId="77777777" w:rsidR="008248F1" w:rsidRPr="006E030D" w:rsidRDefault="008248F1" w:rsidP="008248F1">
      <w:pPr>
        <w:pStyle w:val="Prrafodelista"/>
        <w:autoSpaceDE w:val="0"/>
        <w:autoSpaceDN w:val="0"/>
        <w:ind w:left="0"/>
        <w:jc w:val="both"/>
        <w:rPr>
          <w:rFonts w:ascii="Arial" w:hAnsi="Arial" w:cs="Arial"/>
          <w:sz w:val="24"/>
          <w:szCs w:val="24"/>
        </w:rPr>
      </w:pPr>
    </w:p>
    <w:p w14:paraId="2696303B" w14:textId="77777777" w:rsidR="008248F1" w:rsidRPr="006E030D" w:rsidRDefault="008248F1" w:rsidP="008248F1">
      <w:pPr>
        <w:pStyle w:val="Prrafodelista"/>
        <w:autoSpaceDE w:val="0"/>
        <w:autoSpaceDN w:val="0"/>
        <w:ind w:left="0"/>
        <w:jc w:val="both"/>
        <w:rPr>
          <w:rFonts w:ascii="Arial" w:hAnsi="Arial" w:cs="Arial"/>
          <w:sz w:val="24"/>
          <w:szCs w:val="24"/>
        </w:rPr>
      </w:pPr>
      <w:r w:rsidRPr="006E030D">
        <w:rPr>
          <w:rFonts w:ascii="Arial" w:hAnsi="Arial" w:cs="Arial"/>
          <w:sz w:val="24"/>
          <w:szCs w:val="24"/>
        </w:rPr>
        <w:t xml:space="preserve">Indicador: </w:t>
      </w:r>
    </w:p>
    <w:p w14:paraId="6AC4FF67" w14:textId="77777777" w:rsidR="008248F1" w:rsidRPr="006E030D" w:rsidRDefault="008248F1" w:rsidP="008248F1">
      <w:pPr>
        <w:pStyle w:val="Prrafodelista"/>
        <w:autoSpaceDE w:val="0"/>
        <w:autoSpaceDN w:val="0"/>
        <w:ind w:left="0"/>
        <w:jc w:val="both"/>
        <w:rPr>
          <w:rFonts w:ascii="Arial" w:hAnsi="Arial" w:cs="Arial"/>
          <w:sz w:val="24"/>
          <w:szCs w:val="24"/>
        </w:rPr>
      </w:pPr>
    </w:p>
    <w:p w14:paraId="2287068F" w14:textId="77777777" w:rsidR="008248F1" w:rsidRPr="006E030D" w:rsidRDefault="00650566" w:rsidP="008248F1">
      <w:pPr>
        <w:pStyle w:val="Prrafodelista"/>
        <w:autoSpaceDE w:val="0"/>
        <w:autoSpaceDN w:val="0"/>
        <w:ind w:left="0"/>
        <w:jc w:val="both"/>
        <w:rPr>
          <w:rFonts w:ascii="Arial" w:hAnsi="Arial" w:cs="Arial"/>
          <w:sz w:val="24"/>
          <w:szCs w:val="24"/>
        </w:rPr>
      </w:pPr>
      <m:oMathPara>
        <m:oMath>
          <m:f>
            <m:fPr>
              <m:ctrlPr>
                <w:rPr>
                  <w:rFonts w:ascii="Cambria Math" w:hAnsi="Cambria Math" w:cs="Arial"/>
                  <w:i/>
                  <w:sz w:val="24"/>
                  <w:szCs w:val="24"/>
                </w:rPr>
              </m:ctrlPr>
            </m:fPr>
            <m:num>
              <m:r>
                <w:rPr>
                  <w:rFonts w:ascii="Cambria Math" w:hAnsi="Cambria Math" w:cs="Arial"/>
                  <w:sz w:val="24"/>
                  <w:szCs w:val="24"/>
                </w:rPr>
                <m:t xml:space="preserve">Emisiones de GEI </m:t>
              </m:r>
            </m:num>
            <m:den>
              <m:r>
                <w:rPr>
                  <w:rFonts w:ascii="Cambria Math" w:hAnsi="Cambria Math" w:cs="Arial"/>
                  <w:sz w:val="24"/>
                  <w:szCs w:val="24"/>
                </w:rPr>
                <m:t>Alcohol Anhidro Combustible Producido</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 xml:space="preserve">70,212,774 kg </m:t>
              </m:r>
              <m:sSub>
                <m:sSubPr>
                  <m:ctrlPr>
                    <w:rPr>
                      <w:rFonts w:ascii="Cambria Math" w:hAnsi="Cambria Math" w:cs="Arial"/>
                      <w:i/>
                      <w:sz w:val="24"/>
                      <w:szCs w:val="24"/>
                    </w:rPr>
                  </m:ctrlPr>
                </m:sSubPr>
                <m:e>
                  <m:r>
                    <w:rPr>
                      <w:rFonts w:ascii="Cambria Math" w:hAnsi="Cambria Math" w:cs="Arial"/>
                      <w:sz w:val="24"/>
                      <w:szCs w:val="24"/>
                    </w:rPr>
                    <m:t>CO</m:t>
                  </m:r>
                </m:e>
                <m:sub>
                  <m:r>
                    <w:rPr>
                      <w:rFonts w:ascii="Cambria Math" w:hAnsi="Cambria Math" w:cs="Arial"/>
                      <w:sz w:val="24"/>
                      <w:szCs w:val="24"/>
                    </w:rPr>
                    <m:t>2eq</m:t>
                  </m:r>
                </m:sub>
              </m:sSub>
              <m:r>
                <w:rPr>
                  <w:rFonts w:ascii="Cambria Math" w:hAnsi="Cambria Math" w:cs="Arial"/>
                  <w:sz w:val="24"/>
                  <w:szCs w:val="24"/>
                </w:rPr>
                <m:t>/año</m:t>
              </m:r>
            </m:num>
            <m:den>
              <m:r>
                <w:rPr>
                  <w:rFonts w:ascii="Cambria Math" w:hAnsi="Cambria Math" w:cs="Arial"/>
                  <w:sz w:val="24"/>
                  <w:szCs w:val="24"/>
                </w:rPr>
                <m:t xml:space="preserve">80,000 </m:t>
              </m:r>
              <m:sSup>
                <m:sSupPr>
                  <m:ctrlPr>
                    <w:rPr>
                      <w:rFonts w:ascii="Cambria Math" w:hAnsi="Cambria Math" w:cs="Arial"/>
                      <w:i/>
                      <w:sz w:val="24"/>
                      <w:szCs w:val="24"/>
                    </w:rPr>
                  </m:ctrlPr>
                </m:sSupPr>
                <m:e>
                  <m:r>
                    <w:rPr>
                      <w:rFonts w:ascii="Cambria Math" w:hAnsi="Cambria Math" w:cs="Arial"/>
                      <w:sz w:val="24"/>
                      <w:szCs w:val="24"/>
                    </w:rPr>
                    <m:t>m</m:t>
                  </m:r>
                </m:e>
                <m:sup>
                  <m:r>
                    <w:rPr>
                      <w:rFonts w:ascii="Cambria Math" w:hAnsi="Cambria Math" w:cs="Arial"/>
                      <w:sz w:val="24"/>
                      <w:szCs w:val="24"/>
                    </w:rPr>
                    <m:t>3</m:t>
                  </m:r>
                </m:sup>
              </m:sSup>
              <m:r>
                <w:rPr>
                  <w:rFonts w:ascii="Cambria Math" w:hAnsi="Cambria Math" w:cs="Arial"/>
                  <w:sz w:val="24"/>
                  <w:szCs w:val="24"/>
                </w:rPr>
                <m:t>/año</m:t>
              </m:r>
            </m:den>
          </m:f>
          <m:r>
            <w:rPr>
              <w:rFonts w:ascii="Cambria Math" w:hAnsi="Cambria Math" w:cs="Arial"/>
              <w:sz w:val="24"/>
              <w:szCs w:val="24"/>
            </w:rPr>
            <m:t xml:space="preserve">=878 </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kg CO</m:t>
                  </m:r>
                </m:e>
                <m:sub>
                  <m:r>
                    <w:rPr>
                      <w:rFonts w:ascii="Cambria Math" w:hAnsi="Cambria Math" w:cs="Arial"/>
                      <w:sz w:val="24"/>
                      <w:szCs w:val="24"/>
                    </w:rPr>
                    <m:t>2eq</m:t>
                  </m:r>
                </m:sub>
              </m:sSub>
            </m:num>
            <m:den>
              <m:sSup>
                <m:sSupPr>
                  <m:ctrlPr>
                    <w:rPr>
                      <w:rFonts w:ascii="Cambria Math" w:hAnsi="Cambria Math" w:cs="Arial"/>
                      <w:i/>
                      <w:sz w:val="24"/>
                      <w:szCs w:val="24"/>
                    </w:rPr>
                  </m:ctrlPr>
                </m:sSupPr>
                <m:e>
                  <m:r>
                    <w:rPr>
                      <w:rFonts w:ascii="Cambria Math" w:hAnsi="Cambria Math" w:cs="Arial"/>
                      <w:sz w:val="24"/>
                      <w:szCs w:val="24"/>
                    </w:rPr>
                    <m:t>m</m:t>
                  </m:r>
                </m:e>
                <m:sup>
                  <m:r>
                    <w:rPr>
                      <w:rFonts w:ascii="Cambria Math" w:hAnsi="Cambria Math" w:cs="Arial"/>
                      <w:sz w:val="24"/>
                      <w:szCs w:val="24"/>
                    </w:rPr>
                    <m:t>3</m:t>
                  </m:r>
                </m:sup>
              </m:sSup>
            </m:den>
          </m:f>
        </m:oMath>
      </m:oMathPara>
    </w:p>
    <w:p w14:paraId="31136468" w14:textId="77777777" w:rsidR="008248F1" w:rsidRPr="006E030D" w:rsidRDefault="008248F1" w:rsidP="008248F1">
      <w:pPr>
        <w:pStyle w:val="Prrafodelista"/>
        <w:autoSpaceDE w:val="0"/>
        <w:autoSpaceDN w:val="0"/>
        <w:ind w:left="0"/>
        <w:jc w:val="both"/>
        <w:rPr>
          <w:rFonts w:ascii="Arial" w:hAnsi="Arial" w:cs="Arial"/>
          <w:sz w:val="24"/>
          <w:szCs w:val="24"/>
        </w:rPr>
      </w:pPr>
    </w:p>
    <w:p w14:paraId="4FFFB60F" w14:textId="77777777" w:rsidR="008248F1" w:rsidRPr="006E030D" w:rsidRDefault="008248F1" w:rsidP="008248F1">
      <w:pPr>
        <w:pStyle w:val="Prrafodelista"/>
        <w:autoSpaceDE w:val="0"/>
        <w:autoSpaceDN w:val="0"/>
        <w:ind w:left="0"/>
        <w:jc w:val="both"/>
        <w:rPr>
          <w:rFonts w:ascii="Arial" w:hAnsi="Arial" w:cs="Arial"/>
          <w:sz w:val="24"/>
          <w:szCs w:val="24"/>
        </w:rPr>
      </w:pPr>
    </w:p>
    <w:p w14:paraId="1FF833D8" w14:textId="77777777" w:rsidR="008248F1" w:rsidRPr="006E030D" w:rsidRDefault="008248F1" w:rsidP="008248F1">
      <w:pPr>
        <w:rPr>
          <w:rFonts w:ascii="Arial" w:hAnsi="Arial" w:cs="Arial"/>
          <w:szCs w:val="24"/>
        </w:rPr>
      </w:pPr>
    </w:p>
    <w:p w14:paraId="764B16B0" w14:textId="77777777" w:rsidR="00FA5BE3" w:rsidRPr="006E030D" w:rsidRDefault="00FA5BE3">
      <w:pPr>
        <w:ind w:left="-284"/>
        <w:rPr>
          <w:rFonts w:ascii="Arial" w:hAnsi="Arial" w:cs="Arial"/>
          <w:szCs w:val="24"/>
          <w:lang w:val="es-CO"/>
        </w:rPr>
      </w:pPr>
    </w:p>
    <w:sectPr w:rsidR="00FA5BE3" w:rsidRPr="006E030D"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EC4B8" w14:textId="77777777" w:rsidR="009F124C" w:rsidRDefault="009F124C">
      <w:r>
        <w:separator/>
      </w:r>
    </w:p>
  </w:endnote>
  <w:endnote w:type="continuationSeparator" w:id="0">
    <w:p w14:paraId="67C5B0E1" w14:textId="77777777" w:rsidR="009F124C" w:rsidRDefault="009F1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DF8AF" w14:textId="77777777" w:rsidR="00650566" w:rsidRPr="0075501E" w:rsidRDefault="00650566" w:rsidP="001908C5">
    <w:pPr>
      <w:pStyle w:val="Piedepgina"/>
      <w:rPr>
        <w:rFonts w:ascii="Arial" w:hAnsi="Arial" w:cs="Arial"/>
        <w:color w:val="808080" w:themeColor="background1" w:themeShade="80"/>
        <w:sz w:val="16"/>
        <w:szCs w:val="18"/>
        <w:lang w:val="es-CO"/>
      </w:rPr>
    </w:pPr>
  </w:p>
  <w:p w14:paraId="663A4BB5" w14:textId="77777777" w:rsidR="00650566" w:rsidRDefault="00650566" w:rsidP="001908C5">
    <w:pPr>
      <w:pStyle w:val="Piedepgina"/>
      <w:rPr>
        <w:rFonts w:ascii="Arial" w:hAnsi="Arial" w:cs="Arial"/>
        <w:color w:val="808080" w:themeColor="background1" w:themeShade="80"/>
        <w:sz w:val="2"/>
        <w:szCs w:val="18"/>
        <w:lang w:val="es-CO"/>
      </w:rPr>
    </w:pPr>
  </w:p>
  <w:p w14:paraId="65773B97" w14:textId="77777777" w:rsidR="00650566" w:rsidRDefault="00650566" w:rsidP="001908C5">
    <w:pPr>
      <w:pStyle w:val="Piedepgina"/>
      <w:rPr>
        <w:rFonts w:ascii="Arial" w:hAnsi="Arial" w:cs="Arial"/>
        <w:color w:val="808080" w:themeColor="background1" w:themeShade="80"/>
        <w:sz w:val="2"/>
        <w:szCs w:val="18"/>
        <w:lang w:val="es-CO"/>
      </w:rPr>
    </w:pPr>
  </w:p>
  <w:p w14:paraId="2A35EBB8" w14:textId="77777777" w:rsidR="00650566" w:rsidRPr="0075501E" w:rsidRDefault="00650566" w:rsidP="001908C5">
    <w:pPr>
      <w:pStyle w:val="Piedepgina"/>
      <w:rPr>
        <w:rFonts w:ascii="Arial" w:hAnsi="Arial" w:cs="Arial"/>
        <w:color w:val="808080" w:themeColor="background1" w:themeShade="80"/>
        <w:sz w:val="2"/>
        <w:szCs w:val="18"/>
        <w:lang w:val="es-CO"/>
      </w:rPr>
    </w:pPr>
  </w:p>
  <w:p w14:paraId="71A0BFD7" w14:textId="77777777" w:rsidR="00650566" w:rsidRPr="000A1C11" w:rsidRDefault="00650566"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9A097" w14:textId="77777777" w:rsidR="00650566" w:rsidRPr="00F915C6" w:rsidRDefault="00650566"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17C26" w14:textId="77777777" w:rsidR="009F124C" w:rsidRDefault="009F124C">
      <w:r>
        <w:separator/>
      </w:r>
    </w:p>
  </w:footnote>
  <w:footnote w:type="continuationSeparator" w:id="0">
    <w:p w14:paraId="1DEC5E48" w14:textId="77777777" w:rsidR="009F124C" w:rsidRDefault="009F124C">
      <w:r>
        <w:continuationSeparator/>
      </w:r>
    </w:p>
  </w:footnote>
  <w:footnote w:id="1">
    <w:p w14:paraId="00D89607" w14:textId="77777777" w:rsidR="00650566" w:rsidRPr="00B706E7" w:rsidRDefault="00650566">
      <w:pPr>
        <w:pStyle w:val="Textonotapie"/>
        <w:rPr>
          <w:lang w:val="es-CO"/>
        </w:rPr>
      </w:pPr>
      <w:r>
        <w:rPr>
          <w:rStyle w:val="Refdenotaalpie"/>
        </w:rPr>
        <w:footnoteRef/>
      </w:r>
      <w:r w:rsidRPr="00B706E7">
        <w:rPr>
          <w:lang w:val="es-CO"/>
        </w:rPr>
        <w:t>Ley 164 de 1994. “Por medio de la cual se aprueba la Convención Marco de las Naciones Unidas sobre el Cambio Climático, hecha en Nueva York el 9 de mayo de 1992. Artículo 4.</w:t>
      </w:r>
    </w:p>
  </w:footnote>
  <w:footnote w:id="2">
    <w:p w14:paraId="10002FEF" w14:textId="77777777" w:rsidR="00650566" w:rsidRPr="00BB695D" w:rsidRDefault="00650566">
      <w:pPr>
        <w:pStyle w:val="Textonotapie"/>
        <w:rPr>
          <w:lang w:val="es-CO"/>
        </w:rPr>
      </w:pPr>
      <w:r>
        <w:rPr>
          <w:rStyle w:val="Refdenotaalpie"/>
        </w:rPr>
        <w:footnoteRef/>
      </w:r>
      <w:r w:rsidRPr="00BB695D">
        <w:t xml:space="preserve"> GTC 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FCCF8" w14:textId="77777777" w:rsidR="00650566" w:rsidRPr="00C43C41" w:rsidRDefault="00650566"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A609C1">
      <w:rPr>
        <w:rStyle w:val="Nmerodepgina"/>
        <w:rFonts w:ascii="Arial" w:hAnsi="Arial" w:cs="Arial"/>
        <w:noProof/>
        <w:sz w:val="22"/>
        <w:szCs w:val="22"/>
        <w:lang w:val="es-ES_tradnl"/>
      </w:rPr>
      <w:t>8</w:t>
    </w:r>
    <w:r w:rsidRPr="00A7077B">
      <w:rPr>
        <w:rStyle w:val="Nmerodepgina"/>
        <w:rFonts w:ascii="Arial" w:hAnsi="Arial" w:cs="Arial"/>
        <w:sz w:val="22"/>
        <w:szCs w:val="22"/>
        <w:lang w:val="es-ES_tradnl"/>
      </w:rPr>
      <w:fldChar w:fldCharType="end"/>
    </w:r>
  </w:p>
  <w:p w14:paraId="0766F082" w14:textId="77777777" w:rsidR="00650566" w:rsidRPr="00E851DA" w:rsidRDefault="00650566" w:rsidP="00FB63D4">
    <w:pPr>
      <w:ind w:left="-284" w:right="360"/>
      <w:rPr>
        <w:rFonts w:ascii="Arial" w:hAnsi="Arial" w:cs="Arial"/>
        <w:i/>
        <w:color w:val="808080"/>
        <w:szCs w:val="24"/>
      </w:rPr>
    </w:pPr>
  </w:p>
  <w:p w14:paraId="1325575D" w14:textId="77777777" w:rsidR="00650566" w:rsidRDefault="00650566"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675D9FD2" wp14:editId="0DC91A00">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978B0"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o:lock v:ext="edit" aspectratio="t"/>
            </v:shape>
          </w:pict>
        </mc:Fallback>
      </mc:AlternateContent>
    </w:r>
  </w:p>
  <w:p w14:paraId="1A953DBD" w14:textId="7ECCEF8E" w:rsidR="00650566" w:rsidRPr="001908C5" w:rsidRDefault="00650566" w:rsidP="00F8179B">
    <w:pPr>
      <w:ind w:left="-284"/>
      <w:jc w:val="center"/>
      <w:rPr>
        <w:rFonts w:ascii="Arial" w:hAnsi="Arial" w:cs="Arial"/>
        <w:szCs w:val="24"/>
      </w:rPr>
    </w:pPr>
    <w:r w:rsidRPr="001908C5">
      <w:rPr>
        <w:rFonts w:ascii="Arial" w:hAnsi="Arial" w:cs="Arial"/>
        <w:szCs w:val="24"/>
      </w:rPr>
      <w:t>“</w:t>
    </w:r>
    <w:r w:rsidRPr="00EA1110">
      <w:rPr>
        <w:rFonts w:ascii="Arial" w:hAnsi="Arial" w:cs="Arial"/>
        <w:szCs w:val="24"/>
        <w:lang w:val="es-CO"/>
      </w:rPr>
      <w:t xml:space="preserve">Por la cual se expide el </w:t>
    </w:r>
    <w:r w:rsidRPr="00217EF6">
      <w:rPr>
        <w:rFonts w:ascii="Arial" w:hAnsi="Arial" w:cs="Arial"/>
        <w:szCs w:val="24"/>
        <w:lang w:val="es-CO"/>
      </w:rPr>
      <w:t xml:space="preserve">límite </w:t>
    </w:r>
    <w:r>
      <w:rPr>
        <w:rFonts w:ascii="Arial" w:hAnsi="Arial" w:cs="Arial"/>
        <w:szCs w:val="24"/>
        <w:lang w:val="es-CO"/>
      </w:rPr>
      <w:t xml:space="preserve">de huella de carbono asociado al inventario de </w:t>
    </w:r>
    <w:r w:rsidRPr="00EA1110">
      <w:rPr>
        <w:rFonts w:ascii="Arial" w:hAnsi="Arial" w:cs="Arial"/>
        <w:szCs w:val="24"/>
        <w:lang w:val="es-CO"/>
      </w:rPr>
      <w:t xml:space="preserve">emisiones </w:t>
    </w:r>
    <w:r>
      <w:rPr>
        <w:rFonts w:ascii="Arial" w:hAnsi="Arial" w:cs="Arial"/>
        <w:szCs w:val="24"/>
        <w:lang w:val="es-CO"/>
      </w:rPr>
      <w:t>de g</w:t>
    </w:r>
    <w:r w:rsidRPr="00EA1110">
      <w:rPr>
        <w:rFonts w:ascii="Arial" w:hAnsi="Arial" w:cs="Arial"/>
        <w:szCs w:val="24"/>
        <w:lang w:val="es-CO"/>
      </w:rPr>
      <w:t xml:space="preserve">ases </w:t>
    </w:r>
    <w:r>
      <w:rPr>
        <w:rFonts w:ascii="Arial" w:hAnsi="Arial" w:cs="Arial"/>
        <w:szCs w:val="24"/>
        <w:lang w:val="es-CO"/>
      </w:rPr>
      <w:t>e</w:t>
    </w:r>
    <w:r w:rsidRPr="00EA1110">
      <w:rPr>
        <w:rFonts w:ascii="Arial" w:hAnsi="Arial" w:cs="Arial"/>
        <w:szCs w:val="24"/>
        <w:lang w:val="es-CO"/>
      </w:rPr>
      <w:t xml:space="preserve">fecto </w:t>
    </w:r>
    <w:r>
      <w:rPr>
        <w:rFonts w:ascii="Arial" w:hAnsi="Arial" w:cs="Arial"/>
        <w:szCs w:val="24"/>
        <w:lang w:val="es-CO"/>
      </w:rPr>
      <w:t>i</w:t>
    </w:r>
    <w:r w:rsidRPr="00EA1110">
      <w:rPr>
        <w:rFonts w:ascii="Arial" w:hAnsi="Arial" w:cs="Arial"/>
        <w:szCs w:val="24"/>
        <w:lang w:val="es-CO"/>
      </w:rPr>
      <w:t>nvernadero del</w:t>
    </w:r>
    <w:r>
      <w:rPr>
        <w:rFonts w:ascii="Arial" w:hAnsi="Arial" w:cs="Arial"/>
        <w:szCs w:val="24"/>
        <w:lang w:val="es-CO"/>
      </w:rPr>
      <w:t xml:space="preserve"> </w:t>
    </w:r>
    <w:r w:rsidRPr="00EA1110">
      <w:rPr>
        <w:rFonts w:ascii="Arial" w:hAnsi="Arial" w:cs="Arial"/>
        <w:szCs w:val="24"/>
        <w:lang w:val="es-CO"/>
      </w:rPr>
      <w:t>Etanol Anhidro Combustible Desnaturalizado</w:t>
    </w:r>
    <w:r>
      <w:rPr>
        <w:rFonts w:ascii="Arial" w:hAnsi="Arial" w:cs="Arial"/>
        <w:szCs w:val="24"/>
        <w:lang w:val="es-CO"/>
      </w:rPr>
      <w:t xml:space="preserve"> y adoptan otras disposiciones</w:t>
    </w:r>
    <w:r w:rsidRPr="001908C5">
      <w:rPr>
        <w:rFonts w:ascii="Arial" w:hAnsi="Arial" w:cs="Arial"/>
        <w:szCs w:val="24"/>
      </w:rPr>
      <w:t xml:space="preserve">” </w:t>
    </w:r>
  </w:p>
  <w:p w14:paraId="6A6E42EA" w14:textId="77777777" w:rsidR="00650566" w:rsidRDefault="00650566" w:rsidP="00463ED1">
    <w:pPr>
      <w:jc w:val="center"/>
      <w:rPr>
        <w:rFonts w:ascii="Arial" w:hAnsi="Arial" w:cs="Arial"/>
        <w:i/>
        <w:szCs w:val="24"/>
      </w:rPr>
    </w:pPr>
  </w:p>
  <w:p w14:paraId="230A013F" w14:textId="77777777" w:rsidR="00650566" w:rsidRPr="00A305FB" w:rsidRDefault="00650566" w:rsidP="00463ED1">
    <w:pPr>
      <w:jc w:val="center"/>
      <w:rPr>
        <w:rFonts w:ascii="Arial" w:hAnsi="Arial" w:cs="Arial"/>
        <w:i/>
        <w:szCs w:val="24"/>
      </w:rPr>
    </w:pPr>
  </w:p>
  <w:p w14:paraId="51DE997D" w14:textId="77777777" w:rsidR="00650566" w:rsidRDefault="00650566"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0518E" w14:textId="77777777" w:rsidR="00650566" w:rsidRDefault="00650566" w:rsidP="00C93B01">
    <w:pPr>
      <w:jc w:val="center"/>
      <w:rPr>
        <w:rFonts w:ascii="Arial" w:hAnsi="Arial"/>
        <w:sz w:val="16"/>
      </w:rPr>
    </w:pPr>
    <w:r>
      <w:rPr>
        <w:rFonts w:ascii="Arial" w:hAnsi="Arial"/>
        <w:sz w:val="16"/>
      </w:rPr>
      <w:t>REPÚBLICA DE COLOMBIA</w:t>
    </w:r>
  </w:p>
  <w:p w14:paraId="39956DFB" w14:textId="77777777" w:rsidR="00650566" w:rsidRDefault="00650566">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76F73C40" wp14:editId="05CF63AE">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A91545" w14:textId="77777777" w:rsidR="00650566" w:rsidRDefault="00650566">
    <w:pPr>
      <w:jc w:val="center"/>
      <w:rPr>
        <w:rFonts w:ascii="Arial" w:hAnsi="Arial"/>
        <w:sz w:val="16"/>
      </w:rPr>
    </w:pPr>
  </w:p>
  <w:p w14:paraId="55A1BECC" w14:textId="77777777" w:rsidR="00650566" w:rsidRDefault="00650566">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002FCA94" wp14:editId="447B445E">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03510"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o:lock v:ext="edit" aspectratio="t"/>
            </v:shape>
          </w:pict>
        </mc:Fallback>
      </mc:AlternateContent>
    </w:r>
  </w:p>
  <w:p w14:paraId="392183EF" w14:textId="77777777" w:rsidR="00650566" w:rsidRDefault="00650566">
    <w:pPr>
      <w:jc w:val="center"/>
      <w:rPr>
        <w:rFonts w:ascii="Arial" w:hAnsi="Arial"/>
      </w:rPr>
    </w:pPr>
  </w:p>
  <w:p w14:paraId="55CF29E9" w14:textId="77777777" w:rsidR="00650566" w:rsidRDefault="00650566">
    <w:pPr>
      <w:jc w:val="center"/>
      <w:rPr>
        <w:rFonts w:ascii="Arial" w:hAnsi="Arial"/>
      </w:rPr>
    </w:pPr>
  </w:p>
  <w:p w14:paraId="0787B16E" w14:textId="77777777" w:rsidR="00650566" w:rsidRDefault="00650566">
    <w:pPr>
      <w:jc w:val="center"/>
      <w:rPr>
        <w:rFonts w:ascii="Arial" w:hAnsi="Arial"/>
      </w:rPr>
    </w:pPr>
  </w:p>
  <w:p w14:paraId="7BAE7E02" w14:textId="77777777" w:rsidR="00650566" w:rsidRPr="00652A5F" w:rsidRDefault="00650566">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47FA9142" wp14:editId="72A3614C">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6D437DA" w14:textId="77777777" w:rsidR="00650566" w:rsidRPr="00D06730" w:rsidRDefault="00650566"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466FAFD7" w14:textId="77777777" w:rsidR="00650566" w:rsidRPr="00FE0D79" w:rsidRDefault="00650566">
                          <w:pPr>
                            <w:pStyle w:val="Ttulo3"/>
                            <w:rPr>
                              <w:rFonts w:ascii="Arial Narrow" w:hAnsi="Arial Narrow"/>
                            </w:rPr>
                          </w:pPr>
                        </w:p>
                        <w:p w14:paraId="45B99882" w14:textId="77777777" w:rsidR="00650566" w:rsidRDefault="00650566" w:rsidP="000D2B9D">
                          <w:pPr>
                            <w:pStyle w:val="Ttulo3"/>
                          </w:pPr>
                        </w:p>
                        <w:p w14:paraId="7C1C7F0D" w14:textId="77777777" w:rsidR="00650566" w:rsidRDefault="00650566" w:rsidP="000D2B9D">
                          <w:pPr>
                            <w:pStyle w:val="Ttulo3"/>
                            <w:rPr>
                              <w:rFonts w:cs="Arial"/>
                              <w:b/>
                              <w:sz w:val="36"/>
                              <w:szCs w:val="36"/>
                            </w:rPr>
                          </w:pPr>
                          <w:r w:rsidRPr="00FE0D79">
                            <w:t>RESOLUCIÓN N</w:t>
                          </w:r>
                          <w:r>
                            <w:t>o.______________</w:t>
                          </w:r>
                          <w:r>
                            <w:rPr>
                              <w:rFonts w:cs="Arial"/>
                              <w:b/>
                              <w:sz w:val="36"/>
                              <w:szCs w:val="36"/>
                            </w:rPr>
                            <w:t xml:space="preserve"> </w:t>
                          </w:r>
                        </w:p>
                        <w:p w14:paraId="6C430F07" w14:textId="77777777" w:rsidR="00650566" w:rsidRPr="000D2B9D" w:rsidRDefault="00650566" w:rsidP="000D2B9D">
                          <w:pPr>
                            <w:rPr>
                              <w:lang w:val="es-ES_tradnl"/>
                            </w:rPr>
                          </w:pPr>
                        </w:p>
                        <w:p w14:paraId="63A482BE" w14:textId="77777777" w:rsidR="00650566" w:rsidRPr="00FE0D79" w:rsidRDefault="00650566"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39388EF6" w14:textId="77777777" w:rsidR="00650566" w:rsidRPr="00FE0D79" w:rsidRDefault="00650566">
                          <w:pPr>
                            <w:jc w:val="center"/>
                            <w:rPr>
                              <w:rFonts w:ascii="Arial Narrow" w:hAnsi="Arial Narrow"/>
                            </w:rPr>
                          </w:pPr>
                        </w:p>
                        <w:p w14:paraId="49D14856" w14:textId="77777777" w:rsidR="00650566" w:rsidRDefault="00650566">
                          <w:pPr>
                            <w:jc w:val="center"/>
                          </w:pPr>
                        </w:p>
                        <w:p w14:paraId="7CD0E454" w14:textId="77777777" w:rsidR="00650566" w:rsidRDefault="00650566">
                          <w:pPr>
                            <w:jc w:val="center"/>
                          </w:pPr>
                        </w:p>
                        <w:p w14:paraId="74D46997" w14:textId="77777777" w:rsidR="00650566" w:rsidRDefault="00650566">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A9142"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2mafwIAAAcF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" stroked="f" strokeweight="0">
              <o:lock v:ext="edit" aspectratio="t"/>
              <v:textbox inset="0,0,0,0">
                <w:txbxContent>
                  <w:p w14:paraId="76D437DA" w14:textId="77777777" w:rsidR="006A1094" w:rsidRPr="00D06730" w:rsidRDefault="006A1094" w:rsidP="00D06730">
                    <w:pPr>
                      <w:pStyle w:val="Heading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466FAFD7" w14:textId="77777777" w:rsidR="006A1094" w:rsidRPr="00FE0D79" w:rsidRDefault="006A1094">
                    <w:pPr>
                      <w:pStyle w:val="Heading3"/>
                      <w:rPr>
                        <w:rFonts w:ascii="Arial Narrow" w:hAnsi="Arial Narrow"/>
                      </w:rPr>
                    </w:pPr>
                  </w:p>
                  <w:p w14:paraId="45B99882" w14:textId="77777777" w:rsidR="006A1094" w:rsidRDefault="006A1094" w:rsidP="000D2B9D">
                    <w:pPr>
                      <w:pStyle w:val="Heading3"/>
                    </w:pPr>
                  </w:p>
                  <w:p w14:paraId="7C1C7F0D" w14:textId="77777777" w:rsidR="006A1094" w:rsidRDefault="006A1094" w:rsidP="000D2B9D">
                    <w:pPr>
                      <w:pStyle w:val="Heading3"/>
                      <w:rPr>
                        <w:rFonts w:cs="Arial"/>
                        <w:b/>
                        <w:sz w:val="36"/>
                        <w:szCs w:val="36"/>
                      </w:rPr>
                    </w:pPr>
                    <w:r w:rsidRPr="00FE0D79">
                      <w:t>RESOLUCIÓN N</w:t>
                    </w:r>
                    <w:r>
                      <w:t>o.______________</w:t>
                    </w:r>
                    <w:r>
                      <w:rPr>
                        <w:rFonts w:cs="Arial"/>
                        <w:b/>
                        <w:sz w:val="36"/>
                        <w:szCs w:val="36"/>
                      </w:rPr>
                      <w:t xml:space="preserve"> </w:t>
                    </w:r>
                  </w:p>
                  <w:p w14:paraId="6C430F07" w14:textId="77777777" w:rsidR="006A1094" w:rsidRPr="000D2B9D" w:rsidRDefault="006A1094" w:rsidP="000D2B9D">
                    <w:pPr>
                      <w:rPr>
                        <w:lang w:val="es-ES_tradnl"/>
                      </w:rPr>
                    </w:pPr>
                  </w:p>
                  <w:p w14:paraId="63A482BE" w14:textId="77777777" w:rsidR="006A1094" w:rsidRPr="00FE0D79" w:rsidRDefault="006A1094"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39388EF6" w14:textId="77777777" w:rsidR="006A1094" w:rsidRPr="00FE0D79" w:rsidRDefault="006A1094">
                    <w:pPr>
                      <w:jc w:val="center"/>
                      <w:rPr>
                        <w:rFonts w:ascii="Arial Narrow" w:hAnsi="Arial Narrow"/>
                      </w:rPr>
                    </w:pPr>
                  </w:p>
                  <w:p w14:paraId="49D14856" w14:textId="77777777" w:rsidR="006A1094" w:rsidRDefault="006A1094">
                    <w:pPr>
                      <w:jc w:val="center"/>
                    </w:pPr>
                  </w:p>
                  <w:p w14:paraId="7CD0E454" w14:textId="77777777" w:rsidR="006A1094" w:rsidRDefault="006A1094">
                    <w:pPr>
                      <w:jc w:val="center"/>
                    </w:pPr>
                  </w:p>
                  <w:p w14:paraId="74D46997" w14:textId="77777777" w:rsidR="006A1094" w:rsidRDefault="006A1094">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D3A2250"/>
    <w:multiLevelType w:val="hybridMultilevel"/>
    <w:tmpl w:val="1D3E35AA"/>
    <w:lvl w:ilvl="0" w:tplc="4F586C60">
      <w:start w:val="2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5"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7" w15:restartNumberingAfterBreak="0">
    <w:nsid w:val="1F72061C"/>
    <w:multiLevelType w:val="hybridMultilevel"/>
    <w:tmpl w:val="884EAAC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330341F"/>
    <w:multiLevelType w:val="hybridMultilevel"/>
    <w:tmpl w:val="0CF2EF68"/>
    <w:lvl w:ilvl="0" w:tplc="DAF8F3B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3A24598"/>
    <w:multiLevelType w:val="hybridMultilevel"/>
    <w:tmpl w:val="29C6EC76"/>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6AF3962"/>
    <w:multiLevelType w:val="hybridMultilevel"/>
    <w:tmpl w:val="64D4A826"/>
    <w:lvl w:ilvl="0" w:tplc="A1ACDA0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9804447"/>
    <w:multiLevelType w:val="hybridMultilevel"/>
    <w:tmpl w:val="476E94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21766A2"/>
    <w:multiLevelType w:val="hybridMultilevel"/>
    <w:tmpl w:val="2FD459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3626B52"/>
    <w:multiLevelType w:val="hybridMultilevel"/>
    <w:tmpl w:val="14E853C4"/>
    <w:lvl w:ilvl="0" w:tplc="B63A58C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A4B1D66"/>
    <w:multiLevelType w:val="hybridMultilevel"/>
    <w:tmpl w:val="83FCFB2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D253EBA"/>
    <w:multiLevelType w:val="hybridMultilevel"/>
    <w:tmpl w:val="AFE2F1C4"/>
    <w:lvl w:ilvl="0" w:tplc="D0468C0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40054F4"/>
    <w:multiLevelType w:val="hybridMultilevel"/>
    <w:tmpl w:val="D9E247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4"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68427E63"/>
    <w:multiLevelType w:val="hybridMultilevel"/>
    <w:tmpl w:val="D14873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33" w15:restartNumberingAfterBreak="0">
    <w:nsid w:val="77FA7DDF"/>
    <w:multiLevelType w:val="hybridMultilevel"/>
    <w:tmpl w:val="55A29A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D644BE3"/>
    <w:multiLevelType w:val="hybridMultilevel"/>
    <w:tmpl w:val="210C427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3"/>
  </w:num>
  <w:num w:numId="2">
    <w:abstractNumId w:val="27"/>
  </w:num>
  <w:num w:numId="3">
    <w:abstractNumId w:val="18"/>
  </w:num>
  <w:num w:numId="4">
    <w:abstractNumId w:val="0"/>
  </w:num>
  <w:num w:numId="5">
    <w:abstractNumId w:val="26"/>
  </w:num>
  <w:num w:numId="6">
    <w:abstractNumId w:val="30"/>
  </w:num>
  <w:num w:numId="7">
    <w:abstractNumId w:val="31"/>
  </w:num>
  <w:num w:numId="8">
    <w:abstractNumId w:val="3"/>
  </w:num>
  <w:num w:numId="9">
    <w:abstractNumId w:val="29"/>
  </w:num>
  <w:num w:numId="10">
    <w:abstractNumId w:val="24"/>
  </w:num>
  <w:num w:numId="11">
    <w:abstractNumId w:val="34"/>
  </w:num>
  <w:num w:numId="12">
    <w:abstractNumId w:val="4"/>
  </w:num>
  <w:num w:numId="13">
    <w:abstractNumId w:val="14"/>
  </w:num>
  <w:num w:numId="14">
    <w:abstractNumId w:val="8"/>
  </w:num>
  <w:num w:numId="15">
    <w:abstractNumId w:val="20"/>
  </w:num>
  <w:num w:numId="16">
    <w:abstractNumId w:val="6"/>
  </w:num>
  <w:num w:numId="17">
    <w:abstractNumId w:val="16"/>
  </w:num>
  <w:num w:numId="18">
    <w:abstractNumId w:val="9"/>
  </w:num>
  <w:num w:numId="19">
    <w:abstractNumId w:val="25"/>
  </w:num>
  <w:num w:numId="20">
    <w:abstractNumId w:val="2"/>
  </w:num>
  <w:num w:numId="21">
    <w:abstractNumId w:val="5"/>
  </w:num>
  <w:num w:numId="22">
    <w:abstractNumId w:val="32"/>
  </w:num>
  <w:num w:numId="23">
    <w:abstractNumId w:val="17"/>
  </w:num>
  <w:num w:numId="24">
    <w:abstractNumId w:val="1"/>
  </w:num>
  <w:num w:numId="25">
    <w:abstractNumId w:val="7"/>
  </w:num>
  <w:num w:numId="26">
    <w:abstractNumId w:val="22"/>
  </w:num>
  <w:num w:numId="27">
    <w:abstractNumId w:val="28"/>
  </w:num>
  <w:num w:numId="28">
    <w:abstractNumId w:val="19"/>
  </w:num>
  <w:num w:numId="29">
    <w:abstractNumId w:val="15"/>
  </w:num>
  <w:num w:numId="30">
    <w:abstractNumId w:val="12"/>
  </w:num>
  <w:num w:numId="31">
    <w:abstractNumId w:val="10"/>
  </w:num>
  <w:num w:numId="32">
    <w:abstractNumId w:val="33"/>
  </w:num>
  <w:num w:numId="33">
    <w:abstractNumId w:val="21"/>
  </w:num>
  <w:num w:numId="34">
    <w:abstractNumId w:val="13"/>
  </w:num>
  <w:num w:numId="35">
    <w:abstractNumId w:val="35"/>
  </w:num>
  <w:num w:numId="36">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quim1">
    <w15:presenceInfo w15:providerId="None" w15:userId="ingquim1"/>
  </w15:person>
  <w15:person w15:author="jd.sanrip@gmail.com">
    <w15:presenceInfo w15:providerId="Windows Live" w15:userId="544a730994990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n-US" w:vendorID="64" w:dllVersion="131078" w:nlCheck="1" w:checkStyle="1"/>
  <w:activeWritingStyle w:appName="MSWord" w:lang="es-419" w:vendorID="64" w:dllVersion="131078" w:nlCheck="1" w:checkStyle="0"/>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FA4"/>
    <w:rsid w:val="00006162"/>
    <w:rsid w:val="00007AFE"/>
    <w:rsid w:val="00010932"/>
    <w:rsid w:val="0001175A"/>
    <w:rsid w:val="00012414"/>
    <w:rsid w:val="00014632"/>
    <w:rsid w:val="00020786"/>
    <w:rsid w:val="00021D34"/>
    <w:rsid w:val="00021DD6"/>
    <w:rsid w:val="00023557"/>
    <w:rsid w:val="00023774"/>
    <w:rsid w:val="00026925"/>
    <w:rsid w:val="00037072"/>
    <w:rsid w:val="00040C0E"/>
    <w:rsid w:val="00040F72"/>
    <w:rsid w:val="000422F6"/>
    <w:rsid w:val="000437AA"/>
    <w:rsid w:val="000455BD"/>
    <w:rsid w:val="00046C71"/>
    <w:rsid w:val="00046C87"/>
    <w:rsid w:val="00047A3F"/>
    <w:rsid w:val="00056FF7"/>
    <w:rsid w:val="000650FF"/>
    <w:rsid w:val="00065B0D"/>
    <w:rsid w:val="000665A6"/>
    <w:rsid w:val="00070A2C"/>
    <w:rsid w:val="000726B9"/>
    <w:rsid w:val="000733FF"/>
    <w:rsid w:val="000734CF"/>
    <w:rsid w:val="00075691"/>
    <w:rsid w:val="00082D1F"/>
    <w:rsid w:val="000858C2"/>
    <w:rsid w:val="00087C63"/>
    <w:rsid w:val="000905E4"/>
    <w:rsid w:val="00092070"/>
    <w:rsid w:val="00093D94"/>
    <w:rsid w:val="00094859"/>
    <w:rsid w:val="000A141C"/>
    <w:rsid w:val="000A14C5"/>
    <w:rsid w:val="000A1756"/>
    <w:rsid w:val="000A1BE5"/>
    <w:rsid w:val="000A1C11"/>
    <w:rsid w:val="000A4EDE"/>
    <w:rsid w:val="000A64A4"/>
    <w:rsid w:val="000B0D85"/>
    <w:rsid w:val="000B1549"/>
    <w:rsid w:val="000B2D49"/>
    <w:rsid w:val="000B3076"/>
    <w:rsid w:val="000B3E9E"/>
    <w:rsid w:val="000B6D2B"/>
    <w:rsid w:val="000B7A73"/>
    <w:rsid w:val="000C2414"/>
    <w:rsid w:val="000C5DD2"/>
    <w:rsid w:val="000D078A"/>
    <w:rsid w:val="000D17B3"/>
    <w:rsid w:val="000D2B9D"/>
    <w:rsid w:val="000D3BCA"/>
    <w:rsid w:val="000D4287"/>
    <w:rsid w:val="000D4C1A"/>
    <w:rsid w:val="000D4EE7"/>
    <w:rsid w:val="000E21EF"/>
    <w:rsid w:val="000E2EC0"/>
    <w:rsid w:val="000E3697"/>
    <w:rsid w:val="000E6C33"/>
    <w:rsid w:val="000E7C14"/>
    <w:rsid w:val="000F0843"/>
    <w:rsid w:val="000F277F"/>
    <w:rsid w:val="000F40BE"/>
    <w:rsid w:val="000F4BAC"/>
    <w:rsid w:val="00101FEF"/>
    <w:rsid w:val="00107DC6"/>
    <w:rsid w:val="00112140"/>
    <w:rsid w:val="001157D2"/>
    <w:rsid w:val="00115D48"/>
    <w:rsid w:val="001172FA"/>
    <w:rsid w:val="00120D36"/>
    <w:rsid w:val="001216BE"/>
    <w:rsid w:val="0012190D"/>
    <w:rsid w:val="0012383A"/>
    <w:rsid w:val="00126891"/>
    <w:rsid w:val="00131306"/>
    <w:rsid w:val="0013195A"/>
    <w:rsid w:val="00131F48"/>
    <w:rsid w:val="00133939"/>
    <w:rsid w:val="00133EBE"/>
    <w:rsid w:val="001410D6"/>
    <w:rsid w:val="00141B2A"/>
    <w:rsid w:val="00142781"/>
    <w:rsid w:val="0014295E"/>
    <w:rsid w:val="00142AED"/>
    <w:rsid w:val="00143A78"/>
    <w:rsid w:val="00143C59"/>
    <w:rsid w:val="00146F52"/>
    <w:rsid w:val="00147ED9"/>
    <w:rsid w:val="00151FB0"/>
    <w:rsid w:val="00153D1A"/>
    <w:rsid w:val="001562C7"/>
    <w:rsid w:val="0015772E"/>
    <w:rsid w:val="00157F08"/>
    <w:rsid w:val="001608B6"/>
    <w:rsid w:val="001648D4"/>
    <w:rsid w:val="00167115"/>
    <w:rsid w:val="00167134"/>
    <w:rsid w:val="00176F4C"/>
    <w:rsid w:val="0018197C"/>
    <w:rsid w:val="001847A2"/>
    <w:rsid w:val="001908C5"/>
    <w:rsid w:val="0019444F"/>
    <w:rsid w:val="00194FFD"/>
    <w:rsid w:val="00195557"/>
    <w:rsid w:val="00196438"/>
    <w:rsid w:val="001A2A72"/>
    <w:rsid w:val="001A3A30"/>
    <w:rsid w:val="001A73A8"/>
    <w:rsid w:val="001A7C57"/>
    <w:rsid w:val="001B0742"/>
    <w:rsid w:val="001B2502"/>
    <w:rsid w:val="001B30AB"/>
    <w:rsid w:val="001B6DA6"/>
    <w:rsid w:val="001C0AA1"/>
    <w:rsid w:val="001C2169"/>
    <w:rsid w:val="001D288E"/>
    <w:rsid w:val="001D410F"/>
    <w:rsid w:val="001D4A90"/>
    <w:rsid w:val="001D5E12"/>
    <w:rsid w:val="001D61CE"/>
    <w:rsid w:val="001D6EC7"/>
    <w:rsid w:val="001E1C3B"/>
    <w:rsid w:val="001E71F7"/>
    <w:rsid w:val="001F0124"/>
    <w:rsid w:val="001F2175"/>
    <w:rsid w:val="001F2527"/>
    <w:rsid w:val="001F4604"/>
    <w:rsid w:val="001F5AF7"/>
    <w:rsid w:val="001F769C"/>
    <w:rsid w:val="002000F3"/>
    <w:rsid w:val="0020437B"/>
    <w:rsid w:val="002061BD"/>
    <w:rsid w:val="0020758E"/>
    <w:rsid w:val="002076CE"/>
    <w:rsid w:val="0021262B"/>
    <w:rsid w:val="002167A0"/>
    <w:rsid w:val="00217EAD"/>
    <w:rsid w:val="00217EF6"/>
    <w:rsid w:val="00221608"/>
    <w:rsid w:val="00222CE9"/>
    <w:rsid w:val="0022350B"/>
    <w:rsid w:val="00224B5B"/>
    <w:rsid w:val="00226513"/>
    <w:rsid w:val="00226A9C"/>
    <w:rsid w:val="00230046"/>
    <w:rsid w:val="002302FE"/>
    <w:rsid w:val="0023037C"/>
    <w:rsid w:val="00233E36"/>
    <w:rsid w:val="002343FB"/>
    <w:rsid w:val="002364B3"/>
    <w:rsid w:val="002368D8"/>
    <w:rsid w:val="00237DAC"/>
    <w:rsid w:val="00241310"/>
    <w:rsid w:val="002419A9"/>
    <w:rsid w:val="00245C7B"/>
    <w:rsid w:val="00246257"/>
    <w:rsid w:val="00247DDB"/>
    <w:rsid w:val="00257561"/>
    <w:rsid w:val="00260F4E"/>
    <w:rsid w:val="002656FD"/>
    <w:rsid w:val="002710E1"/>
    <w:rsid w:val="00272A84"/>
    <w:rsid w:val="00281D47"/>
    <w:rsid w:val="00282A13"/>
    <w:rsid w:val="0028357C"/>
    <w:rsid w:val="00283C5F"/>
    <w:rsid w:val="00290723"/>
    <w:rsid w:val="00290DB4"/>
    <w:rsid w:val="00292325"/>
    <w:rsid w:val="002969BA"/>
    <w:rsid w:val="00296B24"/>
    <w:rsid w:val="00297D73"/>
    <w:rsid w:val="002A10D0"/>
    <w:rsid w:val="002A1B6D"/>
    <w:rsid w:val="002A1B72"/>
    <w:rsid w:val="002A1C76"/>
    <w:rsid w:val="002A43DF"/>
    <w:rsid w:val="002A51AC"/>
    <w:rsid w:val="002A5A29"/>
    <w:rsid w:val="002A64F9"/>
    <w:rsid w:val="002B5438"/>
    <w:rsid w:val="002C03A2"/>
    <w:rsid w:val="002C23AB"/>
    <w:rsid w:val="002C4050"/>
    <w:rsid w:val="002C42FB"/>
    <w:rsid w:val="002C4783"/>
    <w:rsid w:val="002C4C5F"/>
    <w:rsid w:val="002C58A9"/>
    <w:rsid w:val="002C6016"/>
    <w:rsid w:val="002C6190"/>
    <w:rsid w:val="002C650B"/>
    <w:rsid w:val="002D3D0E"/>
    <w:rsid w:val="002E0042"/>
    <w:rsid w:val="002E0CA7"/>
    <w:rsid w:val="002E1A0C"/>
    <w:rsid w:val="002E1FB5"/>
    <w:rsid w:val="002E243B"/>
    <w:rsid w:val="002F3AEB"/>
    <w:rsid w:val="002F62D0"/>
    <w:rsid w:val="002F7638"/>
    <w:rsid w:val="003012AA"/>
    <w:rsid w:val="00301EED"/>
    <w:rsid w:val="00302708"/>
    <w:rsid w:val="003059D3"/>
    <w:rsid w:val="00307161"/>
    <w:rsid w:val="0031071E"/>
    <w:rsid w:val="00312140"/>
    <w:rsid w:val="00312226"/>
    <w:rsid w:val="00314E76"/>
    <w:rsid w:val="00315329"/>
    <w:rsid w:val="0031581E"/>
    <w:rsid w:val="00317216"/>
    <w:rsid w:val="0031799B"/>
    <w:rsid w:val="0032002B"/>
    <w:rsid w:val="00322343"/>
    <w:rsid w:val="003256B6"/>
    <w:rsid w:val="003304A5"/>
    <w:rsid w:val="003304C5"/>
    <w:rsid w:val="00330FCB"/>
    <w:rsid w:val="003312B1"/>
    <w:rsid w:val="00332374"/>
    <w:rsid w:val="0033261A"/>
    <w:rsid w:val="00333FEB"/>
    <w:rsid w:val="003377E9"/>
    <w:rsid w:val="00343DB0"/>
    <w:rsid w:val="0035162F"/>
    <w:rsid w:val="003518BC"/>
    <w:rsid w:val="00352E75"/>
    <w:rsid w:val="003559A8"/>
    <w:rsid w:val="00360CA3"/>
    <w:rsid w:val="00363026"/>
    <w:rsid w:val="0036310C"/>
    <w:rsid w:val="003640AF"/>
    <w:rsid w:val="00370E36"/>
    <w:rsid w:val="003717D8"/>
    <w:rsid w:val="00373EEC"/>
    <w:rsid w:val="003744B0"/>
    <w:rsid w:val="0037727B"/>
    <w:rsid w:val="00380B2B"/>
    <w:rsid w:val="00383133"/>
    <w:rsid w:val="00387454"/>
    <w:rsid w:val="0038780F"/>
    <w:rsid w:val="003930B2"/>
    <w:rsid w:val="003976EE"/>
    <w:rsid w:val="003A22DA"/>
    <w:rsid w:val="003A52D2"/>
    <w:rsid w:val="003A55B0"/>
    <w:rsid w:val="003A6D14"/>
    <w:rsid w:val="003A7B64"/>
    <w:rsid w:val="003B0358"/>
    <w:rsid w:val="003B1B57"/>
    <w:rsid w:val="003B24FD"/>
    <w:rsid w:val="003B2701"/>
    <w:rsid w:val="003C2442"/>
    <w:rsid w:val="003C3627"/>
    <w:rsid w:val="003C57F5"/>
    <w:rsid w:val="003C7597"/>
    <w:rsid w:val="003D027B"/>
    <w:rsid w:val="003D3A4F"/>
    <w:rsid w:val="003E2CD0"/>
    <w:rsid w:val="003E469B"/>
    <w:rsid w:val="003E64C3"/>
    <w:rsid w:val="003E7365"/>
    <w:rsid w:val="003F0950"/>
    <w:rsid w:val="003F6767"/>
    <w:rsid w:val="003F7F1C"/>
    <w:rsid w:val="00401D7F"/>
    <w:rsid w:val="0040271D"/>
    <w:rsid w:val="0040280F"/>
    <w:rsid w:val="00405895"/>
    <w:rsid w:val="004101E9"/>
    <w:rsid w:val="004131EF"/>
    <w:rsid w:val="00414137"/>
    <w:rsid w:val="00415E8C"/>
    <w:rsid w:val="004164E3"/>
    <w:rsid w:val="00420E04"/>
    <w:rsid w:val="00423601"/>
    <w:rsid w:val="004274E6"/>
    <w:rsid w:val="0043069E"/>
    <w:rsid w:val="00432C15"/>
    <w:rsid w:val="004354F2"/>
    <w:rsid w:val="00437FC1"/>
    <w:rsid w:val="004421E6"/>
    <w:rsid w:val="00442282"/>
    <w:rsid w:val="004438EB"/>
    <w:rsid w:val="00445DF6"/>
    <w:rsid w:val="00446AB1"/>
    <w:rsid w:val="00450DC1"/>
    <w:rsid w:val="00451F41"/>
    <w:rsid w:val="00456DC0"/>
    <w:rsid w:val="00457CD2"/>
    <w:rsid w:val="00460E8C"/>
    <w:rsid w:val="00463ED1"/>
    <w:rsid w:val="00464443"/>
    <w:rsid w:val="00464832"/>
    <w:rsid w:val="00464AF1"/>
    <w:rsid w:val="00471F3D"/>
    <w:rsid w:val="00474984"/>
    <w:rsid w:val="00474DBB"/>
    <w:rsid w:val="00475FEE"/>
    <w:rsid w:val="004819D3"/>
    <w:rsid w:val="00487C44"/>
    <w:rsid w:val="00494AAB"/>
    <w:rsid w:val="004952A8"/>
    <w:rsid w:val="004A26AE"/>
    <w:rsid w:val="004A2952"/>
    <w:rsid w:val="004A3033"/>
    <w:rsid w:val="004A43A0"/>
    <w:rsid w:val="004A6AAC"/>
    <w:rsid w:val="004B0749"/>
    <w:rsid w:val="004B2409"/>
    <w:rsid w:val="004B40F2"/>
    <w:rsid w:val="004B4A5A"/>
    <w:rsid w:val="004B5B19"/>
    <w:rsid w:val="004C0FAA"/>
    <w:rsid w:val="004C2FBF"/>
    <w:rsid w:val="004D12A5"/>
    <w:rsid w:val="004D1C4D"/>
    <w:rsid w:val="004D66F6"/>
    <w:rsid w:val="004E0051"/>
    <w:rsid w:val="004E052A"/>
    <w:rsid w:val="004E08FB"/>
    <w:rsid w:val="004E121B"/>
    <w:rsid w:val="004E3424"/>
    <w:rsid w:val="004E34B4"/>
    <w:rsid w:val="004F20AA"/>
    <w:rsid w:val="004F2AE2"/>
    <w:rsid w:val="004F4BC8"/>
    <w:rsid w:val="004F5F38"/>
    <w:rsid w:val="004F6E42"/>
    <w:rsid w:val="00504305"/>
    <w:rsid w:val="0051475E"/>
    <w:rsid w:val="00516C3C"/>
    <w:rsid w:val="0052027C"/>
    <w:rsid w:val="00521E4B"/>
    <w:rsid w:val="0052227C"/>
    <w:rsid w:val="00522749"/>
    <w:rsid w:val="00523549"/>
    <w:rsid w:val="00523778"/>
    <w:rsid w:val="00523CB1"/>
    <w:rsid w:val="005265F3"/>
    <w:rsid w:val="00532E17"/>
    <w:rsid w:val="00534E73"/>
    <w:rsid w:val="00535287"/>
    <w:rsid w:val="00540F4A"/>
    <w:rsid w:val="0054460F"/>
    <w:rsid w:val="005469B1"/>
    <w:rsid w:val="005500D8"/>
    <w:rsid w:val="00551D47"/>
    <w:rsid w:val="005522C0"/>
    <w:rsid w:val="00553A79"/>
    <w:rsid w:val="0055467F"/>
    <w:rsid w:val="00557B6B"/>
    <w:rsid w:val="00562397"/>
    <w:rsid w:val="00562935"/>
    <w:rsid w:val="0056359E"/>
    <w:rsid w:val="0056518A"/>
    <w:rsid w:val="00567E35"/>
    <w:rsid w:val="005702B7"/>
    <w:rsid w:val="00572688"/>
    <w:rsid w:val="00581241"/>
    <w:rsid w:val="0058169E"/>
    <w:rsid w:val="005825BE"/>
    <w:rsid w:val="00583B85"/>
    <w:rsid w:val="005845FF"/>
    <w:rsid w:val="005864DE"/>
    <w:rsid w:val="005875F8"/>
    <w:rsid w:val="00587836"/>
    <w:rsid w:val="00587E76"/>
    <w:rsid w:val="00587F88"/>
    <w:rsid w:val="00590BE2"/>
    <w:rsid w:val="00591137"/>
    <w:rsid w:val="00591A25"/>
    <w:rsid w:val="00592622"/>
    <w:rsid w:val="00594087"/>
    <w:rsid w:val="005A0C50"/>
    <w:rsid w:val="005A4332"/>
    <w:rsid w:val="005A685B"/>
    <w:rsid w:val="005A6A2E"/>
    <w:rsid w:val="005B2AB5"/>
    <w:rsid w:val="005B3D34"/>
    <w:rsid w:val="005C21C1"/>
    <w:rsid w:val="005C3532"/>
    <w:rsid w:val="005C6AA1"/>
    <w:rsid w:val="005D162C"/>
    <w:rsid w:val="005D220E"/>
    <w:rsid w:val="005D2E92"/>
    <w:rsid w:val="005D3808"/>
    <w:rsid w:val="005D418F"/>
    <w:rsid w:val="005D6FB6"/>
    <w:rsid w:val="005D7CC2"/>
    <w:rsid w:val="005E174E"/>
    <w:rsid w:val="005E60CB"/>
    <w:rsid w:val="005F0FAA"/>
    <w:rsid w:val="005F1067"/>
    <w:rsid w:val="005F565D"/>
    <w:rsid w:val="005F56D3"/>
    <w:rsid w:val="005F75FE"/>
    <w:rsid w:val="006051C0"/>
    <w:rsid w:val="00606135"/>
    <w:rsid w:val="00606CA5"/>
    <w:rsid w:val="0061071C"/>
    <w:rsid w:val="00610840"/>
    <w:rsid w:val="00610ED7"/>
    <w:rsid w:val="006115E7"/>
    <w:rsid w:val="00611A12"/>
    <w:rsid w:val="006171D4"/>
    <w:rsid w:val="00617288"/>
    <w:rsid w:val="0062295E"/>
    <w:rsid w:val="00624C47"/>
    <w:rsid w:val="00625EC2"/>
    <w:rsid w:val="0062759F"/>
    <w:rsid w:val="0063013B"/>
    <w:rsid w:val="006310CF"/>
    <w:rsid w:val="00635557"/>
    <w:rsid w:val="00635F82"/>
    <w:rsid w:val="00636CBB"/>
    <w:rsid w:val="00637A30"/>
    <w:rsid w:val="00641D25"/>
    <w:rsid w:val="006432F4"/>
    <w:rsid w:val="00644DD0"/>
    <w:rsid w:val="006455EA"/>
    <w:rsid w:val="00646ACB"/>
    <w:rsid w:val="006474C9"/>
    <w:rsid w:val="00650566"/>
    <w:rsid w:val="00650B01"/>
    <w:rsid w:val="006517FD"/>
    <w:rsid w:val="00652252"/>
    <w:rsid w:val="00652A5F"/>
    <w:rsid w:val="00652CE4"/>
    <w:rsid w:val="00653157"/>
    <w:rsid w:val="00662A49"/>
    <w:rsid w:val="006632BC"/>
    <w:rsid w:val="00664A36"/>
    <w:rsid w:val="00667DC9"/>
    <w:rsid w:val="00676010"/>
    <w:rsid w:val="00676197"/>
    <w:rsid w:val="00680975"/>
    <w:rsid w:val="00683B2C"/>
    <w:rsid w:val="00683FA4"/>
    <w:rsid w:val="006850B1"/>
    <w:rsid w:val="00685549"/>
    <w:rsid w:val="006855EB"/>
    <w:rsid w:val="00685986"/>
    <w:rsid w:val="006861ED"/>
    <w:rsid w:val="00691434"/>
    <w:rsid w:val="006922CF"/>
    <w:rsid w:val="00695B3C"/>
    <w:rsid w:val="006A1094"/>
    <w:rsid w:val="006A1598"/>
    <w:rsid w:val="006A1717"/>
    <w:rsid w:val="006A36EF"/>
    <w:rsid w:val="006A711D"/>
    <w:rsid w:val="006B007F"/>
    <w:rsid w:val="006B2C36"/>
    <w:rsid w:val="006B44E5"/>
    <w:rsid w:val="006B4988"/>
    <w:rsid w:val="006C042E"/>
    <w:rsid w:val="006C11C2"/>
    <w:rsid w:val="006C52C7"/>
    <w:rsid w:val="006C5E97"/>
    <w:rsid w:val="006C5F46"/>
    <w:rsid w:val="006C796D"/>
    <w:rsid w:val="006D0271"/>
    <w:rsid w:val="006D0E04"/>
    <w:rsid w:val="006D2588"/>
    <w:rsid w:val="006D27F7"/>
    <w:rsid w:val="006D29EB"/>
    <w:rsid w:val="006D3F4C"/>
    <w:rsid w:val="006D6FA5"/>
    <w:rsid w:val="006E030D"/>
    <w:rsid w:val="006E294B"/>
    <w:rsid w:val="006E2E33"/>
    <w:rsid w:val="006E3C77"/>
    <w:rsid w:val="006E42C7"/>
    <w:rsid w:val="006E5260"/>
    <w:rsid w:val="006E53BD"/>
    <w:rsid w:val="006E6D46"/>
    <w:rsid w:val="006F33BD"/>
    <w:rsid w:val="00701DFD"/>
    <w:rsid w:val="00704827"/>
    <w:rsid w:val="007053D8"/>
    <w:rsid w:val="00710975"/>
    <w:rsid w:val="00712D1E"/>
    <w:rsid w:val="00715026"/>
    <w:rsid w:val="007158E8"/>
    <w:rsid w:val="00717344"/>
    <w:rsid w:val="00722A1E"/>
    <w:rsid w:val="00722F83"/>
    <w:rsid w:val="0072392F"/>
    <w:rsid w:val="0072622C"/>
    <w:rsid w:val="00727778"/>
    <w:rsid w:val="0073069B"/>
    <w:rsid w:val="00730D36"/>
    <w:rsid w:val="00731109"/>
    <w:rsid w:val="007318A3"/>
    <w:rsid w:val="00733334"/>
    <w:rsid w:val="007336D7"/>
    <w:rsid w:val="00734F62"/>
    <w:rsid w:val="007379C2"/>
    <w:rsid w:val="00741250"/>
    <w:rsid w:val="00741DD4"/>
    <w:rsid w:val="0074257C"/>
    <w:rsid w:val="007449EF"/>
    <w:rsid w:val="00744A12"/>
    <w:rsid w:val="00751900"/>
    <w:rsid w:val="0075501E"/>
    <w:rsid w:val="00756F8D"/>
    <w:rsid w:val="00757727"/>
    <w:rsid w:val="00764971"/>
    <w:rsid w:val="00766375"/>
    <w:rsid w:val="00766EAB"/>
    <w:rsid w:val="00770F2D"/>
    <w:rsid w:val="0077406A"/>
    <w:rsid w:val="00774BF4"/>
    <w:rsid w:val="00776053"/>
    <w:rsid w:val="0077776E"/>
    <w:rsid w:val="00781F2A"/>
    <w:rsid w:val="00782C75"/>
    <w:rsid w:val="00783E8A"/>
    <w:rsid w:val="0078599D"/>
    <w:rsid w:val="007860BD"/>
    <w:rsid w:val="00790FDF"/>
    <w:rsid w:val="0079134F"/>
    <w:rsid w:val="00793784"/>
    <w:rsid w:val="00793E3C"/>
    <w:rsid w:val="00794C42"/>
    <w:rsid w:val="00795C96"/>
    <w:rsid w:val="007A0C90"/>
    <w:rsid w:val="007A138C"/>
    <w:rsid w:val="007A2C91"/>
    <w:rsid w:val="007A5857"/>
    <w:rsid w:val="007A61CD"/>
    <w:rsid w:val="007A69C6"/>
    <w:rsid w:val="007B0C89"/>
    <w:rsid w:val="007B14C1"/>
    <w:rsid w:val="007B41EE"/>
    <w:rsid w:val="007B4DCE"/>
    <w:rsid w:val="007B6695"/>
    <w:rsid w:val="007B69C9"/>
    <w:rsid w:val="007C0FDE"/>
    <w:rsid w:val="007C19DE"/>
    <w:rsid w:val="007C59BA"/>
    <w:rsid w:val="007D03DA"/>
    <w:rsid w:val="007D56B0"/>
    <w:rsid w:val="007D7897"/>
    <w:rsid w:val="007E0D97"/>
    <w:rsid w:val="007E1817"/>
    <w:rsid w:val="007E1AE0"/>
    <w:rsid w:val="007E559C"/>
    <w:rsid w:val="007E55E9"/>
    <w:rsid w:val="007F071F"/>
    <w:rsid w:val="007F300C"/>
    <w:rsid w:val="007F3488"/>
    <w:rsid w:val="007F4D2D"/>
    <w:rsid w:val="007F5A83"/>
    <w:rsid w:val="007F75CD"/>
    <w:rsid w:val="007F7B1E"/>
    <w:rsid w:val="0080114C"/>
    <w:rsid w:val="0080133D"/>
    <w:rsid w:val="00801BC5"/>
    <w:rsid w:val="00803289"/>
    <w:rsid w:val="00804509"/>
    <w:rsid w:val="00806FBE"/>
    <w:rsid w:val="008128CD"/>
    <w:rsid w:val="00812B3F"/>
    <w:rsid w:val="00813497"/>
    <w:rsid w:val="008163C0"/>
    <w:rsid w:val="00816E17"/>
    <w:rsid w:val="008248F1"/>
    <w:rsid w:val="008253C3"/>
    <w:rsid w:val="00832720"/>
    <w:rsid w:val="00840236"/>
    <w:rsid w:val="00840B7B"/>
    <w:rsid w:val="00841711"/>
    <w:rsid w:val="008501FB"/>
    <w:rsid w:val="00852108"/>
    <w:rsid w:val="00862793"/>
    <w:rsid w:val="00863C0D"/>
    <w:rsid w:val="00863FB3"/>
    <w:rsid w:val="00865801"/>
    <w:rsid w:val="00865C71"/>
    <w:rsid w:val="00867345"/>
    <w:rsid w:val="008757FD"/>
    <w:rsid w:val="00882595"/>
    <w:rsid w:val="00883884"/>
    <w:rsid w:val="00884753"/>
    <w:rsid w:val="00885CDB"/>
    <w:rsid w:val="0088780A"/>
    <w:rsid w:val="008900F4"/>
    <w:rsid w:val="00890A33"/>
    <w:rsid w:val="0089217A"/>
    <w:rsid w:val="00894E6F"/>
    <w:rsid w:val="0089571A"/>
    <w:rsid w:val="00896FA3"/>
    <w:rsid w:val="00897460"/>
    <w:rsid w:val="008A7BA8"/>
    <w:rsid w:val="008B55B4"/>
    <w:rsid w:val="008C56B3"/>
    <w:rsid w:val="008C7226"/>
    <w:rsid w:val="008C7325"/>
    <w:rsid w:val="008C78B6"/>
    <w:rsid w:val="008D02C8"/>
    <w:rsid w:val="008D353B"/>
    <w:rsid w:val="008D4594"/>
    <w:rsid w:val="008E0458"/>
    <w:rsid w:val="008E53EF"/>
    <w:rsid w:val="008E5FAD"/>
    <w:rsid w:val="008F26A3"/>
    <w:rsid w:val="008F2A40"/>
    <w:rsid w:val="008F5552"/>
    <w:rsid w:val="008F7208"/>
    <w:rsid w:val="008F73F9"/>
    <w:rsid w:val="0090016A"/>
    <w:rsid w:val="0090254A"/>
    <w:rsid w:val="009028CA"/>
    <w:rsid w:val="00906520"/>
    <w:rsid w:val="00910A5A"/>
    <w:rsid w:val="00912686"/>
    <w:rsid w:val="0091562E"/>
    <w:rsid w:val="00915769"/>
    <w:rsid w:val="00917CD5"/>
    <w:rsid w:val="009202FD"/>
    <w:rsid w:val="00921B64"/>
    <w:rsid w:val="00924474"/>
    <w:rsid w:val="009273D3"/>
    <w:rsid w:val="00932EF9"/>
    <w:rsid w:val="00933AA9"/>
    <w:rsid w:val="00935255"/>
    <w:rsid w:val="009355A8"/>
    <w:rsid w:val="00936EEE"/>
    <w:rsid w:val="009378FC"/>
    <w:rsid w:val="00940BCF"/>
    <w:rsid w:val="00943618"/>
    <w:rsid w:val="00946C54"/>
    <w:rsid w:val="0095073F"/>
    <w:rsid w:val="0095176E"/>
    <w:rsid w:val="00955E9E"/>
    <w:rsid w:val="00961A0D"/>
    <w:rsid w:val="009639EE"/>
    <w:rsid w:val="00966030"/>
    <w:rsid w:val="00966266"/>
    <w:rsid w:val="00971CA4"/>
    <w:rsid w:val="00972255"/>
    <w:rsid w:val="0097374E"/>
    <w:rsid w:val="00981E35"/>
    <w:rsid w:val="00984BFA"/>
    <w:rsid w:val="00987DE6"/>
    <w:rsid w:val="009912C2"/>
    <w:rsid w:val="009962DC"/>
    <w:rsid w:val="00997660"/>
    <w:rsid w:val="009976B5"/>
    <w:rsid w:val="00997C82"/>
    <w:rsid w:val="009A0CEF"/>
    <w:rsid w:val="009A1C95"/>
    <w:rsid w:val="009A3F4B"/>
    <w:rsid w:val="009A443D"/>
    <w:rsid w:val="009A44CE"/>
    <w:rsid w:val="009A67AF"/>
    <w:rsid w:val="009A6A46"/>
    <w:rsid w:val="009B2756"/>
    <w:rsid w:val="009C03BD"/>
    <w:rsid w:val="009C0A48"/>
    <w:rsid w:val="009C255E"/>
    <w:rsid w:val="009C30B7"/>
    <w:rsid w:val="009C3F2F"/>
    <w:rsid w:val="009C47A8"/>
    <w:rsid w:val="009C6B08"/>
    <w:rsid w:val="009D0ADB"/>
    <w:rsid w:val="009D1A84"/>
    <w:rsid w:val="009D442B"/>
    <w:rsid w:val="009D459B"/>
    <w:rsid w:val="009D468A"/>
    <w:rsid w:val="009D527D"/>
    <w:rsid w:val="009D590B"/>
    <w:rsid w:val="009D704D"/>
    <w:rsid w:val="009D712E"/>
    <w:rsid w:val="009D7B26"/>
    <w:rsid w:val="009E64C5"/>
    <w:rsid w:val="009F0269"/>
    <w:rsid w:val="009F124C"/>
    <w:rsid w:val="00A0520C"/>
    <w:rsid w:val="00A06BC5"/>
    <w:rsid w:val="00A1120F"/>
    <w:rsid w:val="00A13429"/>
    <w:rsid w:val="00A13DC5"/>
    <w:rsid w:val="00A16083"/>
    <w:rsid w:val="00A200C1"/>
    <w:rsid w:val="00A277FF"/>
    <w:rsid w:val="00A305FB"/>
    <w:rsid w:val="00A31171"/>
    <w:rsid w:val="00A322A2"/>
    <w:rsid w:val="00A32FAB"/>
    <w:rsid w:val="00A3414E"/>
    <w:rsid w:val="00A34421"/>
    <w:rsid w:val="00A3600A"/>
    <w:rsid w:val="00A47892"/>
    <w:rsid w:val="00A53EEA"/>
    <w:rsid w:val="00A55B83"/>
    <w:rsid w:val="00A56A7C"/>
    <w:rsid w:val="00A57A4E"/>
    <w:rsid w:val="00A609C1"/>
    <w:rsid w:val="00A60DB1"/>
    <w:rsid w:val="00A6326F"/>
    <w:rsid w:val="00A63D8A"/>
    <w:rsid w:val="00A649E4"/>
    <w:rsid w:val="00A67071"/>
    <w:rsid w:val="00A675C7"/>
    <w:rsid w:val="00A7077B"/>
    <w:rsid w:val="00A72311"/>
    <w:rsid w:val="00A760D8"/>
    <w:rsid w:val="00A768A2"/>
    <w:rsid w:val="00A774A7"/>
    <w:rsid w:val="00A774F6"/>
    <w:rsid w:val="00A8021B"/>
    <w:rsid w:val="00A8349C"/>
    <w:rsid w:val="00A8408F"/>
    <w:rsid w:val="00A9098A"/>
    <w:rsid w:val="00A943FB"/>
    <w:rsid w:val="00A948AF"/>
    <w:rsid w:val="00AA02A6"/>
    <w:rsid w:val="00AA1A56"/>
    <w:rsid w:val="00AA24AC"/>
    <w:rsid w:val="00AA603F"/>
    <w:rsid w:val="00AA760B"/>
    <w:rsid w:val="00AB2887"/>
    <w:rsid w:val="00AB28B7"/>
    <w:rsid w:val="00AB3B39"/>
    <w:rsid w:val="00AB40A2"/>
    <w:rsid w:val="00AB56EA"/>
    <w:rsid w:val="00AB5D3D"/>
    <w:rsid w:val="00AB5E7C"/>
    <w:rsid w:val="00AC02AB"/>
    <w:rsid w:val="00AC5997"/>
    <w:rsid w:val="00AC7BE5"/>
    <w:rsid w:val="00AD180D"/>
    <w:rsid w:val="00AD1BE1"/>
    <w:rsid w:val="00AD2483"/>
    <w:rsid w:val="00AD525C"/>
    <w:rsid w:val="00AD5747"/>
    <w:rsid w:val="00AD673A"/>
    <w:rsid w:val="00AD798D"/>
    <w:rsid w:val="00AE133B"/>
    <w:rsid w:val="00AE5E6D"/>
    <w:rsid w:val="00AE6DC8"/>
    <w:rsid w:val="00AE78D5"/>
    <w:rsid w:val="00AF0138"/>
    <w:rsid w:val="00AF30F1"/>
    <w:rsid w:val="00AF31DF"/>
    <w:rsid w:val="00AF3D67"/>
    <w:rsid w:val="00B0143A"/>
    <w:rsid w:val="00B01A95"/>
    <w:rsid w:val="00B02F25"/>
    <w:rsid w:val="00B06896"/>
    <w:rsid w:val="00B06FC7"/>
    <w:rsid w:val="00B07231"/>
    <w:rsid w:val="00B11998"/>
    <w:rsid w:val="00B134D3"/>
    <w:rsid w:val="00B15DA1"/>
    <w:rsid w:val="00B16F7D"/>
    <w:rsid w:val="00B2201D"/>
    <w:rsid w:val="00B22251"/>
    <w:rsid w:val="00B27360"/>
    <w:rsid w:val="00B30CAB"/>
    <w:rsid w:val="00B36464"/>
    <w:rsid w:val="00B375A8"/>
    <w:rsid w:val="00B41293"/>
    <w:rsid w:val="00B4204B"/>
    <w:rsid w:val="00B472EA"/>
    <w:rsid w:val="00B47421"/>
    <w:rsid w:val="00B54584"/>
    <w:rsid w:val="00B62C2C"/>
    <w:rsid w:val="00B62F05"/>
    <w:rsid w:val="00B636A2"/>
    <w:rsid w:val="00B6423E"/>
    <w:rsid w:val="00B67058"/>
    <w:rsid w:val="00B706E7"/>
    <w:rsid w:val="00B72644"/>
    <w:rsid w:val="00B7556D"/>
    <w:rsid w:val="00B75B34"/>
    <w:rsid w:val="00B81F07"/>
    <w:rsid w:val="00B848FD"/>
    <w:rsid w:val="00B86F94"/>
    <w:rsid w:val="00B87F83"/>
    <w:rsid w:val="00B93D6B"/>
    <w:rsid w:val="00B946D9"/>
    <w:rsid w:val="00BA02D2"/>
    <w:rsid w:val="00BA0339"/>
    <w:rsid w:val="00BA3745"/>
    <w:rsid w:val="00BA3DAA"/>
    <w:rsid w:val="00BA4107"/>
    <w:rsid w:val="00BA42A9"/>
    <w:rsid w:val="00BA451D"/>
    <w:rsid w:val="00BA4F0A"/>
    <w:rsid w:val="00BA732A"/>
    <w:rsid w:val="00BB1397"/>
    <w:rsid w:val="00BB13B0"/>
    <w:rsid w:val="00BB35C1"/>
    <w:rsid w:val="00BB695D"/>
    <w:rsid w:val="00BC10E7"/>
    <w:rsid w:val="00BC12DC"/>
    <w:rsid w:val="00BC1425"/>
    <w:rsid w:val="00BC1D7D"/>
    <w:rsid w:val="00BD1B73"/>
    <w:rsid w:val="00BD5A24"/>
    <w:rsid w:val="00BD6F61"/>
    <w:rsid w:val="00BE0448"/>
    <w:rsid w:val="00BE4BA1"/>
    <w:rsid w:val="00BE5904"/>
    <w:rsid w:val="00BE6DA6"/>
    <w:rsid w:val="00BF1A96"/>
    <w:rsid w:val="00BF5B4D"/>
    <w:rsid w:val="00BF5BCE"/>
    <w:rsid w:val="00BF705E"/>
    <w:rsid w:val="00C06D76"/>
    <w:rsid w:val="00C077D6"/>
    <w:rsid w:val="00C12C57"/>
    <w:rsid w:val="00C1369B"/>
    <w:rsid w:val="00C1380C"/>
    <w:rsid w:val="00C156A9"/>
    <w:rsid w:val="00C16CAA"/>
    <w:rsid w:val="00C20B7B"/>
    <w:rsid w:val="00C20D67"/>
    <w:rsid w:val="00C211C3"/>
    <w:rsid w:val="00C24339"/>
    <w:rsid w:val="00C24540"/>
    <w:rsid w:val="00C24E0F"/>
    <w:rsid w:val="00C2559B"/>
    <w:rsid w:val="00C25682"/>
    <w:rsid w:val="00C25AFF"/>
    <w:rsid w:val="00C3629D"/>
    <w:rsid w:val="00C36B79"/>
    <w:rsid w:val="00C40985"/>
    <w:rsid w:val="00C409DD"/>
    <w:rsid w:val="00C42033"/>
    <w:rsid w:val="00C4333A"/>
    <w:rsid w:val="00C43C41"/>
    <w:rsid w:val="00C50B84"/>
    <w:rsid w:val="00C522E2"/>
    <w:rsid w:val="00C544DF"/>
    <w:rsid w:val="00C60F56"/>
    <w:rsid w:val="00C676E6"/>
    <w:rsid w:val="00C706F4"/>
    <w:rsid w:val="00C72EFE"/>
    <w:rsid w:val="00C7565F"/>
    <w:rsid w:val="00C81C4B"/>
    <w:rsid w:val="00C83B64"/>
    <w:rsid w:val="00C83D2A"/>
    <w:rsid w:val="00C867D3"/>
    <w:rsid w:val="00C87B8C"/>
    <w:rsid w:val="00C9113E"/>
    <w:rsid w:val="00C912B7"/>
    <w:rsid w:val="00C93415"/>
    <w:rsid w:val="00C93B01"/>
    <w:rsid w:val="00C94F15"/>
    <w:rsid w:val="00C975E6"/>
    <w:rsid w:val="00CA07F0"/>
    <w:rsid w:val="00CA093D"/>
    <w:rsid w:val="00CA6F47"/>
    <w:rsid w:val="00CB20D4"/>
    <w:rsid w:val="00CB3EE9"/>
    <w:rsid w:val="00CB5404"/>
    <w:rsid w:val="00CB7BB4"/>
    <w:rsid w:val="00CC009F"/>
    <w:rsid w:val="00CC0ABC"/>
    <w:rsid w:val="00CC6E75"/>
    <w:rsid w:val="00CC70DD"/>
    <w:rsid w:val="00CC7328"/>
    <w:rsid w:val="00CC7E07"/>
    <w:rsid w:val="00CD0620"/>
    <w:rsid w:val="00CD0D1C"/>
    <w:rsid w:val="00CD1F23"/>
    <w:rsid w:val="00CD3D9F"/>
    <w:rsid w:val="00CD3FB0"/>
    <w:rsid w:val="00CD7C5E"/>
    <w:rsid w:val="00CE66EB"/>
    <w:rsid w:val="00CE6C73"/>
    <w:rsid w:val="00CF1A6F"/>
    <w:rsid w:val="00CF45DF"/>
    <w:rsid w:val="00CF56AA"/>
    <w:rsid w:val="00CF7B4B"/>
    <w:rsid w:val="00CF7E2F"/>
    <w:rsid w:val="00D00032"/>
    <w:rsid w:val="00D0024A"/>
    <w:rsid w:val="00D01A47"/>
    <w:rsid w:val="00D026A7"/>
    <w:rsid w:val="00D026BB"/>
    <w:rsid w:val="00D03CCF"/>
    <w:rsid w:val="00D060B5"/>
    <w:rsid w:val="00D06730"/>
    <w:rsid w:val="00D10183"/>
    <w:rsid w:val="00D1629E"/>
    <w:rsid w:val="00D20632"/>
    <w:rsid w:val="00D229AA"/>
    <w:rsid w:val="00D22FCD"/>
    <w:rsid w:val="00D23739"/>
    <w:rsid w:val="00D2464F"/>
    <w:rsid w:val="00D30651"/>
    <w:rsid w:val="00D3756F"/>
    <w:rsid w:val="00D37589"/>
    <w:rsid w:val="00D37FB8"/>
    <w:rsid w:val="00D43B0D"/>
    <w:rsid w:val="00D44C30"/>
    <w:rsid w:val="00D47BE0"/>
    <w:rsid w:val="00D502B5"/>
    <w:rsid w:val="00D577C9"/>
    <w:rsid w:val="00D57F39"/>
    <w:rsid w:val="00D62CBE"/>
    <w:rsid w:val="00D63955"/>
    <w:rsid w:val="00D65656"/>
    <w:rsid w:val="00D715DE"/>
    <w:rsid w:val="00D72194"/>
    <w:rsid w:val="00D75FCE"/>
    <w:rsid w:val="00D804AE"/>
    <w:rsid w:val="00D81731"/>
    <w:rsid w:val="00D8550A"/>
    <w:rsid w:val="00D858EF"/>
    <w:rsid w:val="00D86014"/>
    <w:rsid w:val="00D86DD2"/>
    <w:rsid w:val="00D92AEB"/>
    <w:rsid w:val="00D93205"/>
    <w:rsid w:val="00D9325A"/>
    <w:rsid w:val="00D93C58"/>
    <w:rsid w:val="00D9540D"/>
    <w:rsid w:val="00DA10C9"/>
    <w:rsid w:val="00DA3242"/>
    <w:rsid w:val="00DA477A"/>
    <w:rsid w:val="00DA7B22"/>
    <w:rsid w:val="00DB09A7"/>
    <w:rsid w:val="00DB09F6"/>
    <w:rsid w:val="00DB30D0"/>
    <w:rsid w:val="00DB3B13"/>
    <w:rsid w:val="00DB4DCD"/>
    <w:rsid w:val="00DB4E34"/>
    <w:rsid w:val="00DC402E"/>
    <w:rsid w:val="00DC5A3E"/>
    <w:rsid w:val="00DD2F38"/>
    <w:rsid w:val="00DD4A48"/>
    <w:rsid w:val="00DD4FB2"/>
    <w:rsid w:val="00DD76D8"/>
    <w:rsid w:val="00DD7743"/>
    <w:rsid w:val="00DE05E3"/>
    <w:rsid w:val="00DE0636"/>
    <w:rsid w:val="00DE08C6"/>
    <w:rsid w:val="00DE0EAA"/>
    <w:rsid w:val="00DE0F9C"/>
    <w:rsid w:val="00DE16C6"/>
    <w:rsid w:val="00DE301B"/>
    <w:rsid w:val="00DE5D83"/>
    <w:rsid w:val="00DE5EF4"/>
    <w:rsid w:val="00DE5F22"/>
    <w:rsid w:val="00DE647A"/>
    <w:rsid w:val="00DF22E2"/>
    <w:rsid w:val="00DF313A"/>
    <w:rsid w:val="00DF48DF"/>
    <w:rsid w:val="00DF5AB1"/>
    <w:rsid w:val="00DF718B"/>
    <w:rsid w:val="00E008E8"/>
    <w:rsid w:val="00E00BED"/>
    <w:rsid w:val="00E014E3"/>
    <w:rsid w:val="00E037D3"/>
    <w:rsid w:val="00E03AB2"/>
    <w:rsid w:val="00E04C5C"/>
    <w:rsid w:val="00E0558E"/>
    <w:rsid w:val="00E1338A"/>
    <w:rsid w:val="00E1389A"/>
    <w:rsid w:val="00E243E6"/>
    <w:rsid w:val="00E25FA9"/>
    <w:rsid w:val="00E26C68"/>
    <w:rsid w:val="00E2760C"/>
    <w:rsid w:val="00E30866"/>
    <w:rsid w:val="00E35DE6"/>
    <w:rsid w:val="00E36CCC"/>
    <w:rsid w:val="00E3728F"/>
    <w:rsid w:val="00E373A6"/>
    <w:rsid w:val="00E41577"/>
    <w:rsid w:val="00E41750"/>
    <w:rsid w:val="00E421AC"/>
    <w:rsid w:val="00E42E56"/>
    <w:rsid w:val="00E437D6"/>
    <w:rsid w:val="00E43F13"/>
    <w:rsid w:val="00E56F8D"/>
    <w:rsid w:val="00E62291"/>
    <w:rsid w:val="00E62D58"/>
    <w:rsid w:val="00E65FA6"/>
    <w:rsid w:val="00E72005"/>
    <w:rsid w:val="00E77150"/>
    <w:rsid w:val="00E8037C"/>
    <w:rsid w:val="00E8115D"/>
    <w:rsid w:val="00E823CE"/>
    <w:rsid w:val="00E83633"/>
    <w:rsid w:val="00E83CB5"/>
    <w:rsid w:val="00E851DA"/>
    <w:rsid w:val="00E90603"/>
    <w:rsid w:val="00E92600"/>
    <w:rsid w:val="00E92CA6"/>
    <w:rsid w:val="00E932F3"/>
    <w:rsid w:val="00EA1110"/>
    <w:rsid w:val="00EA1380"/>
    <w:rsid w:val="00EA1B67"/>
    <w:rsid w:val="00EA2EEC"/>
    <w:rsid w:val="00EA4378"/>
    <w:rsid w:val="00EA6AD6"/>
    <w:rsid w:val="00EB203C"/>
    <w:rsid w:val="00EB4FBF"/>
    <w:rsid w:val="00EB5150"/>
    <w:rsid w:val="00EB52B4"/>
    <w:rsid w:val="00EB555A"/>
    <w:rsid w:val="00EB5762"/>
    <w:rsid w:val="00EC0805"/>
    <w:rsid w:val="00EC2309"/>
    <w:rsid w:val="00EC3910"/>
    <w:rsid w:val="00EC6CFC"/>
    <w:rsid w:val="00EC7507"/>
    <w:rsid w:val="00ED04F3"/>
    <w:rsid w:val="00ED3241"/>
    <w:rsid w:val="00ED363B"/>
    <w:rsid w:val="00ED5154"/>
    <w:rsid w:val="00ED5B7A"/>
    <w:rsid w:val="00ED7130"/>
    <w:rsid w:val="00EE1A85"/>
    <w:rsid w:val="00EE323F"/>
    <w:rsid w:val="00EF1482"/>
    <w:rsid w:val="00EF4EE8"/>
    <w:rsid w:val="00EF5313"/>
    <w:rsid w:val="00F00B5D"/>
    <w:rsid w:val="00F0524B"/>
    <w:rsid w:val="00F108FC"/>
    <w:rsid w:val="00F11223"/>
    <w:rsid w:val="00F116EE"/>
    <w:rsid w:val="00F12010"/>
    <w:rsid w:val="00F129A3"/>
    <w:rsid w:val="00F12F34"/>
    <w:rsid w:val="00F14ACF"/>
    <w:rsid w:val="00F1649F"/>
    <w:rsid w:val="00F16D42"/>
    <w:rsid w:val="00F20F4B"/>
    <w:rsid w:val="00F21111"/>
    <w:rsid w:val="00F226A6"/>
    <w:rsid w:val="00F24068"/>
    <w:rsid w:val="00F24A81"/>
    <w:rsid w:val="00F273E9"/>
    <w:rsid w:val="00F31F24"/>
    <w:rsid w:val="00F36483"/>
    <w:rsid w:val="00F43CB9"/>
    <w:rsid w:val="00F443E0"/>
    <w:rsid w:val="00F46219"/>
    <w:rsid w:val="00F47C20"/>
    <w:rsid w:val="00F50307"/>
    <w:rsid w:val="00F509A8"/>
    <w:rsid w:val="00F51FFF"/>
    <w:rsid w:val="00F551A1"/>
    <w:rsid w:val="00F605C9"/>
    <w:rsid w:val="00F630A3"/>
    <w:rsid w:val="00F72D6A"/>
    <w:rsid w:val="00F73419"/>
    <w:rsid w:val="00F74277"/>
    <w:rsid w:val="00F74838"/>
    <w:rsid w:val="00F760C0"/>
    <w:rsid w:val="00F76405"/>
    <w:rsid w:val="00F76B0A"/>
    <w:rsid w:val="00F76D85"/>
    <w:rsid w:val="00F80978"/>
    <w:rsid w:val="00F8179B"/>
    <w:rsid w:val="00F915C6"/>
    <w:rsid w:val="00F92140"/>
    <w:rsid w:val="00F92587"/>
    <w:rsid w:val="00F92974"/>
    <w:rsid w:val="00F93801"/>
    <w:rsid w:val="00F940AB"/>
    <w:rsid w:val="00F94F3B"/>
    <w:rsid w:val="00FA25B0"/>
    <w:rsid w:val="00FA5510"/>
    <w:rsid w:val="00FA5BE3"/>
    <w:rsid w:val="00FB0299"/>
    <w:rsid w:val="00FB4934"/>
    <w:rsid w:val="00FB5F30"/>
    <w:rsid w:val="00FB5FA2"/>
    <w:rsid w:val="00FB63D4"/>
    <w:rsid w:val="00FC1FF5"/>
    <w:rsid w:val="00FC3B6E"/>
    <w:rsid w:val="00FC715D"/>
    <w:rsid w:val="00FC7C3D"/>
    <w:rsid w:val="00FC7E2D"/>
    <w:rsid w:val="00FC7F07"/>
    <w:rsid w:val="00FD1679"/>
    <w:rsid w:val="00FD283E"/>
    <w:rsid w:val="00FD2DDF"/>
    <w:rsid w:val="00FD313A"/>
    <w:rsid w:val="00FD4067"/>
    <w:rsid w:val="00FD5FD5"/>
    <w:rsid w:val="00FE0A46"/>
    <w:rsid w:val="00FE0D79"/>
    <w:rsid w:val="00FE2430"/>
    <w:rsid w:val="00FE2918"/>
    <w:rsid w:val="00FE2E67"/>
    <w:rsid w:val="00FE55A0"/>
    <w:rsid w:val="00FE5C9E"/>
    <w:rsid w:val="00FE618C"/>
    <w:rsid w:val="00FE7479"/>
    <w:rsid w:val="00FF2A98"/>
    <w:rsid w:val="00FF2B4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D3FFF"/>
  <w15:docId w15:val="{05285F9D-60ED-4C2D-AF6A-2D7EBB1BF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uiPriority w:val="99"/>
    <w:semiHidden/>
    <w:unhideWhenUsed/>
    <w:rsid w:val="00F50307"/>
    <w:pPr>
      <w:spacing w:after="200"/>
    </w:pPr>
    <w:rPr>
      <w:rFonts w:asciiTheme="minorHAnsi" w:eastAsiaTheme="minorHAnsi" w:hAnsiTheme="minorHAnsi" w:cstheme="minorBidi"/>
      <w:sz w:val="20"/>
      <w:lang w:val="es-CO" w:eastAsia="en-US"/>
    </w:rPr>
  </w:style>
  <w:style w:type="character" w:customStyle="1" w:styleId="TextocomentarioCar">
    <w:name w:val="Texto comentario Car"/>
    <w:basedOn w:val="Fuentedeprrafopredeter"/>
    <w:link w:val="Textocomentario"/>
    <w:uiPriority w:val="99"/>
    <w:semiHidden/>
    <w:rsid w:val="00F50307"/>
    <w:rPr>
      <w:rFonts w:asciiTheme="minorHAnsi" w:eastAsiaTheme="minorHAnsi" w:hAnsiTheme="minorHAnsi" w:cstheme="minorBidi"/>
      <w:lang w:eastAsia="en-US"/>
    </w:rPr>
  </w:style>
  <w:style w:type="paragraph" w:customStyle="1" w:styleId="CM6">
    <w:name w:val="CM6"/>
    <w:basedOn w:val="Default"/>
    <w:next w:val="Default"/>
    <w:uiPriority w:val="99"/>
    <w:rsid w:val="006855EB"/>
    <w:pPr>
      <w:spacing w:line="278" w:lineRule="atLeast"/>
    </w:pPr>
    <w:rPr>
      <w:rFonts w:ascii="Arial" w:eastAsiaTheme="minorHAnsi" w:hAnsi="Arial" w:cs="Arial"/>
      <w:color w:val="auto"/>
      <w:lang w:val="es-CO" w:eastAsia="en-US"/>
    </w:rPr>
  </w:style>
  <w:style w:type="character" w:customStyle="1" w:styleId="apple-converted-space">
    <w:name w:val="apple-converted-space"/>
    <w:basedOn w:val="Fuentedeprrafopredeter"/>
    <w:rsid w:val="006855EB"/>
  </w:style>
  <w:style w:type="character" w:styleId="Hipervnculo">
    <w:name w:val="Hyperlink"/>
    <w:basedOn w:val="Fuentedeprrafopredeter"/>
    <w:uiPriority w:val="99"/>
    <w:semiHidden/>
    <w:unhideWhenUsed/>
    <w:rsid w:val="006855EB"/>
    <w:rPr>
      <w:color w:val="0000FF"/>
      <w:u w:val="single"/>
    </w:rPr>
  </w:style>
  <w:style w:type="paragraph" w:styleId="Asuntodelcomentario">
    <w:name w:val="annotation subject"/>
    <w:basedOn w:val="Textocomentario"/>
    <w:next w:val="Textocomentario"/>
    <w:link w:val="AsuntodelcomentarioCar"/>
    <w:semiHidden/>
    <w:unhideWhenUsed/>
    <w:rsid w:val="006632BC"/>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semiHidden/>
    <w:rsid w:val="006632BC"/>
    <w:rPr>
      <w:rFonts w:asciiTheme="minorHAnsi" w:eastAsiaTheme="minorHAnsi" w:hAnsiTheme="minorHAnsi" w:cstheme="minorBidi"/>
      <w:b/>
      <w:bCs/>
      <w:lang w:val="es-ES" w:eastAsia="es-ES"/>
    </w:rPr>
  </w:style>
  <w:style w:type="paragraph" w:styleId="Revisin">
    <w:name w:val="Revision"/>
    <w:hidden/>
    <w:uiPriority w:val="99"/>
    <w:semiHidden/>
    <w:rsid w:val="002C6016"/>
    <w:rPr>
      <w:sz w:val="24"/>
      <w:lang w:val="es-ES" w:eastAsia="es-ES"/>
    </w:rPr>
  </w:style>
  <w:style w:type="paragraph" w:customStyle="1" w:styleId="nueve">
    <w:name w:val="nueve"/>
    <w:basedOn w:val="Normal"/>
    <w:rsid w:val="004A3033"/>
    <w:pPr>
      <w:spacing w:before="100" w:beforeAutospacing="1" w:after="100" w:afterAutospacing="1"/>
    </w:pPr>
    <w:rPr>
      <w:szCs w:val="24"/>
      <w:lang w:val="es-CO" w:eastAsia="es-CO"/>
    </w:rPr>
  </w:style>
  <w:style w:type="paragraph" w:styleId="Descripcin">
    <w:name w:val="caption"/>
    <w:basedOn w:val="Normal"/>
    <w:next w:val="Normal"/>
    <w:uiPriority w:val="35"/>
    <w:unhideWhenUsed/>
    <w:qFormat/>
    <w:rsid w:val="008248F1"/>
    <w:pPr>
      <w:spacing w:after="200"/>
    </w:pPr>
    <w:rPr>
      <w:rFonts w:asciiTheme="minorHAnsi" w:eastAsiaTheme="minorEastAsia" w:hAnsiTheme="minorHAnsi" w:cstheme="minorBidi"/>
      <w:b/>
      <w:bCs/>
      <w:sz w:val="22"/>
      <w:szCs w:val="18"/>
      <w:lang w:val="es-CO" w:eastAsia="es-CO"/>
    </w:rPr>
  </w:style>
  <w:style w:type="paragraph" w:styleId="Sinespaciado">
    <w:name w:val="No Spacing"/>
    <w:uiPriority w:val="1"/>
    <w:qFormat/>
    <w:rsid w:val="008248F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630674316">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80673708">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14139103">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01901970">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2502112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7474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3EABC-1109-4C49-89C0-F4F29BFB9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6451</Words>
  <Characters>35486</Characters>
  <Application>Microsoft Office Word</Application>
  <DocSecurity>0</DocSecurity>
  <Lines>295</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“Por la cual se resuelve un recurso de reposición”</vt:lpstr>
      <vt:lpstr>“Por la cual se resuelve un recurso de reposición”</vt:lpstr>
    </vt:vector>
  </TitlesOfParts>
  <Company>Minambiente</Company>
  <LinksUpToDate>false</LinksUpToDate>
  <CharactersWithSpaces>41854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Giovanni Andrés Pabón Resptrepo</cp:lastModifiedBy>
  <cp:revision>4</cp:revision>
  <cp:lastPrinted>2016-12-21T21:36:00Z</cp:lastPrinted>
  <dcterms:created xsi:type="dcterms:W3CDTF">2017-01-19T01:19:00Z</dcterms:created>
  <dcterms:modified xsi:type="dcterms:W3CDTF">2017-01-23T23:33:00Z</dcterms:modified>
</cp:coreProperties>
</file>