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33E411" w14:textId="75802E95" w:rsidR="00BA397B" w:rsidRPr="00275AE9" w:rsidRDefault="00BA397B" w:rsidP="007101E7">
      <w:pPr>
        <w:pStyle w:val="NormalWeb"/>
        <w:spacing w:before="0" w:after="0" w:line="360" w:lineRule="auto"/>
        <w:jc w:val="center"/>
        <w:rPr>
          <w:rStyle w:val="Textoennegrita"/>
          <w:rFonts w:ascii="Arial" w:hAnsi="Arial" w:cs="Arial"/>
          <w:szCs w:val="24"/>
        </w:rPr>
      </w:pPr>
      <w:bookmarkStart w:id="0" w:name="_GoBack"/>
      <w:bookmarkEnd w:id="0"/>
      <w:r w:rsidRPr="00275AE9">
        <w:rPr>
          <w:rStyle w:val="Textoennegrita"/>
          <w:rFonts w:ascii="Arial" w:hAnsi="Arial" w:cs="Arial"/>
          <w:szCs w:val="24"/>
        </w:rPr>
        <w:t>"</w:t>
      </w:r>
      <w:r w:rsidRPr="00031BF5">
        <w:rPr>
          <w:rStyle w:val="Textoennegrita"/>
          <w:rFonts w:ascii="Arial" w:hAnsi="Arial" w:cs="Arial"/>
          <w:i/>
          <w:szCs w:val="24"/>
        </w:rPr>
        <w:t>Por el cual se modifica el Decreto 1076 de 2015, Decreto Único Reglamentario del Sector Ambiente y Desarrollo Sostenible, en lo relacionado con el Fondo Nacional Ambiental –FONAM</w:t>
      </w:r>
      <w:r w:rsidRPr="00275AE9">
        <w:rPr>
          <w:rStyle w:val="Textoennegrita"/>
          <w:rFonts w:ascii="Arial" w:hAnsi="Arial" w:cs="Arial"/>
          <w:szCs w:val="24"/>
        </w:rPr>
        <w:t>”</w:t>
      </w:r>
    </w:p>
    <w:p w14:paraId="0FC10F16" w14:textId="77777777" w:rsidR="00BA397B" w:rsidRPr="00275AE9" w:rsidRDefault="00BA397B" w:rsidP="007101E7">
      <w:pPr>
        <w:pStyle w:val="NormalWeb"/>
        <w:spacing w:before="0" w:after="0" w:line="360" w:lineRule="auto"/>
        <w:jc w:val="center"/>
        <w:rPr>
          <w:rFonts w:ascii="Arial" w:hAnsi="Arial" w:cs="Arial"/>
          <w:b/>
          <w:bCs/>
          <w:szCs w:val="24"/>
        </w:rPr>
      </w:pPr>
    </w:p>
    <w:p w14:paraId="758C813F" w14:textId="77777777" w:rsidR="00EE74B6" w:rsidRPr="00275AE9" w:rsidRDefault="00EE74B6" w:rsidP="007101E7">
      <w:pPr>
        <w:pStyle w:val="NormalWeb"/>
        <w:spacing w:before="0" w:after="0" w:line="360" w:lineRule="auto"/>
        <w:jc w:val="center"/>
        <w:rPr>
          <w:rFonts w:ascii="Arial" w:hAnsi="Arial" w:cs="Arial"/>
          <w:b/>
          <w:bCs/>
          <w:szCs w:val="24"/>
        </w:rPr>
      </w:pPr>
    </w:p>
    <w:p w14:paraId="2A4743D3" w14:textId="77777777" w:rsidR="00EE74B6" w:rsidRPr="00275AE9" w:rsidRDefault="00EE74B6" w:rsidP="007101E7">
      <w:pPr>
        <w:pStyle w:val="NormalWeb"/>
        <w:spacing w:before="0" w:after="0" w:line="360" w:lineRule="auto"/>
        <w:jc w:val="center"/>
        <w:rPr>
          <w:rFonts w:ascii="Arial" w:hAnsi="Arial" w:cs="Arial"/>
          <w:b/>
          <w:bCs/>
          <w:szCs w:val="24"/>
        </w:rPr>
      </w:pPr>
    </w:p>
    <w:p w14:paraId="0B01CBE6" w14:textId="77777777" w:rsidR="00EE74B6" w:rsidRPr="00275AE9" w:rsidRDefault="00EE74B6" w:rsidP="007101E7">
      <w:pPr>
        <w:pStyle w:val="NormalWeb"/>
        <w:spacing w:before="0" w:after="0" w:line="360" w:lineRule="auto"/>
        <w:jc w:val="center"/>
        <w:rPr>
          <w:rStyle w:val="Textoennegrita"/>
          <w:rFonts w:ascii="Arial" w:hAnsi="Arial" w:cs="Arial"/>
          <w:szCs w:val="24"/>
        </w:rPr>
      </w:pPr>
      <w:r w:rsidRPr="00275AE9">
        <w:rPr>
          <w:rStyle w:val="Textoennegrita"/>
          <w:rFonts w:ascii="Arial" w:hAnsi="Arial" w:cs="Arial"/>
          <w:szCs w:val="24"/>
        </w:rPr>
        <w:t>EL PRESIDENTE DE LA REPÚBLICA DE COLOMBIA,</w:t>
      </w:r>
    </w:p>
    <w:p w14:paraId="5EF7ECA7" w14:textId="77777777" w:rsidR="00EE74B6" w:rsidRPr="00275AE9" w:rsidRDefault="00EE74B6" w:rsidP="007101E7">
      <w:pPr>
        <w:pStyle w:val="NormalWeb"/>
        <w:spacing w:before="0" w:after="0" w:line="360" w:lineRule="auto"/>
        <w:jc w:val="center"/>
        <w:rPr>
          <w:rFonts w:ascii="Arial" w:hAnsi="Arial" w:cs="Arial"/>
          <w:szCs w:val="24"/>
        </w:rPr>
      </w:pPr>
    </w:p>
    <w:p w14:paraId="683EA20D" w14:textId="77777777" w:rsidR="00EE74B6" w:rsidRPr="00275AE9" w:rsidRDefault="00EE74B6" w:rsidP="007101E7">
      <w:pPr>
        <w:pStyle w:val="NormalWeb"/>
        <w:spacing w:before="0" w:after="0" w:line="360" w:lineRule="auto"/>
        <w:jc w:val="center"/>
        <w:rPr>
          <w:rFonts w:ascii="Arial" w:hAnsi="Arial" w:cs="Arial"/>
          <w:szCs w:val="24"/>
        </w:rPr>
      </w:pPr>
    </w:p>
    <w:p w14:paraId="07EA3988" w14:textId="0F1BDCA3" w:rsidR="00BA397B" w:rsidRPr="00C631C0" w:rsidRDefault="00BA397B" w:rsidP="007101E7">
      <w:pPr>
        <w:pStyle w:val="NormalWeb"/>
        <w:spacing w:before="0" w:after="0" w:line="360" w:lineRule="auto"/>
        <w:jc w:val="center"/>
        <w:rPr>
          <w:rFonts w:ascii="Arial" w:hAnsi="Arial" w:cs="Arial"/>
          <w:b/>
          <w:szCs w:val="24"/>
        </w:rPr>
      </w:pPr>
      <w:r w:rsidRPr="004A55D5">
        <w:rPr>
          <w:rStyle w:val="Textoennegrita"/>
          <w:rFonts w:ascii="Arial" w:hAnsi="Arial" w:cs="Arial"/>
          <w:b w:val="0"/>
          <w:szCs w:val="24"/>
        </w:rPr>
        <w:t xml:space="preserve">En ejercicio de sus facultades constitucionales y legales,  en especial las que le confiere el numeral 11 del artículo 189 de la Constitución Política y en desarrollo de lo dispuesto en </w:t>
      </w:r>
      <w:r w:rsidR="006B01DC" w:rsidRPr="004A55D5">
        <w:rPr>
          <w:rStyle w:val="Textoennegrita"/>
          <w:rFonts w:ascii="Arial" w:hAnsi="Arial" w:cs="Arial"/>
          <w:b w:val="0"/>
          <w:szCs w:val="24"/>
        </w:rPr>
        <w:t xml:space="preserve">el Título XIII de </w:t>
      </w:r>
      <w:r w:rsidRPr="004A55D5">
        <w:rPr>
          <w:rStyle w:val="Textoennegrita"/>
          <w:rFonts w:ascii="Arial" w:hAnsi="Arial" w:cs="Arial"/>
          <w:b w:val="0"/>
          <w:szCs w:val="24"/>
        </w:rPr>
        <w:t>la Ley 99 de 1993</w:t>
      </w:r>
      <w:r w:rsidR="006B01DC" w:rsidRPr="004A55D5">
        <w:rPr>
          <w:rStyle w:val="Textoennegrita"/>
          <w:rFonts w:ascii="Arial" w:hAnsi="Arial" w:cs="Arial"/>
          <w:b w:val="0"/>
          <w:szCs w:val="24"/>
        </w:rPr>
        <w:t xml:space="preserve"> y</w:t>
      </w:r>
      <w:r w:rsidRPr="004A55D5">
        <w:rPr>
          <w:rStyle w:val="Textoennegrita"/>
          <w:rFonts w:ascii="Arial" w:hAnsi="Arial" w:cs="Arial"/>
          <w:b w:val="0"/>
          <w:szCs w:val="24"/>
        </w:rPr>
        <w:t xml:space="preserve"> </w:t>
      </w:r>
      <w:r w:rsidR="00C00445" w:rsidRPr="004A55D5">
        <w:rPr>
          <w:rStyle w:val="Textoennegrita"/>
          <w:rFonts w:ascii="Arial" w:hAnsi="Arial" w:cs="Arial"/>
          <w:b w:val="0"/>
          <w:szCs w:val="24"/>
        </w:rPr>
        <w:t xml:space="preserve"> el </w:t>
      </w:r>
      <w:r w:rsidRPr="004A55D5">
        <w:rPr>
          <w:rStyle w:val="Textoennegrita"/>
          <w:rFonts w:ascii="Arial" w:hAnsi="Arial" w:cs="Arial"/>
          <w:b w:val="0"/>
          <w:szCs w:val="24"/>
        </w:rPr>
        <w:t>artículo 246 de la Ley 1753 de  2015, y</w:t>
      </w:r>
    </w:p>
    <w:p w14:paraId="54E10925" w14:textId="77777777" w:rsidR="00EE74B6" w:rsidRPr="00275AE9" w:rsidRDefault="00EE74B6" w:rsidP="00A46D50">
      <w:pPr>
        <w:pStyle w:val="NormalWeb"/>
        <w:spacing w:before="0" w:after="0" w:line="360" w:lineRule="auto"/>
        <w:rPr>
          <w:rStyle w:val="Textoennegrita"/>
          <w:rFonts w:ascii="Arial" w:hAnsi="Arial" w:cs="Arial"/>
          <w:szCs w:val="24"/>
        </w:rPr>
      </w:pPr>
    </w:p>
    <w:p w14:paraId="6320054D" w14:textId="7E545312" w:rsidR="000B1DE2" w:rsidRPr="00275AE9" w:rsidRDefault="00EE74B6" w:rsidP="00A46D50">
      <w:pPr>
        <w:pStyle w:val="NormalWeb"/>
        <w:spacing w:before="0" w:after="0" w:line="360" w:lineRule="auto"/>
        <w:jc w:val="center"/>
        <w:rPr>
          <w:rStyle w:val="Textoennegrita"/>
          <w:rFonts w:ascii="Arial" w:hAnsi="Arial" w:cs="Arial"/>
          <w:szCs w:val="24"/>
        </w:rPr>
      </w:pPr>
      <w:r w:rsidRPr="00275AE9">
        <w:rPr>
          <w:rStyle w:val="Textoennegrita"/>
          <w:rFonts w:ascii="Arial" w:hAnsi="Arial" w:cs="Arial"/>
          <w:szCs w:val="24"/>
        </w:rPr>
        <w:t>CONSIDERANDO</w:t>
      </w:r>
      <w:r w:rsidR="001A3442" w:rsidRPr="00275AE9">
        <w:rPr>
          <w:rStyle w:val="Textoennegrita"/>
          <w:rFonts w:ascii="Arial" w:hAnsi="Arial" w:cs="Arial"/>
          <w:szCs w:val="24"/>
        </w:rPr>
        <w:t>:</w:t>
      </w:r>
    </w:p>
    <w:p w14:paraId="7B61D15D" w14:textId="77777777" w:rsidR="00D50FFD" w:rsidRPr="00275AE9" w:rsidRDefault="00D50FFD" w:rsidP="007101E7">
      <w:pPr>
        <w:pStyle w:val="NormalWeb"/>
        <w:spacing w:before="0" w:after="0" w:line="360" w:lineRule="auto"/>
        <w:rPr>
          <w:rStyle w:val="Textoennegrita"/>
          <w:rFonts w:ascii="Arial" w:hAnsi="Arial" w:cs="Arial"/>
          <w:szCs w:val="24"/>
        </w:rPr>
      </w:pPr>
    </w:p>
    <w:p w14:paraId="2C3D0B69" w14:textId="415C193B" w:rsidR="008069FD" w:rsidRPr="00275AE9" w:rsidRDefault="00A952B3" w:rsidP="007101E7">
      <w:pPr>
        <w:spacing w:line="360" w:lineRule="auto"/>
        <w:jc w:val="both"/>
        <w:rPr>
          <w:rFonts w:ascii="Arial" w:hAnsi="Arial" w:cs="Arial"/>
          <w:i/>
          <w:iCs/>
          <w:szCs w:val="24"/>
        </w:rPr>
      </w:pPr>
      <w:r w:rsidRPr="00275AE9">
        <w:rPr>
          <w:rFonts w:ascii="Arial" w:hAnsi="Arial" w:cs="Arial"/>
          <w:szCs w:val="24"/>
        </w:rPr>
        <w:t xml:space="preserve">Que </w:t>
      </w:r>
      <w:r w:rsidR="006B01DC" w:rsidRPr="00275AE9">
        <w:rPr>
          <w:rFonts w:ascii="Arial" w:hAnsi="Arial" w:cs="Arial"/>
          <w:szCs w:val="24"/>
        </w:rPr>
        <w:t>el artículo 87</w:t>
      </w:r>
      <w:r w:rsidRPr="00275AE9">
        <w:rPr>
          <w:rFonts w:ascii="Arial" w:hAnsi="Arial" w:cs="Arial"/>
          <w:szCs w:val="24"/>
        </w:rPr>
        <w:t xml:space="preserve"> de la Ley 99 de 1993</w:t>
      </w:r>
      <w:r w:rsidR="007E2644" w:rsidRPr="00275AE9">
        <w:rPr>
          <w:rFonts w:ascii="Arial" w:hAnsi="Arial" w:cs="Arial"/>
          <w:szCs w:val="24"/>
        </w:rPr>
        <w:t xml:space="preserve"> </w:t>
      </w:r>
      <w:r w:rsidR="00D85532" w:rsidRPr="00275AE9">
        <w:rPr>
          <w:rFonts w:ascii="Arial" w:hAnsi="Arial" w:cs="Arial"/>
          <w:szCs w:val="24"/>
        </w:rPr>
        <w:t>creó</w:t>
      </w:r>
      <w:r w:rsidR="008069FD" w:rsidRPr="00275AE9">
        <w:rPr>
          <w:rFonts w:ascii="Arial" w:hAnsi="Arial" w:cs="Arial"/>
          <w:i/>
          <w:iCs/>
          <w:szCs w:val="24"/>
        </w:rPr>
        <w:t xml:space="preserve"> </w:t>
      </w:r>
      <w:r w:rsidR="008069FD" w:rsidRPr="00275AE9">
        <w:rPr>
          <w:rFonts w:ascii="Arial" w:hAnsi="Arial" w:cs="Arial"/>
          <w:iCs/>
          <w:szCs w:val="24"/>
        </w:rPr>
        <w:t xml:space="preserve">el Fondo Nacional Ambiental, como un sistema especial de manejo de cuentas del </w:t>
      </w:r>
      <w:r w:rsidR="00AC0FB7" w:rsidRPr="00275AE9">
        <w:rPr>
          <w:rFonts w:ascii="Arial" w:hAnsi="Arial" w:cs="Arial"/>
          <w:iCs/>
          <w:szCs w:val="24"/>
        </w:rPr>
        <w:t xml:space="preserve">hoy </w:t>
      </w:r>
      <w:r w:rsidR="008069FD" w:rsidRPr="00275AE9">
        <w:rPr>
          <w:rFonts w:ascii="Arial" w:hAnsi="Arial" w:cs="Arial"/>
          <w:iCs/>
          <w:szCs w:val="24"/>
        </w:rPr>
        <w:t xml:space="preserve">Ministerio de Ambiente </w:t>
      </w:r>
      <w:r w:rsidR="00D85532" w:rsidRPr="00275AE9">
        <w:rPr>
          <w:rFonts w:ascii="Arial" w:hAnsi="Arial" w:cs="Arial"/>
          <w:iCs/>
          <w:szCs w:val="24"/>
        </w:rPr>
        <w:t xml:space="preserve">y Desarrollo Sostenible, </w:t>
      </w:r>
      <w:r w:rsidR="008069FD" w:rsidRPr="00275AE9">
        <w:rPr>
          <w:rFonts w:ascii="Arial" w:hAnsi="Arial" w:cs="Arial"/>
          <w:iCs/>
          <w:szCs w:val="24"/>
        </w:rPr>
        <w:t>con personería jurídica, patrimonio independiente, sin estructura administrativa ni planta de personal y con jurisdicción en todo el territorio nacional</w:t>
      </w:r>
      <w:r w:rsidR="008069FD" w:rsidRPr="00275AE9">
        <w:rPr>
          <w:rFonts w:ascii="Arial" w:hAnsi="Arial" w:cs="Arial"/>
          <w:i/>
          <w:iCs/>
          <w:szCs w:val="24"/>
        </w:rPr>
        <w:t>.</w:t>
      </w:r>
    </w:p>
    <w:p w14:paraId="72222CD0" w14:textId="115A9B58" w:rsidR="00EE74B6" w:rsidRPr="00275AE9" w:rsidRDefault="00EE74B6" w:rsidP="007101E7">
      <w:pPr>
        <w:autoSpaceDE w:val="0"/>
        <w:autoSpaceDN w:val="0"/>
        <w:adjustRightInd w:val="0"/>
        <w:spacing w:line="360" w:lineRule="auto"/>
        <w:jc w:val="both"/>
        <w:rPr>
          <w:rFonts w:ascii="Arial" w:hAnsi="Arial" w:cs="Arial"/>
          <w:szCs w:val="24"/>
        </w:rPr>
      </w:pPr>
    </w:p>
    <w:p w14:paraId="241E16D5" w14:textId="2F5702D4" w:rsidR="00EE74B6" w:rsidRPr="00275AE9" w:rsidRDefault="00EE74B6" w:rsidP="007101E7">
      <w:pPr>
        <w:autoSpaceDE w:val="0"/>
        <w:autoSpaceDN w:val="0"/>
        <w:adjustRightInd w:val="0"/>
        <w:spacing w:line="360" w:lineRule="auto"/>
        <w:jc w:val="both"/>
        <w:rPr>
          <w:rFonts w:ascii="Arial" w:hAnsi="Arial" w:cs="Arial"/>
          <w:i/>
          <w:iCs/>
          <w:szCs w:val="24"/>
        </w:rPr>
      </w:pPr>
      <w:r w:rsidRPr="00275AE9">
        <w:rPr>
          <w:rFonts w:ascii="Arial" w:hAnsi="Arial" w:cs="Arial"/>
          <w:szCs w:val="24"/>
        </w:rPr>
        <w:t>Que el artículo 3 del Decreto</w:t>
      </w:r>
      <w:r w:rsidR="00594C14" w:rsidRPr="00275AE9">
        <w:rPr>
          <w:rFonts w:ascii="Arial" w:hAnsi="Arial" w:cs="Arial"/>
          <w:szCs w:val="24"/>
        </w:rPr>
        <w:t xml:space="preserve"> Ley</w:t>
      </w:r>
      <w:r w:rsidRPr="00275AE9">
        <w:rPr>
          <w:rFonts w:ascii="Arial" w:hAnsi="Arial" w:cs="Arial"/>
          <w:szCs w:val="24"/>
        </w:rPr>
        <w:t xml:space="preserve"> 3570 de 2011, </w:t>
      </w:r>
      <w:r w:rsidR="006B01DC" w:rsidRPr="00275AE9">
        <w:rPr>
          <w:rFonts w:ascii="Arial" w:hAnsi="Arial" w:cs="Arial"/>
          <w:szCs w:val="24"/>
        </w:rPr>
        <w:t xml:space="preserve">establece </w:t>
      </w:r>
      <w:r w:rsidRPr="00275AE9">
        <w:rPr>
          <w:rFonts w:ascii="Arial" w:hAnsi="Arial" w:cs="Arial"/>
          <w:szCs w:val="24"/>
        </w:rPr>
        <w:t xml:space="preserve">que el Sector Administrativo de Ambiente y Desarrollo Sostenible </w:t>
      </w:r>
      <w:r w:rsidR="006B01DC" w:rsidRPr="00275AE9">
        <w:rPr>
          <w:rFonts w:ascii="Arial" w:hAnsi="Arial" w:cs="Arial"/>
          <w:szCs w:val="24"/>
        </w:rPr>
        <w:t xml:space="preserve">entre otros, se </w:t>
      </w:r>
      <w:r w:rsidR="00747F58" w:rsidRPr="00275AE9">
        <w:rPr>
          <w:rFonts w:ascii="Arial" w:hAnsi="Arial" w:cs="Arial"/>
          <w:szCs w:val="24"/>
        </w:rPr>
        <w:t>encuentra integrado</w:t>
      </w:r>
      <w:r w:rsidR="00C73CB6" w:rsidRPr="00275AE9">
        <w:rPr>
          <w:rFonts w:ascii="Arial" w:hAnsi="Arial" w:cs="Arial"/>
          <w:szCs w:val="24"/>
        </w:rPr>
        <w:t xml:space="preserve"> por</w:t>
      </w:r>
      <w:r w:rsidR="00662D56" w:rsidRPr="00275AE9">
        <w:rPr>
          <w:rFonts w:ascii="Arial" w:hAnsi="Arial" w:cs="Arial"/>
          <w:szCs w:val="24"/>
        </w:rPr>
        <w:t xml:space="preserve"> el</w:t>
      </w:r>
      <w:r w:rsidR="006904D1" w:rsidRPr="00275AE9">
        <w:rPr>
          <w:rFonts w:ascii="Arial" w:hAnsi="Arial" w:cs="Arial"/>
          <w:szCs w:val="24"/>
        </w:rPr>
        <w:t xml:space="preserve"> </w:t>
      </w:r>
      <w:r w:rsidR="006904D1" w:rsidRPr="00275AE9">
        <w:rPr>
          <w:rFonts w:ascii="Arial" w:hAnsi="Arial" w:cs="Arial"/>
          <w:iCs/>
          <w:szCs w:val="24"/>
        </w:rPr>
        <w:t>Fondo Nacional Ambiental</w:t>
      </w:r>
      <w:r w:rsidR="00747F58">
        <w:rPr>
          <w:rFonts w:ascii="Arial" w:hAnsi="Arial" w:cs="Arial"/>
          <w:iCs/>
          <w:szCs w:val="24"/>
        </w:rPr>
        <w:t xml:space="preserve"> - </w:t>
      </w:r>
      <w:r w:rsidR="006904D1" w:rsidRPr="00275AE9">
        <w:rPr>
          <w:rFonts w:ascii="Arial" w:hAnsi="Arial" w:cs="Arial"/>
          <w:iCs/>
          <w:szCs w:val="24"/>
        </w:rPr>
        <w:t>FONAM</w:t>
      </w:r>
      <w:r w:rsidRPr="00275AE9">
        <w:rPr>
          <w:rFonts w:ascii="Arial" w:hAnsi="Arial" w:cs="Arial"/>
          <w:i/>
          <w:iCs/>
          <w:szCs w:val="24"/>
        </w:rPr>
        <w:t>.</w:t>
      </w:r>
    </w:p>
    <w:p w14:paraId="315EB92E" w14:textId="77777777" w:rsidR="00EE74B6" w:rsidRPr="00275AE9" w:rsidRDefault="00EE74B6" w:rsidP="007101E7">
      <w:pPr>
        <w:pStyle w:val="NormalWeb"/>
        <w:spacing w:before="0" w:after="0" w:line="360" w:lineRule="auto"/>
        <w:rPr>
          <w:rStyle w:val="Textoennegrita"/>
          <w:rFonts w:ascii="Arial" w:hAnsi="Arial" w:cs="Arial"/>
          <w:szCs w:val="24"/>
        </w:rPr>
      </w:pPr>
    </w:p>
    <w:p w14:paraId="4BC2266A" w14:textId="375C0364" w:rsidR="00854911" w:rsidRPr="00275AE9" w:rsidRDefault="00BA397B" w:rsidP="007101E7">
      <w:pPr>
        <w:autoSpaceDE w:val="0"/>
        <w:autoSpaceDN w:val="0"/>
        <w:adjustRightInd w:val="0"/>
        <w:spacing w:line="360" w:lineRule="auto"/>
        <w:jc w:val="both"/>
        <w:rPr>
          <w:rFonts w:ascii="Arial" w:hAnsi="Arial" w:cs="Arial"/>
          <w:iCs/>
          <w:szCs w:val="24"/>
        </w:rPr>
      </w:pPr>
      <w:r w:rsidRPr="00275AE9">
        <w:rPr>
          <w:rFonts w:ascii="Arial" w:hAnsi="Arial" w:cs="Arial"/>
          <w:szCs w:val="24"/>
        </w:rPr>
        <w:t>Que el numeral 12 del artículo 2</w:t>
      </w:r>
      <w:r w:rsidR="006B01DC" w:rsidRPr="00275AE9">
        <w:rPr>
          <w:rFonts w:ascii="Arial" w:hAnsi="Arial" w:cs="Arial"/>
          <w:szCs w:val="24"/>
        </w:rPr>
        <w:t>,</w:t>
      </w:r>
      <w:r w:rsidRPr="00275AE9">
        <w:rPr>
          <w:rFonts w:ascii="Arial" w:hAnsi="Arial" w:cs="Arial"/>
          <w:szCs w:val="24"/>
        </w:rPr>
        <w:t xml:space="preserve"> el numeral 4 del artículo 6  y </w:t>
      </w:r>
      <w:r w:rsidR="009336AA" w:rsidRPr="00275AE9">
        <w:rPr>
          <w:rFonts w:ascii="Arial" w:hAnsi="Arial" w:cs="Arial"/>
          <w:szCs w:val="24"/>
        </w:rPr>
        <w:t xml:space="preserve">el </w:t>
      </w:r>
      <w:r w:rsidRPr="00275AE9">
        <w:rPr>
          <w:rFonts w:ascii="Arial" w:hAnsi="Arial" w:cs="Arial"/>
          <w:szCs w:val="24"/>
        </w:rPr>
        <w:t xml:space="preserve">artículo 24 </w:t>
      </w:r>
      <w:r w:rsidR="00EE74B6" w:rsidRPr="00275AE9">
        <w:rPr>
          <w:rFonts w:ascii="Arial" w:hAnsi="Arial" w:cs="Arial"/>
          <w:szCs w:val="24"/>
        </w:rPr>
        <w:t>del Decreto Ley 3570 de 2011</w:t>
      </w:r>
      <w:r w:rsidR="00896434" w:rsidRPr="00275AE9">
        <w:rPr>
          <w:rFonts w:ascii="Arial" w:hAnsi="Arial" w:cs="Arial"/>
          <w:szCs w:val="24"/>
        </w:rPr>
        <w:t>,</w:t>
      </w:r>
      <w:r w:rsidR="00EE74B6" w:rsidRPr="00275AE9">
        <w:rPr>
          <w:rFonts w:ascii="Arial" w:hAnsi="Arial" w:cs="Arial"/>
          <w:szCs w:val="24"/>
        </w:rPr>
        <w:t xml:space="preserve"> </w:t>
      </w:r>
      <w:r w:rsidR="00A06D55" w:rsidRPr="00275AE9">
        <w:rPr>
          <w:rFonts w:ascii="Arial" w:hAnsi="Arial" w:cs="Arial"/>
          <w:szCs w:val="24"/>
        </w:rPr>
        <w:t>señala</w:t>
      </w:r>
      <w:r w:rsidR="006B01DC" w:rsidRPr="00275AE9">
        <w:rPr>
          <w:rFonts w:ascii="Arial" w:hAnsi="Arial" w:cs="Arial"/>
          <w:szCs w:val="24"/>
        </w:rPr>
        <w:t>n</w:t>
      </w:r>
      <w:r w:rsidR="00A06D55" w:rsidRPr="00275AE9">
        <w:rPr>
          <w:rFonts w:ascii="Arial" w:hAnsi="Arial" w:cs="Arial"/>
          <w:szCs w:val="24"/>
        </w:rPr>
        <w:t xml:space="preserve"> </w:t>
      </w:r>
      <w:r w:rsidR="00EE74B6" w:rsidRPr="00275AE9">
        <w:rPr>
          <w:rFonts w:ascii="Arial" w:hAnsi="Arial" w:cs="Arial"/>
          <w:szCs w:val="24"/>
        </w:rPr>
        <w:t xml:space="preserve">que </w:t>
      </w:r>
      <w:r w:rsidR="006B01DC" w:rsidRPr="00275AE9">
        <w:rPr>
          <w:rFonts w:ascii="Arial" w:hAnsi="Arial" w:cs="Arial"/>
          <w:szCs w:val="24"/>
        </w:rPr>
        <w:t>le corre</w:t>
      </w:r>
      <w:r w:rsidR="00F3326B" w:rsidRPr="00275AE9">
        <w:rPr>
          <w:rFonts w:ascii="Arial" w:hAnsi="Arial" w:cs="Arial"/>
          <w:szCs w:val="24"/>
        </w:rPr>
        <w:t>s</w:t>
      </w:r>
      <w:r w:rsidR="006B01DC" w:rsidRPr="00275AE9">
        <w:rPr>
          <w:rFonts w:ascii="Arial" w:hAnsi="Arial" w:cs="Arial"/>
          <w:szCs w:val="24"/>
        </w:rPr>
        <w:t>ponde</w:t>
      </w:r>
      <w:r w:rsidR="00EE74B6" w:rsidRPr="00275AE9">
        <w:rPr>
          <w:rFonts w:ascii="Arial" w:hAnsi="Arial" w:cs="Arial"/>
          <w:szCs w:val="24"/>
        </w:rPr>
        <w:t xml:space="preserve"> </w:t>
      </w:r>
      <w:r w:rsidR="006B01DC" w:rsidRPr="00275AE9">
        <w:rPr>
          <w:rFonts w:ascii="Arial" w:hAnsi="Arial" w:cs="Arial"/>
          <w:szCs w:val="24"/>
        </w:rPr>
        <w:t>al</w:t>
      </w:r>
      <w:r w:rsidR="00EE74B6" w:rsidRPr="00275AE9">
        <w:rPr>
          <w:rFonts w:ascii="Arial" w:hAnsi="Arial" w:cs="Arial"/>
          <w:szCs w:val="24"/>
        </w:rPr>
        <w:t xml:space="preserve"> Ministerio </w:t>
      </w:r>
      <w:r w:rsidR="00A06D55" w:rsidRPr="00275AE9">
        <w:rPr>
          <w:rFonts w:ascii="Arial" w:hAnsi="Arial" w:cs="Arial"/>
          <w:szCs w:val="24"/>
        </w:rPr>
        <w:t>de Ambiente y Desarrollo Sostenible</w:t>
      </w:r>
      <w:r w:rsidR="006904D1" w:rsidRPr="00275AE9">
        <w:rPr>
          <w:rFonts w:ascii="Arial" w:hAnsi="Arial" w:cs="Arial"/>
          <w:szCs w:val="24"/>
        </w:rPr>
        <w:t>,</w:t>
      </w:r>
      <w:r w:rsidR="00A06D55" w:rsidRPr="00275AE9">
        <w:rPr>
          <w:rFonts w:ascii="Arial" w:hAnsi="Arial" w:cs="Arial"/>
          <w:szCs w:val="24"/>
        </w:rPr>
        <w:t xml:space="preserve"> </w:t>
      </w:r>
      <w:r w:rsidR="00F3326B" w:rsidRPr="00275AE9">
        <w:rPr>
          <w:rFonts w:ascii="Arial" w:hAnsi="Arial" w:cs="Arial"/>
          <w:szCs w:val="24"/>
        </w:rPr>
        <w:t xml:space="preserve">dirigir y </w:t>
      </w:r>
      <w:r w:rsidR="00EE74B6" w:rsidRPr="00275AE9">
        <w:rPr>
          <w:rFonts w:ascii="Arial" w:hAnsi="Arial" w:cs="Arial"/>
          <w:iCs/>
          <w:szCs w:val="24"/>
        </w:rPr>
        <w:t xml:space="preserve">administrar el Fondo Nacional Ambiental </w:t>
      </w:r>
      <w:r w:rsidR="00C00445">
        <w:rPr>
          <w:rFonts w:ascii="Arial" w:hAnsi="Arial" w:cs="Arial"/>
          <w:iCs/>
          <w:szCs w:val="24"/>
        </w:rPr>
        <w:t>-</w:t>
      </w:r>
      <w:r w:rsidR="00EE74B6" w:rsidRPr="00275AE9">
        <w:rPr>
          <w:rFonts w:ascii="Arial" w:hAnsi="Arial" w:cs="Arial"/>
          <w:iCs/>
          <w:szCs w:val="24"/>
        </w:rPr>
        <w:t xml:space="preserve">FONAM </w:t>
      </w:r>
      <w:r w:rsidR="00EE74B6" w:rsidRPr="00275AE9">
        <w:rPr>
          <w:rFonts w:ascii="Arial" w:hAnsi="Arial" w:cs="Arial"/>
          <w:szCs w:val="24"/>
        </w:rPr>
        <w:t xml:space="preserve">y </w:t>
      </w:r>
      <w:r w:rsidR="00EE74B6" w:rsidRPr="00275AE9">
        <w:rPr>
          <w:rFonts w:ascii="Arial" w:hAnsi="Arial" w:cs="Arial"/>
          <w:iCs/>
          <w:szCs w:val="24"/>
        </w:rPr>
        <w:t>sus subcuentas</w:t>
      </w:r>
      <w:r w:rsidR="00DE0CFE" w:rsidRPr="00275AE9">
        <w:rPr>
          <w:rFonts w:ascii="Arial" w:hAnsi="Arial" w:cs="Arial"/>
          <w:iCs/>
          <w:szCs w:val="24"/>
        </w:rPr>
        <w:t>.</w:t>
      </w:r>
    </w:p>
    <w:p w14:paraId="78D95938" w14:textId="77777777" w:rsidR="00DF24C7" w:rsidRPr="00275AE9" w:rsidRDefault="00DF24C7" w:rsidP="00534705">
      <w:pPr>
        <w:autoSpaceDE w:val="0"/>
        <w:autoSpaceDN w:val="0"/>
        <w:adjustRightInd w:val="0"/>
        <w:spacing w:line="360" w:lineRule="auto"/>
        <w:jc w:val="both"/>
        <w:rPr>
          <w:rFonts w:ascii="Arial" w:hAnsi="Arial" w:cs="Arial"/>
          <w:iCs/>
          <w:szCs w:val="24"/>
        </w:rPr>
      </w:pPr>
    </w:p>
    <w:p w14:paraId="1914973E" w14:textId="34C0C333" w:rsidR="000D2CF7" w:rsidRPr="00275AE9" w:rsidRDefault="00BA397B" w:rsidP="007101E7">
      <w:pPr>
        <w:autoSpaceDE w:val="0"/>
        <w:autoSpaceDN w:val="0"/>
        <w:adjustRightInd w:val="0"/>
        <w:spacing w:line="360" w:lineRule="auto"/>
        <w:jc w:val="both"/>
        <w:rPr>
          <w:rFonts w:ascii="Arial" w:hAnsi="Arial" w:cs="Arial"/>
          <w:szCs w:val="24"/>
        </w:rPr>
      </w:pPr>
      <w:r w:rsidRPr="00275AE9">
        <w:rPr>
          <w:rFonts w:ascii="Arial" w:hAnsi="Arial" w:cs="Arial"/>
          <w:szCs w:val="24"/>
        </w:rPr>
        <w:lastRenderedPageBreak/>
        <w:t>Que el artículo 246 de la Ley 1753 de 2015</w:t>
      </w:r>
      <w:r w:rsidR="00C00445">
        <w:rPr>
          <w:rFonts w:ascii="Arial" w:hAnsi="Arial" w:cs="Arial"/>
          <w:szCs w:val="24"/>
        </w:rPr>
        <w:t>,</w:t>
      </w:r>
      <w:r w:rsidR="008156ED" w:rsidRPr="00275AE9">
        <w:rPr>
          <w:rFonts w:ascii="Arial" w:hAnsi="Arial" w:cs="Arial"/>
          <w:szCs w:val="24"/>
        </w:rPr>
        <w:t xml:space="preserve"> estableció que el FONAM tiene tres subcuentas:</w:t>
      </w:r>
      <w:r w:rsidRPr="00275AE9">
        <w:rPr>
          <w:rFonts w:ascii="Arial" w:hAnsi="Arial" w:cs="Arial"/>
          <w:szCs w:val="24"/>
        </w:rPr>
        <w:t xml:space="preserve"> </w:t>
      </w:r>
      <w:r w:rsidR="008156ED" w:rsidRPr="00275AE9">
        <w:rPr>
          <w:rFonts w:ascii="Arial" w:hAnsi="Arial" w:cs="Arial"/>
          <w:szCs w:val="24"/>
        </w:rPr>
        <w:t xml:space="preserve">Subcuenta para el manejo separado de los recursos presupuestales que se asignen a la administración y manejo del Sistema de Parques Nacionales, Subcuenta para el manejo separado de los recursos presupuestales que se asignen a la Autoridad Nacional de Licencias Ambientales </w:t>
      </w:r>
      <w:r w:rsidR="00747F58">
        <w:rPr>
          <w:rFonts w:ascii="Arial" w:hAnsi="Arial" w:cs="Arial"/>
          <w:szCs w:val="24"/>
        </w:rPr>
        <w:t>-</w:t>
      </w:r>
      <w:r w:rsidR="008156ED" w:rsidRPr="00275AE9">
        <w:rPr>
          <w:rFonts w:ascii="Arial" w:hAnsi="Arial" w:cs="Arial"/>
          <w:szCs w:val="24"/>
        </w:rPr>
        <w:t>ANLA</w:t>
      </w:r>
      <w:r w:rsidR="00C00445">
        <w:rPr>
          <w:rFonts w:ascii="Arial" w:hAnsi="Arial" w:cs="Arial"/>
          <w:szCs w:val="24"/>
        </w:rPr>
        <w:t>- y la</w:t>
      </w:r>
      <w:r w:rsidR="008156ED" w:rsidRPr="00275AE9">
        <w:rPr>
          <w:rFonts w:ascii="Arial" w:hAnsi="Arial" w:cs="Arial"/>
          <w:szCs w:val="24"/>
        </w:rPr>
        <w:t xml:space="preserve"> Subcuenta para el manejo separado de los ingresos que obtenga el Ministerio de Ambiente y Desarrollo Sostenible.</w:t>
      </w:r>
    </w:p>
    <w:p w14:paraId="4440FCB7" w14:textId="7BF12026" w:rsidR="000D2CF7" w:rsidRDefault="000D2CF7" w:rsidP="007101E7">
      <w:pPr>
        <w:autoSpaceDE w:val="0"/>
        <w:autoSpaceDN w:val="0"/>
        <w:adjustRightInd w:val="0"/>
        <w:spacing w:line="360" w:lineRule="auto"/>
        <w:jc w:val="both"/>
        <w:rPr>
          <w:rFonts w:ascii="Arial" w:hAnsi="Arial" w:cs="Arial"/>
          <w:szCs w:val="24"/>
        </w:rPr>
      </w:pPr>
    </w:p>
    <w:p w14:paraId="6C6B3CCD" w14:textId="31B9898A" w:rsidR="00C00445" w:rsidRDefault="00C00445" w:rsidP="007101E7">
      <w:pPr>
        <w:autoSpaceDE w:val="0"/>
        <w:autoSpaceDN w:val="0"/>
        <w:adjustRightInd w:val="0"/>
        <w:spacing w:line="360" w:lineRule="auto"/>
        <w:jc w:val="both"/>
        <w:rPr>
          <w:rFonts w:ascii="Arial" w:hAnsi="Arial" w:cs="Arial"/>
          <w:szCs w:val="24"/>
        </w:rPr>
      </w:pPr>
      <w:r>
        <w:rPr>
          <w:rFonts w:ascii="Arial" w:hAnsi="Arial" w:cs="Arial"/>
          <w:szCs w:val="24"/>
        </w:rPr>
        <w:t xml:space="preserve">Que el Ministerio de Ambiente y Desarrollo Sostenible con fundamento en el numeral 11 del artículo 6 del Decreto </w:t>
      </w:r>
      <w:r w:rsidR="00747F58">
        <w:rPr>
          <w:rFonts w:ascii="Arial" w:hAnsi="Arial" w:cs="Arial"/>
          <w:szCs w:val="24"/>
        </w:rPr>
        <w:t xml:space="preserve">- </w:t>
      </w:r>
      <w:r>
        <w:rPr>
          <w:rFonts w:ascii="Arial" w:hAnsi="Arial" w:cs="Arial"/>
          <w:szCs w:val="24"/>
        </w:rPr>
        <w:t>Ley 3570 de 2011, mediante resolución 1978 de 2015, conformó el Comité de Administración y Dirección del Fondo Nacional Ambiental – FONAM.</w:t>
      </w:r>
    </w:p>
    <w:p w14:paraId="42A1DD42" w14:textId="77777777" w:rsidR="00747F58" w:rsidRPr="00275AE9" w:rsidRDefault="00747F58" w:rsidP="007101E7">
      <w:pPr>
        <w:autoSpaceDE w:val="0"/>
        <w:autoSpaceDN w:val="0"/>
        <w:adjustRightInd w:val="0"/>
        <w:spacing w:line="360" w:lineRule="auto"/>
        <w:jc w:val="both"/>
        <w:rPr>
          <w:rFonts w:ascii="Arial" w:hAnsi="Arial" w:cs="Arial"/>
          <w:szCs w:val="24"/>
        </w:rPr>
      </w:pPr>
    </w:p>
    <w:p w14:paraId="1609EC0B" w14:textId="586AF13B" w:rsidR="0079528F" w:rsidRPr="00275AE9" w:rsidRDefault="002858FF" w:rsidP="007101E7">
      <w:pPr>
        <w:autoSpaceDE w:val="0"/>
        <w:autoSpaceDN w:val="0"/>
        <w:adjustRightInd w:val="0"/>
        <w:spacing w:line="360" w:lineRule="auto"/>
        <w:jc w:val="both"/>
        <w:rPr>
          <w:rFonts w:ascii="Arial" w:hAnsi="Arial" w:cs="Arial"/>
          <w:szCs w:val="24"/>
        </w:rPr>
      </w:pPr>
      <w:r>
        <w:rPr>
          <w:rFonts w:ascii="Arial" w:hAnsi="Arial" w:cs="Arial"/>
          <w:szCs w:val="24"/>
        </w:rPr>
        <w:t xml:space="preserve">Que de </w:t>
      </w:r>
      <w:r w:rsidR="00C00445">
        <w:rPr>
          <w:rFonts w:ascii="Arial" w:hAnsi="Arial" w:cs="Arial"/>
          <w:szCs w:val="24"/>
        </w:rPr>
        <w:t xml:space="preserve">acuerdo con los </w:t>
      </w:r>
      <w:r w:rsidR="00C85A07">
        <w:rPr>
          <w:rFonts w:ascii="Arial" w:hAnsi="Arial" w:cs="Arial"/>
          <w:szCs w:val="24"/>
        </w:rPr>
        <w:t xml:space="preserve">cambios </w:t>
      </w:r>
      <w:r w:rsidR="00C85A07" w:rsidRPr="00275AE9">
        <w:rPr>
          <w:rFonts w:ascii="Arial" w:hAnsi="Arial" w:cs="Arial"/>
          <w:szCs w:val="24"/>
        </w:rPr>
        <w:t>normativos</w:t>
      </w:r>
      <w:r w:rsidR="00C00445">
        <w:rPr>
          <w:rFonts w:ascii="Arial" w:hAnsi="Arial" w:cs="Arial"/>
          <w:szCs w:val="24"/>
        </w:rPr>
        <w:t xml:space="preserve"> expuestos, es necesario reglamentar el Fondo Nacional Ambiental - FONAM</w:t>
      </w:r>
      <w:r w:rsidR="00261B72" w:rsidRPr="00275AE9">
        <w:rPr>
          <w:rFonts w:ascii="Arial" w:hAnsi="Arial" w:cs="Arial"/>
          <w:szCs w:val="24"/>
        </w:rPr>
        <w:t>.</w:t>
      </w:r>
    </w:p>
    <w:p w14:paraId="3C00F499" w14:textId="77777777" w:rsidR="00EE74B6" w:rsidRPr="00275AE9" w:rsidRDefault="00EE74B6" w:rsidP="007101E7">
      <w:pPr>
        <w:autoSpaceDE w:val="0"/>
        <w:autoSpaceDN w:val="0"/>
        <w:adjustRightInd w:val="0"/>
        <w:spacing w:line="360" w:lineRule="auto"/>
        <w:jc w:val="both"/>
        <w:rPr>
          <w:rStyle w:val="Textoennegrita"/>
          <w:rFonts w:ascii="Arial" w:hAnsi="Arial" w:cs="Arial"/>
          <w:szCs w:val="24"/>
        </w:rPr>
      </w:pPr>
    </w:p>
    <w:p w14:paraId="0BB470BF" w14:textId="77777777" w:rsidR="00EE74B6" w:rsidRPr="00275AE9" w:rsidRDefault="00EE74B6" w:rsidP="007101E7">
      <w:pPr>
        <w:pStyle w:val="NormalWeb"/>
        <w:spacing w:before="0" w:after="0" w:line="360" w:lineRule="auto"/>
        <w:rPr>
          <w:rStyle w:val="Textoennegrita"/>
          <w:rFonts w:ascii="Arial" w:hAnsi="Arial" w:cs="Arial"/>
          <w:b w:val="0"/>
          <w:szCs w:val="24"/>
        </w:rPr>
      </w:pPr>
      <w:r w:rsidRPr="00275AE9">
        <w:rPr>
          <w:rStyle w:val="Textoennegrita"/>
          <w:rFonts w:ascii="Arial" w:hAnsi="Arial" w:cs="Arial"/>
          <w:b w:val="0"/>
          <w:szCs w:val="24"/>
        </w:rPr>
        <w:t>En mérito de lo expuesto,</w:t>
      </w:r>
    </w:p>
    <w:p w14:paraId="5CD4FA9C" w14:textId="77777777" w:rsidR="00472648" w:rsidRPr="00275AE9" w:rsidRDefault="00472648" w:rsidP="007101E7">
      <w:pPr>
        <w:pStyle w:val="NormalWeb"/>
        <w:spacing w:before="0" w:after="0" w:line="360" w:lineRule="auto"/>
        <w:rPr>
          <w:rStyle w:val="Textoennegrita"/>
          <w:rFonts w:ascii="Arial" w:hAnsi="Arial" w:cs="Arial"/>
          <w:b w:val="0"/>
          <w:szCs w:val="24"/>
        </w:rPr>
      </w:pPr>
    </w:p>
    <w:p w14:paraId="2455F6BA" w14:textId="77777777" w:rsidR="00EE74B6" w:rsidRPr="00275AE9" w:rsidRDefault="00EE74B6" w:rsidP="007101E7">
      <w:pPr>
        <w:pStyle w:val="NormalWeb"/>
        <w:spacing w:before="0" w:after="0" w:line="360" w:lineRule="auto"/>
        <w:jc w:val="center"/>
        <w:rPr>
          <w:rStyle w:val="Textoennegrita"/>
          <w:rFonts w:ascii="Arial" w:hAnsi="Arial" w:cs="Arial"/>
          <w:szCs w:val="24"/>
        </w:rPr>
      </w:pPr>
      <w:r w:rsidRPr="00275AE9">
        <w:rPr>
          <w:rStyle w:val="Textoennegrita"/>
          <w:rFonts w:ascii="Arial" w:hAnsi="Arial" w:cs="Arial"/>
          <w:szCs w:val="24"/>
        </w:rPr>
        <w:t>DECRETA:</w:t>
      </w:r>
    </w:p>
    <w:p w14:paraId="4EFCA5D1" w14:textId="77777777" w:rsidR="003C5589" w:rsidRPr="00275AE9" w:rsidRDefault="003C5589" w:rsidP="007101E7">
      <w:pPr>
        <w:pStyle w:val="NormalWeb"/>
        <w:spacing w:before="0" w:after="0" w:line="360" w:lineRule="auto"/>
        <w:jc w:val="center"/>
        <w:rPr>
          <w:rStyle w:val="Textoennegrita"/>
          <w:rFonts w:ascii="Arial" w:hAnsi="Arial" w:cs="Arial"/>
          <w:szCs w:val="24"/>
        </w:rPr>
      </w:pPr>
    </w:p>
    <w:p w14:paraId="2D00C2A3" w14:textId="40289197" w:rsidR="003C5589" w:rsidRPr="00275AE9" w:rsidRDefault="003C5589" w:rsidP="007101E7">
      <w:pPr>
        <w:pStyle w:val="NormalWeb"/>
        <w:spacing w:before="0" w:after="0" w:line="360" w:lineRule="auto"/>
        <w:jc w:val="both"/>
        <w:rPr>
          <w:rStyle w:val="Textoennegrita"/>
          <w:rFonts w:ascii="Arial" w:hAnsi="Arial" w:cs="Arial"/>
          <w:szCs w:val="24"/>
        </w:rPr>
      </w:pPr>
      <w:r w:rsidRPr="00275AE9">
        <w:rPr>
          <w:rStyle w:val="Textoennegrita"/>
          <w:rFonts w:ascii="Arial" w:hAnsi="Arial" w:cs="Arial"/>
          <w:szCs w:val="24"/>
        </w:rPr>
        <w:t xml:space="preserve">Artículo 1. </w:t>
      </w:r>
      <w:r w:rsidRPr="00275AE9">
        <w:rPr>
          <w:rStyle w:val="Textoennegrita"/>
          <w:rFonts w:ascii="Arial" w:hAnsi="Arial" w:cs="Arial"/>
          <w:b w:val="0"/>
          <w:szCs w:val="24"/>
        </w:rPr>
        <w:t>Modifíquese la Sección 1 del Capítulo 4</w:t>
      </w:r>
      <w:r w:rsidR="00896434" w:rsidRPr="00275AE9">
        <w:rPr>
          <w:rStyle w:val="Textoennegrita"/>
          <w:rFonts w:ascii="Arial" w:hAnsi="Arial" w:cs="Arial"/>
          <w:b w:val="0"/>
          <w:szCs w:val="24"/>
        </w:rPr>
        <w:t xml:space="preserve"> del</w:t>
      </w:r>
      <w:r w:rsidRPr="00275AE9">
        <w:rPr>
          <w:rStyle w:val="Textoennegrita"/>
          <w:rFonts w:ascii="Arial" w:hAnsi="Arial" w:cs="Arial"/>
          <w:b w:val="0"/>
          <w:szCs w:val="24"/>
        </w:rPr>
        <w:t xml:space="preserve"> T</w:t>
      </w:r>
      <w:r w:rsidR="00896434" w:rsidRPr="00275AE9">
        <w:rPr>
          <w:rStyle w:val="Textoennegrita"/>
          <w:rFonts w:ascii="Arial" w:hAnsi="Arial" w:cs="Arial"/>
          <w:b w:val="0"/>
          <w:szCs w:val="24"/>
        </w:rPr>
        <w:t>í</w:t>
      </w:r>
      <w:r w:rsidRPr="00275AE9">
        <w:rPr>
          <w:rStyle w:val="Textoennegrita"/>
          <w:rFonts w:ascii="Arial" w:hAnsi="Arial" w:cs="Arial"/>
          <w:b w:val="0"/>
          <w:szCs w:val="24"/>
        </w:rPr>
        <w:t>tulo 9</w:t>
      </w:r>
      <w:r w:rsidR="00896434" w:rsidRPr="00275AE9">
        <w:rPr>
          <w:rStyle w:val="Textoennegrita"/>
          <w:rFonts w:ascii="Arial" w:hAnsi="Arial" w:cs="Arial"/>
          <w:b w:val="0"/>
          <w:szCs w:val="24"/>
        </w:rPr>
        <w:t xml:space="preserve"> de la</w:t>
      </w:r>
      <w:r w:rsidRPr="00275AE9">
        <w:rPr>
          <w:rStyle w:val="Textoennegrita"/>
          <w:rFonts w:ascii="Arial" w:hAnsi="Arial" w:cs="Arial"/>
          <w:b w:val="0"/>
          <w:szCs w:val="24"/>
        </w:rPr>
        <w:t xml:space="preserve"> Parte 2 del Libro</w:t>
      </w:r>
      <w:r w:rsidRPr="00275AE9">
        <w:rPr>
          <w:rStyle w:val="Textoennegrita"/>
          <w:rFonts w:ascii="Arial" w:hAnsi="Arial" w:cs="Arial"/>
          <w:szCs w:val="24"/>
        </w:rPr>
        <w:t xml:space="preserve"> </w:t>
      </w:r>
      <w:r w:rsidRPr="00275AE9">
        <w:rPr>
          <w:rStyle w:val="Textoennegrita"/>
          <w:rFonts w:ascii="Arial" w:hAnsi="Arial" w:cs="Arial"/>
          <w:b w:val="0"/>
          <w:szCs w:val="24"/>
        </w:rPr>
        <w:t xml:space="preserve">2 del Decreto 1076 de 2015, </w:t>
      </w:r>
      <w:r w:rsidRPr="00275AE9">
        <w:rPr>
          <w:rStyle w:val="Textoennegrita"/>
          <w:rFonts w:ascii="Arial" w:hAnsi="Arial" w:cs="Arial"/>
          <w:b w:val="0"/>
          <w:color w:val="000000" w:themeColor="text1"/>
          <w:szCs w:val="24"/>
        </w:rPr>
        <w:t>Decreto Único Reglamentario del Sector Ambient</w:t>
      </w:r>
      <w:r w:rsidR="00381088" w:rsidRPr="00275AE9">
        <w:rPr>
          <w:rStyle w:val="Textoennegrita"/>
          <w:rFonts w:ascii="Arial" w:hAnsi="Arial" w:cs="Arial"/>
          <w:b w:val="0"/>
          <w:color w:val="000000" w:themeColor="text1"/>
          <w:szCs w:val="24"/>
        </w:rPr>
        <w:t>e</w:t>
      </w:r>
      <w:r w:rsidRPr="00275AE9">
        <w:rPr>
          <w:rStyle w:val="Textoennegrita"/>
          <w:rFonts w:ascii="Arial" w:hAnsi="Arial" w:cs="Arial"/>
          <w:b w:val="0"/>
          <w:color w:val="000000" w:themeColor="text1"/>
          <w:szCs w:val="24"/>
        </w:rPr>
        <w:t xml:space="preserve"> y Desarrollo Sostenible,</w:t>
      </w:r>
      <w:r w:rsidRPr="00275AE9">
        <w:rPr>
          <w:rStyle w:val="Textoennegrita"/>
          <w:rFonts w:ascii="Arial" w:hAnsi="Arial" w:cs="Arial"/>
          <w:b w:val="0"/>
          <w:i/>
          <w:color w:val="000000" w:themeColor="text1"/>
          <w:szCs w:val="24"/>
        </w:rPr>
        <w:t xml:space="preserve"> </w:t>
      </w:r>
      <w:r w:rsidRPr="00275AE9">
        <w:rPr>
          <w:rStyle w:val="Textoennegrita"/>
          <w:rFonts w:ascii="Arial" w:hAnsi="Arial" w:cs="Arial"/>
          <w:b w:val="0"/>
          <w:color w:val="000000" w:themeColor="text1"/>
          <w:szCs w:val="24"/>
        </w:rPr>
        <w:t>en lo</w:t>
      </w:r>
      <w:r w:rsidR="00896434" w:rsidRPr="00275AE9">
        <w:rPr>
          <w:rStyle w:val="Textoennegrita"/>
          <w:rFonts w:ascii="Arial" w:hAnsi="Arial" w:cs="Arial"/>
          <w:b w:val="0"/>
          <w:color w:val="000000" w:themeColor="text1"/>
          <w:szCs w:val="24"/>
        </w:rPr>
        <w:t>s</w:t>
      </w:r>
      <w:r w:rsidRPr="00275AE9">
        <w:rPr>
          <w:rStyle w:val="Textoennegrita"/>
          <w:rFonts w:ascii="Arial" w:hAnsi="Arial" w:cs="Arial"/>
          <w:b w:val="0"/>
          <w:color w:val="000000" w:themeColor="text1"/>
          <w:szCs w:val="24"/>
        </w:rPr>
        <w:t xml:space="preserve"> </w:t>
      </w:r>
      <w:r w:rsidR="00896434" w:rsidRPr="00275AE9">
        <w:rPr>
          <w:rStyle w:val="Textoennegrita"/>
          <w:rFonts w:ascii="Arial" w:hAnsi="Arial" w:cs="Arial"/>
          <w:b w:val="0"/>
          <w:color w:val="000000" w:themeColor="text1"/>
          <w:szCs w:val="24"/>
        </w:rPr>
        <w:t>siguientes términos</w:t>
      </w:r>
      <w:r w:rsidRPr="00275AE9">
        <w:rPr>
          <w:rStyle w:val="Textoennegrita"/>
          <w:rFonts w:ascii="Arial" w:hAnsi="Arial" w:cs="Arial"/>
          <w:b w:val="0"/>
          <w:color w:val="000000" w:themeColor="text1"/>
          <w:szCs w:val="24"/>
        </w:rPr>
        <w:t>:</w:t>
      </w:r>
    </w:p>
    <w:p w14:paraId="4D7212CD" w14:textId="77777777" w:rsidR="003C5589" w:rsidRPr="00275AE9" w:rsidRDefault="003C5589" w:rsidP="007101E7">
      <w:pPr>
        <w:pStyle w:val="NormalWeb"/>
        <w:spacing w:before="0" w:after="0" w:line="360" w:lineRule="auto"/>
        <w:jc w:val="center"/>
        <w:rPr>
          <w:rStyle w:val="Textoennegrita"/>
          <w:rFonts w:ascii="Arial" w:hAnsi="Arial" w:cs="Arial"/>
          <w:szCs w:val="24"/>
        </w:rPr>
      </w:pPr>
    </w:p>
    <w:p w14:paraId="235C9686" w14:textId="39C2E53F" w:rsidR="00655EBF" w:rsidRPr="00275AE9" w:rsidRDefault="00655EBF" w:rsidP="007101E7">
      <w:pPr>
        <w:keepNext/>
        <w:keepLines/>
        <w:spacing w:before="200" w:after="160" w:line="360" w:lineRule="auto"/>
        <w:jc w:val="center"/>
        <w:outlineLvl w:val="3"/>
        <w:rPr>
          <w:rFonts w:ascii="Arial" w:eastAsiaTheme="majorEastAsia" w:hAnsi="Arial" w:cs="Arial"/>
          <w:b/>
          <w:bCs/>
          <w:iCs/>
          <w:szCs w:val="24"/>
          <w:lang w:val="es-CO" w:eastAsia="es-CO"/>
        </w:rPr>
      </w:pPr>
      <w:r w:rsidRPr="00275AE9">
        <w:rPr>
          <w:rFonts w:ascii="Arial" w:eastAsiaTheme="majorEastAsia" w:hAnsi="Arial" w:cs="Arial"/>
          <w:b/>
          <w:bCs/>
          <w:iCs/>
          <w:szCs w:val="24"/>
          <w:lang w:val="es-CO" w:eastAsia="es-CO"/>
        </w:rPr>
        <w:t>CAPITULO 4</w:t>
      </w:r>
    </w:p>
    <w:p w14:paraId="33752EFE" w14:textId="04E16361" w:rsidR="00EE74B6" w:rsidRPr="00275AE9" w:rsidRDefault="00EE74B6" w:rsidP="007101E7">
      <w:pPr>
        <w:pStyle w:val="NormalWeb"/>
        <w:spacing w:before="0" w:after="0" w:line="360" w:lineRule="auto"/>
        <w:jc w:val="center"/>
        <w:rPr>
          <w:rStyle w:val="Textoennegrita"/>
          <w:rFonts w:ascii="Arial" w:hAnsi="Arial" w:cs="Arial"/>
          <w:szCs w:val="24"/>
        </w:rPr>
      </w:pPr>
      <w:r w:rsidRPr="00275AE9">
        <w:rPr>
          <w:rStyle w:val="Textoennegrita"/>
          <w:rFonts w:ascii="Arial" w:hAnsi="Arial" w:cs="Arial"/>
          <w:szCs w:val="24"/>
        </w:rPr>
        <w:t>FONDO NACIONAL AMBIENTAL</w:t>
      </w:r>
      <w:r w:rsidR="004A55D5">
        <w:rPr>
          <w:rStyle w:val="Textoennegrita"/>
          <w:rFonts w:ascii="Arial" w:hAnsi="Arial" w:cs="Arial"/>
          <w:szCs w:val="24"/>
        </w:rPr>
        <w:t xml:space="preserve"> </w:t>
      </w:r>
      <w:r w:rsidRPr="00275AE9">
        <w:rPr>
          <w:rStyle w:val="Textoennegrita"/>
          <w:rFonts w:ascii="Arial" w:hAnsi="Arial" w:cs="Arial"/>
          <w:szCs w:val="24"/>
        </w:rPr>
        <w:t>-FONAM</w:t>
      </w:r>
    </w:p>
    <w:p w14:paraId="214FF5EF" w14:textId="55AE2A46" w:rsidR="00655EBF" w:rsidRPr="00275AE9" w:rsidRDefault="00655EBF" w:rsidP="007101E7">
      <w:pPr>
        <w:keepNext/>
        <w:keepLines/>
        <w:spacing w:before="200" w:after="160" w:line="360" w:lineRule="auto"/>
        <w:jc w:val="center"/>
        <w:outlineLvl w:val="3"/>
        <w:rPr>
          <w:rFonts w:ascii="Arial" w:eastAsiaTheme="majorEastAsia" w:hAnsi="Arial" w:cs="Arial"/>
          <w:b/>
          <w:bCs/>
          <w:iCs/>
          <w:szCs w:val="24"/>
          <w:lang w:val="es-CO" w:eastAsia="es-CO"/>
        </w:rPr>
      </w:pPr>
      <w:r w:rsidRPr="00275AE9">
        <w:rPr>
          <w:rFonts w:ascii="Arial" w:eastAsiaTheme="majorEastAsia" w:hAnsi="Arial" w:cs="Arial"/>
          <w:b/>
          <w:bCs/>
          <w:iCs/>
          <w:szCs w:val="24"/>
          <w:lang w:val="es-CO" w:eastAsia="es-CO"/>
        </w:rPr>
        <w:t>Sección 1</w:t>
      </w:r>
    </w:p>
    <w:p w14:paraId="46F88D92" w14:textId="77777777" w:rsidR="00EE74B6" w:rsidRPr="00275AE9" w:rsidRDefault="00EE74B6" w:rsidP="007101E7">
      <w:pPr>
        <w:pStyle w:val="NormalWeb"/>
        <w:spacing w:before="0" w:after="0" w:line="360" w:lineRule="auto"/>
        <w:jc w:val="center"/>
        <w:rPr>
          <w:rStyle w:val="Textoennegrita"/>
          <w:rFonts w:ascii="Arial" w:hAnsi="Arial" w:cs="Arial"/>
          <w:szCs w:val="24"/>
        </w:rPr>
      </w:pPr>
      <w:r w:rsidRPr="00275AE9">
        <w:rPr>
          <w:rStyle w:val="Textoennegrita"/>
          <w:rFonts w:ascii="Arial" w:hAnsi="Arial" w:cs="Arial"/>
          <w:szCs w:val="24"/>
        </w:rPr>
        <w:t>Dirección y administración</w:t>
      </w:r>
    </w:p>
    <w:p w14:paraId="375E498B" w14:textId="77777777" w:rsidR="00655EBF" w:rsidRPr="00275AE9" w:rsidRDefault="00655EBF" w:rsidP="007101E7">
      <w:pPr>
        <w:pStyle w:val="NormalWeb"/>
        <w:spacing w:before="0" w:after="0" w:line="360" w:lineRule="auto"/>
        <w:jc w:val="center"/>
        <w:rPr>
          <w:rStyle w:val="Textoennegrita"/>
          <w:rFonts w:ascii="Arial" w:hAnsi="Arial" w:cs="Arial"/>
          <w:b w:val="0"/>
          <w:szCs w:val="24"/>
        </w:rPr>
      </w:pPr>
    </w:p>
    <w:p w14:paraId="485BEB7C" w14:textId="28290340" w:rsidR="00EE74B6" w:rsidRPr="00275AE9" w:rsidRDefault="00FF58B8" w:rsidP="007101E7">
      <w:pPr>
        <w:pStyle w:val="NormalWeb"/>
        <w:spacing w:before="0" w:after="0" w:line="360" w:lineRule="auto"/>
        <w:jc w:val="both"/>
        <w:rPr>
          <w:rFonts w:ascii="Arial" w:hAnsi="Arial" w:cs="Arial"/>
          <w:szCs w:val="24"/>
        </w:rPr>
      </w:pPr>
      <w:r w:rsidRPr="00275AE9">
        <w:rPr>
          <w:rFonts w:ascii="Arial" w:hAnsi="Arial" w:cs="Arial"/>
          <w:b/>
          <w:bCs/>
          <w:szCs w:val="24"/>
        </w:rPr>
        <w:t>ARTÍCULO</w:t>
      </w:r>
      <w:r w:rsidR="007F1D53" w:rsidRPr="00275AE9">
        <w:rPr>
          <w:rStyle w:val="Textoennegrita"/>
          <w:rFonts w:ascii="Arial" w:hAnsi="Arial" w:cs="Arial"/>
          <w:szCs w:val="24"/>
        </w:rPr>
        <w:t xml:space="preserve"> 2.2.9.4.1</w:t>
      </w:r>
      <w:r w:rsidR="00EE74B6" w:rsidRPr="00275AE9">
        <w:rPr>
          <w:rStyle w:val="Textoennegrita"/>
          <w:rFonts w:ascii="Arial" w:hAnsi="Arial" w:cs="Arial"/>
          <w:szCs w:val="24"/>
        </w:rPr>
        <w:t>.1.</w:t>
      </w:r>
      <w:r w:rsidR="00EE74B6" w:rsidRPr="00275AE9">
        <w:rPr>
          <w:rFonts w:ascii="Arial" w:hAnsi="Arial" w:cs="Arial"/>
          <w:szCs w:val="24"/>
        </w:rPr>
        <w:t xml:space="preserve"> </w:t>
      </w:r>
      <w:r w:rsidR="00EE74B6" w:rsidRPr="00275AE9">
        <w:rPr>
          <w:rFonts w:ascii="Arial" w:hAnsi="Arial" w:cs="Arial"/>
          <w:b/>
          <w:i/>
          <w:iCs/>
          <w:szCs w:val="24"/>
        </w:rPr>
        <w:t>Naturaleza.</w:t>
      </w:r>
      <w:r w:rsidR="00EE74B6" w:rsidRPr="00275AE9">
        <w:rPr>
          <w:rFonts w:ascii="Arial" w:hAnsi="Arial" w:cs="Arial"/>
          <w:i/>
          <w:iCs/>
          <w:szCs w:val="24"/>
        </w:rPr>
        <w:t xml:space="preserve"> </w:t>
      </w:r>
      <w:r w:rsidR="00EE74B6" w:rsidRPr="00275AE9">
        <w:rPr>
          <w:rFonts w:ascii="Arial" w:hAnsi="Arial" w:cs="Arial"/>
          <w:szCs w:val="24"/>
        </w:rPr>
        <w:t xml:space="preserve">El Fondo Nacional Ambiental, FONAM, es un sistema especial de manejo de cuentas del Ministerio de Ambiente y Desarrollo Sostenible, con personería jurídica, patrimonio independiente, sin estructura administrativa, ni planta de personal y con jurisdicción en todo el territorio nacional. </w:t>
      </w:r>
    </w:p>
    <w:p w14:paraId="597EB05A" w14:textId="77777777" w:rsidR="00EE74B6" w:rsidRPr="00275AE9" w:rsidRDefault="00EE74B6" w:rsidP="007101E7">
      <w:pPr>
        <w:pStyle w:val="NormalWeb"/>
        <w:spacing w:before="0" w:after="0" w:line="360" w:lineRule="auto"/>
        <w:jc w:val="both"/>
        <w:rPr>
          <w:rFonts w:ascii="Arial" w:hAnsi="Arial" w:cs="Arial"/>
          <w:bCs/>
          <w:szCs w:val="24"/>
        </w:rPr>
      </w:pPr>
    </w:p>
    <w:p w14:paraId="69B3A8DE" w14:textId="26788C77" w:rsidR="00284410" w:rsidRPr="00275AE9" w:rsidRDefault="00AE756E" w:rsidP="007101E7">
      <w:pPr>
        <w:pStyle w:val="NormalWeb"/>
        <w:spacing w:before="0" w:after="0" w:line="360" w:lineRule="auto"/>
        <w:jc w:val="both"/>
        <w:rPr>
          <w:rFonts w:ascii="Arial" w:hAnsi="Arial" w:cs="Arial"/>
          <w:szCs w:val="24"/>
        </w:rPr>
      </w:pPr>
      <w:r w:rsidRPr="00275AE9">
        <w:rPr>
          <w:rFonts w:ascii="Arial" w:hAnsi="Arial" w:cs="Arial"/>
          <w:b/>
          <w:bCs/>
          <w:szCs w:val="24"/>
        </w:rPr>
        <w:lastRenderedPageBreak/>
        <w:t>AR</w:t>
      </w:r>
      <w:r w:rsidR="007F1D53" w:rsidRPr="00275AE9">
        <w:rPr>
          <w:rFonts w:ascii="Arial" w:hAnsi="Arial" w:cs="Arial"/>
          <w:b/>
          <w:bCs/>
          <w:szCs w:val="24"/>
        </w:rPr>
        <w:t>TÍCULO 2.2.9.4.1</w:t>
      </w:r>
      <w:r w:rsidR="0017405C" w:rsidRPr="00275AE9">
        <w:rPr>
          <w:rFonts w:ascii="Arial" w:hAnsi="Arial" w:cs="Arial"/>
          <w:b/>
          <w:bCs/>
          <w:szCs w:val="24"/>
        </w:rPr>
        <w:t>.</w:t>
      </w:r>
      <w:r w:rsidR="008516DB" w:rsidRPr="00275AE9">
        <w:rPr>
          <w:rFonts w:ascii="Arial" w:hAnsi="Arial" w:cs="Arial"/>
          <w:b/>
          <w:bCs/>
          <w:szCs w:val="24"/>
        </w:rPr>
        <w:t>2</w:t>
      </w:r>
      <w:r w:rsidRPr="00275AE9">
        <w:rPr>
          <w:rFonts w:ascii="Arial" w:hAnsi="Arial" w:cs="Arial"/>
          <w:b/>
          <w:bCs/>
          <w:szCs w:val="24"/>
        </w:rPr>
        <w:t xml:space="preserve">. </w:t>
      </w:r>
      <w:r w:rsidRPr="00275AE9">
        <w:rPr>
          <w:rFonts w:ascii="Arial" w:hAnsi="Arial" w:cs="Arial"/>
          <w:b/>
          <w:i/>
          <w:iCs/>
          <w:szCs w:val="24"/>
        </w:rPr>
        <w:t xml:space="preserve">Dirección y administración del </w:t>
      </w:r>
      <w:r w:rsidR="00534705" w:rsidRPr="00275AE9">
        <w:rPr>
          <w:rFonts w:ascii="Arial" w:hAnsi="Arial" w:cs="Arial"/>
          <w:b/>
          <w:i/>
          <w:iCs/>
          <w:szCs w:val="24"/>
        </w:rPr>
        <w:t>FONAM</w:t>
      </w:r>
      <w:r w:rsidRPr="00275AE9">
        <w:rPr>
          <w:rFonts w:ascii="Arial" w:hAnsi="Arial" w:cs="Arial"/>
          <w:i/>
          <w:iCs/>
          <w:szCs w:val="24"/>
        </w:rPr>
        <w:t>.</w:t>
      </w:r>
      <w:r w:rsidRPr="00275AE9">
        <w:rPr>
          <w:rFonts w:ascii="Arial" w:hAnsi="Arial" w:cs="Arial"/>
          <w:szCs w:val="24"/>
        </w:rPr>
        <w:t xml:space="preserve"> Las funciones de dirección y administración del FONAM</w:t>
      </w:r>
      <w:r w:rsidR="00DF0A6D" w:rsidRPr="00275AE9">
        <w:rPr>
          <w:rFonts w:ascii="Arial" w:hAnsi="Arial" w:cs="Arial"/>
          <w:szCs w:val="24"/>
        </w:rPr>
        <w:t xml:space="preserve">, </w:t>
      </w:r>
      <w:r w:rsidRPr="00275AE9">
        <w:rPr>
          <w:rFonts w:ascii="Arial" w:hAnsi="Arial" w:cs="Arial"/>
          <w:szCs w:val="24"/>
        </w:rPr>
        <w:t>estarán a cargo del Ministro de Ambiente y Desarrollo Sostenible</w:t>
      </w:r>
      <w:r w:rsidR="009449EA" w:rsidRPr="00275AE9">
        <w:rPr>
          <w:rFonts w:ascii="Arial" w:hAnsi="Arial" w:cs="Arial"/>
          <w:szCs w:val="24"/>
        </w:rPr>
        <w:t xml:space="preserve"> </w:t>
      </w:r>
      <w:r w:rsidR="004152C6" w:rsidRPr="00275AE9">
        <w:rPr>
          <w:rFonts w:ascii="Arial" w:hAnsi="Arial" w:cs="Arial"/>
          <w:szCs w:val="24"/>
        </w:rPr>
        <w:t>y el</w:t>
      </w:r>
      <w:r w:rsidRPr="00275AE9">
        <w:rPr>
          <w:rFonts w:ascii="Arial" w:hAnsi="Arial" w:cs="Arial"/>
          <w:szCs w:val="24"/>
        </w:rPr>
        <w:t xml:space="preserve"> </w:t>
      </w:r>
      <w:r w:rsidR="005055C7" w:rsidRPr="00275AE9">
        <w:rPr>
          <w:rFonts w:ascii="Arial" w:hAnsi="Arial" w:cs="Arial"/>
          <w:szCs w:val="24"/>
        </w:rPr>
        <w:t xml:space="preserve">Comité de Administración y </w:t>
      </w:r>
      <w:r w:rsidR="000B1DE2" w:rsidRPr="00275AE9">
        <w:rPr>
          <w:rFonts w:ascii="Arial" w:hAnsi="Arial" w:cs="Arial"/>
          <w:szCs w:val="24"/>
        </w:rPr>
        <w:t>Dirección</w:t>
      </w:r>
      <w:r w:rsidR="005055C7" w:rsidRPr="00275AE9">
        <w:rPr>
          <w:rFonts w:ascii="Arial" w:hAnsi="Arial" w:cs="Arial"/>
          <w:szCs w:val="24"/>
        </w:rPr>
        <w:t xml:space="preserve"> del Fondo Na</w:t>
      </w:r>
      <w:r w:rsidR="003E4131" w:rsidRPr="00275AE9">
        <w:rPr>
          <w:rFonts w:ascii="Arial" w:hAnsi="Arial" w:cs="Arial"/>
          <w:szCs w:val="24"/>
        </w:rPr>
        <w:t>cional Ambiental</w:t>
      </w:r>
      <w:r w:rsidR="00E9235F" w:rsidRPr="00275AE9">
        <w:rPr>
          <w:rFonts w:ascii="Arial" w:hAnsi="Arial" w:cs="Arial"/>
          <w:szCs w:val="24"/>
        </w:rPr>
        <w:t xml:space="preserve">, </w:t>
      </w:r>
      <w:r w:rsidR="004152C6" w:rsidRPr="00275AE9">
        <w:rPr>
          <w:rFonts w:ascii="Arial" w:hAnsi="Arial" w:cs="Arial"/>
          <w:szCs w:val="24"/>
        </w:rPr>
        <w:t>el cual hace</w:t>
      </w:r>
      <w:r w:rsidR="00E9235F" w:rsidRPr="00275AE9">
        <w:rPr>
          <w:rFonts w:ascii="Arial" w:hAnsi="Arial" w:cs="Arial"/>
          <w:szCs w:val="24"/>
        </w:rPr>
        <w:t xml:space="preserve"> las veces de </w:t>
      </w:r>
      <w:r w:rsidR="00240224">
        <w:rPr>
          <w:rFonts w:ascii="Arial" w:hAnsi="Arial" w:cs="Arial"/>
          <w:szCs w:val="24"/>
        </w:rPr>
        <w:t>ó</w:t>
      </w:r>
      <w:r w:rsidR="00E9235F" w:rsidRPr="00275AE9">
        <w:rPr>
          <w:rFonts w:ascii="Arial" w:hAnsi="Arial" w:cs="Arial"/>
          <w:szCs w:val="24"/>
        </w:rPr>
        <w:t>rgan</w:t>
      </w:r>
      <w:r w:rsidR="00240224">
        <w:rPr>
          <w:rFonts w:ascii="Arial" w:hAnsi="Arial" w:cs="Arial"/>
          <w:szCs w:val="24"/>
        </w:rPr>
        <w:t>o</w:t>
      </w:r>
      <w:r w:rsidR="00E9235F" w:rsidRPr="00275AE9">
        <w:rPr>
          <w:rFonts w:ascii="Arial" w:hAnsi="Arial" w:cs="Arial"/>
          <w:szCs w:val="24"/>
        </w:rPr>
        <w:t xml:space="preserve"> decisorio.</w:t>
      </w:r>
    </w:p>
    <w:p w14:paraId="0CA8EE26" w14:textId="77777777" w:rsidR="007523F0" w:rsidRPr="00275AE9" w:rsidRDefault="007523F0" w:rsidP="007101E7">
      <w:pPr>
        <w:spacing w:line="360" w:lineRule="auto"/>
        <w:jc w:val="both"/>
        <w:rPr>
          <w:rFonts w:ascii="Arial" w:hAnsi="Arial" w:cs="Arial"/>
          <w:szCs w:val="24"/>
        </w:rPr>
      </w:pPr>
    </w:p>
    <w:p w14:paraId="283390DA" w14:textId="2328CA67" w:rsidR="00AE756E" w:rsidRPr="00275AE9" w:rsidRDefault="00AE756E" w:rsidP="007101E7">
      <w:pPr>
        <w:spacing w:line="360" w:lineRule="auto"/>
        <w:jc w:val="both"/>
        <w:rPr>
          <w:rFonts w:ascii="Arial" w:hAnsi="Arial" w:cs="Arial"/>
          <w:szCs w:val="24"/>
        </w:rPr>
      </w:pPr>
      <w:r w:rsidRPr="00275AE9">
        <w:rPr>
          <w:rFonts w:ascii="Arial" w:hAnsi="Arial" w:cs="Arial"/>
          <w:szCs w:val="24"/>
        </w:rPr>
        <w:t>Las actuaciones y decisiones del Ministro de Ambiente y Desarrollo Sostenible y</w:t>
      </w:r>
      <w:r w:rsidR="005055C7" w:rsidRPr="00275AE9">
        <w:rPr>
          <w:rFonts w:ascii="Arial" w:hAnsi="Arial" w:cs="Arial"/>
          <w:szCs w:val="24"/>
        </w:rPr>
        <w:t xml:space="preserve"> el Comité de Administración y Dirección del FONAM</w:t>
      </w:r>
      <w:r w:rsidRPr="00275AE9">
        <w:rPr>
          <w:rFonts w:ascii="Arial" w:hAnsi="Arial" w:cs="Arial"/>
          <w:szCs w:val="24"/>
        </w:rPr>
        <w:t>, deberán estar enmarcadas en:</w:t>
      </w:r>
    </w:p>
    <w:p w14:paraId="5D48C35A" w14:textId="77777777" w:rsidR="00AE756E" w:rsidRPr="00275AE9" w:rsidRDefault="00AE756E" w:rsidP="007101E7">
      <w:pPr>
        <w:spacing w:line="360" w:lineRule="auto"/>
        <w:jc w:val="both"/>
        <w:rPr>
          <w:rFonts w:ascii="Arial" w:hAnsi="Arial" w:cs="Arial"/>
          <w:szCs w:val="24"/>
        </w:rPr>
      </w:pPr>
    </w:p>
    <w:p w14:paraId="4B7B2A76" w14:textId="187E735F" w:rsidR="00AE756E" w:rsidRPr="00275AE9" w:rsidRDefault="00FF640F" w:rsidP="007101E7">
      <w:pPr>
        <w:pStyle w:val="Prrafodelista"/>
        <w:numPr>
          <w:ilvl w:val="0"/>
          <w:numId w:val="19"/>
        </w:numPr>
        <w:spacing w:after="0" w:line="360" w:lineRule="auto"/>
        <w:jc w:val="both"/>
        <w:rPr>
          <w:rFonts w:ascii="Arial" w:hAnsi="Arial" w:cs="Arial"/>
          <w:sz w:val="24"/>
          <w:szCs w:val="24"/>
        </w:rPr>
      </w:pPr>
      <w:r w:rsidRPr="00275AE9">
        <w:rPr>
          <w:rFonts w:ascii="Arial" w:hAnsi="Arial" w:cs="Arial"/>
          <w:sz w:val="24"/>
          <w:szCs w:val="24"/>
        </w:rPr>
        <w:t xml:space="preserve">El </w:t>
      </w:r>
      <w:r w:rsidR="00DF0A6D" w:rsidRPr="00275AE9">
        <w:rPr>
          <w:rFonts w:ascii="Arial" w:hAnsi="Arial" w:cs="Arial"/>
          <w:sz w:val="24"/>
          <w:szCs w:val="24"/>
        </w:rPr>
        <w:t>Componente Ambiental de</w:t>
      </w:r>
      <w:r w:rsidR="00AE756E" w:rsidRPr="00275AE9">
        <w:rPr>
          <w:rFonts w:ascii="Arial" w:hAnsi="Arial" w:cs="Arial"/>
          <w:sz w:val="24"/>
          <w:szCs w:val="24"/>
        </w:rPr>
        <w:t>l Plan Nacional de Desarrollo.</w:t>
      </w:r>
    </w:p>
    <w:p w14:paraId="4F18D7BE" w14:textId="77777777" w:rsidR="00AE756E" w:rsidRPr="00275AE9" w:rsidRDefault="00AE756E" w:rsidP="007101E7">
      <w:pPr>
        <w:pStyle w:val="Prrafodelista"/>
        <w:numPr>
          <w:ilvl w:val="0"/>
          <w:numId w:val="19"/>
        </w:numPr>
        <w:spacing w:after="0" w:line="360" w:lineRule="auto"/>
        <w:jc w:val="both"/>
        <w:rPr>
          <w:rFonts w:ascii="Arial" w:hAnsi="Arial" w:cs="Arial"/>
          <w:sz w:val="24"/>
          <w:szCs w:val="24"/>
        </w:rPr>
      </w:pPr>
      <w:r w:rsidRPr="00275AE9">
        <w:rPr>
          <w:rFonts w:ascii="Arial" w:hAnsi="Arial" w:cs="Arial"/>
          <w:sz w:val="24"/>
          <w:szCs w:val="24"/>
        </w:rPr>
        <w:t>La Política Ambiental.</w:t>
      </w:r>
    </w:p>
    <w:p w14:paraId="1AA25295" w14:textId="6CFC4241" w:rsidR="00AE756E" w:rsidRPr="00275AE9" w:rsidRDefault="00D96B49" w:rsidP="007101E7">
      <w:pPr>
        <w:pStyle w:val="Prrafodelista"/>
        <w:numPr>
          <w:ilvl w:val="0"/>
          <w:numId w:val="19"/>
        </w:numPr>
        <w:spacing w:after="0" w:line="360" w:lineRule="auto"/>
        <w:jc w:val="both"/>
        <w:rPr>
          <w:rFonts w:ascii="Arial" w:hAnsi="Arial" w:cs="Arial"/>
          <w:sz w:val="24"/>
          <w:szCs w:val="24"/>
        </w:rPr>
      </w:pPr>
      <w:r w:rsidRPr="00275AE9">
        <w:rPr>
          <w:rFonts w:ascii="Arial" w:hAnsi="Arial" w:cs="Arial"/>
          <w:sz w:val="24"/>
          <w:szCs w:val="24"/>
        </w:rPr>
        <w:t xml:space="preserve">El </w:t>
      </w:r>
      <w:r w:rsidR="009C5E6C" w:rsidRPr="00275AE9">
        <w:rPr>
          <w:rFonts w:ascii="Arial" w:hAnsi="Arial" w:cs="Arial"/>
          <w:sz w:val="24"/>
          <w:szCs w:val="24"/>
        </w:rPr>
        <w:t>Plan Estratégico Sectorial e I</w:t>
      </w:r>
      <w:r w:rsidR="00AE756E" w:rsidRPr="00275AE9">
        <w:rPr>
          <w:rFonts w:ascii="Arial" w:hAnsi="Arial" w:cs="Arial"/>
          <w:sz w:val="24"/>
          <w:szCs w:val="24"/>
        </w:rPr>
        <w:t>nstitucional.</w:t>
      </w:r>
    </w:p>
    <w:p w14:paraId="496DF22B" w14:textId="2F552A1D" w:rsidR="00A17936" w:rsidRPr="00275AE9" w:rsidRDefault="00D96B49" w:rsidP="007101E7">
      <w:pPr>
        <w:pStyle w:val="Prrafodelista"/>
        <w:numPr>
          <w:ilvl w:val="0"/>
          <w:numId w:val="19"/>
        </w:numPr>
        <w:spacing w:after="0" w:line="360" w:lineRule="auto"/>
        <w:jc w:val="both"/>
        <w:rPr>
          <w:rFonts w:ascii="Arial" w:hAnsi="Arial" w:cs="Arial"/>
          <w:sz w:val="24"/>
          <w:szCs w:val="24"/>
        </w:rPr>
      </w:pPr>
      <w:r w:rsidRPr="00275AE9">
        <w:rPr>
          <w:rFonts w:ascii="Arial" w:hAnsi="Arial" w:cs="Arial"/>
          <w:sz w:val="24"/>
          <w:szCs w:val="24"/>
        </w:rPr>
        <w:t xml:space="preserve">El </w:t>
      </w:r>
      <w:r w:rsidR="00A17936" w:rsidRPr="00275AE9">
        <w:rPr>
          <w:rFonts w:ascii="Arial" w:hAnsi="Arial" w:cs="Arial"/>
          <w:sz w:val="24"/>
          <w:szCs w:val="24"/>
        </w:rPr>
        <w:t>Plan Operativo Anual</w:t>
      </w:r>
      <w:r w:rsidR="006E65F3" w:rsidRPr="00275AE9">
        <w:rPr>
          <w:rFonts w:ascii="Arial" w:hAnsi="Arial" w:cs="Arial"/>
          <w:sz w:val="24"/>
          <w:szCs w:val="24"/>
        </w:rPr>
        <w:t xml:space="preserve"> – POA.</w:t>
      </w:r>
    </w:p>
    <w:p w14:paraId="03B17DB3" w14:textId="77777777" w:rsidR="00281041" w:rsidRPr="00275AE9" w:rsidRDefault="00281041" w:rsidP="007101E7">
      <w:pPr>
        <w:spacing w:line="360" w:lineRule="auto"/>
        <w:jc w:val="both"/>
        <w:rPr>
          <w:rFonts w:ascii="Arial" w:hAnsi="Arial" w:cs="Arial"/>
          <w:szCs w:val="24"/>
        </w:rPr>
      </w:pPr>
    </w:p>
    <w:p w14:paraId="2B4550FC" w14:textId="2EC5C57D" w:rsidR="001D0465" w:rsidRPr="00275AE9" w:rsidRDefault="001D0465" w:rsidP="007101E7">
      <w:pPr>
        <w:spacing w:line="360" w:lineRule="auto"/>
        <w:jc w:val="both"/>
        <w:rPr>
          <w:rFonts w:ascii="Arial" w:hAnsi="Arial" w:cs="Arial"/>
          <w:szCs w:val="24"/>
        </w:rPr>
      </w:pPr>
      <w:r w:rsidRPr="00275AE9">
        <w:rPr>
          <w:rFonts w:ascii="Arial" w:hAnsi="Arial" w:cs="Arial"/>
          <w:b/>
          <w:bCs/>
          <w:szCs w:val="24"/>
        </w:rPr>
        <w:t xml:space="preserve">ARTÍCULO </w:t>
      </w:r>
      <w:r w:rsidR="007F1D53" w:rsidRPr="00275AE9">
        <w:rPr>
          <w:rFonts w:ascii="Arial" w:hAnsi="Arial" w:cs="Arial"/>
          <w:b/>
          <w:bCs/>
          <w:szCs w:val="24"/>
        </w:rPr>
        <w:t>2.2.9.4.1</w:t>
      </w:r>
      <w:r w:rsidRPr="00275AE9">
        <w:rPr>
          <w:rFonts w:ascii="Arial" w:hAnsi="Arial" w:cs="Arial"/>
          <w:b/>
          <w:bCs/>
          <w:szCs w:val="24"/>
        </w:rPr>
        <w:t>.</w:t>
      </w:r>
      <w:r w:rsidR="008516DB" w:rsidRPr="00275AE9">
        <w:rPr>
          <w:rFonts w:ascii="Arial" w:hAnsi="Arial" w:cs="Arial"/>
          <w:b/>
          <w:bCs/>
          <w:szCs w:val="24"/>
        </w:rPr>
        <w:t>3</w:t>
      </w:r>
      <w:r w:rsidRPr="00275AE9">
        <w:rPr>
          <w:rFonts w:ascii="Arial" w:hAnsi="Arial" w:cs="Arial"/>
          <w:b/>
          <w:bCs/>
          <w:szCs w:val="24"/>
        </w:rPr>
        <w:t xml:space="preserve">. </w:t>
      </w:r>
      <w:r w:rsidRPr="00275AE9">
        <w:rPr>
          <w:rFonts w:ascii="Arial" w:hAnsi="Arial" w:cs="Arial"/>
          <w:b/>
          <w:bCs/>
          <w:i/>
          <w:szCs w:val="24"/>
        </w:rPr>
        <w:t xml:space="preserve">Conformación del </w:t>
      </w:r>
      <w:r w:rsidRPr="00275AE9">
        <w:rPr>
          <w:rFonts w:ascii="Arial" w:hAnsi="Arial" w:cs="Arial"/>
          <w:b/>
          <w:i/>
          <w:szCs w:val="24"/>
        </w:rPr>
        <w:t>Comité de Administración y Dirección del Fondo Nacional Ambiental</w:t>
      </w:r>
      <w:r w:rsidRPr="00275AE9">
        <w:rPr>
          <w:rFonts w:ascii="Arial" w:hAnsi="Arial" w:cs="Arial"/>
          <w:b/>
          <w:szCs w:val="24"/>
        </w:rPr>
        <w:t>.</w:t>
      </w:r>
      <w:r w:rsidRPr="00275AE9">
        <w:rPr>
          <w:rFonts w:ascii="Arial" w:hAnsi="Arial" w:cs="Arial"/>
          <w:szCs w:val="24"/>
        </w:rPr>
        <w:t xml:space="preserve"> El Comité de Administración y Dirección del Fondo Nacional Ambiental F</w:t>
      </w:r>
      <w:r w:rsidR="00240224">
        <w:rPr>
          <w:rFonts w:ascii="Arial" w:hAnsi="Arial" w:cs="Arial"/>
          <w:szCs w:val="24"/>
        </w:rPr>
        <w:t>ONAM</w:t>
      </w:r>
      <w:r w:rsidRPr="00275AE9">
        <w:rPr>
          <w:rFonts w:ascii="Arial" w:hAnsi="Arial" w:cs="Arial"/>
          <w:szCs w:val="24"/>
        </w:rPr>
        <w:t>, estará conformado por los siguientes miembros:</w:t>
      </w:r>
    </w:p>
    <w:p w14:paraId="1D409C61" w14:textId="77777777" w:rsidR="001D0465" w:rsidRPr="00275AE9" w:rsidRDefault="001D0465" w:rsidP="007101E7">
      <w:pPr>
        <w:spacing w:line="360" w:lineRule="auto"/>
        <w:jc w:val="both"/>
        <w:rPr>
          <w:rFonts w:ascii="Arial" w:hAnsi="Arial" w:cs="Arial"/>
          <w:szCs w:val="24"/>
        </w:rPr>
      </w:pPr>
    </w:p>
    <w:p w14:paraId="52BBFDFE" w14:textId="77777777" w:rsidR="001D0465" w:rsidRPr="00275AE9" w:rsidRDefault="001D0465" w:rsidP="007101E7">
      <w:pPr>
        <w:spacing w:line="360" w:lineRule="auto"/>
        <w:jc w:val="both"/>
        <w:rPr>
          <w:rFonts w:ascii="Arial" w:hAnsi="Arial" w:cs="Arial"/>
          <w:szCs w:val="24"/>
        </w:rPr>
      </w:pPr>
      <w:r w:rsidRPr="00275AE9">
        <w:rPr>
          <w:rFonts w:ascii="Arial" w:hAnsi="Arial" w:cs="Arial"/>
          <w:szCs w:val="24"/>
        </w:rPr>
        <w:t>1. Ministro de Ambiente y Desarrollo Sostenible, quien lo presidirá.</w:t>
      </w:r>
    </w:p>
    <w:p w14:paraId="110BE16D" w14:textId="77777777" w:rsidR="001D0465" w:rsidRPr="00275AE9" w:rsidRDefault="001D0465" w:rsidP="007101E7">
      <w:pPr>
        <w:spacing w:line="360" w:lineRule="auto"/>
        <w:jc w:val="both"/>
        <w:rPr>
          <w:rFonts w:ascii="Arial" w:hAnsi="Arial" w:cs="Arial"/>
          <w:szCs w:val="24"/>
        </w:rPr>
      </w:pPr>
    </w:p>
    <w:p w14:paraId="0FD3D882" w14:textId="77777777" w:rsidR="001D0465" w:rsidRPr="00275AE9" w:rsidRDefault="001D0465" w:rsidP="007101E7">
      <w:pPr>
        <w:spacing w:line="360" w:lineRule="auto"/>
        <w:jc w:val="both"/>
        <w:rPr>
          <w:rFonts w:ascii="Arial" w:hAnsi="Arial" w:cs="Arial"/>
          <w:szCs w:val="24"/>
        </w:rPr>
      </w:pPr>
      <w:r w:rsidRPr="00275AE9">
        <w:rPr>
          <w:rFonts w:ascii="Arial" w:hAnsi="Arial" w:cs="Arial"/>
          <w:szCs w:val="24"/>
        </w:rPr>
        <w:t>2. Viceministro de Ambiente y Desarrollo Sostenible.</w:t>
      </w:r>
    </w:p>
    <w:p w14:paraId="4D25B8C2" w14:textId="77777777" w:rsidR="001D0465" w:rsidRPr="00275AE9" w:rsidRDefault="001D0465" w:rsidP="007101E7">
      <w:pPr>
        <w:spacing w:line="360" w:lineRule="auto"/>
        <w:jc w:val="both"/>
        <w:rPr>
          <w:rFonts w:ascii="Arial" w:hAnsi="Arial" w:cs="Arial"/>
          <w:szCs w:val="24"/>
        </w:rPr>
      </w:pPr>
    </w:p>
    <w:p w14:paraId="3B2DD9E5" w14:textId="77777777" w:rsidR="001D0465" w:rsidRPr="00275AE9" w:rsidRDefault="001D0465" w:rsidP="007101E7">
      <w:pPr>
        <w:spacing w:line="360" w:lineRule="auto"/>
        <w:jc w:val="both"/>
        <w:rPr>
          <w:rFonts w:ascii="Arial" w:hAnsi="Arial" w:cs="Arial"/>
          <w:szCs w:val="24"/>
        </w:rPr>
      </w:pPr>
      <w:r w:rsidRPr="00275AE9">
        <w:rPr>
          <w:rFonts w:ascii="Arial" w:hAnsi="Arial" w:cs="Arial"/>
          <w:szCs w:val="24"/>
        </w:rPr>
        <w:t>3. Director General de Ordenamiento Ambiental, Territorial y Coordinación del Sistema Nacional Ambiental.</w:t>
      </w:r>
    </w:p>
    <w:p w14:paraId="690D03D9" w14:textId="77777777" w:rsidR="001D0465" w:rsidRPr="00275AE9" w:rsidRDefault="001D0465" w:rsidP="007101E7">
      <w:pPr>
        <w:spacing w:line="360" w:lineRule="auto"/>
        <w:jc w:val="both"/>
        <w:rPr>
          <w:rFonts w:ascii="Arial" w:hAnsi="Arial" w:cs="Arial"/>
          <w:szCs w:val="24"/>
        </w:rPr>
      </w:pPr>
    </w:p>
    <w:p w14:paraId="33599DFC" w14:textId="77777777" w:rsidR="001D0465" w:rsidRPr="00275AE9" w:rsidRDefault="001D0465" w:rsidP="007101E7">
      <w:pPr>
        <w:spacing w:line="360" w:lineRule="auto"/>
        <w:jc w:val="both"/>
        <w:rPr>
          <w:rFonts w:ascii="Arial" w:hAnsi="Arial" w:cs="Arial"/>
          <w:szCs w:val="24"/>
        </w:rPr>
      </w:pPr>
      <w:r w:rsidRPr="00275AE9">
        <w:rPr>
          <w:rFonts w:ascii="Arial" w:hAnsi="Arial" w:cs="Arial"/>
          <w:szCs w:val="24"/>
        </w:rPr>
        <w:t>4. Jefe de la Oficina Asesora de Planeación.</w:t>
      </w:r>
    </w:p>
    <w:p w14:paraId="100E9395" w14:textId="77777777" w:rsidR="001D0465" w:rsidRPr="00275AE9" w:rsidRDefault="001D0465" w:rsidP="007101E7">
      <w:pPr>
        <w:spacing w:line="360" w:lineRule="auto"/>
        <w:jc w:val="both"/>
        <w:rPr>
          <w:rFonts w:ascii="Arial" w:hAnsi="Arial" w:cs="Arial"/>
          <w:szCs w:val="24"/>
        </w:rPr>
      </w:pPr>
    </w:p>
    <w:p w14:paraId="1A40761A" w14:textId="3C920EE6" w:rsidR="001D0465" w:rsidRPr="00275AE9" w:rsidRDefault="001D0465" w:rsidP="007101E7">
      <w:pPr>
        <w:spacing w:line="360" w:lineRule="auto"/>
        <w:jc w:val="both"/>
        <w:rPr>
          <w:rFonts w:ascii="Arial" w:hAnsi="Arial" w:cs="Arial"/>
          <w:szCs w:val="24"/>
        </w:rPr>
      </w:pPr>
      <w:r w:rsidRPr="00275AE9">
        <w:rPr>
          <w:rFonts w:ascii="Arial" w:hAnsi="Arial" w:cs="Arial"/>
          <w:szCs w:val="24"/>
        </w:rPr>
        <w:t>5. Secretari</w:t>
      </w:r>
      <w:r w:rsidR="003D54D6" w:rsidRPr="00275AE9">
        <w:rPr>
          <w:rFonts w:ascii="Arial" w:hAnsi="Arial" w:cs="Arial"/>
          <w:szCs w:val="24"/>
        </w:rPr>
        <w:t>a</w:t>
      </w:r>
      <w:r w:rsidRPr="00275AE9">
        <w:rPr>
          <w:rFonts w:ascii="Arial" w:hAnsi="Arial" w:cs="Arial"/>
          <w:szCs w:val="24"/>
        </w:rPr>
        <w:t xml:space="preserve"> Genera</w:t>
      </w:r>
      <w:r w:rsidR="00441340" w:rsidRPr="00275AE9">
        <w:rPr>
          <w:rFonts w:ascii="Arial" w:hAnsi="Arial" w:cs="Arial"/>
          <w:szCs w:val="24"/>
        </w:rPr>
        <w:t>l del Ministerio de Ambiente y Desarrollo sostenible.</w:t>
      </w:r>
    </w:p>
    <w:p w14:paraId="79D09F79" w14:textId="77777777" w:rsidR="00AE767E" w:rsidRPr="00275AE9" w:rsidRDefault="00AE767E" w:rsidP="007101E7">
      <w:pPr>
        <w:spacing w:line="360" w:lineRule="auto"/>
        <w:jc w:val="both"/>
        <w:rPr>
          <w:rFonts w:ascii="Arial" w:hAnsi="Arial" w:cs="Arial"/>
          <w:szCs w:val="24"/>
        </w:rPr>
      </w:pPr>
    </w:p>
    <w:p w14:paraId="5382ED40" w14:textId="0A77493B" w:rsidR="00AE767E" w:rsidRPr="00275AE9" w:rsidRDefault="00AE767E" w:rsidP="007101E7">
      <w:pPr>
        <w:spacing w:line="360" w:lineRule="auto"/>
        <w:jc w:val="both"/>
        <w:rPr>
          <w:rFonts w:ascii="Arial" w:hAnsi="Arial" w:cs="Arial"/>
          <w:szCs w:val="24"/>
        </w:rPr>
      </w:pPr>
      <w:r w:rsidRPr="00275AE9">
        <w:rPr>
          <w:rFonts w:ascii="Arial" w:hAnsi="Arial" w:cs="Arial"/>
          <w:szCs w:val="24"/>
        </w:rPr>
        <w:t>6. El Director de la Autoridad Nacional de Licencias Ambientales (ANLA)</w:t>
      </w:r>
    </w:p>
    <w:p w14:paraId="592C1039" w14:textId="77777777" w:rsidR="00AE767E" w:rsidRPr="00275AE9" w:rsidRDefault="00AE767E" w:rsidP="007101E7">
      <w:pPr>
        <w:spacing w:line="360" w:lineRule="auto"/>
        <w:jc w:val="both"/>
        <w:rPr>
          <w:rFonts w:ascii="Arial" w:hAnsi="Arial" w:cs="Arial"/>
          <w:szCs w:val="24"/>
        </w:rPr>
      </w:pPr>
    </w:p>
    <w:p w14:paraId="38A7FD35" w14:textId="0403DCF8" w:rsidR="006E65F3" w:rsidRPr="00275AE9" w:rsidRDefault="00AE767E" w:rsidP="007101E7">
      <w:pPr>
        <w:spacing w:line="360" w:lineRule="auto"/>
        <w:jc w:val="both"/>
        <w:rPr>
          <w:rFonts w:ascii="Arial" w:hAnsi="Arial" w:cs="Arial"/>
          <w:szCs w:val="24"/>
        </w:rPr>
      </w:pPr>
      <w:r w:rsidRPr="00275AE9">
        <w:rPr>
          <w:rFonts w:ascii="Arial" w:hAnsi="Arial" w:cs="Arial"/>
          <w:szCs w:val="24"/>
        </w:rPr>
        <w:t>7. El Director General de Parques Nacionales Naturales de Colombia.</w:t>
      </w:r>
    </w:p>
    <w:p w14:paraId="36F2DB81" w14:textId="77777777" w:rsidR="006E65F3" w:rsidRPr="00275AE9" w:rsidRDefault="006E65F3" w:rsidP="007101E7">
      <w:pPr>
        <w:spacing w:line="360" w:lineRule="auto"/>
        <w:jc w:val="both"/>
        <w:rPr>
          <w:rFonts w:ascii="Arial" w:hAnsi="Arial" w:cs="Arial"/>
          <w:szCs w:val="24"/>
        </w:rPr>
      </w:pPr>
    </w:p>
    <w:p w14:paraId="76C9283D" w14:textId="09090394" w:rsidR="001C5AEF" w:rsidRPr="00275AE9" w:rsidRDefault="001C5AEF" w:rsidP="007101E7">
      <w:pPr>
        <w:spacing w:line="360" w:lineRule="auto"/>
        <w:jc w:val="both"/>
        <w:rPr>
          <w:rFonts w:ascii="Arial" w:hAnsi="Arial" w:cs="Arial"/>
          <w:szCs w:val="24"/>
        </w:rPr>
      </w:pPr>
    </w:p>
    <w:p w14:paraId="1338301A" w14:textId="722197FC" w:rsidR="001C5AEF" w:rsidRPr="00275AE9" w:rsidRDefault="00D84624" w:rsidP="007101E7">
      <w:pPr>
        <w:spacing w:line="360" w:lineRule="auto"/>
        <w:jc w:val="both"/>
        <w:rPr>
          <w:rFonts w:ascii="Arial" w:hAnsi="Arial" w:cs="Arial"/>
          <w:szCs w:val="24"/>
        </w:rPr>
      </w:pPr>
      <w:proofErr w:type="gramStart"/>
      <w:r w:rsidRPr="00275AE9">
        <w:rPr>
          <w:rFonts w:ascii="Arial" w:hAnsi="Arial" w:cs="Arial"/>
          <w:b/>
          <w:szCs w:val="24"/>
        </w:rPr>
        <w:lastRenderedPageBreak/>
        <w:t>Parágrafo</w:t>
      </w:r>
      <w:r w:rsidR="006E65F3" w:rsidRPr="00275AE9">
        <w:rPr>
          <w:rFonts w:ascii="Arial" w:hAnsi="Arial" w:cs="Arial"/>
          <w:b/>
          <w:szCs w:val="24"/>
        </w:rPr>
        <w:t xml:space="preserve"> </w:t>
      </w:r>
      <w:r w:rsidR="001C5AEF" w:rsidRPr="00275AE9">
        <w:rPr>
          <w:rFonts w:ascii="Arial" w:hAnsi="Arial" w:cs="Arial"/>
          <w:szCs w:val="24"/>
        </w:rPr>
        <w:t xml:space="preserve"> </w:t>
      </w:r>
      <w:r w:rsidR="00BC10C5">
        <w:rPr>
          <w:rFonts w:ascii="Arial" w:hAnsi="Arial" w:cs="Arial"/>
          <w:szCs w:val="24"/>
        </w:rPr>
        <w:t>La</w:t>
      </w:r>
      <w:proofErr w:type="gramEnd"/>
      <w:r w:rsidR="00BC10C5">
        <w:rPr>
          <w:rFonts w:ascii="Arial" w:hAnsi="Arial" w:cs="Arial"/>
          <w:szCs w:val="24"/>
        </w:rPr>
        <w:t xml:space="preserve"> Secretar</w:t>
      </w:r>
      <w:r w:rsidR="002E71D9">
        <w:rPr>
          <w:rFonts w:ascii="Arial" w:hAnsi="Arial" w:cs="Arial"/>
          <w:szCs w:val="24"/>
        </w:rPr>
        <w:t>í</w:t>
      </w:r>
      <w:r w:rsidR="00240224">
        <w:rPr>
          <w:rFonts w:ascii="Arial" w:hAnsi="Arial" w:cs="Arial"/>
          <w:szCs w:val="24"/>
        </w:rPr>
        <w:t xml:space="preserve">a técnica podrá invitar a las dependencias del Ministerio de Ambiente y Desarrollo Sostenible o Entidades del sector ambiental que se requieran para </w:t>
      </w:r>
      <w:r w:rsidR="00F62D71">
        <w:rPr>
          <w:rFonts w:ascii="Arial" w:hAnsi="Arial" w:cs="Arial"/>
          <w:szCs w:val="24"/>
        </w:rPr>
        <w:t>ilustrar al</w:t>
      </w:r>
      <w:r w:rsidR="00240224">
        <w:rPr>
          <w:rFonts w:ascii="Arial" w:hAnsi="Arial" w:cs="Arial"/>
          <w:szCs w:val="24"/>
        </w:rPr>
        <w:t xml:space="preserve"> Comité sobre los temas de su competencia.</w:t>
      </w:r>
      <w:r w:rsidR="00240224" w:rsidRPr="00275AE9">
        <w:rPr>
          <w:rFonts w:ascii="Arial" w:hAnsi="Arial" w:cs="Arial"/>
          <w:szCs w:val="24"/>
        </w:rPr>
        <w:t xml:space="preserve"> </w:t>
      </w:r>
    </w:p>
    <w:p w14:paraId="1EA9EB7A" w14:textId="77777777" w:rsidR="00DF0A6D" w:rsidRPr="00275AE9" w:rsidRDefault="00DF0A6D" w:rsidP="007101E7">
      <w:pPr>
        <w:spacing w:line="360" w:lineRule="auto"/>
        <w:jc w:val="both"/>
        <w:rPr>
          <w:rFonts w:ascii="Arial" w:hAnsi="Arial" w:cs="Arial"/>
          <w:b/>
          <w:bCs/>
          <w:szCs w:val="24"/>
        </w:rPr>
      </w:pPr>
    </w:p>
    <w:p w14:paraId="58FD54F2" w14:textId="5C2C303F" w:rsidR="000E1903" w:rsidRPr="00275AE9" w:rsidRDefault="007F1D53" w:rsidP="007101E7">
      <w:pPr>
        <w:spacing w:line="360" w:lineRule="auto"/>
        <w:jc w:val="both"/>
        <w:rPr>
          <w:rFonts w:ascii="Arial" w:hAnsi="Arial" w:cs="Arial"/>
          <w:szCs w:val="24"/>
          <w:lang w:val="es-CO" w:eastAsia="en-US"/>
        </w:rPr>
      </w:pPr>
      <w:r w:rsidRPr="00275AE9">
        <w:rPr>
          <w:rFonts w:ascii="Arial" w:hAnsi="Arial" w:cs="Arial"/>
          <w:b/>
          <w:bCs/>
          <w:szCs w:val="24"/>
        </w:rPr>
        <w:t>ARTÍCULO 2.2.9.4.1</w:t>
      </w:r>
      <w:r w:rsidR="006904D1" w:rsidRPr="00275AE9">
        <w:rPr>
          <w:rFonts w:ascii="Arial" w:hAnsi="Arial" w:cs="Arial"/>
          <w:b/>
          <w:bCs/>
          <w:szCs w:val="24"/>
        </w:rPr>
        <w:t>.</w:t>
      </w:r>
      <w:r w:rsidR="008516DB" w:rsidRPr="00275AE9">
        <w:rPr>
          <w:rFonts w:ascii="Arial" w:hAnsi="Arial" w:cs="Arial"/>
          <w:b/>
          <w:bCs/>
          <w:szCs w:val="24"/>
        </w:rPr>
        <w:t>4</w:t>
      </w:r>
      <w:r w:rsidR="000E1903" w:rsidRPr="00275AE9">
        <w:rPr>
          <w:rFonts w:ascii="Arial" w:hAnsi="Arial" w:cs="Arial"/>
          <w:b/>
          <w:bCs/>
          <w:szCs w:val="24"/>
        </w:rPr>
        <w:t xml:space="preserve">. </w:t>
      </w:r>
      <w:r w:rsidR="000E1903" w:rsidRPr="00275AE9">
        <w:rPr>
          <w:rFonts w:ascii="Arial" w:hAnsi="Arial" w:cs="Arial"/>
          <w:b/>
          <w:i/>
          <w:szCs w:val="24"/>
        </w:rPr>
        <w:t xml:space="preserve">Funciones del </w:t>
      </w:r>
      <w:r w:rsidR="000E1903" w:rsidRPr="00275AE9">
        <w:rPr>
          <w:rFonts w:ascii="Arial" w:hAnsi="Arial" w:cs="Arial"/>
          <w:b/>
          <w:szCs w:val="24"/>
        </w:rPr>
        <w:t xml:space="preserve">Comité de Administración y </w:t>
      </w:r>
      <w:r w:rsidR="000B1DE2" w:rsidRPr="00275AE9">
        <w:rPr>
          <w:rFonts w:ascii="Arial" w:hAnsi="Arial" w:cs="Arial"/>
          <w:b/>
          <w:szCs w:val="24"/>
        </w:rPr>
        <w:t>Dirección</w:t>
      </w:r>
      <w:r w:rsidR="000E1903" w:rsidRPr="00275AE9">
        <w:rPr>
          <w:rFonts w:ascii="Arial" w:hAnsi="Arial" w:cs="Arial"/>
          <w:b/>
          <w:szCs w:val="24"/>
        </w:rPr>
        <w:t xml:space="preserve"> del Fondo Nacional Ambiental</w:t>
      </w:r>
      <w:r w:rsidR="000E1903" w:rsidRPr="00275AE9">
        <w:rPr>
          <w:rFonts w:ascii="Arial" w:hAnsi="Arial" w:cs="Arial"/>
          <w:szCs w:val="24"/>
        </w:rPr>
        <w:t xml:space="preserve">, Son funciones del Comité </w:t>
      </w:r>
      <w:r w:rsidR="001D0465" w:rsidRPr="00275AE9">
        <w:rPr>
          <w:rFonts w:ascii="Arial" w:hAnsi="Arial" w:cs="Arial"/>
          <w:szCs w:val="24"/>
        </w:rPr>
        <w:t xml:space="preserve">de Administración y </w:t>
      </w:r>
      <w:r w:rsidR="00402740" w:rsidRPr="00275AE9">
        <w:rPr>
          <w:rFonts w:ascii="Arial" w:hAnsi="Arial" w:cs="Arial"/>
          <w:szCs w:val="24"/>
        </w:rPr>
        <w:t>Dirección</w:t>
      </w:r>
      <w:r w:rsidR="001D0465" w:rsidRPr="00275AE9">
        <w:rPr>
          <w:rFonts w:ascii="Arial" w:hAnsi="Arial" w:cs="Arial"/>
          <w:szCs w:val="24"/>
        </w:rPr>
        <w:t xml:space="preserve"> del FONAM</w:t>
      </w:r>
      <w:r w:rsidR="000E1903" w:rsidRPr="00275AE9">
        <w:rPr>
          <w:rFonts w:ascii="Arial" w:hAnsi="Arial" w:cs="Arial"/>
          <w:szCs w:val="24"/>
        </w:rPr>
        <w:t>:</w:t>
      </w:r>
    </w:p>
    <w:p w14:paraId="574BA585" w14:textId="6747FA9D" w:rsidR="000E1903" w:rsidRPr="00275AE9" w:rsidRDefault="000E1903" w:rsidP="007101E7">
      <w:pPr>
        <w:spacing w:line="360" w:lineRule="auto"/>
        <w:jc w:val="both"/>
        <w:rPr>
          <w:rFonts w:ascii="Arial" w:hAnsi="Arial" w:cs="Arial"/>
          <w:szCs w:val="24"/>
        </w:rPr>
      </w:pPr>
    </w:p>
    <w:p w14:paraId="0C19B57D" w14:textId="1C70168B" w:rsidR="000E1903" w:rsidRPr="00275AE9" w:rsidRDefault="000E1903" w:rsidP="00CA299C">
      <w:pPr>
        <w:pStyle w:val="Prrafodelista"/>
        <w:numPr>
          <w:ilvl w:val="0"/>
          <w:numId w:val="20"/>
        </w:numPr>
        <w:spacing w:after="0" w:line="360" w:lineRule="auto"/>
        <w:jc w:val="both"/>
        <w:rPr>
          <w:rFonts w:ascii="Arial" w:hAnsi="Arial" w:cs="Arial"/>
          <w:sz w:val="24"/>
          <w:szCs w:val="24"/>
        </w:rPr>
      </w:pPr>
      <w:r w:rsidRPr="00275AE9">
        <w:rPr>
          <w:rFonts w:ascii="Arial" w:hAnsi="Arial" w:cs="Arial"/>
          <w:sz w:val="24"/>
          <w:szCs w:val="24"/>
        </w:rPr>
        <w:t>Adoptar mediante acuerdos las decisiones que se requieran para el normal funcionamiento del F</w:t>
      </w:r>
      <w:r w:rsidR="00C565FC">
        <w:rPr>
          <w:rFonts w:ascii="Arial" w:hAnsi="Arial" w:cs="Arial"/>
          <w:sz w:val="24"/>
          <w:szCs w:val="24"/>
        </w:rPr>
        <w:t>ONAM</w:t>
      </w:r>
      <w:r w:rsidRPr="00275AE9">
        <w:rPr>
          <w:rFonts w:ascii="Arial" w:hAnsi="Arial" w:cs="Arial"/>
          <w:sz w:val="24"/>
          <w:szCs w:val="24"/>
        </w:rPr>
        <w:t>.</w:t>
      </w:r>
    </w:p>
    <w:p w14:paraId="51542B8A" w14:textId="082206E0" w:rsidR="000E1903" w:rsidRPr="00275AE9" w:rsidRDefault="000E1903">
      <w:pPr>
        <w:pStyle w:val="Prrafodelista"/>
        <w:numPr>
          <w:ilvl w:val="0"/>
          <w:numId w:val="20"/>
        </w:numPr>
        <w:spacing w:after="0" w:line="360" w:lineRule="auto"/>
        <w:jc w:val="both"/>
        <w:rPr>
          <w:rFonts w:ascii="Arial" w:hAnsi="Arial" w:cs="Arial"/>
          <w:sz w:val="24"/>
          <w:szCs w:val="24"/>
        </w:rPr>
      </w:pPr>
      <w:r w:rsidRPr="00275AE9">
        <w:rPr>
          <w:rFonts w:ascii="Arial" w:hAnsi="Arial" w:cs="Arial"/>
          <w:sz w:val="24"/>
          <w:szCs w:val="24"/>
        </w:rPr>
        <w:t xml:space="preserve">Dictar directrices generales para la administración de los recursos del </w:t>
      </w:r>
      <w:r w:rsidR="00534705" w:rsidRPr="00275AE9">
        <w:rPr>
          <w:rFonts w:ascii="Arial" w:hAnsi="Arial" w:cs="Arial"/>
          <w:sz w:val="24"/>
          <w:szCs w:val="24"/>
        </w:rPr>
        <w:t>FONAM</w:t>
      </w:r>
      <w:r w:rsidRPr="00275AE9">
        <w:rPr>
          <w:rFonts w:ascii="Arial" w:hAnsi="Arial" w:cs="Arial"/>
          <w:sz w:val="24"/>
          <w:szCs w:val="24"/>
        </w:rPr>
        <w:t>.</w:t>
      </w:r>
    </w:p>
    <w:p w14:paraId="735AE4CF" w14:textId="0BCDBA95" w:rsidR="004259DE" w:rsidRPr="00275AE9" w:rsidRDefault="000E1903">
      <w:pPr>
        <w:pStyle w:val="Prrafodelista"/>
        <w:numPr>
          <w:ilvl w:val="0"/>
          <w:numId w:val="20"/>
        </w:numPr>
        <w:spacing w:after="0" w:line="360" w:lineRule="auto"/>
        <w:jc w:val="both"/>
        <w:rPr>
          <w:rFonts w:ascii="Arial" w:hAnsi="Arial" w:cs="Arial"/>
          <w:sz w:val="24"/>
          <w:szCs w:val="24"/>
        </w:rPr>
      </w:pPr>
      <w:r w:rsidRPr="00275AE9">
        <w:rPr>
          <w:rFonts w:ascii="Arial" w:hAnsi="Arial" w:cs="Arial"/>
          <w:sz w:val="24"/>
          <w:szCs w:val="24"/>
        </w:rPr>
        <w:t>Definir las políticas, procesos y procedimientos financieros, contables y operativos del FONAM.</w:t>
      </w:r>
    </w:p>
    <w:p w14:paraId="0806350D" w14:textId="6592FAED" w:rsidR="004F18C0" w:rsidRDefault="00E92D34" w:rsidP="004F18C0">
      <w:pPr>
        <w:pStyle w:val="Prrafodelista"/>
        <w:numPr>
          <w:ilvl w:val="0"/>
          <w:numId w:val="20"/>
        </w:numPr>
        <w:shd w:val="clear" w:color="auto" w:fill="FFFFFF"/>
        <w:spacing w:before="100" w:beforeAutospacing="1" w:after="100" w:afterAutospacing="1"/>
        <w:rPr>
          <w:rFonts w:ascii="Arial" w:hAnsi="Arial" w:cs="Arial"/>
          <w:szCs w:val="24"/>
        </w:rPr>
      </w:pPr>
      <w:r w:rsidRPr="00D1427D">
        <w:rPr>
          <w:rFonts w:ascii="Arial" w:hAnsi="Arial" w:cs="Arial"/>
          <w:sz w:val="24"/>
          <w:szCs w:val="24"/>
        </w:rPr>
        <w:t>C</w:t>
      </w:r>
      <w:r w:rsidR="004259DE" w:rsidRPr="00D1427D">
        <w:rPr>
          <w:rFonts w:ascii="Arial" w:hAnsi="Arial" w:cs="Arial"/>
          <w:sz w:val="24"/>
          <w:szCs w:val="24"/>
        </w:rPr>
        <w:t>onformar</w:t>
      </w:r>
      <w:r w:rsidRPr="00D1427D">
        <w:rPr>
          <w:rFonts w:ascii="Arial" w:hAnsi="Arial" w:cs="Arial"/>
          <w:sz w:val="24"/>
          <w:szCs w:val="24"/>
        </w:rPr>
        <w:t xml:space="preserve"> mesas de trabajo,</w:t>
      </w:r>
      <w:r w:rsidR="004259DE" w:rsidRPr="00D1427D">
        <w:rPr>
          <w:rFonts w:ascii="Arial" w:hAnsi="Arial" w:cs="Arial"/>
          <w:sz w:val="24"/>
          <w:szCs w:val="24"/>
        </w:rPr>
        <w:t xml:space="preserve"> </w:t>
      </w:r>
      <w:r w:rsidRPr="00D1427D">
        <w:rPr>
          <w:rFonts w:ascii="Arial" w:hAnsi="Arial" w:cs="Arial"/>
          <w:sz w:val="24"/>
          <w:szCs w:val="24"/>
        </w:rPr>
        <w:t xml:space="preserve">con el fin de apoyar </w:t>
      </w:r>
      <w:r w:rsidR="00F24793" w:rsidRPr="00D1427D">
        <w:rPr>
          <w:rFonts w:ascii="Arial" w:hAnsi="Arial" w:cs="Arial"/>
          <w:sz w:val="24"/>
          <w:szCs w:val="24"/>
        </w:rPr>
        <w:t xml:space="preserve">técnicamente </w:t>
      </w:r>
      <w:r w:rsidRPr="00D1427D">
        <w:rPr>
          <w:rFonts w:ascii="Arial" w:hAnsi="Arial" w:cs="Arial"/>
          <w:sz w:val="24"/>
          <w:szCs w:val="24"/>
        </w:rPr>
        <w:t>al Comité</w:t>
      </w:r>
      <w:r w:rsidR="00F24793" w:rsidRPr="00534705">
        <w:rPr>
          <w:rFonts w:ascii="Arial" w:hAnsi="Arial" w:cs="Arial"/>
          <w:szCs w:val="24"/>
        </w:rPr>
        <w:t>.</w:t>
      </w:r>
    </w:p>
    <w:p w14:paraId="52B15360" w14:textId="77777777" w:rsidR="004F18C0" w:rsidRPr="004F18C0" w:rsidRDefault="004F18C0" w:rsidP="004F18C0">
      <w:pPr>
        <w:pStyle w:val="Prrafodelista"/>
        <w:shd w:val="clear" w:color="auto" w:fill="FFFFFF"/>
        <w:spacing w:before="100" w:beforeAutospacing="1" w:after="100" w:afterAutospacing="1"/>
        <w:rPr>
          <w:rFonts w:ascii="Arial" w:hAnsi="Arial" w:cs="Arial"/>
          <w:szCs w:val="24"/>
        </w:rPr>
      </w:pPr>
    </w:p>
    <w:p w14:paraId="7A075C29" w14:textId="1FC3DCB3" w:rsidR="00ED5C0C" w:rsidRPr="00A46D50" w:rsidRDefault="000E1903" w:rsidP="00ED5C0C">
      <w:pPr>
        <w:pStyle w:val="Prrafodelista"/>
        <w:numPr>
          <w:ilvl w:val="0"/>
          <w:numId w:val="20"/>
        </w:numPr>
        <w:spacing w:line="360" w:lineRule="auto"/>
        <w:jc w:val="both"/>
        <w:rPr>
          <w:rFonts w:ascii="Arial" w:hAnsi="Arial" w:cs="Arial"/>
          <w:sz w:val="24"/>
          <w:szCs w:val="24"/>
        </w:rPr>
      </w:pPr>
      <w:r w:rsidRPr="00534705">
        <w:rPr>
          <w:rFonts w:ascii="Arial" w:hAnsi="Arial" w:cs="Arial"/>
          <w:sz w:val="24"/>
          <w:szCs w:val="24"/>
        </w:rPr>
        <w:t xml:space="preserve">Adoptar el Reglamento Operativo del </w:t>
      </w:r>
      <w:r w:rsidR="00534705" w:rsidRPr="00534705">
        <w:rPr>
          <w:rFonts w:ascii="Arial" w:hAnsi="Arial" w:cs="Arial"/>
          <w:sz w:val="24"/>
          <w:szCs w:val="24"/>
        </w:rPr>
        <w:t>FONAM</w:t>
      </w:r>
      <w:r w:rsidRPr="00534705">
        <w:rPr>
          <w:rFonts w:ascii="Arial" w:hAnsi="Arial" w:cs="Arial"/>
          <w:sz w:val="24"/>
          <w:szCs w:val="24"/>
        </w:rPr>
        <w:t xml:space="preserve">, que contendrá como </w:t>
      </w:r>
      <w:r w:rsidR="000B1DE2" w:rsidRPr="00534705">
        <w:rPr>
          <w:rFonts w:ascii="Arial" w:hAnsi="Arial" w:cs="Arial"/>
          <w:sz w:val="24"/>
          <w:szCs w:val="24"/>
        </w:rPr>
        <w:t>mínimo</w:t>
      </w:r>
      <w:r w:rsidRPr="00534705">
        <w:rPr>
          <w:rFonts w:ascii="Arial" w:hAnsi="Arial" w:cs="Arial"/>
          <w:sz w:val="24"/>
          <w:szCs w:val="24"/>
        </w:rPr>
        <w:t xml:space="preserve"> </w:t>
      </w:r>
      <w:r w:rsidR="000B1DE2" w:rsidRPr="00534705">
        <w:rPr>
          <w:rFonts w:ascii="Arial" w:hAnsi="Arial" w:cs="Arial"/>
          <w:sz w:val="24"/>
          <w:szCs w:val="24"/>
        </w:rPr>
        <w:t>el criterio</w:t>
      </w:r>
      <w:r w:rsidRPr="00534705">
        <w:rPr>
          <w:rFonts w:ascii="Arial" w:hAnsi="Arial" w:cs="Arial"/>
          <w:sz w:val="24"/>
          <w:szCs w:val="24"/>
        </w:rPr>
        <w:t xml:space="preserve"> y procedimientos para el manejo y ejecución de los recursos </w:t>
      </w:r>
      <w:r w:rsidRPr="00A46D50">
        <w:rPr>
          <w:rFonts w:ascii="Arial" w:hAnsi="Arial" w:cs="Arial"/>
          <w:sz w:val="24"/>
          <w:szCs w:val="24"/>
        </w:rPr>
        <w:t>asignados a las diferentes subcuentas de financiación del fondo.</w:t>
      </w:r>
    </w:p>
    <w:p w14:paraId="2E8D33C2" w14:textId="07D9D988" w:rsidR="00ED5C0C" w:rsidRPr="00534705" w:rsidRDefault="00ED5C0C" w:rsidP="00534705">
      <w:pPr>
        <w:pStyle w:val="Prrafodelista"/>
        <w:numPr>
          <w:ilvl w:val="0"/>
          <w:numId w:val="20"/>
        </w:numPr>
        <w:spacing w:line="360" w:lineRule="auto"/>
        <w:jc w:val="both"/>
        <w:rPr>
          <w:rFonts w:ascii="Arial" w:hAnsi="Arial" w:cs="Arial"/>
          <w:sz w:val="24"/>
          <w:szCs w:val="24"/>
        </w:rPr>
      </w:pPr>
      <w:r w:rsidRPr="00A46D50">
        <w:rPr>
          <w:rFonts w:ascii="Arial" w:hAnsi="Arial" w:cs="Arial"/>
          <w:sz w:val="24"/>
          <w:szCs w:val="24"/>
        </w:rPr>
        <w:t>Aprobar las modificaciones presupuestales del FONAM a que haya lugar, en el marco de la ley y sus reglamentos</w:t>
      </w:r>
      <w:r w:rsidR="009244F4">
        <w:rPr>
          <w:rFonts w:ascii="Arial" w:hAnsi="Arial" w:cs="Arial"/>
          <w:sz w:val="24"/>
          <w:szCs w:val="24"/>
        </w:rPr>
        <w:t>.</w:t>
      </w:r>
    </w:p>
    <w:p w14:paraId="2212B3F2" w14:textId="5D2CDAE9" w:rsidR="000E1903" w:rsidRPr="00275AE9" w:rsidRDefault="00A9734D" w:rsidP="00CA299C">
      <w:pPr>
        <w:pStyle w:val="Prrafodelista"/>
        <w:numPr>
          <w:ilvl w:val="0"/>
          <w:numId w:val="20"/>
        </w:numPr>
        <w:spacing w:after="0" w:line="360" w:lineRule="auto"/>
        <w:jc w:val="both"/>
        <w:rPr>
          <w:rFonts w:ascii="Arial" w:hAnsi="Arial" w:cs="Arial"/>
          <w:sz w:val="24"/>
          <w:szCs w:val="24"/>
        </w:rPr>
      </w:pPr>
      <w:r w:rsidRPr="00275AE9">
        <w:rPr>
          <w:rFonts w:ascii="Arial" w:hAnsi="Arial" w:cs="Arial"/>
          <w:sz w:val="24"/>
          <w:szCs w:val="24"/>
        </w:rPr>
        <w:t xml:space="preserve">Aprobar los proyectos a financiar </w:t>
      </w:r>
      <w:r w:rsidR="004259DE" w:rsidRPr="00275AE9">
        <w:rPr>
          <w:rFonts w:ascii="Arial" w:hAnsi="Arial" w:cs="Arial"/>
          <w:sz w:val="24"/>
          <w:szCs w:val="24"/>
        </w:rPr>
        <w:t>con recursos del F</w:t>
      </w:r>
      <w:r w:rsidR="00594B25">
        <w:rPr>
          <w:rFonts w:ascii="Arial" w:hAnsi="Arial" w:cs="Arial"/>
          <w:sz w:val="24"/>
          <w:szCs w:val="24"/>
        </w:rPr>
        <w:t>ONAM</w:t>
      </w:r>
      <w:r w:rsidR="004259DE" w:rsidRPr="00275AE9">
        <w:rPr>
          <w:rFonts w:ascii="Arial" w:hAnsi="Arial" w:cs="Arial"/>
          <w:sz w:val="24"/>
          <w:szCs w:val="24"/>
        </w:rPr>
        <w:t>.</w:t>
      </w:r>
    </w:p>
    <w:p w14:paraId="0EB9502D" w14:textId="1CD716C8" w:rsidR="004259DE" w:rsidRPr="00275AE9" w:rsidRDefault="000E1903" w:rsidP="00594B25">
      <w:pPr>
        <w:pStyle w:val="Prrafodelista"/>
        <w:numPr>
          <w:ilvl w:val="0"/>
          <w:numId w:val="20"/>
        </w:numPr>
        <w:spacing w:after="0" w:line="360" w:lineRule="auto"/>
        <w:jc w:val="both"/>
        <w:rPr>
          <w:rFonts w:ascii="Arial" w:hAnsi="Arial" w:cs="Arial"/>
          <w:sz w:val="24"/>
          <w:szCs w:val="24"/>
        </w:rPr>
      </w:pPr>
      <w:r w:rsidRPr="00275AE9">
        <w:rPr>
          <w:rFonts w:ascii="Arial" w:hAnsi="Arial" w:cs="Arial"/>
          <w:sz w:val="24"/>
          <w:szCs w:val="24"/>
        </w:rPr>
        <w:t>Aprobar el</w:t>
      </w:r>
      <w:r w:rsidR="004259DE" w:rsidRPr="00275AE9">
        <w:rPr>
          <w:rFonts w:ascii="Arial" w:hAnsi="Arial" w:cs="Arial"/>
          <w:sz w:val="24"/>
          <w:szCs w:val="24"/>
        </w:rPr>
        <w:t xml:space="preserve"> Plan O</w:t>
      </w:r>
      <w:r w:rsidR="00D50FFD" w:rsidRPr="00275AE9">
        <w:rPr>
          <w:rFonts w:ascii="Arial" w:hAnsi="Arial" w:cs="Arial"/>
          <w:sz w:val="24"/>
          <w:szCs w:val="24"/>
        </w:rPr>
        <w:t>perativo Anual</w:t>
      </w:r>
      <w:r w:rsidRPr="00275AE9">
        <w:rPr>
          <w:rFonts w:ascii="Arial" w:hAnsi="Arial" w:cs="Arial"/>
          <w:sz w:val="24"/>
          <w:szCs w:val="24"/>
        </w:rPr>
        <w:t xml:space="preserve"> para las subcuentas </w:t>
      </w:r>
      <w:r w:rsidR="004259DE" w:rsidRPr="00275AE9">
        <w:rPr>
          <w:rFonts w:ascii="Arial" w:hAnsi="Arial" w:cs="Arial"/>
          <w:sz w:val="24"/>
          <w:szCs w:val="24"/>
        </w:rPr>
        <w:t>del F</w:t>
      </w:r>
      <w:r w:rsidR="00594B25">
        <w:rPr>
          <w:rFonts w:ascii="Arial" w:hAnsi="Arial" w:cs="Arial"/>
          <w:sz w:val="24"/>
          <w:szCs w:val="24"/>
        </w:rPr>
        <w:t>ONAM</w:t>
      </w:r>
      <w:r w:rsidR="004259DE" w:rsidRPr="00275AE9">
        <w:rPr>
          <w:rFonts w:ascii="Arial" w:hAnsi="Arial" w:cs="Arial"/>
          <w:sz w:val="24"/>
          <w:szCs w:val="24"/>
        </w:rPr>
        <w:t>.</w:t>
      </w:r>
      <w:r w:rsidRPr="00275AE9">
        <w:rPr>
          <w:rFonts w:ascii="Arial" w:hAnsi="Arial" w:cs="Arial"/>
          <w:sz w:val="24"/>
          <w:szCs w:val="24"/>
        </w:rPr>
        <w:t xml:space="preserve"> </w:t>
      </w:r>
    </w:p>
    <w:p w14:paraId="7C665925" w14:textId="01AAA2E1" w:rsidR="004259DE" w:rsidRPr="00275AE9" w:rsidRDefault="004259DE">
      <w:pPr>
        <w:pStyle w:val="Prrafodelista"/>
        <w:numPr>
          <w:ilvl w:val="0"/>
          <w:numId w:val="20"/>
        </w:numPr>
        <w:autoSpaceDE w:val="0"/>
        <w:autoSpaceDN w:val="0"/>
        <w:adjustRightInd w:val="0"/>
        <w:spacing w:line="360" w:lineRule="auto"/>
        <w:jc w:val="both"/>
        <w:rPr>
          <w:rFonts w:ascii="Arial" w:hAnsi="Arial" w:cs="Arial"/>
          <w:sz w:val="24"/>
          <w:szCs w:val="24"/>
        </w:rPr>
      </w:pPr>
      <w:r w:rsidRPr="00275AE9">
        <w:rPr>
          <w:rFonts w:ascii="Arial" w:hAnsi="Arial" w:cs="Arial"/>
          <w:sz w:val="24"/>
          <w:szCs w:val="24"/>
        </w:rPr>
        <w:t>De</w:t>
      </w:r>
      <w:r w:rsidR="007D663A">
        <w:rPr>
          <w:rFonts w:ascii="Arial" w:hAnsi="Arial" w:cs="Arial"/>
          <w:sz w:val="24"/>
          <w:szCs w:val="24"/>
        </w:rPr>
        <w:t>finir</w:t>
      </w:r>
      <w:r w:rsidRPr="00275AE9">
        <w:rPr>
          <w:rFonts w:ascii="Arial" w:hAnsi="Arial" w:cs="Arial"/>
          <w:sz w:val="24"/>
          <w:szCs w:val="24"/>
        </w:rPr>
        <w:t xml:space="preserve"> los mecanismos para el seguimiento, evaluación y control de los proyectos financiados con recursos del FONAM.</w:t>
      </w:r>
    </w:p>
    <w:p w14:paraId="4B91FA7D" w14:textId="77777777" w:rsidR="000E1903" w:rsidRPr="00275AE9" w:rsidRDefault="000E1903">
      <w:pPr>
        <w:pStyle w:val="Prrafodelista"/>
        <w:numPr>
          <w:ilvl w:val="0"/>
          <w:numId w:val="20"/>
        </w:numPr>
        <w:spacing w:after="0" w:line="360" w:lineRule="auto"/>
        <w:jc w:val="both"/>
        <w:rPr>
          <w:rFonts w:ascii="Arial" w:hAnsi="Arial" w:cs="Arial"/>
          <w:sz w:val="24"/>
          <w:szCs w:val="24"/>
        </w:rPr>
      </w:pPr>
      <w:r w:rsidRPr="00275AE9">
        <w:rPr>
          <w:rFonts w:ascii="Arial" w:hAnsi="Arial" w:cs="Arial"/>
          <w:sz w:val="24"/>
          <w:szCs w:val="24"/>
        </w:rPr>
        <w:t>Las demás funciones que por su naturaleza le correspondan.</w:t>
      </w:r>
    </w:p>
    <w:p w14:paraId="6CECA1AF" w14:textId="77777777" w:rsidR="00AE756E" w:rsidRPr="00275AE9" w:rsidRDefault="00AE756E" w:rsidP="007101E7">
      <w:pPr>
        <w:spacing w:line="360" w:lineRule="auto"/>
        <w:jc w:val="both"/>
        <w:rPr>
          <w:rFonts w:ascii="Arial" w:hAnsi="Arial" w:cs="Arial"/>
          <w:szCs w:val="24"/>
          <w:lang w:val="es-CO" w:eastAsia="en-US"/>
        </w:rPr>
      </w:pPr>
    </w:p>
    <w:p w14:paraId="6CFE76C0" w14:textId="70DA3D69" w:rsidR="008B1CE0" w:rsidRPr="00275AE9" w:rsidRDefault="000D0C16" w:rsidP="007101E7">
      <w:pPr>
        <w:pStyle w:val="NormalWeb"/>
        <w:spacing w:before="0" w:after="0" w:line="360" w:lineRule="auto"/>
        <w:jc w:val="both"/>
        <w:rPr>
          <w:rFonts w:ascii="Arial" w:hAnsi="Arial" w:cs="Arial"/>
          <w:szCs w:val="24"/>
        </w:rPr>
      </w:pPr>
      <w:r w:rsidRPr="00275AE9">
        <w:rPr>
          <w:rFonts w:ascii="Arial" w:hAnsi="Arial" w:cs="Arial"/>
          <w:b/>
          <w:szCs w:val="24"/>
        </w:rPr>
        <w:t xml:space="preserve">ARTICULO. </w:t>
      </w:r>
      <w:r w:rsidR="007F1D53" w:rsidRPr="00275AE9">
        <w:rPr>
          <w:rFonts w:ascii="Arial" w:hAnsi="Arial" w:cs="Arial"/>
          <w:b/>
          <w:bCs/>
          <w:szCs w:val="24"/>
        </w:rPr>
        <w:t>2.2.9.4.1</w:t>
      </w:r>
      <w:r w:rsidR="006904D1" w:rsidRPr="00275AE9">
        <w:rPr>
          <w:rFonts w:ascii="Arial" w:hAnsi="Arial" w:cs="Arial"/>
          <w:b/>
          <w:bCs/>
          <w:szCs w:val="24"/>
        </w:rPr>
        <w:t>.</w:t>
      </w:r>
      <w:r w:rsidR="008516DB" w:rsidRPr="00275AE9">
        <w:rPr>
          <w:rFonts w:ascii="Arial" w:hAnsi="Arial" w:cs="Arial"/>
          <w:b/>
          <w:bCs/>
          <w:szCs w:val="24"/>
        </w:rPr>
        <w:t>5</w:t>
      </w:r>
      <w:r w:rsidR="0017405C" w:rsidRPr="00275AE9">
        <w:rPr>
          <w:rFonts w:ascii="Arial" w:hAnsi="Arial" w:cs="Arial"/>
          <w:b/>
          <w:szCs w:val="24"/>
        </w:rPr>
        <w:t>.</w:t>
      </w:r>
      <w:r w:rsidRPr="00275AE9">
        <w:rPr>
          <w:rFonts w:ascii="Arial" w:hAnsi="Arial" w:cs="Arial"/>
          <w:b/>
          <w:szCs w:val="24"/>
        </w:rPr>
        <w:t xml:space="preserve"> </w:t>
      </w:r>
      <w:r w:rsidRPr="00275AE9">
        <w:rPr>
          <w:rFonts w:ascii="Arial" w:hAnsi="Arial" w:cs="Arial"/>
          <w:b/>
          <w:i/>
          <w:szCs w:val="24"/>
        </w:rPr>
        <w:t>Secretaría Técnica del FONAM</w:t>
      </w:r>
      <w:r w:rsidRPr="00275AE9">
        <w:rPr>
          <w:rFonts w:ascii="Arial" w:hAnsi="Arial" w:cs="Arial"/>
          <w:szCs w:val="24"/>
        </w:rPr>
        <w:t>. El Fondo Nacional Ambiental contará con una Secretaría Técnica, la cual será ejercida por la Oficina Asesora de Planeación del Ministerio de Ambiente y Desarrollo Sostenible</w:t>
      </w:r>
      <w:r w:rsidR="00016116" w:rsidRPr="00275AE9">
        <w:rPr>
          <w:rFonts w:ascii="Arial" w:hAnsi="Arial" w:cs="Arial"/>
          <w:szCs w:val="24"/>
        </w:rPr>
        <w:t xml:space="preserve">, </w:t>
      </w:r>
      <w:r w:rsidR="008E2623">
        <w:rPr>
          <w:rFonts w:ascii="Arial" w:hAnsi="Arial" w:cs="Arial"/>
          <w:szCs w:val="24"/>
        </w:rPr>
        <w:t>la cual tendrá</w:t>
      </w:r>
      <w:r w:rsidR="008B1CE0" w:rsidRPr="00275AE9">
        <w:rPr>
          <w:rFonts w:ascii="Arial" w:hAnsi="Arial" w:cs="Arial"/>
          <w:szCs w:val="24"/>
        </w:rPr>
        <w:t xml:space="preserve"> las siguientes funciones:</w:t>
      </w:r>
    </w:p>
    <w:p w14:paraId="229108FF" w14:textId="43D7AC07" w:rsidR="008B1CE0" w:rsidRPr="00275AE9" w:rsidRDefault="008B1CE0" w:rsidP="007101E7">
      <w:pPr>
        <w:pStyle w:val="Prrafodelista"/>
        <w:spacing w:after="0" w:line="360" w:lineRule="auto"/>
        <w:jc w:val="both"/>
        <w:rPr>
          <w:rFonts w:ascii="Arial" w:hAnsi="Arial" w:cs="Arial"/>
          <w:sz w:val="24"/>
          <w:szCs w:val="24"/>
        </w:rPr>
      </w:pPr>
    </w:p>
    <w:p w14:paraId="3112E033" w14:textId="75786209" w:rsidR="008B1CE0" w:rsidRPr="00275AE9" w:rsidRDefault="008B1CE0" w:rsidP="007101E7">
      <w:pPr>
        <w:pStyle w:val="NormalWeb"/>
        <w:numPr>
          <w:ilvl w:val="0"/>
          <w:numId w:val="29"/>
        </w:numPr>
        <w:spacing w:before="0" w:after="0" w:line="360" w:lineRule="auto"/>
        <w:jc w:val="both"/>
        <w:rPr>
          <w:rFonts w:ascii="Arial" w:hAnsi="Arial" w:cs="Arial"/>
          <w:szCs w:val="24"/>
        </w:rPr>
      </w:pPr>
      <w:r w:rsidRPr="00275AE9">
        <w:rPr>
          <w:rFonts w:ascii="Arial" w:hAnsi="Arial" w:cs="Arial"/>
          <w:szCs w:val="24"/>
        </w:rPr>
        <w:t xml:space="preserve">Elaborar </w:t>
      </w:r>
      <w:r w:rsidR="00BF2598" w:rsidRPr="00275AE9">
        <w:rPr>
          <w:rFonts w:ascii="Arial" w:hAnsi="Arial" w:cs="Arial"/>
          <w:szCs w:val="24"/>
        </w:rPr>
        <w:t xml:space="preserve">la propuesta </w:t>
      </w:r>
      <w:r w:rsidR="00993C9A" w:rsidRPr="00275AE9">
        <w:rPr>
          <w:rFonts w:ascii="Arial" w:hAnsi="Arial" w:cs="Arial"/>
          <w:szCs w:val="24"/>
        </w:rPr>
        <w:t>y/o modificaciones del R</w:t>
      </w:r>
      <w:r w:rsidRPr="00275AE9">
        <w:rPr>
          <w:rFonts w:ascii="Arial" w:hAnsi="Arial" w:cs="Arial"/>
          <w:szCs w:val="24"/>
        </w:rPr>
        <w:t>eglamento Operativo del FONAM.</w:t>
      </w:r>
    </w:p>
    <w:p w14:paraId="3C2FDBE5" w14:textId="5959D914" w:rsidR="008B1CE0" w:rsidRPr="00275AE9" w:rsidRDefault="008B1CE0" w:rsidP="007101E7">
      <w:pPr>
        <w:pStyle w:val="NormalWeb"/>
        <w:numPr>
          <w:ilvl w:val="0"/>
          <w:numId w:val="29"/>
        </w:numPr>
        <w:spacing w:before="0" w:after="0" w:line="360" w:lineRule="auto"/>
        <w:jc w:val="both"/>
        <w:rPr>
          <w:rFonts w:ascii="Arial" w:hAnsi="Arial" w:cs="Arial"/>
          <w:szCs w:val="24"/>
        </w:rPr>
      </w:pPr>
      <w:r w:rsidRPr="00275AE9">
        <w:rPr>
          <w:rFonts w:ascii="Arial" w:hAnsi="Arial" w:cs="Arial"/>
          <w:szCs w:val="24"/>
        </w:rPr>
        <w:lastRenderedPageBreak/>
        <w:t xml:space="preserve">Revisar los análisis y estudios técnicos que sirvan de soporte al </w:t>
      </w:r>
      <w:r w:rsidR="0086534B" w:rsidRPr="00275AE9">
        <w:rPr>
          <w:rFonts w:ascii="Arial" w:hAnsi="Arial" w:cs="Arial"/>
          <w:szCs w:val="24"/>
        </w:rPr>
        <w:t>Comité de Administración y Dirección del Fondo Nacional Ambiental</w:t>
      </w:r>
      <w:r w:rsidRPr="00275AE9">
        <w:rPr>
          <w:rFonts w:ascii="Arial" w:hAnsi="Arial" w:cs="Arial"/>
          <w:szCs w:val="24"/>
        </w:rPr>
        <w:t xml:space="preserve"> para la toma de decisiones.</w:t>
      </w:r>
    </w:p>
    <w:p w14:paraId="709AA5C4" w14:textId="522A3E5D" w:rsidR="00EB20AC" w:rsidRPr="00275AE9" w:rsidRDefault="00EB20AC" w:rsidP="007101E7">
      <w:pPr>
        <w:pStyle w:val="NormalWeb"/>
        <w:numPr>
          <w:ilvl w:val="0"/>
          <w:numId w:val="29"/>
        </w:numPr>
        <w:spacing w:before="0" w:after="0" w:line="360" w:lineRule="auto"/>
        <w:jc w:val="both"/>
        <w:rPr>
          <w:rFonts w:ascii="Arial" w:hAnsi="Arial" w:cs="Arial"/>
          <w:szCs w:val="24"/>
        </w:rPr>
      </w:pPr>
      <w:r w:rsidRPr="00275AE9">
        <w:rPr>
          <w:rFonts w:ascii="Arial" w:hAnsi="Arial" w:cs="Arial"/>
          <w:szCs w:val="24"/>
        </w:rPr>
        <w:t>Presentar a consideración del Comité de Administración y Dirección del FONAM, las modificaciones presupuestales que haya lugar, en el marco de la ley y sus reglamentos, para la aprobación o desaprobación respectiva.</w:t>
      </w:r>
    </w:p>
    <w:p w14:paraId="1313B217" w14:textId="1B74C385" w:rsidR="008B1CE0" w:rsidRPr="00275AE9" w:rsidRDefault="00280C34" w:rsidP="007101E7">
      <w:pPr>
        <w:pStyle w:val="NormalWeb"/>
        <w:numPr>
          <w:ilvl w:val="0"/>
          <w:numId w:val="29"/>
        </w:numPr>
        <w:spacing w:before="0" w:after="0" w:line="360" w:lineRule="auto"/>
        <w:ind w:left="714" w:hanging="357"/>
        <w:jc w:val="both"/>
        <w:rPr>
          <w:rFonts w:ascii="Arial" w:hAnsi="Arial" w:cs="Arial"/>
          <w:szCs w:val="24"/>
        </w:rPr>
      </w:pPr>
      <w:r>
        <w:rPr>
          <w:rFonts w:ascii="Arial" w:hAnsi="Arial" w:cs="Arial"/>
          <w:szCs w:val="24"/>
        </w:rPr>
        <w:t>Evaluar</w:t>
      </w:r>
      <w:r w:rsidR="008B1CE0" w:rsidRPr="00275AE9">
        <w:rPr>
          <w:rFonts w:ascii="Arial" w:hAnsi="Arial" w:cs="Arial"/>
          <w:szCs w:val="24"/>
        </w:rPr>
        <w:t xml:space="preserve"> las solicitudes de distribución </w:t>
      </w:r>
      <w:r>
        <w:rPr>
          <w:rFonts w:ascii="Arial" w:hAnsi="Arial" w:cs="Arial"/>
          <w:szCs w:val="24"/>
        </w:rPr>
        <w:t>para las</w:t>
      </w:r>
      <w:r w:rsidR="008B1CE0" w:rsidRPr="00275AE9">
        <w:rPr>
          <w:rFonts w:ascii="Arial" w:hAnsi="Arial" w:cs="Arial"/>
          <w:szCs w:val="24"/>
        </w:rPr>
        <w:t xml:space="preserve"> Subcuenta</w:t>
      </w:r>
      <w:r>
        <w:rPr>
          <w:rFonts w:ascii="Arial" w:hAnsi="Arial" w:cs="Arial"/>
          <w:szCs w:val="24"/>
        </w:rPr>
        <w:t>s del FONAM</w:t>
      </w:r>
      <w:r w:rsidR="006805AC" w:rsidRPr="00275AE9">
        <w:rPr>
          <w:rFonts w:ascii="Arial" w:hAnsi="Arial" w:cs="Arial"/>
          <w:szCs w:val="24"/>
        </w:rPr>
        <w:t xml:space="preserve"> y</w:t>
      </w:r>
      <w:r w:rsidR="00A9734D" w:rsidRPr="00275AE9">
        <w:rPr>
          <w:rFonts w:ascii="Arial" w:hAnsi="Arial" w:cs="Arial"/>
          <w:szCs w:val="24"/>
        </w:rPr>
        <w:t xml:space="preserve"> la línea de </w:t>
      </w:r>
      <w:r w:rsidR="009409AB">
        <w:rPr>
          <w:rFonts w:ascii="Arial" w:hAnsi="Arial" w:cs="Arial"/>
          <w:szCs w:val="24"/>
        </w:rPr>
        <w:t>recursos</w:t>
      </w:r>
      <w:r w:rsidR="00A9734D" w:rsidRPr="00275AE9">
        <w:rPr>
          <w:rFonts w:ascii="Arial" w:hAnsi="Arial" w:cs="Arial"/>
          <w:szCs w:val="24"/>
        </w:rPr>
        <w:t xml:space="preserve"> para proyectos de inversión ambiental.</w:t>
      </w:r>
    </w:p>
    <w:p w14:paraId="75A3E449" w14:textId="1971DA26" w:rsidR="008B1CE0" w:rsidRPr="00275AE9" w:rsidRDefault="008B1CE0" w:rsidP="007101E7">
      <w:pPr>
        <w:pStyle w:val="NormalWeb"/>
        <w:numPr>
          <w:ilvl w:val="0"/>
          <w:numId w:val="29"/>
        </w:numPr>
        <w:spacing w:before="0" w:after="0" w:line="360" w:lineRule="auto"/>
        <w:jc w:val="both"/>
        <w:rPr>
          <w:rFonts w:ascii="Arial" w:hAnsi="Arial" w:cs="Arial"/>
          <w:szCs w:val="24"/>
        </w:rPr>
      </w:pPr>
      <w:r w:rsidRPr="00275AE9">
        <w:rPr>
          <w:rFonts w:ascii="Arial" w:hAnsi="Arial" w:cs="Arial"/>
          <w:szCs w:val="24"/>
        </w:rPr>
        <w:t>Realizar el seguimiento</w:t>
      </w:r>
      <w:r w:rsidR="00662D55">
        <w:rPr>
          <w:rFonts w:ascii="Arial" w:hAnsi="Arial" w:cs="Arial"/>
          <w:szCs w:val="24"/>
        </w:rPr>
        <w:t xml:space="preserve"> </w:t>
      </w:r>
      <w:r w:rsidRPr="00275AE9">
        <w:rPr>
          <w:rFonts w:ascii="Arial" w:hAnsi="Arial" w:cs="Arial"/>
          <w:szCs w:val="24"/>
        </w:rPr>
        <w:t>periódico a la ejecución física y financiera de los recursos asignados</w:t>
      </w:r>
      <w:r w:rsidR="00F02AD2" w:rsidRPr="00275AE9">
        <w:rPr>
          <w:rFonts w:ascii="Arial" w:hAnsi="Arial" w:cs="Arial"/>
          <w:szCs w:val="24"/>
        </w:rPr>
        <w:t xml:space="preserve"> por el FONAM</w:t>
      </w:r>
      <w:r w:rsidRPr="00275AE9">
        <w:rPr>
          <w:rFonts w:ascii="Arial" w:hAnsi="Arial" w:cs="Arial"/>
          <w:szCs w:val="24"/>
        </w:rPr>
        <w:t xml:space="preserve"> </w:t>
      </w:r>
      <w:r w:rsidR="00F02AD2" w:rsidRPr="00275AE9">
        <w:rPr>
          <w:rFonts w:ascii="Arial" w:hAnsi="Arial" w:cs="Arial"/>
          <w:szCs w:val="24"/>
        </w:rPr>
        <w:t xml:space="preserve">con el apoyo de las diferentes dependencias del </w:t>
      </w:r>
      <w:r w:rsidR="00280C34" w:rsidRPr="00275AE9">
        <w:rPr>
          <w:rFonts w:ascii="Arial" w:hAnsi="Arial" w:cs="Arial"/>
          <w:szCs w:val="24"/>
        </w:rPr>
        <w:t>Ministerio,</w:t>
      </w:r>
      <w:r w:rsidR="00280C34">
        <w:rPr>
          <w:rFonts w:ascii="Arial" w:hAnsi="Arial" w:cs="Arial"/>
          <w:szCs w:val="24"/>
        </w:rPr>
        <w:t xml:space="preserve"> conforme a los mecanismos establecidos por el Comité de Administración y Dirección del FONAM y </w:t>
      </w:r>
      <w:r w:rsidR="00F02AD2" w:rsidRPr="00275AE9">
        <w:rPr>
          <w:rFonts w:ascii="Arial" w:hAnsi="Arial" w:cs="Arial"/>
          <w:szCs w:val="24"/>
        </w:rPr>
        <w:t>el reglamento operativo.</w:t>
      </w:r>
    </w:p>
    <w:p w14:paraId="20C28456" w14:textId="3F9274E1" w:rsidR="00EB20AC" w:rsidRPr="00275AE9" w:rsidRDefault="008B1CE0" w:rsidP="007101E7">
      <w:pPr>
        <w:pStyle w:val="NormalWeb"/>
        <w:numPr>
          <w:ilvl w:val="0"/>
          <w:numId w:val="29"/>
        </w:numPr>
        <w:spacing w:before="0" w:after="0" w:line="360" w:lineRule="auto"/>
        <w:jc w:val="both"/>
        <w:rPr>
          <w:rFonts w:ascii="Arial" w:hAnsi="Arial" w:cs="Arial"/>
          <w:szCs w:val="24"/>
        </w:rPr>
      </w:pPr>
      <w:r w:rsidRPr="00275AE9">
        <w:rPr>
          <w:rFonts w:ascii="Arial" w:hAnsi="Arial" w:cs="Arial"/>
          <w:szCs w:val="24"/>
        </w:rPr>
        <w:t xml:space="preserve">Prestar apoyo administrativo al </w:t>
      </w:r>
      <w:r w:rsidR="00B61B50" w:rsidRPr="00275AE9">
        <w:rPr>
          <w:rFonts w:ascii="Arial" w:hAnsi="Arial" w:cs="Arial"/>
          <w:szCs w:val="24"/>
        </w:rPr>
        <w:t xml:space="preserve">Comité de Administración y Dirección del Fondo Nacional Ambiental </w:t>
      </w:r>
      <w:r w:rsidRPr="00275AE9">
        <w:rPr>
          <w:rFonts w:ascii="Arial" w:hAnsi="Arial" w:cs="Arial"/>
          <w:szCs w:val="24"/>
        </w:rPr>
        <w:t>para el cumplimiento de sus funciones.</w:t>
      </w:r>
    </w:p>
    <w:p w14:paraId="46442B30" w14:textId="47AB9E65" w:rsidR="00EE74B6" w:rsidRPr="00275AE9" w:rsidRDefault="008B1CE0" w:rsidP="007101E7">
      <w:pPr>
        <w:pStyle w:val="NormalWeb"/>
        <w:numPr>
          <w:ilvl w:val="0"/>
          <w:numId w:val="29"/>
        </w:numPr>
        <w:spacing w:before="0" w:after="0" w:line="360" w:lineRule="auto"/>
        <w:jc w:val="both"/>
        <w:rPr>
          <w:rFonts w:ascii="Arial" w:hAnsi="Arial" w:cs="Arial"/>
          <w:szCs w:val="24"/>
        </w:rPr>
      </w:pPr>
      <w:r w:rsidRPr="00275AE9">
        <w:rPr>
          <w:rFonts w:ascii="Arial" w:hAnsi="Arial" w:cs="Arial"/>
          <w:szCs w:val="24"/>
        </w:rPr>
        <w:t xml:space="preserve">Las demás que le sean asignadas por el comité y por la normatividad </w:t>
      </w:r>
      <w:r w:rsidR="00534705" w:rsidRPr="00275AE9">
        <w:rPr>
          <w:rFonts w:ascii="Arial" w:hAnsi="Arial" w:cs="Arial"/>
          <w:szCs w:val="24"/>
        </w:rPr>
        <w:t>que rige</w:t>
      </w:r>
      <w:r w:rsidRPr="00275AE9">
        <w:rPr>
          <w:rFonts w:ascii="Arial" w:hAnsi="Arial" w:cs="Arial"/>
          <w:szCs w:val="24"/>
        </w:rPr>
        <w:t xml:space="preserve"> la materia.</w:t>
      </w:r>
    </w:p>
    <w:p w14:paraId="0C64662A" w14:textId="77777777" w:rsidR="0083483E" w:rsidRPr="00275AE9" w:rsidRDefault="0083483E" w:rsidP="007101E7">
      <w:pPr>
        <w:pStyle w:val="NormalWeb"/>
        <w:spacing w:before="0" w:after="0" w:line="360" w:lineRule="auto"/>
        <w:jc w:val="both"/>
        <w:rPr>
          <w:rFonts w:ascii="Arial" w:hAnsi="Arial" w:cs="Arial"/>
          <w:szCs w:val="24"/>
        </w:rPr>
      </w:pPr>
    </w:p>
    <w:p w14:paraId="02B017C1" w14:textId="54FF3DF1" w:rsidR="0083483E" w:rsidRPr="00275AE9" w:rsidRDefault="007F1D53" w:rsidP="007101E7">
      <w:pPr>
        <w:pStyle w:val="NormalWeb"/>
        <w:spacing w:before="0" w:after="0" w:line="360" w:lineRule="auto"/>
        <w:jc w:val="both"/>
        <w:rPr>
          <w:rFonts w:ascii="Arial" w:hAnsi="Arial" w:cs="Arial"/>
          <w:szCs w:val="24"/>
        </w:rPr>
      </w:pPr>
      <w:r w:rsidRPr="00275AE9">
        <w:rPr>
          <w:rFonts w:ascii="Arial" w:hAnsi="Arial" w:cs="Arial"/>
          <w:b/>
          <w:szCs w:val="24"/>
        </w:rPr>
        <w:t>ARTICULO 2.2.9.4.1</w:t>
      </w:r>
      <w:r w:rsidR="006904D1" w:rsidRPr="00275AE9">
        <w:rPr>
          <w:rFonts w:ascii="Arial" w:hAnsi="Arial" w:cs="Arial"/>
          <w:b/>
          <w:szCs w:val="24"/>
        </w:rPr>
        <w:t>.</w:t>
      </w:r>
      <w:r w:rsidR="008516DB" w:rsidRPr="00275AE9">
        <w:rPr>
          <w:rFonts w:ascii="Arial" w:hAnsi="Arial" w:cs="Arial"/>
          <w:b/>
          <w:szCs w:val="24"/>
        </w:rPr>
        <w:t>6</w:t>
      </w:r>
      <w:r w:rsidR="0083483E" w:rsidRPr="00275AE9">
        <w:rPr>
          <w:rFonts w:ascii="Arial" w:hAnsi="Arial" w:cs="Arial"/>
          <w:b/>
          <w:szCs w:val="24"/>
        </w:rPr>
        <w:t xml:space="preserve">. </w:t>
      </w:r>
      <w:r w:rsidR="0083483E" w:rsidRPr="00275AE9">
        <w:rPr>
          <w:rFonts w:ascii="Arial" w:hAnsi="Arial" w:cs="Arial"/>
          <w:b/>
          <w:i/>
          <w:szCs w:val="24"/>
        </w:rPr>
        <w:t>Reglamento Operativo</w:t>
      </w:r>
      <w:r w:rsidR="0083483E" w:rsidRPr="00275AE9">
        <w:rPr>
          <w:rFonts w:ascii="Arial" w:hAnsi="Arial" w:cs="Arial"/>
          <w:szCs w:val="24"/>
        </w:rPr>
        <w:t>. El desarrollo de las operaciones a cargo del Fondo Nacional Ambiental se sujetará a las disposiciones del reglamento operativo que adopt</w:t>
      </w:r>
      <w:r w:rsidR="004152C6" w:rsidRPr="00275AE9">
        <w:rPr>
          <w:rFonts w:ascii="Arial" w:hAnsi="Arial" w:cs="Arial"/>
          <w:szCs w:val="24"/>
        </w:rPr>
        <w:t>e</w:t>
      </w:r>
      <w:r w:rsidR="0083483E" w:rsidRPr="00275AE9">
        <w:rPr>
          <w:rFonts w:ascii="Arial" w:hAnsi="Arial" w:cs="Arial"/>
          <w:szCs w:val="24"/>
        </w:rPr>
        <w:t xml:space="preserve"> el Comité de Administración y Dirección del </w:t>
      </w:r>
      <w:r w:rsidR="00534705" w:rsidRPr="00275AE9">
        <w:rPr>
          <w:rFonts w:ascii="Arial" w:hAnsi="Arial" w:cs="Arial"/>
          <w:szCs w:val="24"/>
        </w:rPr>
        <w:t>FONAM</w:t>
      </w:r>
      <w:r w:rsidR="00C535D7" w:rsidRPr="00275AE9">
        <w:rPr>
          <w:rFonts w:ascii="Arial" w:hAnsi="Arial" w:cs="Arial"/>
          <w:szCs w:val="24"/>
        </w:rPr>
        <w:t>.</w:t>
      </w:r>
    </w:p>
    <w:p w14:paraId="05EC760C" w14:textId="77777777" w:rsidR="0083483E" w:rsidRPr="00275AE9" w:rsidRDefault="0083483E" w:rsidP="007101E7">
      <w:pPr>
        <w:pStyle w:val="NormalWeb"/>
        <w:spacing w:before="0" w:after="0" w:line="360" w:lineRule="auto"/>
        <w:jc w:val="both"/>
        <w:rPr>
          <w:rFonts w:ascii="Arial" w:hAnsi="Arial" w:cs="Arial"/>
          <w:szCs w:val="24"/>
        </w:rPr>
      </w:pPr>
    </w:p>
    <w:p w14:paraId="6AF6B193" w14:textId="5C10C80E" w:rsidR="00CE39CF" w:rsidRDefault="000304CA" w:rsidP="007101E7">
      <w:pPr>
        <w:spacing w:line="360" w:lineRule="auto"/>
        <w:jc w:val="both"/>
        <w:rPr>
          <w:rFonts w:ascii="Arial" w:hAnsi="Arial" w:cs="Arial"/>
          <w:szCs w:val="24"/>
        </w:rPr>
      </w:pPr>
      <w:r w:rsidRPr="00275AE9">
        <w:rPr>
          <w:rFonts w:ascii="Arial" w:hAnsi="Arial" w:cs="Arial"/>
          <w:b/>
          <w:szCs w:val="24"/>
        </w:rPr>
        <w:t>ARTICULO 2.2.9.4.1.</w:t>
      </w:r>
      <w:r w:rsidR="008516DB" w:rsidRPr="00275AE9">
        <w:rPr>
          <w:rFonts w:ascii="Arial" w:hAnsi="Arial" w:cs="Arial"/>
          <w:b/>
          <w:szCs w:val="24"/>
        </w:rPr>
        <w:t>7</w:t>
      </w:r>
      <w:r w:rsidRPr="00275AE9">
        <w:rPr>
          <w:rFonts w:ascii="Arial" w:hAnsi="Arial" w:cs="Arial"/>
          <w:b/>
          <w:szCs w:val="24"/>
        </w:rPr>
        <w:t xml:space="preserve">. </w:t>
      </w:r>
      <w:r w:rsidRPr="00275AE9">
        <w:rPr>
          <w:rFonts w:ascii="Arial" w:hAnsi="Arial" w:cs="Arial"/>
          <w:b/>
          <w:bCs/>
          <w:i/>
          <w:szCs w:val="24"/>
        </w:rPr>
        <w:t>Ordenación del Gasto</w:t>
      </w:r>
      <w:r w:rsidRPr="00275AE9">
        <w:rPr>
          <w:rFonts w:ascii="Arial" w:hAnsi="Arial" w:cs="Arial"/>
          <w:szCs w:val="24"/>
        </w:rPr>
        <w:t>.</w:t>
      </w:r>
      <w:r w:rsidR="0088629C" w:rsidRPr="00275AE9">
        <w:rPr>
          <w:rFonts w:ascii="Arial" w:hAnsi="Arial" w:cs="Arial"/>
          <w:szCs w:val="24"/>
        </w:rPr>
        <w:t xml:space="preserve"> </w:t>
      </w:r>
      <w:r w:rsidR="00136C74">
        <w:rPr>
          <w:rFonts w:ascii="Arial" w:hAnsi="Arial" w:cs="Arial"/>
          <w:szCs w:val="24"/>
        </w:rPr>
        <w:t>Conforme a los numerales 1,</w:t>
      </w:r>
      <w:r w:rsidR="00CD4AF5">
        <w:rPr>
          <w:rFonts w:ascii="Arial" w:hAnsi="Arial" w:cs="Arial"/>
          <w:szCs w:val="24"/>
        </w:rPr>
        <w:t xml:space="preserve"> </w:t>
      </w:r>
      <w:r w:rsidR="00136C74">
        <w:rPr>
          <w:rFonts w:ascii="Arial" w:hAnsi="Arial" w:cs="Arial"/>
          <w:szCs w:val="24"/>
        </w:rPr>
        <w:t>2 y 3 del Artículo 246 de la ley 1753</w:t>
      </w:r>
      <w:r w:rsidR="006E7614">
        <w:rPr>
          <w:rFonts w:ascii="Arial" w:hAnsi="Arial" w:cs="Arial"/>
          <w:szCs w:val="24"/>
        </w:rPr>
        <w:t xml:space="preserve"> de 2015</w:t>
      </w:r>
      <w:r w:rsidR="00136C74">
        <w:rPr>
          <w:rFonts w:ascii="Arial" w:hAnsi="Arial" w:cs="Arial"/>
          <w:szCs w:val="24"/>
        </w:rPr>
        <w:t>, la fu</w:t>
      </w:r>
      <w:r w:rsidR="006E7614">
        <w:rPr>
          <w:rFonts w:ascii="Arial" w:hAnsi="Arial" w:cs="Arial"/>
          <w:szCs w:val="24"/>
        </w:rPr>
        <w:t>nción de ordenación del gasto será de</w:t>
      </w:r>
      <w:r w:rsidR="00136C74">
        <w:rPr>
          <w:rFonts w:ascii="Arial" w:hAnsi="Arial" w:cs="Arial"/>
          <w:szCs w:val="24"/>
        </w:rPr>
        <w:t xml:space="preserve"> la siguiente manera:</w:t>
      </w:r>
    </w:p>
    <w:p w14:paraId="6A8493B6" w14:textId="77777777" w:rsidR="00136C74" w:rsidRDefault="00136C74" w:rsidP="007101E7">
      <w:pPr>
        <w:spacing w:line="360" w:lineRule="auto"/>
        <w:jc w:val="both"/>
        <w:rPr>
          <w:rFonts w:ascii="Arial" w:hAnsi="Arial" w:cs="Arial"/>
          <w:szCs w:val="24"/>
        </w:rPr>
      </w:pPr>
    </w:p>
    <w:p w14:paraId="2566ED46" w14:textId="48B23E70" w:rsidR="00136C74" w:rsidRPr="00A46D50" w:rsidRDefault="00136C74" w:rsidP="00C631C0">
      <w:pPr>
        <w:pStyle w:val="Default"/>
        <w:numPr>
          <w:ilvl w:val="0"/>
          <w:numId w:val="32"/>
        </w:numPr>
        <w:spacing w:line="360" w:lineRule="auto"/>
        <w:jc w:val="both"/>
        <w:rPr>
          <w:rFonts w:ascii="Arial" w:hAnsi="Arial" w:cs="Arial"/>
          <w:color w:val="auto"/>
        </w:rPr>
      </w:pPr>
      <w:r w:rsidRPr="00A46D50">
        <w:rPr>
          <w:rFonts w:ascii="Arial" w:hAnsi="Arial" w:cs="Arial"/>
          <w:color w:val="auto"/>
        </w:rPr>
        <w:t>El Director de Parques Nacionales Naturales de Colombia tendrá la funció</w:t>
      </w:r>
      <w:r w:rsidR="000F7F9A">
        <w:rPr>
          <w:rFonts w:ascii="Arial" w:hAnsi="Arial" w:cs="Arial"/>
          <w:color w:val="auto"/>
        </w:rPr>
        <w:t>n de ordenador del gasto de la s</w:t>
      </w:r>
      <w:r w:rsidRPr="00A46D50">
        <w:rPr>
          <w:rFonts w:ascii="Arial" w:hAnsi="Arial" w:cs="Arial"/>
          <w:color w:val="auto"/>
        </w:rPr>
        <w:t xml:space="preserve">ubcuenta para el manejo separado de los recursos presupuestales que se asignen a la administración y manejo del Sistema de Parques Nacionales. </w:t>
      </w:r>
    </w:p>
    <w:p w14:paraId="18B1A867" w14:textId="77777777" w:rsidR="00136C74" w:rsidRPr="00136C74" w:rsidRDefault="00136C74" w:rsidP="00136C74">
      <w:pPr>
        <w:autoSpaceDE w:val="0"/>
        <w:autoSpaceDN w:val="0"/>
        <w:adjustRightInd w:val="0"/>
        <w:spacing w:line="360" w:lineRule="auto"/>
        <w:rPr>
          <w:rFonts w:ascii="Arial" w:hAnsi="Arial" w:cs="Arial"/>
          <w:szCs w:val="24"/>
          <w:highlight w:val="yellow"/>
        </w:rPr>
      </w:pPr>
    </w:p>
    <w:p w14:paraId="6EF90CD2" w14:textId="057A1587" w:rsidR="00136C74" w:rsidRPr="00A46D50" w:rsidRDefault="000F7F9A" w:rsidP="00136C74">
      <w:pPr>
        <w:pStyle w:val="Default"/>
        <w:numPr>
          <w:ilvl w:val="0"/>
          <w:numId w:val="32"/>
        </w:numPr>
        <w:spacing w:line="360" w:lineRule="auto"/>
        <w:jc w:val="both"/>
        <w:rPr>
          <w:rFonts w:ascii="Arial" w:hAnsi="Arial" w:cs="Arial"/>
          <w:color w:val="auto"/>
        </w:rPr>
      </w:pPr>
      <w:r>
        <w:rPr>
          <w:rFonts w:ascii="Arial" w:hAnsi="Arial" w:cs="Arial"/>
          <w:color w:val="auto"/>
        </w:rPr>
        <w:t>El Director de la Autoridad Nacional de Licencias Ambientales – ANLA tendrá la función de ordenador</w:t>
      </w:r>
      <w:r w:rsidR="00136C74" w:rsidRPr="00A46D50">
        <w:rPr>
          <w:rFonts w:ascii="Arial" w:hAnsi="Arial" w:cs="Arial"/>
          <w:color w:val="auto"/>
        </w:rPr>
        <w:t xml:space="preserve"> del gasto de la subcuenta para el manejo separado de los recursos presupuestales que se asignen a la Autoridad Nac</w:t>
      </w:r>
      <w:r>
        <w:rPr>
          <w:rFonts w:ascii="Arial" w:hAnsi="Arial" w:cs="Arial"/>
          <w:color w:val="auto"/>
        </w:rPr>
        <w:t xml:space="preserve">ional de Licencias Ambientales - </w:t>
      </w:r>
      <w:r w:rsidR="00136C74" w:rsidRPr="00A46D50">
        <w:rPr>
          <w:rFonts w:ascii="Arial" w:hAnsi="Arial" w:cs="Arial"/>
          <w:color w:val="auto"/>
        </w:rPr>
        <w:t xml:space="preserve">ANLA </w:t>
      </w:r>
    </w:p>
    <w:p w14:paraId="339D64BA" w14:textId="77777777" w:rsidR="00136C74" w:rsidRPr="00136C74" w:rsidRDefault="00136C74" w:rsidP="00136C74">
      <w:pPr>
        <w:pStyle w:val="Default"/>
        <w:spacing w:line="360" w:lineRule="auto"/>
        <w:jc w:val="both"/>
        <w:rPr>
          <w:rFonts w:ascii="Arial" w:hAnsi="Arial" w:cs="Arial"/>
          <w:color w:val="auto"/>
          <w:highlight w:val="yellow"/>
        </w:rPr>
      </w:pPr>
    </w:p>
    <w:p w14:paraId="5C64513C" w14:textId="4CB0F0AE" w:rsidR="00136C74" w:rsidRPr="00A46D50" w:rsidRDefault="00136C74" w:rsidP="00136C74">
      <w:pPr>
        <w:pStyle w:val="Default"/>
        <w:numPr>
          <w:ilvl w:val="0"/>
          <w:numId w:val="32"/>
        </w:numPr>
        <w:spacing w:line="360" w:lineRule="auto"/>
        <w:rPr>
          <w:rFonts w:ascii="Arial" w:hAnsi="Arial" w:cs="Arial"/>
          <w:color w:val="auto"/>
        </w:rPr>
      </w:pPr>
      <w:r w:rsidRPr="00A46D50">
        <w:rPr>
          <w:rFonts w:ascii="Arial" w:hAnsi="Arial" w:cs="Arial"/>
          <w:color w:val="auto"/>
        </w:rPr>
        <w:lastRenderedPageBreak/>
        <w:t xml:space="preserve">El Ministro de Ambiente y Desarrollo Sostenible será el ordenador del gasto de la subcuenta para el manejo separado de los ingresos que obtenga el Ministerio de Ambiente y Desarrollo Sostenible. </w:t>
      </w:r>
    </w:p>
    <w:p w14:paraId="008DE8BA" w14:textId="77777777" w:rsidR="00EE74B6" w:rsidRPr="00275AE9" w:rsidRDefault="00EE74B6" w:rsidP="007101E7">
      <w:pPr>
        <w:pStyle w:val="NormalWeb"/>
        <w:spacing w:before="0" w:after="0" w:line="360" w:lineRule="auto"/>
        <w:jc w:val="both"/>
        <w:rPr>
          <w:rFonts w:ascii="Arial" w:hAnsi="Arial" w:cs="Arial"/>
          <w:szCs w:val="24"/>
        </w:rPr>
      </w:pPr>
    </w:p>
    <w:p w14:paraId="5F25D127" w14:textId="106F0B1D" w:rsidR="00EE74B6" w:rsidRPr="00275AE9" w:rsidRDefault="007F1D53" w:rsidP="007101E7">
      <w:pPr>
        <w:pStyle w:val="NormalWeb"/>
        <w:spacing w:before="0" w:after="0" w:line="360" w:lineRule="auto"/>
        <w:jc w:val="both"/>
        <w:rPr>
          <w:rFonts w:ascii="Arial" w:hAnsi="Arial" w:cs="Arial"/>
          <w:szCs w:val="24"/>
        </w:rPr>
      </w:pPr>
      <w:r w:rsidRPr="00275AE9">
        <w:rPr>
          <w:rFonts w:ascii="Arial" w:hAnsi="Arial" w:cs="Arial"/>
          <w:b/>
          <w:bCs/>
          <w:szCs w:val="24"/>
        </w:rPr>
        <w:t>ARTÍCULO 2.2.9.4.1</w:t>
      </w:r>
      <w:r w:rsidR="006904D1" w:rsidRPr="00275AE9">
        <w:rPr>
          <w:rFonts w:ascii="Arial" w:hAnsi="Arial" w:cs="Arial"/>
          <w:b/>
          <w:bCs/>
          <w:szCs w:val="24"/>
        </w:rPr>
        <w:t>.</w:t>
      </w:r>
      <w:r w:rsidR="008516DB" w:rsidRPr="00275AE9">
        <w:rPr>
          <w:rFonts w:ascii="Arial" w:hAnsi="Arial" w:cs="Arial"/>
          <w:b/>
          <w:bCs/>
          <w:szCs w:val="24"/>
        </w:rPr>
        <w:t>8</w:t>
      </w:r>
      <w:r w:rsidR="00EE74B6" w:rsidRPr="00275AE9">
        <w:rPr>
          <w:rFonts w:ascii="Arial" w:hAnsi="Arial" w:cs="Arial"/>
          <w:b/>
          <w:bCs/>
          <w:szCs w:val="24"/>
        </w:rPr>
        <w:t xml:space="preserve">. </w:t>
      </w:r>
      <w:r w:rsidR="00EE74B6" w:rsidRPr="00275AE9">
        <w:rPr>
          <w:rFonts w:ascii="Arial" w:hAnsi="Arial" w:cs="Arial"/>
          <w:b/>
          <w:i/>
          <w:iCs/>
          <w:szCs w:val="24"/>
        </w:rPr>
        <w:t xml:space="preserve">Líneas y fuentes de financiación del </w:t>
      </w:r>
      <w:r w:rsidR="00515D56" w:rsidRPr="00275AE9">
        <w:rPr>
          <w:rFonts w:ascii="Arial" w:hAnsi="Arial" w:cs="Arial"/>
          <w:b/>
          <w:i/>
          <w:iCs/>
          <w:szCs w:val="24"/>
        </w:rPr>
        <w:t>FONAM</w:t>
      </w:r>
      <w:r w:rsidR="00EE74B6" w:rsidRPr="00275AE9">
        <w:rPr>
          <w:rFonts w:ascii="Arial" w:hAnsi="Arial" w:cs="Arial"/>
          <w:iCs/>
          <w:szCs w:val="24"/>
        </w:rPr>
        <w:t>.</w:t>
      </w:r>
      <w:r w:rsidR="00EE74B6" w:rsidRPr="00275AE9">
        <w:rPr>
          <w:rFonts w:ascii="Arial" w:hAnsi="Arial" w:cs="Arial"/>
          <w:szCs w:val="24"/>
        </w:rPr>
        <w:t xml:space="preserve"> Para cumplir con sus objetivos, la cuenta del </w:t>
      </w:r>
      <w:r w:rsidR="00515D56" w:rsidRPr="00275AE9">
        <w:rPr>
          <w:rFonts w:ascii="Arial" w:hAnsi="Arial" w:cs="Arial"/>
          <w:szCs w:val="24"/>
        </w:rPr>
        <w:t xml:space="preserve">FONAM </w:t>
      </w:r>
      <w:r w:rsidR="00EE74B6" w:rsidRPr="00275AE9">
        <w:rPr>
          <w:rFonts w:ascii="Arial" w:hAnsi="Arial" w:cs="Arial"/>
          <w:szCs w:val="24"/>
        </w:rPr>
        <w:t>dispone de dos líneas de financiación:</w:t>
      </w:r>
    </w:p>
    <w:p w14:paraId="48D5BE1A" w14:textId="77777777" w:rsidR="00EE74B6" w:rsidRPr="00275AE9" w:rsidRDefault="00EE74B6" w:rsidP="007101E7">
      <w:pPr>
        <w:pStyle w:val="NormalWeb"/>
        <w:spacing w:before="0" w:after="0" w:line="360" w:lineRule="auto"/>
        <w:jc w:val="both"/>
        <w:rPr>
          <w:rFonts w:ascii="Arial" w:hAnsi="Arial" w:cs="Arial"/>
          <w:szCs w:val="24"/>
        </w:rPr>
      </w:pPr>
    </w:p>
    <w:p w14:paraId="7CF1CA32" w14:textId="43F804E5" w:rsidR="00A96B03" w:rsidRPr="000F7F9A" w:rsidRDefault="00A96B03" w:rsidP="00A96B03">
      <w:pPr>
        <w:pStyle w:val="NormalWeb"/>
        <w:numPr>
          <w:ilvl w:val="0"/>
          <w:numId w:val="22"/>
        </w:numPr>
        <w:spacing w:before="0" w:after="0" w:line="360" w:lineRule="auto"/>
        <w:jc w:val="both"/>
        <w:rPr>
          <w:rFonts w:ascii="Arial" w:hAnsi="Arial" w:cs="Arial"/>
          <w:szCs w:val="24"/>
        </w:rPr>
      </w:pPr>
      <w:r w:rsidRPr="000F7F9A">
        <w:rPr>
          <w:rFonts w:ascii="Arial" w:hAnsi="Arial" w:cs="Arial"/>
          <w:b/>
          <w:szCs w:val="24"/>
        </w:rPr>
        <w:t>Ingresos con destinación específica</w:t>
      </w:r>
      <w:r w:rsidRPr="000F7F9A">
        <w:rPr>
          <w:rFonts w:ascii="Arial" w:hAnsi="Arial" w:cs="Arial"/>
          <w:szCs w:val="24"/>
        </w:rPr>
        <w:t>. Corresponden a los recursos provenientes de la prestación de los bienes y servicios por parte del Sistema de Parques Nacionales Naturales, la Autoridad Nacional de Licencias Ambientales y el Ministerio de Ambiente y Desarrollo Sostenible, y que se manejan de forma separada a través de las Subcuentas Especiales del Fondo Nacional Ambiental.</w:t>
      </w:r>
    </w:p>
    <w:p w14:paraId="2E4E5449" w14:textId="77777777" w:rsidR="00515D56" w:rsidRPr="00275AE9" w:rsidRDefault="00515D56" w:rsidP="007101E7">
      <w:pPr>
        <w:spacing w:line="360" w:lineRule="auto"/>
        <w:ind w:left="360"/>
        <w:jc w:val="both"/>
        <w:rPr>
          <w:rFonts w:ascii="Arial" w:hAnsi="Arial" w:cs="Arial"/>
          <w:szCs w:val="24"/>
        </w:rPr>
      </w:pPr>
    </w:p>
    <w:p w14:paraId="60C086AF" w14:textId="529D765F" w:rsidR="00A96B03" w:rsidRDefault="00A96B03" w:rsidP="00A96B03">
      <w:pPr>
        <w:pStyle w:val="Prrafodelista"/>
        <w:numPr>
          <w:ilvl w:val="0"/>
          <w:numId w:val="22"/>
        </w:numPr>
        <w:spacing w:line="360" w:lineRule="auto"/>
        <w:jc w:val="both"/>
        <w:rPr>
          <w:rFonts w:ascii="Arial" w:eastAsia="Times New Roman" w:hAnsi="Arial" w:cs="Arial"/>
          <w:sz w:val="24"/>
          <w:szCs w:val="24"/>
          <w:lang w:val="es-ES" w:eastAsia="es-ES"/>
        </w:rPr>
      </w:pPr>
      <w:r w:rsidRPr="008A3564">
        <w:rPr>
          <w:rFonts w:ascii="Arial" w:eastAsia="Times New Roman" w:hAnsi="Arial" w:cs="Arial"/>
          <w:b/>
          <w:sz w:val="24"/>
          <w:szCs w:val="24"/>
          <w:lang w:val="es-ES" w:eastAsia="es-ES"/>
        </w:rPr>
        <w:t>Recursos para proyectos de inversión ambiental</w:t>
      </w:r>
      <w:r w:rsidRPr="008A3564">
        <w:rPr>
          <w:rFonts w:ascii="Arial" w:hAnsi="Arial" w:cs="Arial"/>
          <w:szCs w:val="24"/>
        </w:rPr>
        <w:t xml:space="preserve">. </w:t>
      </w:r>
      <w:r w:rsidRPr="008A3564">
        <w:rPr>
          <w:rFonts w:ascii="Arial" w:eastAsia="Times New Roman" w:hAnsi="Arial" w:cs="Arial"/>
          <w:sz w:val="24"/>
          <w:szCs w:val="24"/>
          <w:lang w:val="es-ES" w:eastAsia="es-ES"/>
        </w:rPr>
        <w:t xml:space="preserve">Aquellos recursos aportados por la Nación destinados a Proyectos de Inversión Ambiental provenientes entre otros, </w:t>
      </w:r>
      <w:r w:rsidR="00635F8E" w:rsidRPr="008A3564">
        <w:rPr>
          <w:rFonts w:ascii="Arial" w:eastAsia="Times New Roman" w:hAnsi="Arial" w:cs="Arial"/>
          <w:sz w:val="24"/>
          <w:szCs w:val="24"/>
          <w:lang w:val="es-ES" w:eastAsia="es-ES"/>
        </w:rPr>
        <w:t xml:space="preserve">del aporte del Presupuesto Nacional, </w:t>
      </w:r>
      <w:r w:rsidRPr="008A3564">
        <w:rPr>
          <w:rFonts w:ascii="Arial" w:eastAsia="Times New Roman" w:hAnsi="Arial" w:cs="Arial"/>
          <w:sz w:val="24"/>
          <w:szCs w:val="24"/>
          <w:lang w:val="es-ES" w:eastAsia="es-ES"/>
        </w:rPr>
        <w:t>del Crédito Externo, Donación y/o Cooperación, que se utilizan a la financiación o cofinanciación de proyectos de apoyo a la implementación de las políticas, programas o planes ambientales del país</w:t>
      </w:r>
      <w:del w:id="1" w:author="Hector Abel Castellanos Perez" w:date="2017-03-16T13:55:00Z">
        <w:r w:rsidRPr="008A3564" w:rsidDel="00471DB5">
          <w:rPr>
            <w:rFonts w:ascii="Arial" w:eastAsia="Times New Roman" w:hAnsi="Arial" w:cs="Arial"/>
            <w:sz w:val="24"/>
            <w:szCs w:val="24"/>
            <w:lang w:val="es-ES" w:eastAsia="es-ES"/>
          </w:rPr>
          <w:delText>,</w:delText>
        </w:r>
      </w:del>
      <w:r w:rsidRPr="008A3564">
        <w:rPr>
          <w:rFonts w:ascii="Arial" w:eastAsia="Times New Roman" w:hAnsi="Arial" w:cs="Arial"/>
          <w:sz w:val="24"/>
          <w:szCs w:val="24"/>
          <w:lang w:val="es-ES" w:eastAsia="es-ES"/>
        </w:rPr>
        <w:t xml:space="preserve"> que sean presentados </w:t>
      </w:r>
      <w:r w:rsidR="00852269" w:rsidRPr="008A3564">
        <w:rPr>
          <w:rFonts w:ascii="Arial" w:eastAsia="Times New Roman" w:hAnsi="Arial" w:cs="Arial"/>
          <w:sz w:val="24"/>
          <w:szCs w:val="24"/>
          <w:lang w:val="es-ES" w:eastAsia="es-ES"/>
        </w:rPr>
        <w:t>por</w:t>
      </w:r>
      <w:r w:rsidRPr="008A3564">
        <w:rPr>
          <w:rFonts w:ascii="Arial" w:eastAsia="Times New Roman" w:hAnsi="Arial" w:cs="Arial"/>
          <w:sz w:val="24"/>
          <w:szCs w:val="24"/>
          <w:lang w:val="es-ES" w:eastAsia="es-ES"/>
        </w:rPr>
        <w:t xml:space="preserve"> las Autoridades Ambientales y conforme a las condiciones de negociación pactadas y lo establecido en el presente Decreto y el Reglamento Operativo</w:t>
      </w:r>
      <w:r w:rsidRPr="008E5549">
        <w:rPr>
          <w:rFonts w:ascii="Arial" w:eastAsia="Times New Roman" w:hAnsi="Arial" w:cs="Arial"/>
          <w:sz w:val="24"/>
          <w:szCs w:val="24"/>
          <w:lang w:val="es-ES" w:eastAsia="es-ES"/>
        </w:rPr>
        <w:t>.</w:t>
      </w:r>
    </w:p>
    <w:p w14:paraId="72DAD215" w14:textId="77777777" w:rsidR="000F7F9A" w:rsidRPr="000F7F9A" w:rsidRDefault="000F7F9A" w:rsidP="000F7F9A">
      <w:pPr>
        <w:spacing w:line="360" w:lineRule="auto"/>
        <w:jc w:val="both"/>
        <w:rPr>
          <w:rFonts w:ascii="Arial" w:hAnsi="Arial" w:cs="Arial"/>
          <w:szCs w:val="24"/>
        </w:rPr>
      </w:pPr>
    </w:p>
    <w:p w14:paraId="1348DBCF" w14:textId="3E97CEBC" w:rsidR="00A96B03" w:rsidRPr="002B1C84" w:rsidRDefault="00A96B03" w:rsidP="00A96B03">
      <w:pPr>
        <w:spacing w:line="360" w:lineRule="auto"/>
        <w:jc w:val="both"/>
        <w:rPr>
          <w:rFonts w:ascii="Arial" w:hAnsi="Arial" w:cs="Arial"/>
          <w:szCs w:val="24"/>
        </w:rPr>
      </w:pPr>
      <w:r w:rsidRPr="002B1C84">
        <w:rPr>
          <w:rFonts w:ascii="Arial" w:hAnsi="Arial" w:cs="Arial"/>
          <w:b/>
          <w:szCs w:val="24"/>
        </w:rPr>
        <w:t>Parágrafo 1</w:t>
      </w:r>
      <w:r w:rsidR="006E7614" w:rsidRPr="002B1C84">
        <w:rPr>
          <w:rFonts w:ascii="Arial" w:hAnsi="Arial" w:cs="Arial"/>
          <w:szCs w:val="24"/>
        </w:rPr>
        <w:t>. Los</w:t>
      </w:r>
      <w:r w:rsidRPr="002B1C84">
        <w:rPr>
          <w:rFonts w:ascii="Arial" w:hAnsi="Arial" w:cs="Arial"/>
          <w:szCs w:val="24"/>
        </w:rPr>
        <w:t xml:space="preserve"> excedentes, rendimientos financieros y diferencial cambiario </w:t>
      </w:r>
      <w:r w:rsidR="006E7614" w:rsidRPr="002B1C84">
        <w:rPr>
          <w:rFonts w:ascii="Arial" w:hAnsi="Arial" w:cs="Arial"/>
          <w:szCs w:val="24"/>
        </w:rPr>
        <w:t>que se generen, formará</w:t>
      </w:r>
      <w:r w:rsidRPr="002B1C84">
        <w:rPr>
          <w:rFonts w:ascii="Arial" w:hAnsi="Arial" w:cs="Arial"/>
          <w:szCs w:val="24"/>
        </w:rPr>
        <w:t>n parte de los recursos de la línea y fue</w:t>
      </w:r>
      <w:r w:rsidR="00165C74" w:rsidRPr="002B1C84">
        <w:rPr>
          <w:rFonts w:ascii="Arial" w:hAnsi="Arial" w:cs="Arial"/>
          <w:szCs w:val="24"/>
        </w:rPr>
        <w:t>nte de financiación donde se originen.</w:t>
      </w:r>
    </w:p>
    <w:p w14:paraId="3798900B" w14:textId="77777777" w:rsidR="000F7F9A" w:rsidRPr="00A96B03" w:rsidRDefault="000F7F9A" w:rsidP="00A96B03">
      <w:pPr>
        <w:spacing w:line="360" w:lineRule="auto"/>
        <w:jc w:val="both"/>
        <w:rPr>
          <w:rFonts w:ascii="Arial" w:hAnsi="Arial" w:cs="Arial"/>
          <w:szCs w:val="24"/>
        </w:rPr>
      </w:pPr>
    </w:p>
    <w:p w14:paraId="464F5C6D" w14:textId="2CA86DFB" w:rsidR="0005563B" w:rsidRPr="00275AE9" w:rsidRDefault="0005563B" w:rsidP="007101E7">
      <w:pPr>
        <w:pStyle w:val="NormalWeb"/>
        <w:spacing w:before="0" w:after="0" w:line="360" w:lineRule="auto"/>
        <w:jc w:val="both"/>
        <w:rPr>
          <w:rFonts w:ascii="Arial" w:hAnsi="Arial" w:cs="Arial"/>
          <w:szCs w:val="24"/>
        </w:rPr>
      </w:pPr>
      <w:r w:rsidRPr="00275AE9">
        <w:rPr>
          <w:rFonts w:ascii="Arial" w:hAnsi="Arial" w:cs="Arial"/>
          <w:b/>
          <w:szCs w:val="24"/>
        </w:rPr>
        <w:t xml:space="preserve">Parágrafo </w:t>
      </w:r>
      <w:r w:rsidR="00A96B03">
        <w:rPr>
          <w:rFonts w:ascii="Arial" w:hAnsi="Arial" w:cs="Arial"/>
          <w:b/>
          <w:szCs w:val="24"/>
        </w:rPr>
        <w:t>2</w:t>
      </w:r>
      <w:r w:rsidRPr="00275AE9">
        <w:rPr>
          <w:rFonts w:ascii="Arial" w:hAnsi="Arial" w:cs="Arial"/>
          <w:szCs w:val="24"/>
        </w:rPr>
        <w:t xml:space="preserve">. Conforme al Parágrafo 2 del </w:t>
      </w:r>
      <w:r w:rsidR="00400085">
        <w:rPr>
          <w:rFonts w:ascii="Arial" w:hAnsi="Arial" w:cs="Arial"/>
          <w:szCs w:val="24"/>
        </w:rPr>
        <w:t>artículo 90 de la ley 99 de 1993</w:t>
      </w:r>
      <w:r w:rsidRPr="00275AE9">
        <w:rPr>
          <w:rFonts w:ascii="Arial" w:hAnsi="Arial" w:cs="Arial"/>
          <w:szCs w:val="24"/>
        </w:rPr>
        <w:t>, no más del 20% de los recursos del Fondo Nacional Ambiental</w:t>
      </w:r>
      <w:r w:rsidR="00D0692D">
        <w:rPr>
          <w:rFonts w:ascii="Arial" w:hAnsi="Arial" w:cs="Arial"/>
          <w:szCs w:val="24"/>
        </w:rPr>
        <w:t xml:space="preserve">, </w:t>
      </w:r>
      <w:r w:rsidR="00D0692D">
        <w:rPr>
          <w:rFonts w:ascii="Arial" w:hAnsi="Arial" w:cs="Arial"/>
        </w:rPr>
        <w:t>distintos a los que se hace referencia el artículo 91 de la mencionada Ley,</w:t>
      </w:r>
      <w:r w:rsidRPr="00275AE9">
        <w:rPr>
          <w:rFonts w:ascii="Arial" w:hAnsi="Arial" w:cs="Arial"/>
          <w:szCs w:val="24"/>
        </w:rPr>
        <w:t xml:space="preserve"> correspondientes a la apropiación pres</w:t>
      </w:r>
      <w:r w:rsidR="00400085">
        <w:rPr>
          <w:rFonts w:ascii="Arial" w:hAnsi="Arial" w:cs="Arial"/>
          <w:szCs w:val="24"/>
        </w:rPr>
        <w:t>upuestal disponible de los</w:t>
      </w:r>
      <w:r w:rsidRPr="00275AE9">
        <w:rPr>
          <w:rFonts w:ascii="Arial" w:hAnsi="Arial" w:cs="Arial"/>
          <w:szCs w:val="24"/>
        </w:rPr>
        <w:t xml:space="preserve"> </w:t>
      </w:r>
      <w:r w:rsidR="00400085">
        <w:rPr>
          <w:rFonts w:ascii="Arial" w:hAnsi="Arial" w:cs="Arial"/>
          <w:szCs w:val="24"/>
        </w:rPr>
        <w:t>r</w:t>
      </w:r>
      <w:r w:rsidR="00165C74" w:rsidRPr="00400085">
        <w:rPr>
          <w:rFonts w:ascii="Arial" w:hAnsi="Arial" w:cs="Arial"/>
          <w:szCs w:val="24"/>
        </w:rPr>
        <w:t>ecursos para proyectos de inversión ambiental</w:t>
      </w:r>
      <w:r w:rsidR="00400085">
        <w:rPr>
          <w:rFonts w:ascii="Arial" w:hAnsi="Arial" w:cs="Arial"/>
          <w:szCs w:val="24"/>
        </w:rPr>
        <w:t>, se destinará</w:t>
      </w:r>
      <w:r w:rsidRPr="00275AE9">
        <w:rPr>
          <w:rFonts w:ascii="Arial" w:hAnsi="Arial" w:cs="Arial"/>
          <w:szCs w:val="24"/>
        </w:rPr>
        <w:t xml:space="preserve">n </w:t>
      </w:r>
      <w:r w:rsidR="008B73E7" w:rsidRPr="00275AE9">
        <w:rPr>
          <w:rFonts w:ascii="Arial" w:hAnsi="Arial" w:cs="Arial"/>
          <w:szCs w:val="24"/>
        </w:rPr>
        <w:t xml:space="preserve">a la financiación de proyectos </w:t>
      </w:r>
      <w:r w:rsidRPr="00275AE9">
        <w:rPr>
          <w:rFonts w:ascii="Arial" w:hAnsi="Arial" w:cs="Arial"/>
          <w:szCs w:val="24"/>
        </w:rPr>
        <w:t xml:space="preserve">en el área de jurisdicción de las diez (10) Corporaciones Autónomas </w:t>
      </w:r>
      <w:r w:rsidR="00165C74">
        <w:rPr>
          <w:rFonts w:ascii="Arial" w:hAnsi="Arial" w:cs="Arial"/>
          <w:szCs w:val="24"/>
        </w:rPr>
        <w:t xml:space="preserve">Regionales </w:t>
      </w:r>
      <w:r w:rsidRPr="00275AE9">
        <w:rPr>
          <w:rFonts w:ascii="Arial" w:hAnsi="Arial" w:cs="Arial"/>
          <w:szCs w:val="24"/>
        </w:rPr>
        <w:t>de mayores ingresos totales en la vigencia anterior</w:t>
      </w:r>
      <w:r w:rsidR="00852269">
        <w:rPr>
          <w:rFonts w:ascii="Arial" w:hAnsi="Arial" w:cs="Arial"/>
          <w:szCs w:val="24"/>
        </w:rPr>
        <w:t xml:space="preserve"> para lo cual deberán cumplir con los requisitos que establezca la </w:t>
      </w:r>
      <w:r w:rsidR="00852269">
        <w:rPr>
          <w:rFonts w:ascii="Arial" w:hAnsi="Arial" w:cs="Arial"/>
          <w:szCs w:val="24"/>
        </w:rPr>
        <w:lastRenderedPageBreak/>
        <w:t>presentación de proyectos para inversión ambiental conforme al Reglamento Operativo.</w:t>
      </w:r>
    </w:p>
    <w:p w14:paraId="6D999BE2" w14:textId="77777777" w:rsidR="0005563B" w:rsidRPr="00275AE9" w:rsidRDefault="0005563B" w:rsidP="007101E7">
      <w:pPr>
        <w:pStyle w:val="NormalWeb"/>
        <w:spacing w:before="0" w:after="0" w:line="360" w:lineRule="auto"/>
        <w:jc w:val="both"/>
        <w:rPr>
          <w:rFonts w:ascii="Arial" w:hAnsi="Arial" w:cs="Arial"/>
          <w:szCs w:val="24"/>
        </w:rPr>
      </w:pPr>
    </w:p>
    <w:p w14:paraId="38FE2896" w14:textId="48065689" w:rsidR="0005563B" w:rsidRPr="00275AE9" w:rsidRDefault="0005563B" w:rsidP="007101E7">
      <w:pPr>
        <w:pStyle w:val="NormalWeb"/>
        <w:spacing w:before="0" w:after="0" w:line="360" w:lineRule="auto"/>
        <w:jc w:val="both"/>
        <w:rPr>
          <w:rFonts w:ascii="Arial" w:hAnsi="Arial" w:cs="Arial"/>
          <w:szCs w:val="24"/>
        </w:rPr>
      </w:pPr>
      <w:r w:rsidRPr="00275AE9">
        <w:rPr>
          <w:rFonts w:ascii="Arial" w:hAnsi="Arial" w:cs="Arial"/>
          <w:b/>
          <w:szCs w:val="24"/>
        </w:rPr>
        <w:t xml:space="preserve">Parágrafo </w:t>
      </w:r>
      <w:r w:rsidR="00A96B03">
        <w:rPr>
          <w:rFonts w:ascii="Arial" w:hAnsi="Arial" w:cs="Arial"/>
          <w:b/>
          <w:szCs w:val="24"/>
        </w:rPr>
        <w:t>3</w:t>
      </w:r>
      <w:r w:rsidRPr="00275AE9">
        <w:rPr>
          <w:rFonts w:ascii="Arial" w:hAnsi="Arial" w:cs="Arial"/>
          <w:szCs w:val="24"/>
        </w:rPr>
        <w:t xml:space="preserve">. La distribución de recursos </w:t>
      </w:r>
      <w:r w:rsidR="00400085" w:rsidRPr="00400085">
        <w:rPr>
          <w:rFonts w:ascii="Arial" w:hAnsi="Arial" w:cs="Arial"/>
          <w:szCs w:val="24"/>
        </w:rPr>
        <w:t>para</w:t>
      </w:r>
      <w:r w:rsidR="00400085">
        <w:rPr>
          <w:rFonts w:ascii="Arial" w:hAnsi="Arial" w:cs="Arial"/>
          <w:szCs w:val="24"/>
        </w:rPr>
        <w:t xml:space="preserve"> los</w:t>
      </w:r>
      <w:r w:rsidR="00400085" w:rsidRPr="00400085">
        <w:rPr>
          <w:rFonts w:ascii="Arial" w:hAnsi="Arial" w:cs="Arial"/>
          <w:szCs w:val="24"/>
        </w:rPr>
        <w:t xml:space="preserve"> proyectos de inversión ambiental</w:t>
      </w:r>
      <w:r w:rsidR="00F62736" w:rsidRPr="00275AE9" w:rsidDel="00F62736">
        <w:rPr>
          <w:rFonts w:ascii="Arial" w:hAnsi="Arial" w:cs="Arial"/>
          <w:szCs w:val="24"/>
        </w:rPr>
        <w:t xml:space="preserve"> </w:t>
      </w:r>
      <w:r w:rsidRPr="00275AE9">
        <w:rPr>
          <w:rFonts w:ascii="Arial" w:hAnsi="Arial" w:cs="Arial"/>
          <w:szCs w:val="24"/>
        </w:rPr>
        <w:t xml:space="preserve">se realizará hasta el agotamiento de la apropiación presupuestal disponible libre de </w:t>
      </w:r>
      <w:r w:rsidR="00E86385">
        <w:rPr>
          <w:rFonts w:ascii="Arial" w:hAnsi="Arial" w:cs="Arial"/>
          <w:szCs w:val="24"/>
        </w:rPr>
        <w:t>afectación.</w:t>
      </w:r>
    </w:p>
    <w:p w14:paraId="0CB5EF82" w14:textId="77777777" w:rsidR="002E5BB8" w:rsidRPr="00275AE9" w:rsidRDefault="002E5BB8" w:rsidP="007101E7">
      <w:pPr>
        <w:pStyle w:val="NormalWeb"/>
        <w:spacing w:before="0" w:after="0" w:line="360" w:lineRule="auto"/>
        <w:jc w:val="both"/>
        <w:rPr>
          <w:rFonts w:ascii="Arial" w:hAnsi="Arial" w:cs="Arial"/>
          <w:szCs w:val="24"/>
        </w:rPr>
      </w:pPr>
    </w:p>
    <w:p w14:paraId="3AB211E3" w14:textId="2449641D" w:rsidR="002E5BB8" w:rsidRDefault="002E5BB8" w:rsidP="007101E7">
      <w:pPr>
        <w:pStyle w:val="NormalWeb"/>
        <w:spacing w:before="0" w:after="0" w:line="360" w:lineRule="auto"/>
        <w:jc w:val="both"/>
        <w:rPr>
          <w:rFonts w:ascii="Arial" w:eastAsiaTheme="minorEastAsia" w:hAnsi="Arial" w:cs="Arial"/>
          <w:szCs w:val="24"/>
          <w:lang w:val="es-ES_tradnl"/>
        </w:rPr>
      </w:pPr>
      <w:r w:rsidRPr="00275AE9">
        <w:rPr>
          <w:rFonts w:ascii="Arial" w:hAnsi="Arial" w:cs="Arial"/>
          <w:b/>
          <w:szCs w:val="24"/>
        </w:rPr>
        <w:t xml:space="preserve">Parágrafo </w:t>
      </w:r>
      <w:r w:rsidR="00A96B03">
        <w:rPr>
          <w:rFonts w:ascii="Arial" w:hAnsi="Arial" w:cs="Arial"/>
          <w:b/>
          <w:szCs w:val="24"/>
        </w:rPr>
        <w:t>4</w:t>
      </w:r>
      <w:r w:rsidRPr="00275AE9">
        <w:rPr>
          <w:rFonts w:ascii="Arial" w:hAnsi="Arial" w:cs="Arial"/>
          <w:szCs w:val="24"/>
        </w:rPr>
        <w:t xml:space="preserve">. </w:t>
      </w:r>
      <w:r w:rsidR="002E2FB6">
        <w:rPr>
          <w:rFonts w:ascii="Arial" w:eastAsiaTheme="minorEastAsia" w:hAnsi="Arial" w:cs="Arial"/>
          <w:szCs w:val="24"/>
          <w:lang w:val="es-ES_tradnl"/>
        </w:rPr>
        <w:t>E</w:t>
      </w:r>
      <w:r w:rsidRPr="00275AE9">
        <w:rPr>
          <w:rFonts w:ascii="Arial" w:eastAsiaTheme="minorEastAsia" w:hAnsi="Arial" w:cs="Arial"/>
          <w:szCs w:val="24"/>
          <w:lang w:val="es-ES_tradnl"/>
        </w:rPr>
        <w:t>l FONAM seguirá transfiriendo para cada vigencia los recursos necesarios para el funcionamiento de la Autoridad Nacional de Licencias Ambientales</w:t>
      </w:r>
      <w:r w:rsidR="00400085">
        <w:rPr>
          <w:rFonts w:ascii="Arial" w:eastAsiaTheme="minorEastAsia" w:hAnsi="Arial" w:cs="Arial"/>
          <w:szCs w:val="24"/>
          <w:lang w:val="es-ES_tradnl"/>
        </w:rPr>
        <w:t>,</w:t>
      </w:r>
      <w:r w:rsidRPr="00275AE9">
        <w:rPr>
          <w:rFonts w:ascii="Arial" w:eastAsiaTheme="minorEastAsia" w:hAnsi="Arial" w:cs="Arial"/>
          <w:szCs w:val="24"/>
          <w:lang w:val="es-ES_tradnl"/>
        </w:rPr>
        <w:t xml:space="preserve">  que serán equivalentes al valor que se apropie en el Presupuesto General de la Nación de</w:t>
      </w:r>
      <w:r w:rsidR="00400085">
        <w:rPr>
          <w:rFonts w:ascii="Arial" w:eastAsiaTheme="minorEastAsia" w:hAnsi="Arial" w:cs="Arial"/>
          <w:szCs w:val="24"/>
          <w:lang w:val="es-ES_tradnl"/>
        </w:rPr>
        <w:t xml:space="preserve"> conformidad al artículo 4 del D</w:t>
      </w:r>
      <w:r w:rsidRPr="00275AE9">
        <w:rPr>
          <w:rFonts w:ascii="Arial" w:eastAsiaTheme="minorEastAsia" w:hAnsi="Arial" w:cs="Arial"/>
          <w:szCs w:val="24"/>
          <w:lang w:val="es-ES_tradnl"/>
        </w:rPr>
        <w:t>ecreto</w:t>
      </w:r>
      <w:r w:rsidR="00400085">
        <w:rPr>
          <w:rFonts w:ascii="Arial" w:eastAsiaTheme="minorEastAsia" w:hAnsi="Arial" w:cs="Arial"/>
          <w:szCs w:val="24"/>
          <w:lang w:val="es-ES_tradnl"/>
        </w:rPr>
        <w:t xml:space="preserve"> - Ley</w:t>
      </w:r>
      <w:r w:rsidRPr="00275AE9">
        <w:rPr>
          <w:rFonts w:ascii="Arial" w:eastAsiaTheme="minorEastAsia" w:hAnsi="Arial" w:cs="Arial"/>
          <w:szCs w:val="24"/>
          <w:lang w:val="es-ES_tradnl"/>
        </w:rPr>
        <w:t xml:space="preserve"> 3573 de 2011</w:t>
      </w:r>
      <w:r w:rsidR="00400085">
        <w:rPr>
          <w:rFonts w:ascii="Arial" w:eastAsiaTheme="minorEastAsia" w:hAnsi="Arial" w:cs="Arial"/>
          <w:szCs w:val="24"/>
          <w:lang w:val="es-ES_tradnl"/>
        </w:rPr>
        <w:t>.</w:t>
      </w:r>
    </w:p>
    <w:p w14:paraId="61AD1AED" w14:textId="77777777" w:rsidR="007D5850" w:rsidRDefault="007D5850" w:rsidP="007101E7">
      <w:pPr>
        <w:pStyle w:val="NormalWeb"/>
        <w:spacing w:before="0" w:after="0" w:line="360" w:lineRule="auto"/>
        <w:jc w:val="both"/>
        <w:rPr>
          <w:rFonts w:ascii="Arial" w:eastAsiaTheme="minorEastAsia" w:hAnsi="Arial" w:cs="Arial"/>
          <w:szCs w:val="24"/>
          <w:lang w:val="es-ES_tradnl"/>
        </w:rPr>
      </w:pPr>
    </w:p>
    <w:p w14:paraId="109FCE57" w14:textId="04524AF9" w:rsidR="007D5850" w:rsidRPr="00275AE9" w:rsidRDefault="007D5850" w:rsidP="007D5850">
      <w:pPr>
        <w:autoSpaceDE w:val="0"/>
        <w:autoSpaceDN w:val="0"/>
        <w:adjustRightInd w:val="0"/>
        <w:spacing w:line="360" w:lineRule="auto"/>
        <w:jc w:val="both"/>
        <w:rPr>
          <w:rFonts w:ascii="Arial" w:hAnsi="Arial" w:cs="Arial"/>
          <w:szCs w:val="24"/>
        </w:rPr>
      </w:pPr>
      <w:r w:rsidRPr="00DC0F85">
        <w:rPr>
          <w:rFonts w:ascii="Arial" w:hAnsi="Arial" w:cs="Arial"/>
          <w:b/>
          <w:szCs w:val="24"/>
        </w:rPr>
        <w:t>Parágrafo</w:t>
      </w:r>
      <w:r>
        <w:rPr>
          <w:rFonts w:ascii="Arial" w:hAnsi="Arial" w:cs="Arial"/>
          <w:b/>
          <w:szCs w:val="24"/>
        </w:rPr>
        <w:t xml:space="preserve"> 5</w:t>
      </w:r>
      <w:r w:rsidRPr="00DC0F85">
        <w:rPr>
          <w:rFonts w:ascii="Arial" w:hAnsi="Arial" w:cs="Arial"/>
          <w:szCs w:val="24"/>
        </w:rPr>
        <w:t xml:space="preserve">. </w:t>
      </w:r>
      <w:r w:rsidRPr="00E6539A">
        <w:rPr>
          <w:rFonts w:ascii="Arial" w:hAnsi="Arial" w:cs="Arial"/>
          <w:szCs w:val="24"/>
        </w:rPr>
        <w:t>Los recursos que lleguen a incorporarse</w:t>
      </w:r>
      <w:r w:rsidR="00852269">
        <w:rPr>
          <w:rFonts w:ascii="Arial" w:hAnsi="Arial" w:cs="Arial"/>
          <w:szCs w:val="24"/>
        </w:rPr>
        <w:t xml:space="preserve"> </w:t>
      </w:r>
      <w:r w:rsidRPr="00E6539A">
        <w:rPr>
          <w:rFonts w:ascii="Arial" w:hAnsi="Arial" w:cs="Arial"/>
          <w:szCs w:val="24"/>
        </w:rPr>
        <w:t xml:space="preserve">al Fondo Nacional Ambiental </w:t>
      </w:r>
      <w:r w:rsidR="00C631C0">
        <w:rPr>
          <w:rFonts w:ascii="Arial" w:hAnsi="Arial" w:cs="Arial"/>
          <w:szCs w:val="24"/>
        </w:rPr>
        <w:t xml:space="preserve">por </w:t>
      </w:r>
      <w:r w:rsidR="00055DF5">
        <w:rPr>
          <w:rFonts w:ascii="Arial" w:hAnsi="Arial" w:cs="Arial"/>
          <w:szCs w:val="24"/>
        </w:rPr>
        <w:t>mandato legal</w:t>
      </w:r>
      <w:r w:rsidR="00C631C0">
        <w:rPr>
          <w:rFonts w:ascii="Arial" w:hAnsi="Arial" w:cs="Arial"/>
          <w:szCs w:val="24"/>
        </w:rPr>
        <w:t>,</w:t>
      </w:r>
      <w:r w:rsidR="00C631C0" w:rsidRPr="00E6539A">
        <w:rPr>
          <w:rFonts w:ascii="Arial" w:hAnsi="Arial" w:cs="Arial"/>
          <w:szCs w:val="24"/>
        </w:rPr>
        <w:t xml:space="preserve"> </w:t>
      </w:r>
      <w:r w:rsidRPr="00E6539A">
        <w:rPr>
          <w:rFonts w:ascii="Arial" w:hAnsi="Arial" w:cs="Arial"/>
          <w:szCs w:val="24"/>
        </w:rPr>
        <w:t>serán destinados para financiar planes, programas y proyectos de inversión ambiental, excepto aquellos</w:t>
      </w:r>
      <w:r w:rsidR="00D673F9">
        <w:rPr>
          <w:rFonts w:ascii="Arial" w:hAnsi="Arial" w:cs="Arial"/>
          <w:szCs w:val="24"/>
        </w:rPr>
        <w:t xml:space="preserve"> recursos</w:t>
      </w:r>
      <w:r w:rsidRPr="00E6539A">
        <w:rPr>
          <w:rFonts w:ascii="Arial" w:hAnsi="Arial" w:cs="Arial"/>
          <w:szCs w:val="24"/>
        </w:rPr>
        <w:t xml:space="preserve"> que se incorporen con destinación específica </w:t>
      </w:r>
      <w:r w:rsidR="00D673F9">
        <w:rPr>
          <w:rFonts w:ascii="Arial" w:hAnsi="Arial" w:cs="Arial"/>
          <w:szCs w:val="24"/>
        </w:rPr>
        <w:t>en</w:t>
      </w:r>
      <w:r w:rsidRPr="00E6539A">
        <w:rPr>
          <w:rFonts w:ascii="Arial" w:hAnsi="Arial" w:cs="Arial"/>
          <w:szCs w:val="24"/>
        </w:rPr>
        <w:t xml:space="preserve"> cada una de las subcuentas.</w:t>
      </w:r>
    </w:p>
    <w:p w14:paraId="6F6E9947" w14:textId="77777777" w:rsidR="00134621" w:rsidRPr="00275AE9" w:rsidRDefault="00134621" w:rsidP="007101E7">
      <w:pPr>
        <w:pStyle w:val="NormalWeb"/>
        <w:spacing w:before="0" w:after="0" w:line="360" w:lineRule="auto"/>
        <w:jc w:val="both"/>
        <w:rPr>
          <w:rFonts w:ascii="Arial" w:hAnsi="Arial" w:cs="Arial"/>
          <w:szCs w:val="24"/>
        </w:rPr>
      </w:pPr>
    </w:p>
    <w:p w14:paraId="555DE7EA" w14:textId="2DF52FC2" w:rsidR="00EE74B6" w:rsidRPr="00275AE9" w:rsidRDefault="007F1D53" w:rsidP="007101E7">
      <w:pPr>
        <w:pStyle w:val="CM114"/>
        <w:spacing w:line="360" w:lineRule="auto"/>
        <w:jc w:val="both"/>
      </w:pPr>
      <w:r w:rsidRPr="00275AE9">
        <w:rPr>
          <w:b/>
          <w:bCs/>
        </w:rPr>
        <w:t>ARTÍCULO 2.2.9.4.1</w:t>
      </w:r>
      <w:r w:rsidR="006904D1" w:rsidRPr="00275AE9">
        <w:rPr>
          <w:b/>
          <w:bCs/>
        </w:rPr>
        <w:t>.</w:t>
      </w:r>
      <w:r w:rsidR="008516DB" w:rsidRPr="00275AE9">
        <w:rPr>
          <w:b/>
          <w:bCs/>
        </w:rPr>
        <w:t>9</w:t>
      </w:r>
      <w:r w:rsidR="00EE74B6" w:rsidRPr="00275AE9">
        <w:rPr>
          <w:b/>
          <w:bCs/>
        </w:rPr>
        <w:t xml:space="preserve">. </w:t>
      </w:r>
      <w:r w:rsidR="00EE74B6" w:rsidRPr="00275AE9">
        <w:rPr>
          <w:b/>
        </w:rPr>
        <w:t>Subcuenta</w:t>
      </w:r>
      <w:r w:rsidR="008712E0">
        <w:rPr>
          <w:b/>
        </w:rPr>
        <w:t>s del Fondo Nacional Ambiental - FONAM</w:t>
      </w:r>
      <w:r w:rsidR="00EE74B6" w:rsidRPr="00275AE9">
        <w:rPr>
          <w:b/>
        </w:rPr>
        <w:t>.</w:t>
      </w:r>
      <w:r w:rsidR="00EE74B6" w:rsidRPr="00275AE9">
        <w:t xml:space="preserve"> El Fondo Nacional Ambiental (FONAM) tendrá </w:t>
      </w:r>
      <w:r w:rsidR="00C7420F" w:rsidRPr="00275AE9">
        <w:t>tres</w:t>
      </w:r>
      <w:r w:rsidR="00EE74B6" w:rsidRPr="00275AE9">
        <w:t xml:space="preserve"> subcuentas especiales</w:t>
      </w:r>
      <w:r w:rsidR="004E216B" w:rsidRPr="00275AE9">
        <w:t xml:space="preserve"> de la línea de recaudo y ejecución de los recursos con destinación </w:t>
      </w:r>
      <w:r w:rsidR="00FD34C5" w:rsidRPr="00275AE9">
        <w:t>específica</w:t>
      </w:r>
      <w:r w:rsidR="004E216B" w:rsidRPr="00275AE9">
        <w:t>.</w:t>
      </w:r>
      <w:r w:rsidR="00EE74B6" w:rsidRPr="00275AE9">
        <w:t xml:space="preserve"> </w:t>
      </w:r>
    </w:p>
    <w:p w14:paraId="1EF5308F" w14:textId="77777777" w:rsidR="00737933" w:rsidRPr="00275AE9" w:rsidRDefault="00737933" w:rsidP="007101E7">
      <w:pPr>
        <w:pStyle w:val="Default"/>
        <w:spacing w:line="360" w:lineRule="auto"/>
        <w:rPr>
          <w:rFonts w:ascii="Arial" w:hAnsi="Arial" w:cs="Arial"/>
          <w:color w:val="auto"/>
        </w:rPr>
      </w:pPr>
    </w:p>
    <w:p w14:paraId="0E96F1A6" w14:textId="77777777" w:rsidR="00EE74B6" w:rsidRPr="00275AE9" w:rsidRDefault="00EE74B6" w:rsidP="007101E7">
      <w:pPr>
        <w:pStyle w:val="Prrafodelista"/>
        <w:numPr>
          <w:ilvl w:val="0"/>
          <w:numId w:val="23"/>
        </w:numPr>
        <w:autoSpaceDE w:val="0"/>
        <w:autoSpaceDN w:val="0"/>
        <w:adjustRightInd w:val="0"/>
        <w:spacing w:after="0" w:line="360" w:lineRule="auto"/>
        <w:jc w:val="both"/>
        <w:rPr>
          <w:rFonts w:ascii="Arial" w:hAnsi="Arial" w:cs="Arial"/>
          <w:sz w:val="24"/>
          <w:szCs w:val="24"/>
        </w:rPr>
      </w:pPr>
      <w:r w:rsidRPr="00275AE9">
        <w:rPr>
          <w:rFonts w:ascii="Arial" w:hAnsi="Arial" w:cs="Arial"/>
          <w:b/>
          <w:sz w:val="24"/>
          <w:szCs w:val="24"/>
        </w:rPr>
        <w:t>Subcuenta para el manejo separado de los recursos presupuestales que se asignen a la administración y manejo del Sistema de Parques Nacionales</w:t>
      </w:r>
      <w:r w:rsidRPr="00275AE9">
        <w:rPr>
          <w:rFonts w:ascii="Arial" w:hAnsi="Arial" w:cs="Arial"/>
          <w:sz w:val="24"/>
          <w:szCs w:val="24"/>
        </w:rPr>
        <w:t xml:space="preserve">. Esta subcuenta estará integrada por los recursos provenientes de la administración y manejo de las áreas del Sistema de Parques Nacionales Naturales y del </w:t>
      </w:r>
      <w:r w:rsidR="00331BA6" w:rsidRPr="00275AE9">
        <w:rPr>
          <w:rFonts w:ascii="Arial" w:hAnsi="Arial" w:cs="Arial"/>
          <w:sz w:val="24"/>
          <w:szCs w:val="24"/>
        </w:rPr>
        <w:t>e</w:t>
      </w:r>
      <w:r w:rsidRPr="00275AE9">
        <w:rPr>
          <w:rFonts w:ascii="Arial" w:hAnsi="Arial" w:cs="Arial"/>
          <w:sz w:val="24"/>
          <w:szCs w:val="24"/>
        </w:rPr>
        <w:t xml:space="preserve">coturismo, así como del producto de las concesiones en dichas áreas. El Director de Parques Nacionales Naturales de Colombia tendrá la función de ordenador del gasto de esta subcuenta. </w:t>
      </w:r>
    </w:p>
    <w:p w14:paraId="2BA42C11" w14:textId="77777777" w:rsidR="00EE74B6" w:rsidRPr="00275AE9" w:rsidRDefault="00EE74B6" w:rsidP="007101E7">
      <w:pPr>
        <w:spacing w:line="360" w:lineRule="auto"/>
        <w:jc w:val="both"/>
        <w:rPr>
          <w:rFonts w:ascii="Arial" w:hAnsi="Arial" w:cs="Arial"/>
          <w:szCs w:val="24"/>
        </w:rPr>
      </w:pPr>
    </w:p>
    <w:p w14:paraId="543B51C1" w14:textId="523B334A" w:rsidR="00EE74B6" w:rsidRPr="00275AE9" w:rsidRDefault="00EE74B6" w:rsidP="007101E7">
      <w:pPr>
        <w:autoSpaceDE w:val="0"/>
        <w:autoSpaceDN w:val="0"/>
        <w:adjustRightInd w:val="0"/>
        <w:spacing w:line="360" w:lineRule="auto"/>
        <w:ind w:left="708" w:firstLine="27"/>
        <w:jc w:val="both"/>
        <w:rPr>
          <w:rFonts w:ascii="Arial" w:hAnsi="Arial" w:cs="Arial"/>
          <w:szCs w:val="24"/>
        </w:rPr>
      </w:pPr>
      <w:r w:rsidRPr="00275AE9">
        <w:rPr>
          <w:rFonts w:ascii="Arial" w:hAnsi="Arial" w:cs="Arial"/>
          <w:szCs w:val="24"/>
        </w:rPr>
        <w:t xml:space="preserve">Los recursos que integran esta subcuenta se destinarán a financiar los gastos </w:t>
      </w:r>
      <w:r w:rsidR="009E0D9F" w:rsidRPr="00275AE9">
        <w:rPr>
          <w:rFonts w:ascii="Arial" w:hAnsi="Arial" w:cs="Arial"/>
          <w:szCs w:val="24"/>
        </w:rPr>
        <w:t>requerid</w:t>
      </w:r>
      <w:r w:rsidR="00FF5385">
        <w:rPr>
          <w:rFonts w:ascii="Arial" w:hAnsi="Arial" w:cs="Arial"/>
          <w:szCs w:val="24"/>
        </w:rPr>
        <w:t>o</w:t>
      </w:r>
      <w:r w:rsidR="009E0D9F" w:rsidRPr="00275AE9">
        <w:rPr>
          <w:rFonts w:ascii="Arial" w:hAnsi="Arial" w:cs="Arial"/>
          <w:szCs w:val="24"/>
        </w:rPr>
        <w:t>s</w:t>
      </w:r>
      <w:r w:rsidRPr="00275AE9">
        <w:rPr>
          <w:rFonts w:ascii="Arial" w:hAnsi="Arial" w:cs="Arial"/>
          <w:szCs w:val="24"/>
        </w:rPr>
        <w:t xml:space="preserve"> para la administración y manejo de las áreas del Sistema de Parques Nacionales Naturales</w:t>
      </w:r>
      <w:r w:rsidR="00FF5385">
        <w:rPr>
          <w:rFonts w:ascii="Arial" w:hAnsi="Arial" w:cs="Arial"/>
          <w:szCs w:val="24"/>
        </w:rPr>
        <w:t xml:space="preserve"> y serán ejecutados mediante proyectos de inversión</w:t>
      </w:r>
    </w:p>
    <w:p w14:paraId="02BC4131" w14:textId="77777777" w:rsidR="00EE74B6" w:rsidRPr="00275AE9" w:rsidRDefault="00EE74B6" w:rsidP="007101E7">
      <w:pPr>
        <w:autoSpaceDE w:val="0"/>
        <w:autoSpaceDN w:val="0"/>
        <w:adjustRightInd w:val="0"/>
        <w:spacing w:line="360" w:lineRule="auto"/>
        <w:jc w:val="both"/>
        <w:rPr>
          <w:rFonts w:ascii="Arial" w:hAnsi="Arial" w:cs="Arial"/>
          <w:szCs w:val="24"/>
        </w:rPr>
      </w:pPr>
    </w:p>
    <w:p w14:paraId="0B1DB3BE" w14:textId="099594CF" w:rsidR="00EE74B6" w:rsidRPr="00275AE9" w:rsidRDefault="00EE74B6" w:rsidP="007101E7">
      <w:pPr>
        <w:pStyle w:val="Prrafodelista"/>
        <w:numPr>
          <w:ilvl w:val="0"/>
          <w:numId w:val="23"/>
        </w:numPr>
        <w:autoSpaceDE w:val="0"/>
        <w:autoSpaceDN w:val="0"/>
        <w:adjustRightInd w:val="0"/>
        <w:spacing w:after="0" w:line="360" w:lineRule="auto"/>
        <w:jc w:val="both"/>
        <w:rPr>
          <w:rFonts w:ascii="Arial" w:hAnsi="Arial" w:cs="Arial"/>
          <w:sz w:val="24"/>
          <w:szCs w:val="24"/>
        </w:rPr>
      </w:pPr>
      <w:r w:rsidRPr="00275AE9">
        <w:rPr>
          <w:rFonts w:ascii="Arial" w:hAnsi="Arial" w:cs="Arial"/>
          <w:b/>
          <w:sz w:val="24"/>
          <w:szCs w:val="24"/>
        </w:rPr>
        <w:t xml:space="preserve">Subcuenta para el manejo separado de los recursos presupuestales que se asignen a la Autoridad Nacional de Licencias Ambientales </w:t>
      </w:r>
      <w:r w:rsidRPr="00275AE9">
        <w:rPr>
          <w:rFonts w:ascii="Arial" w:hAnsi="Arial" w:cs="Arial"/>
          <w:b/>
          <w:sz w:val="24"/>
          <w:szCs w:val="24"/>
        </w:rPr>
        <w:lastRenderedPageBreak/>
        <w:t>(ANLA)</w:t>
      </w:r>
      <w:r w:rsidRPr="00275AE9">
        <w:rPr>
          <w:rFonts w:ascii="Arial" w:hAnsi="Arial" w:cs="Arial"/>
          <w:sz w:val="24"/>
          <w:szCs w:val="24"/>
        </w:rPr>
        <w:t>, constituida por los recursos provenientes del pago de los servicios de evaluación y seguimiento a las licencias, permisos, concesiones, autorizaciones y demás instrumentos de control y manejo ambiental de competencia de la ANLA, los recursos recaudados por concepto de los permisos de importación y exportación de especies de fauna y flora silvestres No C</w:t>
      </w:r>
      <w:r w:rsidR="006764D2">
        <w:rPr>
          <w:rFonts w:ascii="Arial" w:hAnsi="Arial" w:cs="Arial"/>
          <w:sz w:val="24"/>
          <w:szCs w:val="24"/>
        </w:rPr>
        <w:t>ITES</w:t>
      </w:r>
      <w:r w:rsidRPr="00275AE9">
        <w:rPr>
          <w:rFonts w:ascii="Arial" w:hAnsi="Arial" w:cs="Arial"/>
          <w:sz w:val="24"/>
          <w:szCs w:val="24"/>
        </w:rPr>
        <w:t xml:space="preserve">, la aplicación de multas y demás sanciones económicas impuestas por esta autoridad. La ordenación del gasto de esta subcuenta estará en cabeza del Director de la Autoridad Nacional de Licencias Ambientales. </w:t>
      </w:r>
    </w:p>
    <w:p w14:paraId="0D8549AF" w14:textId="77777777" w:rsidR="00EE74B6" w:rsidRPr="00275AE9" w:rsidRDefault="00EE74B6" w:rsidP="007101E7">
      <w:pPr>
        <w:pStyle w:val="Prrafodelista"/>
        <w:autoSpaceDE w:val="0"/>
        <w:autoSpaceDN w:val="0"/>
        <w:adjustRightInd w:val="0"/>
        <w:spacing w:after="0" w:line="360" w:lineRule="auto"/>
        <w:jc w:val="both"/>
        <w:rPr>
          <w:rFonts w:ascii="Arial" w:hAnsi="Arial" w:cs="Arial"/>
          <w:sz w:val="24"/>
          <w:szCs w:val="24"/>
        </w:rPr>
      </w:pPr>
    </w:p>
    <w:p w14:paraId="7B24FB0B" w14:textId="25BD12F8" w:rsidR="00102634" w:rsidRPr="00275AE9" w:rsidRDefault="008A3D67" w:rsidP="007101E7">
      <w:pPr>
        <w:spacing w:line="360" w:lineRule="auto"/>
        <w:ind w:left="708"/>
        <w:jc w:val="both"/>
        <w:rPr>
          <w:rFonts w:ascii="Arial" w:hAnsi="Arial" w:cs="Arial"/>
          <w:szCs w:val="24"/>
        </w:rPr>
      </w:pPr>
      <w:r w:rsidRPr="00275AE9">
        <w:rPr>
          <w:rFonts w:ascii="Arial" w:hAnsi="Arial" w:cs="Arial"/>
          <w:szCs w:val="24"/>
        </w:rPr>
        <w:t>La Autoridad Nacional de Licencias Ambientales - ANLA ejecutará los recursos de la subcuenta a su cargo.</w:t>
      </w:r>
    </w:p>
    <w:p w14:paraId="079D83DE" w14:textId="77777777" w:rsidR="008A3D67" w:rsidRPr="00275AE9" w:rsidRDefault="008A3D67" w:rsidP="007101E7">
      <w:pPr>
        <w:spacing w:line="360" w:lineRule="auto"/>
        <w:ind w:left="708"/>
        <w:jc w:val="both"/>
        <w:rPr>
          <w:rFonts w:ascii="Arial" w:hAnsi="Arial" w:cs="Arial"/>
          <w:szCs w:val="24"/>
        </w:rPr>
      </w:pPr>
    </w:p>
    <w:p w14:paraId="465A1B9E" w14:textId="44D9AB0A" w:rsidR="00FF5385" w:rsidRPr="00275AE9" w:rsidRDefault="00EE74B6" w:rsidP="00FF5385">
      <w:pPr>
        <w:autoSpaceDE w:val="0"/>
        <w:autoSpaceDN w:val="0"/>
        <w:adjustRightInd w:val="0"/>
        <w:spacing w:line="360" w:lineRule="auto"/>
        <w:ind w:left="708" w:firstLine="27"/>
        <w:jc w:val="both"/>
        <w:rPr>
          <w:rFonts w:ascii="Arial" w:hAnsi="Arial" w:cs="Arial"/>
          <w:szCs w:val="24"/>
        </w:rPr>
      </w:pPr>
      <w:r w:rsidRPr="00275AE9">
        <w:rPr>
          <w:rFonts w:ascii="Arial" w:hAnsi="Arial" w:cs="Arial"/>
          <w:szCs w:val="24"/>
        </w:rPr>
        <w:t>Los recursos que integran esta subcuenta se destinarán a financiar los gastos</w:t>
      </w:r>
      <w:r w:rsidR="00EB20AC" w:rsidRPr="00275AE9">
        <w:rPr>
          <w:rFonts w:ascii="Arial" w:hAnsi="Arial" w:cs="Arial"/>
          <w:szCs w:val="24"/>
        </w:rPr>
        <w:t xml:space="preserve"> </w:t>
      </w:r>
      <w:r w:rsidRPr="00275AE9">
        <w:rPr>
          <w:rFonts w:ascii="Arial" w:hAnsi="Arial" w:cs="Arial"/>
          <w:szCs w:val="24"/>
        </w:rPr>
        <w:t>requerid</w:t>
      </w:r>
      <w:r w:rsidR="00FF5385">
        <w:rPr>
          <w:rFonts w:ascii="Arial" w:hAnsi="Arial" w:cs="Arial"/>
          <w:szCs w:val="24"/>
        </w:rPr>
        <w:t>o</w:t>
      </w:r>
      <w:r w:rsidRPr="00275AE9">
        <w:rPr>
          <w:rFonts w:ascii="Arial" w:hAnsi="Arial" w:cs="Arial"/>
          <w:szCs w:val="24"/>
        </w:rPr>
        <w:t>s por la Autoridad Nacional de Licencias Ambientales – ANLA para el cumplimiento de su objeto y funciones establecidas en el Decreto</w:t>
      </w:r>
      <w:r w:rsidR="00304D7C" w:rsidRPr="00275AE9">
        <w:rPr>
          <w:rFonts w:ascii="Arial" w:hAnsi="Arial" w:cs="Arial"/>
          <w:szCs w:val="24"/>
        </w:rPr>
        <w:t xml:space="preserve"> Ley</w:t>
      </w:r>
      <w:r w:rsidRPr="00275AE9">
        <w:rPr>
          <w:rFonts w:ascii="Arial" w:hAnsi="Arial" w:cs="Arial"/>
          <w:szCs w:val="24"/>
        </w:rPr>
        <w:t xml:space="preserve"> 3573 de 2011</w:t>
      </w:r>
      <w:r w:rsidR="00304D7C" w:rsidRPr="00275AE9">
        <w:rPr>
          <w:rFonts w:ascii="Arial" w:hAnsi="Arial" w:cs="Arial"/>
          <w:szCs w:val="24"/>
        </w:rPr>
        <w:t>, o la norma que lo modifique o sustituya</w:t>
      </w:r>
      <w:r w:rsidR="00FF5385">
        <w:rPr>
          <w:rFonts w:ascii="Arial" w:hAnsi="Arial" w:cs="Arial"/>
          <w:szCs w:val="24"/>
        </w:rPr>
        <w:t xml:space="preserve"> y serán ejecutados mediante proyectos de inversión</w:t>
      </w:r>
      <w:r w:rsidR="00C405A2">
        <w:rPr>
          <w:rFonts w:ascii="Arial" w:hAnsi="Arial" w:cs="Arial"/>
          <w:szCs w:val="24"/>
        </w:rPr>
        <w:t>.</w:t>
      </w:r>
    </w:p>
    <w:p w14:paraId="4DA9C0D1" w14:textId="77777777" w:rsidR="00EE74B6" w:rsidRPr="00275AE9" w:rsidRDefault="00EE74B6" w:rsidP="00FF5385">
      <w:pPr>
        <w:spacing w:line="360" w:lineRule="auto"/>
        <w:ind w:left="708"/>
        <w:jc w:val="both"/>
        <w:rPr>
          <w:rFonts w:ascii="Arial" w:hAnsi="Arial" w:cs="Arial"/>
          <w:szCs w:val="24"/>
        </w:rPr>
      </w:pPr>
    </w:p>
    <w:p w14:paraId="0456E925" w14:textId="0C8AB8AF" w:rsidR="00EE74B6" w:rsidRPr="00275AE9" w:rsidRDefault="00EE74B6" w:rsidP="007101E7">
      <w:pPr>
        <w:pStyle w:val="Prrafodelista"/>
        <w:numPr>
          <w:ilvl w:val="0"/>
          <w:numId w:val="23"/>
        </w:numPr>
        <w:autoSpaceDE w:val="0"/>
        <w:autoSpaceDN w:val="0"/>
        <w:adjustRightInd w:val="0"/>
        <w:spacing w:after="0" w:line="360" w:lineRule="auto"/>
        <w:jc w:val="both"/>
        <w:rPr>
          <w:rFonts w:ascii="Arial" w:hAnsi="Arial" w:cs="Arial"/>
          <w:sz w:val="24"/>
          <w:szCs w:val="24"/>
        </w:rPr>
      </w:pPr>
      <w:r w:rsidRPr="00275AE9">
        <w:rPr>
          <w:rFonts w:ascii="Arial" w:hAnsi="Arial" w:cs="Arial"/>
          <w:b/>
          <w:sz w:val="24"/>
          <w:szCs w:val="24"/>
        </w:rPr>
        <w:t>Subcuenta para el manejo separado de los ingresos que obtenga el Ministerio de Ambiente y Desarrollo Sostenible</w:t>
      </w:r>
      <w:r w:rsidRPr="00275AE9">
        <w:rPr>
          <w:rFonts w:ascii="Arial" w:hAnsi="Arial" w:cs="Arial"/>
          <w:sz w:val="24"/>
          <w:szCs w:val="24"/>
        </w:rPr>
        <w:t>, constituida por los recursos provenientes de los permisos de importación y exportación de especies de fauna y flora silvestres establecidos en la Convención Internacional sobre Comercio de Especies Amenazadas de Fauna y Flora Silvestres C</w:t>
      </w:r>
      <w:r w:rsidR="002E2FB6">
        <w:rPr>
          <w:rFonts w:ascii="Arial" w:hAnsi="Arial" w:cs="Arial"/>
          <w:sz w:val="24"/>
          <w:szCs w:val="24"/>
        </w:rPr>
        <w:t>ITES</w:t>
      </w:r>
      <w:r w:rsidRPr="00275AE9">
        <w:rPr>
          <w:rFonts w:ascii="Arial" w:hAnsi="Arial" w:cs="Arial"/>
          <w:sz w:val="24"/>
          <w:szCs w:val="24"/>
        </w:rPr>
        <w:t>, los de fabricación y distribución de sistemas de marcaje de especies de la biodiversidad regulados por esta Convención, los recursos provenientes de los contratos de acceso a los recursos genéticos que celebre, los recursos provenientes de los desincentivos económicos establecidos por la Comisión de Regulación de Agua Potable y Saneamiento Básico, CRA, en desarrollo del artículo 7° de la Ley 373 de 1997, en los casos en que se presente disminución en los niveles de precipitación ocasionados por fenómenos de variabilidad climática, con base en la información que para el efecto divulgue el Instituto de Hidrología, Meteorología y Estudios Ambientales</w:t>
      </w:r>
      <w:r w:rsidR="00F62D71">
        <w:rPr>
          <w:rFonts w:ascii="Arial" w:hAnsi="Arial" w:cs="Arial"/>
          <w:sz w:val="24"/>
          <w:szCs w:val="24"/>
        </w:rPr>
        <w:t xml:space="preserve"> - </w:t>
      </w:r>
      <w:r w:rsidRPr="00275AE9">
        <w:rPr>
          <w:rFonts w:ascii="Arial" w:hAnsi="Arial" w:cs="Arial"/>
          <w:sz w:val="24"/>
          <w:szCs w:val="24"/>
        </w:rPr>
        <w:t>IDEAM y los provenientes de la aplicación de multas y demás sanciones económicas impuestas por este Ministerio. El Ministro de Ambiente y Desarrollo Sostenible será el ordenador del gasto de esta subcuenta.</w:t>
      </w:r>
    </w:p>
    <w:p w14:paraId="4E5548CB" w14:textId="77777777" w:rsidR="008A3D67" w:rsidRPr="00275AE9" w:rsidRDefault="008A3D67" w:rsidP="007101E7">
      <w:pPr>
        <w:pStyle w:val="Prrafodelista"/>
        <w:autoSpaceDE w:val="0"/>
        <w:autoSpaceDN w:val="0"/>
        <w:adjustRightInd w:val="0"/>
        <w:spacing w:after="0" w:line="360" w:lineRule="auto"/>
        <w:jc w:val="both"/>
        <w:rPr>
          <w:rFonts w:ascii="Arial" w:hAnsi="Arial" w:cs="Arial"/>
          <w:b/>
          <w:sz w:val="24"/>
          <w:szCs w:val="24"/>
        </w:rPr>
      </w:pPr>
    </w:p>
    <w:p w14:paraId="2E5717B7" w14:textId="49783D6E" w:rsidR="006F437E" w:rsidRPr="00275AE9" w:rsidRDefault="006F437E" w:rsidP="007101E7">
      <w:pPr>
        <w:autoSpaceDE w:val="0"/>
        <w:autoSpaceDN w:val="0"/>
        <w:adjustRightInd w:val="0"/>
        <w:spacing w:line="360" w:lineRule="auto"/>
        <w:ind w:left="708" w:firstLine="12"/>
        <w:jc w:val="both"/>
        <w:rPr>
          <w:rFonts w:ascii="Arial" w:hAnsi="Arial" w:cs="Arial"/>
          <w:szCs w:val="24"/>
        </w:rPr>
      </w:pPr>
      <w:r w:rsidRPr="00275AE9">
        <w:rPr>
          <w:rFonts w:ascii="Arial" w:hAnsi="Arial" w:cs="Arial"/>
          <w:szCs w:val="24"/>
        </w:rPr>
        <w:t>Los recursos que integran esta subcuenta se destinarán a la ejecución de actividades, estudios, investigaciones, planes, programas y proyectos, de utilidad pública e interés social, encaminados a la conservación protección</w:t>
      </w:r>
      <w:r w:rsidR="007B092C">
        <w:rPr>
          <w:rFonts w:ascii="Arial" w:hAnsi="Arial" w:cs="Arial"/>
          <w:szCs w:val="24"/>
        </w:rPr>
        <w:t xml:space="preserve"> y</w:t>
      </w:r>
      <w:r w:rsidRPr="00275AE9">
        <w:rPr>
          <w:rFonts w:ascii="Arial" w:hAnsi="Arial" w:cs="Arial"/>
          <w:szCs w:val="24"/>
        </w:rPr>
        <w:t xml:space="preserve"> restauración  de la biodiversidad y los recursos genéticos incluyendo la implementación de la Convención Internacional sobre Comercio de Especies Amenazadas de Fauna y Flora Silvestres C</w:t>
      </w:r>
      <w:r w:rsidR="005B2DEC">
        <w:rPr>
          <w:rFonts w:ascii="Arial" w:hAnsi="Arial" w:cs="Arial"/>
          <w:szCs w:val="24"/>
        </w:rPr>
        <w:t>ITES</w:t>
      </w:r>
      <w:r w:rsidRPr="00275AE9">
        <w:rPr>
          <w:rFonts w:ascii="Arial" w:hAnsi="Arial" w:cs="Arial"/>
          <w:szCs w:val="24"/>
        </w:rPr>
        <w:t xml:space="preserve">.  </w:t>
      </w:r>
    </w:p>
    <w:p w14:paraId="5E358512" w14:textId="77777777" w:rsidR="006F437E" w:rsidRPr="00275AE9" w:rsidRDefault="006F437E" w:rsidP="007101E7">
      <w:pPr>
        <w:autoSpaceDE w:val="0"/>
        <w:autoSpaceDN w:val="0"/>
        <w:adjustRightInd w:val="0"/>
        <w:spacing w:line="360" w:lineRule="auto"/>
        <w:ind w:left="708"/>
        <w:jc w:val="both"/>
        <w:rPr>
          <w:rFonts w:ascii="Arial" w:hAnsi="Arial" w:cs="Arial"/>
          <w:szCs w:val="24"/>
        </w:rPr>
      </w:pPr>
    </w:p>
    <w:p w14:paraId="65832BF8" w14:textId="77777777" w:rsidR="00FF5385" w:rsidRDefault="006F437E" w:rsidP="00FF5385">
      <w:pPr>
        <w:autoSpaceDE w:val="0"/>
        <w:autoSpaceDN w:val="0"/>
        <w:adjustRightInd w:val="0"/>
        <w:spacing w:line="360" w:lineRule="auto"/>
        <w:ind w:left="708"/>
        <w:jc w:val="both"/>
        <w:rPr>
          <w:rFonts w:ascii="Arial" w:hAnsi="Arial" w:cs="Arial"/>
          <w:szCs w:val="24"/>
        </w:rPr>
      </w:pPr>
      <w:r w:rsidRPr="00275AE9">
        <w:rPr>
          <w:rFonts w:ascii="Arial" w:hAnsi="Arial" w:cs="Arial"/>
          <w:szCs w:val="24"/>
        </w:rPr>
        <w:t xml:space="preserve">Los recursos provenientes de los desincentivos económicos establecidos por la Comisión de Regulación de Agua Potable y Saneamiento Básico </w:t>
      </w:r>
      <w:r w:rsidR="00F62D71">
        <w:rPr>
          <w:rFonts w:ascii="Arial" w:hAnsi="Arial" w:cs="Arial"/>
          <w:szCs w:val="24"/>
        </w:rPr>
        <w:t>–</w:t>
      </w:r>
      <w:r w:rsidRPr="00275AE9">
        <w:rPr>
          <w:rFonts w:ascii="Arial" w:hAnsi="Arial" w:cs="Arial"/>
          <w:szCs w:val="24"/>
        </w:rPr>
        <w:t xml:space="preserve"> </w:t>
      </w:r>
      <w:r w:rsidR="00F62D71" w:rsidRPr="00275AE9">
        <w:rPr>
          <w:rFonts w:ascii="Arial" w:hAnsi="Arial" w:cs="Arial"/>
          <w:szCs w:val="24"/>
        </w:rPr>
        <w:t>CRA</w:t>
      </w:r>
      <w:r w:rsidR="00F62D71">
        <w:rPr>
          <w:rFonts w:ascii="Arial" w:hAnsi="Arial" w:cs="Arial"/>
          <w:szCs w:val="24"/>
        </w:rPr>
        <w:t>,</w:t>
      </w:r>
      <w:r w:rsidR="00F62D71" w:rsidRPr="00275AE9">
        <w:rPr>
          <w:rFonts w:ascii="Arial" w:hAnsi="Arial" w:cs="Arial"/>
          <w:szCs w:val="24"/>
        </w:rPr>
        <w:t xml:space="preserve"> se</w:t>
      </w:r>
      <w:r w:rsidRPr="00275AE9">
        <w:rPr>
          <w:rFonts w:ascii="Arial" w:hAnsi="Arial" w:cs="Arial"/>
          <w:szCs w:val="24"/>
        </w:rPr>
        <w:t xml:space="preserve"> destinarán a la protección, restauración y conservación de las cuencas hidrográficas abastecedoras de acueductos municipales</w:t>
      </w:r>
      <w:r w:rsidR="00047383" w:rsidRPr="00275AE9">
        <w:rPr>
          <w:rFonts w:ascii="Arial" w:hAnsi="Arial" w:cs="Arial"/>
          <w:szCs w:val="24"/>
        </w:rPr>
        <w:t xml:space="preserve"> y distritales</w:t>
      </w:r>
      <w:r w:rsidRPr="00275AE9">
        <w:rPr>
          <w:rFonts w:ascii="Arial" w:hAnsi="Arial" w:cs="Arial"/>
          <w:szCs w:val="24"/>
        </w:rPr>
        <w:t>.</w:t>
      </w:r>
    </w:p>
    <w:p w14:paraId="0D85C314" w14:textId="77777777" w:rsidR="00FF5385" w:rsidRDefault="00FF5385" w:rsidP="00FF5385">
      <w:pPr>
        <w:autoSpaceDE w:val="0"/>
        <w:autoSpaceDN w:val="0"/>
        <w:adjustRightInd w:val="0"/>
        <w:spacing w:line="360" w:lineRule="auto"/>
        <w:ind w:left="708"/>
        <w:jc w:val="both"/>
        <w:rPr>
          <w:rFonts w:ascii="Arial" w:hAnsi="Arial" w:cs="Arial"/>
          <w:szCs w:val="24"/>
        </w:rPr>
      </w:pPr>
    </w:p>
    <w:p w14:paraId="09E24FDF" w14:textId="273B75AC" w:rsidR="00FF5385" w:rsidRPr="00275AE9" w:rsidRDefault="00FF5385" w:rsidP="00FF5385">
      <w:pPr>
        <w:autoSpaceDE w:val="0"/>
        <w:autoSpaceDN w:val="0"/>
        <w:adjustRightInd w:val="0"/>
        <w:spacing w:line="360" w:lineRule="auto"/>
        <w:ind w:left="708"/>
        <w:jc w:val="both"/>
        <w:rPr>
          <w:rFonts w:ascii="Arial" w:hAnsi="Arial" w:cs="Arial"/>
          <w:szCs w:val="24"/>
        </w:rPr>
      </w:pPr>
      <w:r>
        <w:rPr>
          <w:rFonts w:ascii="Arial" w:hAnsi="Arial" w:cs="Arial"/>
          <w:szCs w:val="24"/>
        </w:rPr>
        <w:t xml:space="preserve">Los recursos </w:t>
      </w:r>
      <w:r w:rsidR="00140F8A">
        <w:rPr>
          <w:rFonts w:ascii="Arial" w:hAnsi="Arial" w:cs="Arial"/>
          <w:szCs w:val="24"/>
        </w:rPr>
        <w:t xml:space="preserve">de ésta subcuenta </w:t>
      </w:r>
      <w:r>
        <w:rPr>
          <w:rFonts w:ascii="Arial" w:hAnsi="Arial" w:cs="Arial"/>
          <w:szCs w:val="24"/>
        </w:rPr>
        <w:t>serán ejecutados mediante proyectos de inversión.</w:t>
      </w:r>
    </w:p>
    <w:p w14:paraId="68C404BE" w14:textId="7513ADFE" w:rsidR="00837FDC" w:rsidRPr="00275AE9" w:rsidRDefault="00837FDC" w:rsidP="007101E7">
      <w:pPr>
        <w:pStyle w:val="NormalWeb"/>
        <w:spacing w:before="0" w:after="0" w:line="360" w:lineRule="auto"/>
        <w:jc w:val="both"/>
        <w:rPr>
          <w:rFonts w:ascii="Arial" w:hAnsi="Arial" w:cs="Arial"/>
          <w:szCs w:val="24"/>
        </w:rPr>
      </w:pPr>
    </w:p>
    <w:p w14:paraId="136E21C6" w14:textId="6B0CFC38" w:rsidR="00036537" w:rsidRPr="00275AE9" w:rsidRDefault="00261032" w:rsidP="007101E7">
      <w:pPr>
        <w:pStyle w:val="NormalWeb"/>
        <w:spacing w:before="0" w:after="0" w:line="360" w:lineRule="auto"/>
        <w:jc w:val="both"/>
        <w:rPr>
          <w:rFonts w:ascii="Arial" w:hAnsi="Arial" w:cs="Arial"/>
          <w:szCs w:val="24"/>
        </w:rPr>
      </w:pPr>
      <w:r w:rsidRPr="00275AE9">
        <w:rPr>
          <w:rFonts w:ascii="Arial" w:hAnsi="Arial" w:cs="Arial"/>
          <w:b/>
          <w:bCs/>
          <w:szCs w:val="24"/>
        </w:rPr>
        <w:t>ARTÍCULO 2</w:t>
      </w:r>
      <w:r w:rsidR="00EE74B6" w:rsidRPr="00275AE9">
        <w:rPr>
          <w:rFonts w:ascii="Arial" w:hAnsi="Arial" w:cs="Arial"/>
          <w:b/>
          <w:bCs/>
          <w:szCs w:val="24"/>
        </w:rPr>
        <w:t xml:space="preserve">. </w:t>
      </w:r>
      <w:r w:rsidR="00EE74B6" w:rsidRPr="00275AE9">
        <w:rPr>
          <w:rFonts w:ascii="Arial" w:hAnsi="Arial" w:cs="Arial"/>
          <w:b/>
          <w:i/>
          <w:iCs/>
          <w:szCs w:val="24"/>
        </w:rPr>
        <w:t xml:space="preserve">Vigencia </w:t>
      </w:r>
      <w:r w:rsidR="00036537" w:rsidRPr="00275AE9">
        <w:rPr>
          <w:rFonts w:ascii="Arial" w:hAnsi="Arial" w:cs="Arial"/>
          <w:szCs w:val="24"/>
        </w:rPr>
        <w:t>El presente decreto rige a partir de</w:t>
      </w:r>
      <w:r w:rsidR="006F2D6A">
        <w:rPr>
          <w:rFonts w:ascii="Arial" w:hAnsi="Arial" w:cs="Arial"/>
          <w:szCs w:val="24"/>
        </w:rPr>
        <w:t>l 1 de abril de 2017</w:t>
      </w:r>
      <w:r w:rsidR="0002752C" w:rsidRPr="00275AE9">
        <w:rPr>
          <w:rFonts w:ascii="Arial" w:hAnsi="Arial" w:cs="Arial"/>
          <w:szCs w:val="24"/>
        </w:rPr>
        <w:t xml:space="preserve"> y deroga todas las normas que le sean contrarias.</w:t>
      </w:r>
    </w:p>
    <w:p w14:paraId="1BA3CEBD" w14:textId="77777777" w:rsidR="00036537" w:rsidRPr="00275AE9" w:rsidRDefault="00036537" w:rsidP="007101E7">
      <w:pPr>
        <w:pStyle w:val="NormalWeb"/>
        <w:spacing w:before="0" w:after="0" w:line="360" w:lineRule="auto"/>
        <w:jc w:val="both"/>
        <w:rPr>
          <w:rFonts w:ascii="Arial" w:hAnsi="Arial" w:cs="Arial"/>
          <w:b/>
          <w:i/>
          <w:iCs/>
          <w:szCs w:val="24"/>
        </w:rPr>
      </w:pPr>
    </w:p>
    <w:p w14:paraId="44800F29" w14:textId="608B5D95" w:rsidR="00EE74B6" w:rsidRPr="00275AE9" w:rsidRDefault="00B42AFE" w:rsidP="007101E7">
      <w:pPr>
        <w:pStyle w:val="NormalWeb"/>
        <w:spacing w:before="0" w:after="0" w:line="360" w:lineRule="auto"/>
        <w:jc w:val="center"/>
        <w:rPr>
          <w:rFonts w:ascii="Arial" w:hAnsi="Arial" w:cs="Arial"/>
          <w:b/>
          <w:bCs/>
          <w:szCs w:val="24"/>
        </w:rPr>
      </w:pPr>
      <w:r w:rsidRPr="00275AE9">
        <w:rPr>
          <w:rFonts w:ascii="Arial" w:hAnsi="Arial" w:cs="Arial"/>
          <w:b/>
          <w:bCs/>
          <w:szCs w:val="24"/>
        </w:rPr>
        <w:t>PUBLÍQUESE Y CÚMPLASE</w:t>
      </w:r>
      <w:r w:rsidR="00EE74B6" w:rsidRPr="00275AE9">
        <w:rPr>
          <w:rFonts w:ascii="Arial" w:hAnsi="Arial" w:cs="Arial"/>
          <w:b/>
          <w:bCs/>
          <w:szCs w:val="24"/>
        </w:rPr>
        <w:t>.</w:t>
      </w:r>
    </w:p>
    <w:p w14:paraId="7FD26AB0" w14:textId="181DB4B9" w:rsidR="00EE74B6" w:rsidRPr="00C631C0" w:rsidRDefault="007611CC" w:rsidP="007101E7">
      <w:pPr>
        <w:pStyle w:val="NormalWeb"/>
        <w:spacing w:before="0" w:after="0" w:line="360" w:lineRule="auto"/>
        <w:jc w:val="center"/>
        <w:rPr>
          <w:rFonts w:ascii="Arial" w:hAnsi="Arial" w:cs="Arial"/>
          <w:bCs/>
          <w:szCs w:val="24"/>
        </w:rPr>
      </w:pPr>
      <w:r w:rsidRPr="00C631C0">
        <w:rPr>
          <w:rFonts w:ascii="Arial" w:hAnsi="Arial" w:cs="Arial"/>
          <w:bCs/>
          <w:szCs w:val="24"/>
        </w:rPr>
        <w:t xml:space="preserve">Dado en Bogotá, D. C., a </w:t>
      </w:r>
      <w:r w:rsidR="0006635F" w:rsidRPr="00C631C0">
        <w:rPr>
          <w:rFonts w:ascii="Arial" w:hAnsi="Arial" w:cs="Arial"/>
          <w:bCs/>
          <w:szCs w:val="24"/>
        </w:rPr>
        <w:t>los</w:t>
      </w:r>
      <w:r w:rsidRPr="00C631C0">
        <w:rPr>
          <w:rFonts w:ascii="Arial" w:hAnsi="Arial" w:cs="Arial"/>
          <w:bCs/>
          <w:szCs w:val="24"/>
        </w:rPr>
        <w:t xml:space="preserve">   </w:t>
      </w:r>
    </w:p>
    <w:p w14:paraId="4426FBDD" w14:textId="77777777" w:rsidR="00B42AFE" w:rsidRDefault="00B42AFE" w:rsidP="007101E7">
      <w:pPr>
        <w:pStyle w:val="NormalWeb"/>
        <w:spacing w:before="0" w:after="0" w:line="360" w:lineRule="auto"/>
        <w:rPr>
          <w:rFonts w:ascii="Arial" w:hAnsi="Arial" w:cs="Arial"/>
          <w:b/>
          <w:bCs/>
          <w:szCs w:val="24"/>
        </w:rPr>
      </w:pPr>
    </w:p>
    <w:p w14:paraId="6F73A41A" w14:textId="77777777" w:rsidR="000F7F9A" w:rsidRPr="00275AE9" w:rsidRDefault="000F7F9A" w:rsidP="007101E7">
      <w:pPr>
        <w:pStyle w:val="NormalWeb"/>
        <w:spacing w:before="0" w:after="0" w:line="360" w:lineRule="auto"/>
        <w:rPr>
          <w:rFonts w:ascii="Arial" w:hAnsi="Arial" w:cs="Arial"/>
          <w:b/>
          <w:bCs/>
          <w:szCs w:val="24"/>
        </w:rPr>
      </w:pPr>
    </w:p>
    <w:p w14:paraId="0711AC14" w14:textId="77777777" w:rsidR="00D50FFD" w:rsidRDefault="00D50FFD" w:rsidP="000F7F9A">
      <w:pPr>
        <w:pStyle w:val="NormalWeb"/>
        <w:spacing w:before="0" w:after="0" w:line="360" w:lineRule="auto"/>
        <w:rPr>
          <w:rFonts w:ascii="Arial" w:hAnsi="Arial" w:cs="Arial"/>
          <w:b/>
          <w:bCs/>
          <w:szCs w:val="24"/>
        </w:rPr>
      </w:pPr>
    </w:p>
    <w:p w14:paraId="2798F902" w14:textId="77777777" w:rsidR="001A4741" w:rsidRDefault="001A4741" w:rsidP="000F7F9A">
      <w:pPr>
        <w:pStyle w:val="NormalWeb"/>
        <w:spacing w:before="0" w:after="0" w:line="360" w:lineRule="auto"/>
        <w:rPr>
          <w:rFonts w:ascii="Arial" w:hAnsi="Arial" w:cs="Arial"/>
          <w:b/>
          <w:bCs/>
          <w:szCs w:val="24"/>
        </w:rPr>
      </w:pPr>
    </w:p>
    <w:p w14:paraId="5213D619" w14:textId="77777777" w:rsidR="001A4741" w:rsidRPr="00275AE9" w:rsidRDefault="001A4741" w:rsidP="000F7F9A">
      <w:pPr>
        <w:pStyle w:val="NormalWeb"/>
        <w:spacing w:before="0" w:after="0" w:line="360" w:lineRule="auto"/>
        <w:rPr>
          <w:rFonts w:ascii="Arial" w:hAnsi="Arial" w:cs="Arial"/>
          <w:b/>
          <w:bCs/>
          <w:szCs w:val="24"/>
        </w:rPr>
      </w:pPr>
    </w:p>
    <w:p w14:paraId="12AEB65F" w14:textId="6C34D0A0" w:rsidR="00967A3E" w:rsidRPr="00275AE9" w:rsidRDefault="00B42AFE" w:rsidP="007101E7">
      <w:pPr>
        <w:pStyle w:val="NormalWeb"/>
        <w:spacing w:before="0" w:after="0" w:line="360" w:lineRule="auto"/>
        <w:jc w:val="center"/>
        <w:rPr>
          <w:rFonts w:ascii="Arial" w:hAnsi="Arial" w:cs="Arial"/>
          <w:b/>
          <w:bCs/>
          <w:szCs w:val="24"/>
        </w:rPr>
      </w:pPr>
      <w:r w:rsidRPr="00275AE9">
        <w:rPr>
          <w:rFonts w:ascii="Arial" w:hAnsi="Arial" w:cs="Arial"/>
          <w:b/>
          <w:bCs/>
          <w:szCs w:val="24"/>
        </w:rPr>
        <w:t>MAURICIO CÁRDENAS SANTAMARÍA</w:t>
      </w:r>
    </w:p>
    <w:p w14:paraId="67115CC9" w14:textId="7D35920A" w:rsidR="00EE74B6" w:rsidRPr="00275AE9" w:rsidRDefault="00EE74B6" w:rsidP="007101E7">
      <w:pPr>
        <w:pStyle w:val="NormalWeb"/>
        <w:spacing w:before="0" w:after="0" w:line="360" w:lineRule="auto"/>
        <w:jc w:val="center"/>
        <w:rPr>
          <w:rFonts w:ascii="Arial" w:hAnsi="Arial" w:cs="Arial"/>
          <w:b/>
          <w:bCs/>
          <w:szCs w:val="24"/>
        </w:rPr>
      </w:pPr>
      <w:r w:rsidRPr="00275AE9">
        <w:rPr>
          <w:rFonts w:ascii="Arial" w:hAnsi="Arial" w:cs="Arial"/>
          <w:b/>
          <w:bCs/>
          <w:szCs w:val="24"/>
        </w:rPr>
        <w:t>El Ministro de Hacienda y Crédito Público</w:t>
      </w:r>
    </w:p>
    <w:p w14:paraId="5F025124" w14:textId="77777777" w:rsidR="00EE74B6" w:rsidRPr="00275AE9" w:rsidRDefault="00EE74B6" w:rsidP="007101E7">
      <w:pPr>
        <w:pStyle w:val="NormalWeb"/>
        <w:spacing w:before="0" w:after="0" w:line="360" w:lineRule="auto"/>
        <w:rPr>
          <w:rFonts w:ascii="Arial" w:hAnsi="Arial" w:cs="Arial"/>
          <w:b/>
          <w:bCs/>
          <w:szCs w:val="24"/>
        </w:rPr>
      </w:pPr>
    </w:p>
    <w:p w14:paraId="740DFE4D" w14:textId="77777777" w:rsidR="00B42AFE" w:rsidRDefault="00B42AFE" w:rsidP="007101E7">
      <w:pPr>
        <w:pStyle w:val="NormalWeb"/>
        <w:spacing w:before="0" w:after="0" w:line="360" w:lineRule="auto"/>
        <w:rPr>
          <w:rFonts w:ascii="Arial" w:hAnsi="Arial" w:cs="Arial"/>
          <w:b/>
          <w:bCs/>
          <w:szCs w:val="24"/>
        </w:rPr>
      </w:pPr>
    </w:p>
    <w:p w14:paraId="76BDEE80" w14:textId="77777777" w:rsidR="000F7F9A" w:rsidRDefault="000F7F9A" w:rsidP="007101E7">
      <w:pPr>
        <w:pStyle w:val="NormalWeb"/>
        <w:spacing w:before="0" w:after="0" w:line="360" w:lineRule="auto"/>
        <w:rPr>
          <w:rFonts w:ascii="Arial" w:hAnsi="Arial" w:cs="Arial"/>
          <w:b/>
          <w:bCs/>
          <w:szCs w:val="24"/>
        </w:rPr>
      </w:pPr>
    </w:p>
    <w:p w14:paraId="5E0962AF" w14:textId="77777777" w:rsidR="001A4741" w:rsidRPr="00275AE9" w:rsidRDefault="001A4741" w:rsidP="007101E7">
      <w:pPr>
        <w:pStyle w:val="NormalWeb"/>
        <w:spacing w:before="0" w:after="0" w:line="360" w:lineRule="auto"/>
        <w:rPr>
          <w:rFonts w:ascii="Arial" w:hAnsi="Arial" w:cs="Arial"/>
          <w:b/>
          <w:bCs/>
          <w:szCs w:val="24"/>
        </w:rPr>
      </w:pPr>
    </w:p>
    <w:p w14:paraId="76951335" w14:textId="1DD51FAB" w:rsidR="00EE74B6" w:rsidRPr="00275AE9" w:rsidRDefault="00AE767E" w:rsidP="007101E7">
      <w:pPr>
        <w:pStyle w:val="NormalWeb"/>
        <w:spacing w:before="0" w:after="0" w:line="360" w:lineRule="auto"/>
        <w:jc w:val="center"/>
        <w:rPr>
          <w:rFonts w:ascii="Arial" w:hAnsi="Arial" w:cs="Arial"/>
          <w:b/>
          <w:bCs/>
          <w:szCs w:val="24"/>
        </w:rPr>
      </w:pPr>
      <w:r w:rsidRPr="00275AE9">
        <w:rPr>
          <w:rFonts w:ascii="Arial" w:hAnsi="Arial" w:cs="Arial"/>
          <w:b/>
          <w:bCs/>
          <w:szCs w:val="24"/>
        </w:rPr>
        <w:t>LUIS GILBERTO MURILLO URRUTIA</w:t>
      </w:r>
    </w:p>
    <w:p w14:paraId="500EC294" w14:textId="0B308006" w:rsidR="00EE74B6" w:rsidRPr="00275AE9" w:rsidRDefault="00EE74B6" w:rsidP="007101E7">
      <w:pPr>
        <w:pStyle w:val="NormalWeb"/>
        <w:spacing w:before="0" w:after="0" w:line="360" w:lineRule="auto"/>
        <w:jc w:val="center"/>
        <w:rPr>
          <w:rFonts w:ascii="Arial" w:hAnsi="Arial" w:cs="Arial"/>
          <w:b/>
          <w:bCs/>
          <w:szCs w:val="24"/>
        </w:rPr>
      </w:pPr>
      <w:r w:rsidRPr="00275AE9">
        <w:rPr>
          <w:rFonts w:ascii="Arial" w:hAnsi="Arial" w:cs="Arial"/>
          <w:b/>
          <w:bCs/>
          <w:szCs w:val="24"/>
        </w:rPr>
        <w:t>El Ministro de Ambiente y Desarrollo Sostenible</w:t>
      </w:r>
    </w:p>
    <w:p w14:paraId="464596FB" w14:textId="77777777" w:rsidR="000F7F9A" w:rsidRPr="00275AE9" w:rsidRDefault="000F7F9A" w:rsidP="007101E7">
      <w:pPr>
        <w:spacing w:line="360" w:lineRule="auto"/>
        <w:rPr>
          <w:rFonts w:ascii="Arial" w:hAnsi="Arial" w:cs="Arial"/>
          <w:szCs w:val="24"/>
        </w:rPr>
      </w:pPr>
    </w:p>
    <w:p w14:paraId="2D2212BF" w14:textId="77777777" w:rsidR="00114DA3" w:rsidRPr="00A427EC" w:rsidRDefault="00114DA3" w:rsidP="007101E7">
      <w:pPr>
        <w:spacing w:line="360" w:lineRule="auto"/>
        <w:rPr>
          <w:rFonts w:ascii="Arial" w:hAnsi="Arial" w:cs="Arial"/>
          <w:sz w:val="16"/>
          <w:szCs w:val="24"/>
        </w:rPr>
      </w:pPr>
    </w:p>
    <w:sectPr w:rsidR="00114DA3" w:rsidRPr="00A427EC" w:rsidSect="00625CDB">
      <w:headerReference w:type="default" r:id="rId8"/>
      <w:footerReference w:type="default" r:id="rId9"/>
      <w:headerReference w:type="first" r:id="rId10"/>
      <w:footerReference w:type="first" r:id="rId11"/>
      <w:type w:val="oddPage"/>
      <w:pgSz w:w="12240" w:h="18720" w:code="148"/>
      <w:pgMar w:top="312" w:right="1701" w:bottom="1418" w:left="1701" w:header="567" w:footer="567"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A64E34" w14:textId="77777777" w:rsidR="00BA72FD" w:rsidRDefault="00BA72FD">
      <w:r>
        <w:separator/>
      </w:r>
    </w:p>
  </w:endnote>
  <w:endnote w:type="continuationSeparator" w:id="0">
    <w:p w14:paraId="61DB8A91" w14:textId="77777777" w:rsidR="00BA72FD" w:rsidRDefault="00BA7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75673" w14:textId="77777777" w:rsidR="00EC5FD3" w:rsidRPr="00835FA4" w:rsidRDefault="00EC5FD3" w:rsidP="00686E92">
    <w:pPr>
      <w:pStyle w:val="Piedepgina"/>
      <w:rPr>
        <w:rFonts w:ascii="Arial" w:hAnsi="Arial" w:cs="Arial"/>
        <w:color w:val="A6A6A6" w:themeColor="background1" w:themeShade="A6"/>
        <w:sz w:val="18"/>
        <w:szCs w:val="18"/>
        <w:lang w:val="es-CO"/>
      </w:rPr>
    </w:pPr>
    <w:r w:rsidRPr="00835FA4">
      <w:rPr>
        <w:rFonts w:ascii="Arial" w:hAnsi="Arial" w:cs="Arial"/>
        <w:color w:val="A6A6A6" w:themeColor="background1" w:themeShade="A6"/>
        <w:sz w:val="18"/>
        <w:szCs w:val="18"/>
        <w:lang w:val="es-CO"/>
      </w:rPr>
      <w:t>F-A-</w:t>
    </w:r>
    <w:r>
      <w:rPr>
        <w:rFonts w:ascii="Arial" w:hAnsi="Arial" w:cs="Arial"/>
        <w:color w:val="A6A6A6" w:themeColor="background1" w:themeShade="A6"/>
        <w:sz w:val="18"/>
        <w:szCs w:val="18"/>
        <w:lang w:val="es-CO"/>
      </w:rPr>
      <w:t>DOC</w:t>
    </w:r>
    <w:r w:rsidRPr="00835FA4">
      <w:rPr>
        <w:rFonts w:ascii="Arial" w:hAnsi="Arial" w:cs="Arial"/>
        <w:color w:val="A6A6A6" w:themeColor="background1" w:themeShade="A6"/>
        <w:sz w:val="18"/>
        <w:szCs w:val="18"/>
        <w:lang w:val="es-CO"/>
      </w:rPr>
      <w:t xml:space="preserve">-04                                                                Versión </w:t>
    </w:r>
    <w:r>
      <w:rPr>
        <w:rFonts w:ascii="Arial" w:hAnsi="Arial" w:cs="Arial"/>
        <w:color w:val="A6A6A6" w:themeColor="background1" w:themeShade="A6"/>
        <w:sz w:val="18"/>
        <w:szCs w:val="18"/>
        <w:lang w:val="es-CO"/>
      </w:rPr>
      <w:t>2</w:t>
    </w:r>
    <w:r w:rsidRPr="00835FA4">
      <w:rPr>
        <w:rFonts w:ascii="Arial" w:hAnsi="Arial" w:cs="Arial"/>
        <w:color w:val="A6A6A6" w:themeColor="background1" w:themeShade="A6"/>
        <w:sz w:val="18"/>
        <w:szCs w:val="18"/>
        <w:lang w:val="es-CO"/>
      </w:rPr>
      <w:t xml:space="preserve">                                                     1</w:t>
    </w:r>
    <w:r>
      <w:rPr>
        <w:rFonts w:ascii="Arial" w:hAnsi="Arial" w:cs="Arial"/>
        <w:color w:val="A6A6A6" w:themeColor="background1" w:themeShade="A6"/>
        <w:sz w:val="18"/>
        <w:szCs w:val="18"/>
        <w:lang w:val="es-CO"/>
      </w:rPr>
      <w:t>7</w:t>
    </w:r>
    <w:r w:rsidRPr="00835FA4">
      <w:rPr>
        <w:rFonts w:ascii="Arial" w:hAnsi="Arial" w:cs="Arial"/>
        <w:color w:val="A6A6A6" w:themeColor="background1" w:themeShade="A6"/>
        <w:sz w:val="18"/>
        <w:szCs w:val="18"/>
        <w:lang w:val="es-CO"/>
      </w:rPr>
      <w:t>/01/201</w:t>
    </w:r>
    <w:r>
      <w:rPr>
        <w:rFonts w:ascii="Arial" w:hAnsi="Arial" w:cs="Arial"/>
        <w:color w:val="A6A6A6" w:themeColor="background1" w:themeShade="A6"/>
        <w:sz w:val="18"/>
        <w:szCs w:val="18"/>
        <w:lang w:val="es-CO"/>
      </w:rPr>
      <w:t>4</w:t>
    </w:r>
  </w:p>
  <w:p w14:paraId="179C4ED3" w14:textId="77777777" w:rsidR="00EC5FD3" w:rsidRPr="00686E92" w:rsidRDefault="00EC5FD3">
    <w:pPr>
      <w:pStyle w:val="Piedepgina"/>
      <w:rPr>
        <w:lang w:val="es-C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286AA" w14:textId="77777777" w:rsidR="00EC5FD3" w:rsidRPr="00E42E56" w:rsidRDefault="00EC5FD3" w:rsidP="00686E92">
    <w:pPr>
      <w:pStyle w:val="Piedepgina"/>
      <w:rPr>
        <w:rFonts w:ascii="Arial" w:hAnsi="Arial" w:cs="Arial"/>
        <w:color w:val="808080" w:themeColor="background1" w:themeShade="80"/>
        <w:sz w:val="18"/>
        <w:szCs w:val="18"/>
        <w:lang w:val="es-CO"/>
      </w:rPr>
    </w:pPr>
    <w:r w:rsidRPr="00E42E56">
      <w:rPr>
        <w:rFonts w:ascii="Arial" w:hAnsi="Arial" w:cs="Arial"/>
        <w:color w:val="808080" w:themeColor="background1" w:themeShade="80"/>
        <w:sz w:val="18"/>
        <w:szCs w:val="18"/>
        <w:lang w:val="es-CO"/>
      </w:rPr>
      <w:t>F-A-</w:t>
    </w:r>
    <w:r>
      <w:rPr>
        <w:rFonts w:ascii="Arial" w:hAnsi="Arial" w:cs="Arial"/>
        <w:color w:val="808080" w:themeColor="background1" w:themeShade="80"/>
        <w:sz w:val="18"/>
        <w:szCs w:val="18"/>
        <w:lang w:val="es-CO"/>
      </w:rPr>
      <w:t>DOC</w:t>
    </w:r>
    <w:r w:rsidRPr="00E42E56">
      <w:rPr>
        <w:rFonts w:ascii="Arial" w:hAnsi="Arial" w:cs="Arial"/>
        <w:color w:val="808080" w:themeColor="background1" w:themeShade="80"/>
        <w:sz w:val="18"/>
        <w:szCs w:val="18"/>
        <w:lang w:val="es-CO"/>
      </w:rPr>
      <w:t>-0</w:t>
    </w:r>
    <w:r>
      <w:rPr>
        <w:rFonts w:ascii="Arial" w:hAnsi="Arial" w:cs="Arial"/>
        <w:color w:val="808080" w:themeColor="background1" w:themeShade="80"/>
        <w:sz w:val="18"/>
        <w:szCs w:val="18"/>
        <w:lang w:val="es-CO"/>
      </w:rPr>
      <w:t>4</w:t>
    </w:r>
    <w:r w:rsidRPr="00E42E56">
      <w:rPr>
        <w:rFonts w:ascii="Arial" w:hAnsi="Arial" w:cs="Arial"/>
        <w:color w:val="808080" w:themeColor="background1" w:themeShade="80"/>
        <w:sz w:val="18"/>
        <w:szCs w:val="18"/>
        <w:lang w:val="es-CO"/>
      </w:rPr>
      <w:t xml:space="preserve">                                                                Versión </w:t>
    </w:r>
    <w:r>
      <w:rPr>
        <w:rFonts w:ascii="Arial" w:hAnsi="Arial" w:cs="Arial"/>
        <w:color w:val="808080" w:themeColor="background1" w:themeShade="80"/>
        <w:sz w:val="18"/>
        <w:szCs w:val="18"/>
        <w:lang w:val="es-CO"/>
      </w:rPr>
      <w:t>2</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 xml:space="preserve">      </w:t>
    </w:r>
    <w:r w:rsidRPr="00E42E56">
      <w:rPr>
        <w:rFonts w:ascii="Arial" w:hAnsi="Arial" w:cs="Arial"/>
        <w:color w:val="808080" w:themeColor="background1" w:themeShade="80"/>
        <w:sz w:val="18"/>
        <w:szCs w:val="18"/>
        <w:lang w:val="es-CO"/>
      </w:rPr>
      <w:t xml:space="preserve">   1</w:t>
    </w:r>
    <w:r>
      <w:rPr>
        <w:rFonts w:ascii="Arial" w:hAnsi="Arial" w:cs="Arial"/>
        <w:color w:val="808080" w:themeColor="background1" w:themeShade="80"/>
        <w:sz w:val="18"/>
        <w:szCs w:val="18"/>
        <w:lang w:val="es-CO"/>
      </w:rPr>
      <w:t>7</w:t>
    </w:r>
    <w:r w:rsidRPr="00E42E56">
      <w:rPr>
        <w:rFonts w:ascii="Arial" w:hAnsi="Arial" w:cs="Arial"/>
        <w:color w:val="808080" w:themeColor="background1" w:themeShade="80"/>
        <w:sz w:val="18"/>
        <w:szCs w:val="18"/>
        <w:lang w:val="es-CO"/>
      </w:rPr>
      <w:t>/01/201</w:t>
    </w:r>
    <w:r>
      <w:rPr>
        <w:rFonts w:ascii="Arial" w:hAnsi="Arial" w:cs="Arial"/>
        <w:color w:val="808080" w:themeColor="background1" w:themeShade="80"/>
        <w:sz w:val="18"/>
        <w:szCs w:val="18"/>
        <w:lang w:val="es-CO"/>
      </w:rPr>
      <w:t>4</w:t>
    </w:r>
  </w:p>
  <w:p w14:paraId="2604EDD1" w14:textId="77777777" w:rsidR="00EC5FD3" w:rsidRPr="00686E92" w:rsidRDefault="00EC5FD3">
    <w:pPr>
      <w:pStyle w:val="Piedepgina"/>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62F645" w14:textId="77777777" w:rsidR="00BA72FD" w:rsidRDefault="00BA72FD">
      <w:r>
        <w:separator/>
      </w:r>
    </w:p>
  </w:footnote>
  <w:footnote w:type="continuationSeparator" w:id="0">
    <w:p w14:paraId="0BB9FB38" w14:textId="77777777" w:rsidR="00BA72FD" w:rsidRDefault="00BA7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957E" w14:textId="2C754B23" w:rsidR="00EC5FD3" w:rsidRPr="00C43C41" w:rsidRDefault="00EC5FD3" w:rsidP="00F14ACF">
    <w:pPr>
      <w:tabs>
        <w:tab w:val="center" w:pos="4494"/>
        <w:tab w:val="right" w:pos="8789"/>
      </w:tabs>
      <w:rPr>
        <w:rStyle w:val="Nmerodepgina"/>
        <w:rFonts w:ascii="Arial Narrow" w:hAnsi="Arial Narrow" w:cs="Arial"/>
      </w:rPr>
    </w:pPr>
    <w:r>
      <w:rPr>
        <w:rFonts w:ascii="Arial" w:hAnsi="Arial" w:cs="Arial"/>
        <w:sz w:val="22"/>
        <w:szCs w:val="22"/>
      </w:rPr>
      <w:t>Decreto N°</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w:t>
    </w:r>
    <w:r>
      <w:rPr>
        <w:rFonts w:ascii="Arial" w:hAnsi="Arial" w:cs="Arial"/>
        <w:sz w:val="22"/>
        <w:szCs w:val="22"/>
      </w:rPr>
      <w:t>°</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03782B">
      <w:rPr>
        <w:rStyle w:val="Nmerodepgina"/>
        <w:rFonts w:ascii="Arial" w:hAnsi="Arial" w:cs="Arial"/>
        <w:noProof/>
        <w:sz w:val="22"/>
        <w:szCs w:val="22"/>
        <w:lang w:val="es-ES_tradnl"/>
      </w:rPr>
      <w:t>9</w:t>
    </w:r>
    <w:r w:rsidRPr="00A7077B">
      <w:rPr>
        <w:rStyle w:val="Nmerodepgina"/>
        <w:rFonts w:ascii="Arial" w:hAnsi="Arial" w:cs="Arial"/>
        <w:sz w:val="22"/>
        <w:szCs w:val="22"/>
        <w:lang w:val="es-ES_tradnl"/>
      </w:rPr>
      <w:fldChar w:fldCharType="end"/>
    </w:r>
  </w:p>
  <w:p w14:paraId="07D2D63F" w14:textId="77777777" w:rsidR="00EC5FD3" w:rsidRPr="00E851DA" w:rsidRDefault="00EC5FD3">
    <w:pPr>
      <w:ind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13EE1610" wp14:editId="2FD11232">
              <wp:simplePos x="0" y="0"/>
              <wp:positionH relativeFrom="column">
                <wp:posOffset>-259080</wp:posOffset>
              </wp:positionH>
              <wp:positionV relativeFrom="paragraph">
                <wp:posOffset>122555</wp:posOffset>
              </wp:positionV>
              <wp:extent cx="6120130" cy="10539095"/>
              <wp:effectExtent l="7620" t="8255" r="6350" b="6350"/>
              <wp:wrapNone/>
              <wp:docPr id="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53909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B320C" id="Freeform 4" o:spid="_x0000_s1026" style="position:absolute;margin-left:-20.4pt;margin-top:9.65pt;width:481.9pt;height:82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" path="m640,l383,32,192,128,65,255,,384,,19616r65,129l192,19872r191,96l640,20000r18720,l19617,19968r191,-96l19935,19745r65,-129l20000,384r-65,-129l19808,128,19617,32,19360,,640,xe" filled="f">
              <v:path arrowok="t" o:connecttype="custom" o:connectlocs="195844,0;117200,16863;58753,67450;19890,134373;0,202351;0,10336744;19890,10404722;58753,10471645;117200,10522232;195844,10539095;5924286,10539095;6002930,10522232;6061377,10471645;6100240,10404722;6120130,10336744;6120130,202351;6100240,134373;6061377,67450;6002930,16863;5924286,0;195844,0" o:connectangles="0,0,0,0,0,0,0,0,0,0,0,0,0,0,0,0,0,0,0,0,0"/>
            </v:shape>
          </w:pict>
        </mc:Fallback>
      </mc:AlternateContent>
    </w:r>
  </w:p>
  <w:p w14:paraId="3E71EFB3" w14:textId="77777777" w:rsidR="00EC5FD3" w:rsidRDefault="00EC5FD3" w:rsidP="004B14C6">
    <w:pPr>
      <w:ind w:left="-284" w:right="524"/>
      <w:jc w:val="center"/>
      <w:rPr>
        <w:rFonts w:ascii="Arial" w:hAnsi="Arial" w:cs="Arial"/>
        <w:i/>
        <w:iCs/>
        <w:szCs w:val="24"/>
      </w:rPr>
    </w:pPr>
  </w:p>
  <w:p w14:paraId="40F61382" w14:textId="32BF409A" w:rsidR="00EC5FD3" w:rsidRDefault="00EC5FD3" w:rsidP="00031BF5">
    <w:pPr>
      <w:pStyle w:val="NormalWeb"/>
      <w:pBdr>
        <w:bottom w:val="single" w:sz="4" w:space="1" w:color="auto"/>
      </w:pBdr>
      <w:spacing w:before="0" w:after="0"/>
      <w:jc w:val="center"/>
      <w:rPr>
        <w:rStyle w:val="Textoennegrita"/>
        <w:rFonts w:ascii="Arial" w:hAnsi="Arial" w:cs="Arial"/>
        <w:b w:val="0"/>
        <w:szCs w:val="24"/>
      </w:rPr>
    </w:pPr>
    <w:r w:rsidRPr="00FF49CE">
      <w:rPr>
        <w:rStyle w:val="Textoennegrita"/>
        <w:rFonts w:ascii="Arial" w:hAnsi="Arial" w:cs="Arial"/>
        <w:b w:val="0"/>
        <w:szCs w:val="24"/>
      </w:rPr>
      <w:t>"</w:t>
    </w:r>
    <w:r w:rsidRPr="00031BF5">
      <w:rPr>
        <w:rStyle w:val="Textoennegrita"/>
        <w:rFonts w:ascii="Arial" w:hAnsi="Arial" w:cs="Arial"/>
        <w:b w:val="0"/>
        <w:i/>
        <w:szCs w:val="24"/>
      </w:rPr>
      <w:t>Por el cual se modifica el Decreto 1076 de 2015, Decreto Único Reglamentario del Sector Ambiente y Desarrollo Sostenible, en lo relacionado con el Fondo Nacional Ambiental –FONAM</w:t>
    </w:r>
    <w:r w:rsidRPr="00FF49CE">
      <w:rPr>
        <w:rStyle w:val="Textoennegrita"/>
        <w:rFonts w:ascii="Arial" w:hAnsi="Arial" w:cs="Arial"/>
        <w:b w:val="0"/>
        <w:szCs w:val="24"/>
      </w:rPr>
      <w:t>”</w:t>
    </w:r>
  </w:p>
  <w:p w14:paraId="3A009FB2" w14:textId="77777777" w:rsidR="00EC5FD3" w:rsidRPr="00627538" w:rsidRDefault="00EC5FD3" w:rsidP="00627538">
    <w:pPr>
      <w:pStyle w:val="NormalWeb"/>
      <w:spacing w:before="0" w:after="0"/>
      <w:jc w:val="center"/>
      <w:rPr>
        <w:rFonts w:ascii="Arial" w:hAnsi="Arial" w:cs="Arial"/>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560ED" w14:textId="77777777" w:rsidR="00EC5FD3" w:rsidRDefault="00EC5FD3">
    <w:pPr>
      <w:jc w:val="center"/>
      <w:rPr>
        <w:rFonts w:ascii="Arial" w:hAnsi="Arial"/>
        <w:sz w:val="16"/>
      </w:rPr>
    </w:pPr>
    <w:r>
      <w:rPr>
        <w:noProof/>
        <w:lang w:val="es-CO" w:eastAsia="es-CO"/>
      </w:rPr>
      <mc:AlternateContent>
        <mc:Choice Requires="wps">
          <w:drawing>
            <wp:anchor distT="0" distB="0" distL="114300" distR="114300" simplePos="0" relativeHeight="251657216" behindDoc="0" locked="0" layoutInCell="1" allowOverlap="1" wp14:anchorId="02B3CC5A" wp14:editId="46B35769">
              <wp:simplePos x="0" y="0"/>
              <wp:positionH relativeFrom="column">
                <wp:posOffset>2037080</wp:posOffset>
              </wp:positionH>
              <wp:positionV relativeFrom="paragraph">
                <wp:posOffset>24130</wp:posOffset>
              </wp:positionV>
              <wp:extent cx="1557020" cy="914400"/>
              <wp:effectExtent l="0" t="0" r="0" b="444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914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FA12BF4" w14:textId="77777777" w:rsidR="00EC5FD3" w:rsidRDefault="00EC5FD3">
                          <w:pPr>
                            <w:jc w:val="center"/>
                            <w:rPr>
                              <w:rFonts w:ascii="Arial" w:hAnsi="Arial"/>
                              <w:sz w:val="16"/>
                            </w:rPr>
                          </w:pPr>
                          <w:r>
                            <w:rPr>
                              <w:rFonts w:ascii="Arial" w:hAnsi="Arial"/>
                              <w:sz w:val="16"/>
                            </w:rPr>
                            <w:t>REPÚBLICA DE COLOMBIA</w:t>
                          </w:r>
                        </w:p>
                        <w:p w14:paraId="752015FD" w14:textId="77777777" w:rsidR="00EC5FD3" w:rsidRDefault="00EC5FD3">
                          <w:pPr>
                            <w:jc w:val="center"/>
                            <w:rPr>
                              <w:rFonts w:ascii="Arial" w:hAnsi="Arial"/>
                              <w:sz w:val="16"/>
                            </w:rPr>
                          </w:pPr>
                          <w:r>
                            <w:rPr>
                              <w:rFonts w:ascii="Arial" w:hAnsi="Arial"/>
                              <w:noProof/>
                              <w:lang w:val="es-CO" w:eastAsia="es-CO"/>
                            </w:rPr>
                            <w:drawing>
                              <wp:inline distT="0" distB="0" distL="0" distR="0" wp14:anchorId="21F6733A" wp14:editId="06AF3451">
                                <wp:extent cx="638175" cy="828675"/>
                                <wp:effectExtent l="19050" t="0" r="9525" b="0"/>
                                <wp:docPr id="1"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6AF88FC1" w14:textId="77777777" w:rsidR="00EC5FD3" w:rsidRDefault="00EC5FD3">
                          <w:pPr>
                            <w:jc w:val="center"/>
                            <w:rPr>
                              <w:rFonts w:ascii="Arial" w:hAnsi="Arial"/>
                              <w:sz w:val="16"/>
                            </w:rPr>
                          </w:pPr>
                        </w:p>
                        <w:p w14:paraId="5CAFE143" w14:textId="77777777" w:rsidR="00EC5FD3" w:rsidRDefault="00EC5FD3">
                          <w:pPr>
                            <w:jc w:val="center"/>
                            <w:rPr>
                              <w:rFonts w:ascii="Arial" w:hAnsi="Arial"/>
                              <w:sz w:val="16"/>
                            </w:rPr>
                          </w:pPr>
                        </w:p>
                        <w:p w14:paraId="6261B4CF" w14:textId="77777777" w:rsidR="00EC5FD3" w:rsidRDefault="00EC5FD3">
                          <w:pPr>
                            <w:jc w:val="center"/>
                            <w:rPr>
                              <w:rFonts w:ascii="Arial" w:hAnsi="Arial"/>
                              <w:sz w:val="16"/>
                            </w:rPr>
                          </w:pPr>
                        </w:p>
                        <w:p w14:paraId="59625180" w14:textId="77777777" w:rsidR="00EC5FD3" w:rsidRDefault="00EC5FD3">
                          <w:pPr>
                            <w:jc w:val="center"/>
                            <w:rPr>
                              <w:rFonts w:ascii="Arial" w:hAnsi="Arial"/>
                              <w:sz w:val="16"/>
                            </w:rPr>
                          </w:pPr>
                        </w:p>
                        <w:p w14:paraId="2BDD6F59" w14:textId="77777777" w:rsidR="00EC5FD3" w:rsidRDefault="00EC5FD3">
                          <w:pPr>
                            <w:jc w:val="center"/>
                            <w:rPr>
                              <w:rFonts w:ascii="Arial" w:hAnsi="Arial"/>
                              <w:sz w:val="16"/>
                            </w:rPr>
                          </w:pPr>
                        </w:p>
                        <w:p w14:paraId="6905669F" w14:textId="77777777" w:rsidR="00EC5FD3" w:rsidRDefault="00EC5FD3">
                          <w:pPr>
                            <w:jc w:val="center"/>
                            <w:rPr>
                              <w:rFonts w:ascii="Arial" w:hAnsi="Arial"/>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3CC5A" id="Rectangle 2" o:spid="_x0000_s1026" style="position:absolute;left:0;text-align:left;margin-left:160.4pt;margin-top:1.9pt;width:122.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" stroked="f" strokeweight="0">
              <v:textbox inset="0,0,0,0">
                <w:txbxContent>
                  <w:p w14:paraId="4FA12BF4" w14:textId="77777777" w:rsidR="001F5CAC" w:rsidRDefault="001F5CAC">
                    <w:pPr>
                      <w:jc w:val="center"/>
                      <w:rPr>
                        <w:rFonts w:ascii="Arial" w:hAnsi="Arial"/>
                        <w:sz w:val="16"/>
                      </w:rPr>
                    </w:pPr>
                    <w:r>
                      <w:rPr>
                        <w:rFonts w:ascii="Arial" w:hAnsi="Arial"/>
                        <w:sz w:val="16"/>
                      </w:rPr>
                      <w:t>REPÚBLICA DE COLOMBIA</w:t>
                    </w:r>
                  </w:p>
                  <w:p w14:paraId="752015FD" w14:textId="77777777" w:rsidR="001F5CAC" w:rsidRDefault="001F5CAC">
                    <w:pPr>
                      <w:jc w:val="center"/>
                      <w:rPr>
                        <w:rFonts w:ascii="Arial" w:hAnsi="Arial"/>
                        <w:sz w:val="16"/>
                      </w:rPr>
                    </w:pPr>
                    <w:r>
                      <w:rPr>
                        <w:rFonts w:ascii="Arial" w:hAnsi="Arial"/>
                        <w:noProof/>
                        <w:lang w:val="es-CO" w:eastAsia="es-CO"/>
                      </w:rPr>
                      <w:drawing>
                        <wp:inline distT="0" distB="0" distL="0" distR="0" wp14:anchorId="21F6733A" wp14:editId="06AF3451">
                          <wp:extent cx="638175" cy="828675"/>
                          <wp:effectExtent l="19050" t="0" r="9525" b="0"/>
                          <wp:docPr id="1"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2"/>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6AF88FC1" w14:textId="77777777" w:rsidR="001F5CAC" w:rsidRDefault="001F5CAC">
                    <w:pPr>
                      <w:jc w:val="center"/>
                      <w:rPr>
                        <w:rFonts w:ascii="Arial" w:hAnsi="Arial"/>
                        <w:sz w:val="16"/>
                      </w:rPr>
                    </w:pPr>
                  </w:p>
                  <w:p w14:paraId="5CAFE143" w14:textId="77777777" w:rsidR="001F5CAC" w:rsidRDefault="001F5CAC">
                    <w:pPr>
                      <w:jc w:val="center"/>
                      <w:rPr>
                        <w:rFonts w:ascii="Arial" w:hAnsi="Arial"/>
                        <w:sz w:val="16"/>
                      </w:rPr>
                    </w:pPr>
                  </w:p>
                  <w:p w14:paraId="6261B4CF" w14:textId="77777777" w:rsidR="001F5CAC" w:rsidRDefault="001F5CAC">
                    <w:pPr>
                      <w:jc w:val="center"/>
                      <w:rPr>
                        <w:rFonts w:ascii="Arial" w:hAnsi="Arial"/>
                        <w:sz w:val="16"/>
                      </w:rPr>
                    </w:pPr>
                  </w:p>
                  <w:p w14:paraId="59625180" w14:textId="77777777" w:rsidR="001F5CAC" w:rsidRDefault="001F5CAC">
                    <w:pPr>
                      <w:jc w:val="center"/>
                      <w:rPr>
                        <w:rFonts w:ascii="Arial" w:hAnsi="Arial"/>
                        <w:sz w:val="16"/>
                      </w:rPr>
                    </w:pPr>
                  </w:p>
                  <w:p w14:paraId="2BDD6F59" w14:textId="77777777" w:rsidR="001F5CAC" w:rsidRDefault="001F5CAC">
                    <w:pPr>
                      <w:jc w:val="center"/>
                      <w:rPr>
                        <w:rFonts w:ascii="Arial" w:hAnsi="Arial"/>
                        <w:sz w:val="16"/>
                      </w:rPr>
                    </w:pPr>
                  </w:p>
                  <w:p w14:paraId="6905669F" w14:textId="77777777" w:rsidR="001F5CAC" w:rsidRDefault="001F5CAC">
                    <w:pPr>
                      <w:jc w:val="center"/>
                      <w:rPr>
                        <w:rFonts w:ascii="Arial" w:hAnsi="Arial"/>
                        <w:sz w:val="32"/>
                      </w:rPr>
                    </w:pPr>
                  </w:p>
                </w:txbxContent>
              </v:textbox>
            </v:rect>
          </w:pict>
        </mc:Fallback>
      </mc:AlternateContent>
    </w:r>
  </w:p>
  <w:p w14:paraId="6DB440B5" w14:textId="77777777" w:rsidR="00EC5FD3" w:rsidRDefault="00EC5FD3">
    <w:pPr>
      <w:jc w:val="center"/>
      <w:rPr>
        <w:rFonts w:ascii="Arial" w:hAnsi="Arial"/>
        <w:sz w:val="16"/>
      </w:rPr>
    </w:pPr>
  </w:p>
  <w:p w14:paraId="37234D13" w14:textId="77777777" w:rsidR="00EC5FD3" w:rsidRDefault="00EC5FD3">
    <w:pPr>
      <w:jc w:val="center"/>
      <w:rPr>
        <w:rFonts w:ascii="Arial" w:hAnsi="Arial"/>
      </w:rPr>
    </w:pPr>
  </w:p>
  <w:p w14:paraId="6050AC57" w14:textId="77777777" w:rsidR="00EC5FD3" w:rsidRDefault="00EC5FD3">
    <w:pPr>
      <w:jc w:val="center"/>
      <w:rPr>
        <w:rFonts w:ascii="Arial" w:hAnsi="Arial"/>
      </w:rPr>
    </w:pPr>
  </w:p>
  <w:p w14:paraId="11F068AA" w14:textId="77777777" w:rsidR="00EC5FD3" w:rsidRDefault="00EC5FD3">
    <w:pPr>
      <w:jc w:val="center"/>
      <w:rPr>
        <w:rFonts w:ascii="Arial" w:hAnsi="Arial"/>
      </w:rPr>
    </w:pPr>
    <w:r>
      <w:rPr>
        <w:noProof/>
        <w:lang w:val="es-CO" w:eastAsia="es-CO"/>
      </w:rPr>
      <mc:AlternateContent>
        <mc:Choice Requires="wps">
          <w:drawing>
            <wp:anchor distT="0" distB="0" distL="114300" distR="114300" simplePos="0" relativeHeight="251656192" behindDoc="0" locked="0" layoutInCell="1" allowOverlap="1" wp14:anchorId="692D3242" wp14:editId="05EDFA07">
              <wp:simplePos x="0" y="0"/>
              <wp:positionH relativeFrom="column">
                <wp:posOffset>-271780</wp:posOffset>
              </wp:positionH>
              <wp:positionV relativeFrom="paragraph">
                <wp:posOffset>6350</wp:posOffset>
              </wp:positionV>
              <wp:extent cx="6230620" cy="10241280"/>
              <wp:effectExtent l="13970" t="6350" r="13335" b="10795"/>
              <wp:wrapNone/>
              <wp:docPr id="3"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30620" cy="102412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00DBC3" id="Freeform 1" o:spid="_x0000_s1026" style="position:absolute;margin-left:-21.4pt;margin-top:.5pt;width:490.6pt;height:80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" path="m640,l383,32,192,128,65,255,,384,,19616r65,129l192,19872r191,96l640,20000r18720,l19617,19968r191,-96l19935,19745r65,-129l20000,384r-65,-129l19808,128,19617,32,19360,,640,xe">
              <v:path arrowok="t" o:connecttype="custom" o:connectlocs="199380,0;119316,16386;59814,65544;20250,130576;0,196633;0,10044647;20250,10110704;59814,10175736;119316,10224894;199380,10241280;6031240,10241280;6111304,10224894;6170806,10175736;6210370,10110704;6230620,10044647;6230620,196633;6210370,130576;6170806,65544;6111304,16386;6031240,0;199380,0" o:connectangles="0,0,0,0,0,0,0,0,0,0,0,0,0,0,0,0,0,0,0,0,0"/>
            </v:shape>
          </w:pict>
        </mc:Fallback>
      </mc:AlternateContent>
    </w:r>
  </w:p>
  <w:p w14:paraId="4EEBFA2E" w14:textId="77777777" w:rsidR="00EC5FD3" w:rsidRDefault="00EC5FD3">
    <w:pPr>
      <w:jc w:val="center"/>
      <w:rPr>
        <w:rFonts w:ascii="Arial" w:hAnsi="Arial"/>
        <w:b/>
        <w:sz w:val="32"/>
      </w:rPr>
    </w:pPr>
  </w:p>
  <w:p w14:paraId="4DE987EF" w14:textId="77777777" w:rsidR="00EC5FD3" w:rsidRDefault="00EC5FD3">
    <w:pPr>
      <w:jc w:val="center"/>
      <w:rPr>
        <w:rFonts w:ascii="Arial" w:hAnsi="Arial"/>
        <w:sz w:val="22"/>
      </w:rPr>
    </w:pPr>
  </w:p>
  <w:p w14:paraId="1310B1C5" w14:textId="77777777" w:rsidR="00EC5FD3" w:rsidRDefault="00EC5FD3">
    <w:pPr>
      <w:jc w:val="center"/>
      <w:rPr>
        <w:rFonts w:ascii="Arial" w:hAnsi="Arial"/>
        <w:sz w:val="22"/>
      </w:rPr>
    </w:pPr>
    <w:r>
      <w:rPr>
        <w:noProof/>
        <w:lang w:val="es-CO" w:eastAsia="es-CO"/>
      </w:rPr>
      <mc:AlternateContent>
        <mc:Choice Requires="wps">
          <w:drawing>
            <wp:anchor distT="0" distB="0" distL="114300" distR="114300" simplePos="0" relativeHeight="251658240" behindDoc="0" locked="0" layoutInCell="1" allowOverlap="1" wp14:anchorId="159D8F2D" wp14:editId="588A6067">
              <wp:simplePos x="0" y="0"/>
              <wp:positionH relativeFrom="column">
                <wp:posOffset>553720</wp:posOffset>
              </wp:positionH>
              <wp:positionV relativeFrom="paragraph">
                <wp:posOffset>12700</wp:posOffset>
              </wp:positionV>
              <wp:extent cx="4513580" cy="1501140"/>
              <wp:effectExtent l="1270" t="3175" r="0" b="63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50114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8086E13" w14:textId="77777777" w:rsidR="00EC5FD3" w:rsidRPr="00D06730" w:rsidRDefault="00EC5FD3" w:rsidP="00D06730">
                          <w:pPr>
                            <w:pStyle w:val="Ttulo2"/>
                            <w:rPr>
                              <w:rFonts w:ascii="Arial Narrow" w:hAnsi="Arial Narrow"/>
                              <w:sz w:val="28"/>
                              <w:szCs w:val="28"/>
                            </w:rPr>
                          </w:pPr>
                          <w:r w:rsidRPr="00D06730">
                            <w:rPr>
                              <w:rFonts w:ascii="Arial Narrow" w:hAnsi="Arial Narrow"/>
                              <w:sz w:val="28"/>
                              <w:szCs w:val="28"/>
                            </w:rPr>
                            <w:t xml:space="preserve">MINISTERIO </w:t>
                          </w:r>
                          <w:proofErr w:type="gramStart"/>
                          <w:r w:rsidRPr="00D06730">
                            <w:rPr>
                              <w:rFonts w:ascii="Arial Narrow" w:hAnsi="Arial Narrow"/>
                              <w:sz w:val="28"/>
                              <w:szCs w:val="28"/>
                            </w:rPr>
                            <w:t>DE  AMBIENTE</w:t>
                          </w:r>
                          <w:proofErr w:type="gramEnd"/>
                          <w:r w:rsidRPr="00D06730">
                            <w:rPr>
                              <w:rFonts w:ascii="Arial Narrow" w:hAnsi="Arial Narrow"/>
                              <w:sz w:val="28"/>
                              <w:szCs w:val="28"/>
                            </w:rPr>
                            <w:t xml:space="preserve"> Y   </w:t>
                          </w:r>
                          <w:r>
                            <w:rPr>
                              <w:rFonts w:ascii="Arial Narrow" w:hAnsi="Arial Narrow"/>
                              <w:sz w:val="28"/>
                              <w:szCs w:val="28"/>
                            </w:rPr>
                            <w:t xml:space="preserve">DESARROLLO </w:t>
                          </w:r>
                          <w:r w:rsidRPr="00D06730">
                            <w:rPr>
                              <w:rFonts w:ascii="Arial Narrow" w:hAnsi="Arial Narrow"/>
                              <w:sz w:val="28"/>
                              <w:szCs w:val="28"/>
                            </w:rPr>
                            <w:t>SOSTENIBLE</w:t>
                          </w:r>
                        </w:p>
                        <w:p w14:paraId="7673CE34" w14:textId="77777777" w:rsidR="00EC5FD3" w:rsidRPr="00FE0D79" w:rsidRDefault="00EC5FD3">
                          <w:pPr>
                            <w:pStyle w:val="Ttulo3"/>
                            <w:rPr>
                              <w:rFonts w:ascii="Arial Narrow" w:hAnsi="Arial Narrow"/>
                            </w:rPr>
                          </w:pPr>
                        </w:p>
                        <w:p w14:paraId="53BA921B" w14:textId="77777777" w:rsidR="00EC5FD3" w:rsidRDefault="00EC5FD3" w:rsidP="000D2B9D">
                          <w:pPr>
                            <w:pStyle w:val="Ttulo3"/>
                          </w:pPr>
                        </w:p>
                        <w:p w14:paraId="37840155" w14:textId="77777777" w:rsidR="00EC5FD3" w:rsidRDefault="00EC5FD3" w:rsidP="000D2B9D">
                          <w:pPr>
                            <w:pStyle w:val="Ttulo3"/>
                            <w:rPr>
                              <w:rFonts w:cs="Arial"/>
                              <w:b/>
                              <w:sz w:val="36"/>
                              <w:szCs w:val="36"/>
                            </w:rPr>
                          </w:pPr>
                          <w:r>
                            <w:t>DECRETO</w:t>
                          </w:r>
                          <w:r w:rsidRPr="00FE0D79">
                            <w:t xml:space="preserve"> N</w:t>
                          </w:r>
                          <w:r>
                            <w:t>°______________</w:t>
                          </w:r>
                          <w:r>
                            <w:rPr>
                              <w:rFonts w:cs="Arial"/>
                              <w:b/>
                              <w:sz w:val="36"/>
                              <w:szCs w:val="36"/>
                            </w:rPr>
                            <w:t xml:space="preserve"> </w:t>
                          </w:r>
                        </w:p>
                        <w:p w14:paraId="5E33E674" w14:textId="77777777" w:rsidR="00EC5FD3" w:rsidRPr="000D2B9D" w:rsidRDefault="00EC5FD3" w:rsidP="000D2B9D">
                          <w:pPr>
                            <w:rPr>
                              <w:lang w:val="es-ES_tradnl"/>
                            </w:rPr>
                          </w:pPr>
                        </w:p>
                        <w:p w14:paraId="081CE269" w14:textId="77777777" w:rsidR="00EC5FD3" w:rsidRPr="00FE0D79" w:rsidRDefault="00EC5FD3"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572689B2" w14:textId="77777777" w:rsidR="00EC5FD3" w:rsidRPr="00FE0D79" w:rsidRDefault="00EC5FD3">
                          <w:pPr>
                            <w:jc w:val="center"/>
                            <w:rPr>
                              <w:rFonts w:ascii="Arial Narrow" w:hAnsi="Arial Narrow"/>
                            </w:rPr>
                          </w:pPr>
                        </w:p>
                        <w:p w14:paraId="7C7D4A4D" w14:textId="77777777" w:rsidR="00EC5FD3" w:rsidRDefault="00EC5FD3">
                          <w:pPr>
                            <w:jc w:val="center"/>
                          </w:pPr>
                        </w:p>
                        <w:p w14:paraId="6D98679A" w14:textId="77777777" w:rsidR="00EC5FD3" w:rsidRDefault="00EC5FD3">
                          <w:pPr>
                            <w:jc w:val="center"/>
                          </w:pPr>
                        </w:p>
                        <w:p w14:paraId="0ACB7410" w14:textId="77777777" w:rsidR="00EC5FD3" w:rsidRDefault="00EC5FD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9D8F2D" id="Rectangle 3" o:spid="_x0000_s1027" style="position:absolute;left:0;text-align:left;margin-left:43.6pt;margin-top:1pt;width:355.4pt;height:11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" stroked="f" strokeweight="0">
              <v:textbox inset="0,0,0,0">
                <w:txbxContent>
                  <w:p w14:paraId="78086E13" w14:textId="77777777" w:rsidR="001F5CAC" w:rsidRPr="00D06730" w:rsidRDefault="001F5CAC"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7673CE34" w14:textId="77777777" w:rsidR="001F5CAC" w:rsidRPr="00FE0D79" w:rsidRDefault="001F5CAC">
                    <w:pPr>
                      <w:pStyle w:val="Ttulo3"/>
                      <w:rPr>
                        <w:rFonts w:ascii="Arial Narrow" w:hAnsi="Arial Narrow"/>
                      </w:rPr>
                    </w:pPr>
                  </w:p>
                  <w:p w14:paraId="53BA921B" w14:textId="77777777" w:rsidR="001F5CAC" w:rsidRDefault="001F5CAC" w:rsidP="000D2B9D">
                    <w:pPr>
                      <w:pStyle w:val="Ttulo3"/>
                    </w:pPr>
                  </w:p>
                  <w:p w14:paraId="37840155" w14:textId="77777777" w:rsidR="001F5CAC" w:rsidRDefault="001F5CAC" w:rsidP="000D2B9D">
                    <w:pPr>
                      <w:pStyle w:val="Ttulo3"/>
                      <w:rPr>
                        <w:rFonts w:cs="Arial"/>
                        <w:b/>
                        <w:sz w:val="36"/>
                        <w:szCs w:val="36"/>
                      </w:rPr>
                    </w:pPr>
                    <w:r>
                      <w:t>DECRETO</w:t>
                    </w:r>
                    <w:r w:rsidRPr="00FE0D79">
                      <w:t xml:space="preserve"> N</w:t>
                    </w:r>
                    <w:r>
                      <w:t>°______________</w:t>
                    </w:r>
                    <w:r>
                      <w:rPr>
                        <w:rFonts w:cs="Arial"/>
                        <w:b/>
                        <w:sz w:val="36"/>
                        <w:szCs w:val="36"/>
                      </w:rPr>
                      <w:t xml:space="preserve"> </w:t>
                    </w:r>
                  </w:p>
                  <w:p w14:paraId="5E33E674" w14:textId="77777777" w:rsidR="001F5CAC" w:rsidRPr="000D2B9D" w:rsidRDefault="001F5CAC" w:rsidP="000D2B9D">
                    <w:pPr>
                      <w:rPr>
                        <w:lang w:val="es-ES_tradnl"/>
                      </w:rPr>
                    </w:pPr>
                  </w:p>
                  <w:p w14:paraId="081CE269" w14:textId="77777777" w:rsidR="001F5CAC" w:rsidRPr="00FE0D79" w:rsidRDefault="001F5CAC"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572689B2" w14:textId="77777777" w:rsidR="001F5CAC" w:rsidRPr="00FE0D79" w:rsidRDefault="001F5CAC">
                    <w:pPr>
                      <w:jc w:val="center"/>
                      <w:rPr>
                        <w:rFonts w:ascii="Arial Narrow" w:hAnsi="Arial Narrow"/>
                      </w:rPr>
                    </w:pPr>
                  </w:p>
                  <w:p w14:paraId="7C7D4A4D" w14:textId="77777777" w:rsidR="001F5CAC" w:rsidRDefault="001F5CAC">
                    <w:pPr>
                      <w:jc w:val="center"/>
                    </w:pPr>
                  </w:p>
                  <w:p w14:paraId="6D98679A" w14:textId="77777777" w:rsidR="001F5CAC" w:rsidRDefault="001F5CAC">
                    <w:pPr>
                      <w:jc w:val="center"/>
                    </w:pPr>
                  </w:p>
                  <w:p w14:paraId="0ACB7410" w14:textId="77777777" w:rsidR="001F5CAC" w:rsidRDefault="001F5CAC">
                    <w:pPr>
                      <w:jc w:val="center"/>
                    </w:pPr>
                  </w:p>
                </w:txbxContent>
              </v:textbox>
            </v:rect>
          </w:pict>
        </mc:Fallback>
      </mc:AlternateContent>
    </w:r>
  </w:p>
  <w:p w14:paraId="02809329" w14:textId="77777777" w:rsidR="00EC5FD3" w:rsidRDefault="00EC5FD3">
    <w:pPr>
      <w:jc w:val="center"/>
      <w:rPr>
        <w:rFonts w:ascii="Arial" w:hAnsi="Arial"/>
        <w:sz w:val="22"/>
      </w:rPr>
    </w:pPr>
  </w:p>
  <w:p w14:paraId="199A2F0A" w14:textId="77777777" w:rsidR="00EC5FD3" w:rsidRDefault="00EC5FD3">
    <w:pPr>
      <w:jc w:val="center"/>
      <w:rPr>
        <w:rFonts w:ascii="Arial" w:hAnsi="Arial"/>
        <w:sz w:val="22"/>
      </w:rPr>
    </w:pPr>
  </w:p>
  <w:p w14:paraId="4B0B4D61" w14:textId="77777777" w:rsidR="00EC5FD3" w:rsidRDefault="00EC5FD3">
    <w:pPr>
      <w:jc w:val="center"/>
      <w:rPr>
        <w:rFonts w:ascii="Arial" w:hAnsi="Arial"/>
        <w:sz w:val="22"/>
      </w:rPr>
    </w:pPr>
  </w:p>
  <w:p w14:paraId="0BA45C4E" w14:textId="77777777" w:rsidR="00EC5FD3" w:rsidRDefault="00EC5FD3">
    <w:pPr>
      <w:jc w:val="center"/>
      <w:rPr>
        <w:rFonts w:ascii="Arial" w:hAnsi="Arial"/>
        <w:sz w:val="22"/>
      </w:rPr>
    </w:pPr>
  </w:p>
  <w:p w14:paraId="3B75DC8D" w14:textId="77777777" w:rsidR="00EC5FD3" w:rsidRDefault="00EC5FD3">
    <w:pPr>
      <w:jc w:val="center"/>
      <w:rPr>
        <w:rFonts w:ascii="Arial" w:hAnsi="Arial"/>
        <w:sz w:val="22"/>
      </w:rPr>
    </w:pPr>
  </w:p>
  <w:p w14:paraId="339ADA40" w14:textId="77777777" w:rsidR="00EC5FD3" w:rsidRDefault="00EC5FD3">
    <w:pPr>
      <w:jc w:val="center"/>
      <w:rPr>
        <w:rFonts w:ascii="Arial" w:hAnsi="Arial"/>
        <w:sz w:val="22"/>
      </w:rPr>
    </w:pPr>
  </w:p>
  <w:p w14:paraId="56B39899" w14:textId="77777777" w:rsidR="00EC5FD3" w:rsidRDefault="00EC5FD3">
    <w:pPr>
      <w:jc w:val="center"/>
      <w:rPr>
        <w:rFonts w:ascii="Arial" w:hAnsi="Arial"/>
        <w:sz w:val="22"/>
      </w:rPr>
    </w:pPr>
  </w:p>
  <w:p w14:paraId="42F20D22" w14:textId="77777777" w:rsidR="00EC5FD3" w:rsidRPr="00652A5F" w:rsidRDefault="00EC5FD3">
    <w:pPr>
      <w:jc w:val="center"/>
      <w:rPr>
        <w:rFonts w:ascii="Arial" w:hAnsi="Arial"/>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F7FD2"/>
    <w:multiLevelType w:val="hybridMultilevel"/>
    <w:tmpl w:val="459ABACA"/>
    <w:lvl w:ilvl="0" w:tplc="240A0019">
      <w:start w:val="1"/>
      <w:numFmt w:val="lowerLetter"/>
      <w:lvlText w:val="%1."/>
      <w:lvlJc w:val="left"/>
      <w:pPr>
        <w:ind w:left="1788" w:hanging="360"/>
      </w:pPr>
      <w:rPr>
        <w:rFonts w:hint="default"/>
      </w:rPr>
    </w:lvl>
    <w:lvl w:ilvl="1" w:tplc="240A0019" w:tentative="1">
      <w:start w:val="1"/>
      <w:numFmt w:val="lowerLetter"/>
      <w:lvlText w:val="%2."/>
      <w:lvlJc w:val="left"/>
      <w:pPr>
        <w:ind w:left="2508" w:hanging="360"/>
      </w:pPr>
    </w:lvl>
    <w:lvl w:ilvl="2" w:tplc="240A001B" w:tentative="1">
      <w:start w:val="1"/>
      <w:numFmt w:val="lowerRoman"/>
      <w:lvlText w:val="%3."/>
      <w:lvlJc w:val="right"/>
      <w:pPr>
        <w:ind w:left="3228" w:hanging="180"/>
      </w:pPr>
    </w:lvl>
    <w:lvl w:ilvl="3" w:tplc="240A000F" w:tentative="1">
      <w:start w:val="1"/>
      <w:numFmt w:val="decimal"/>
      <w:lvlText w:val="%4."/>
      <w:lvlJc w:val="left"/>
      <w:pPr>
        <w:ind w:left="3948" w:hanging="360"/>
      </w:pPr>
    </w:lvl>
    <w:lvl w:ilvl="4" w:tplc="240A0019" w:tentative="1">
      <w:start w:val="1"/>
      <w:numFmt w:val="lowerLetter"/>
      <w:lvlText w:val="%5."/>
      <w:lvlJc w:val="left"/>
      <w:pPr>
        <w:ind w:left="4668" w:hanging="360"/>
      </w:pPr>
    </w:lvl>
    <w:lvl w:ilvl="5" w:tplc="240A001B" w:tentative="1">
      <w:start w:val="1"/>
      <w:numFmt w:val="lowerRoman"/>
      <w:lvlText w:val="%6."/>
      <w:lvlJc w:val="right"/>
      <w:pPr>
        <w:ind w:left="5388" w:hanging="180"/>
      </w:pPr>
    </w:lvl>
    <w:lvl w:ilvl="6" w:tplc="240A000F" w:tentative="1">
      <w:start w:val="1"/>
      <w:numFmt w:val="decimal"/>
      <w:lvlText w:val="%7."/>
      <w:lvlJc w:val="left"/>
      <w:pPr>
        <w:ind w:left="6108" w:hanging="360"/>
      </w:pPr>
    </w:lvl>
    <w:lvl w:ilvl="7" w:tplc="240A0019" w:tentative="1">
      <w:start w:val="1"/>
      <w:numFmt w:val="lowerLetter"/>
      <w:lvlText w:val="%8."/>
      <w:lvlJc w:val="left"/>
      <w:pPr>
        <w:ind w:left="6828" w:hanging="360"/>
      </w:pPr>
    </w:lvl>
    <w:lvl w:ilvl="8" w:tplc="240A001B" w:tentative="1">
      <w:start w:val="1"/>
      <w:numFmt w:val="lowerRoman"/>
      <w:lvlText w:val="%9."/>
      <w:lvlJc w:val="right"/>
      <w:pPr>
        <w:ind w:left="7548" w:hanging="180"/>
      </w:pPr>
    </w:lvl>
  </w:abstractNum>
  <w:abstractNum w:abstractNumId="1"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2877B14"/>
    <w:multiLevelType w:val="hybridMultilevel"/>
    <w:tmpl w:val="227AFB0A"/>
    <w:lvl w:ilvl="0" w:tplc="6A9C7794">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5" w15:restartNumberingAfterBreak="0">
    <w:nsid w:val="143D0E15"/>
    <w:multiLevelType w:val="hybridMultilevel"/>
    <w:tmpl w:val="7DD03526"/>
    <w:lvl w:ilvl="0" w:tplc="65A00246">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9B8502D"/>
    <w:multiLevelType w:val="hybridMultilevel"/>
    <w:tmpl w:val="B78AD5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8" w15:restartNumberingAfterBreak="0">
    <w:nsid w:val="1EF849AD"/>
    <w:multiLevelType w:val="hybridMultilevel"/>
    <w:tmpl w:val="47BAF99E"/>
    <w:lvl w:ilvl="0" w:tplc="ED6CF8B8">
      <w:start w:val="1"/>
      <w:numFmt w:val="lowerLetter"/>
      <w:lvlText w:val="%1."/>
      <w:lvlJc w:val="left"/>
      <w:pPr>
        <w:ind w:left="360" w:hanging="360"/>
      </w:pPr>
      <w:rPr>
        <w:rFonts w:ascii="Calibri" w:hAnsi="Calibri" w:hint="default"/>
        <w:b w:val="0"/>
        <w:i w:val="0"/>
        <w:sz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30315B"/>
    <w:multiLevelType w:val="hybridMultilevel"/>
    <w:tmpl w:val="4664FB58"/>
    <w:lvl w:ilvl="0" w:tplc="8A94CD8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5BA53EC"/>
    <w:multiLevelType w:val="hybridMultilevel"/>
    <w:tmpl w:val="93B4F8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9F22B0A"/>
    <w:multiLevelType w:val="hybridMultilevel"/>
    <w:tmpl w:val="E54632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4C006B4A"/>
    <w:multiLevelType w:val="hybridMultilevel"/>
    <w:tmpl w:val="DDCEE02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EFE32DC"/>
    <w:multiLevelType w:val="hybridMultilevel"/>
    <w:tmpl w:val="805A992E"/>
    <w:lvl w:ilvl="0" w:tplc="B00E950C">
      <w:start w:val="1"/>
      <w:numFmt w:val="lowerLetter"/>
      <w:lvlText w:val="%1."/>
      <w:lvlJc w:val="left"/>
      <w:pPr>
        <w:ind w:left="360" w:hanging="360"/>
      </w:pPr>
      <w:rPr>
        <w:rFonts w:ascii="Arial" w:hAnsi="Arial" w:hint="default"/>
        <w:b w:val="0"/>
        <w:i w:val="0"/>
        <w:sz w:val="24"/>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1"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5D2F1018"/>
    <w:multiLevelType w:val="hybridMultilevel"/>
    <w:tmpl w:val="74CC4E2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001541F"/>
    <w:multiLevelType w:val="hybridMultilevel"/>
    <w:tmpl w:val="805607F0"/>
    <w:lvl w:ilvl="0" w:tplc="73561FE0">
      <w:start w:val="1"/>
      <w:numFmt w:val="decimal"/>
      <w:lvlText w:val="%1."/>
      <w:lvlJc w:val="left"/>
      <w:pPr>
        <w:ind w:left="720" w:hanging="360"/>
      </w:pPr>
      <w:rPr>
        <w:rFonts w:hint="default"/>
        <w:b w:val="0"/>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632B3B9E"/>
    <w:multiLevelType w:val="hybridMultilevel"/>
    <w:tmpl w:val="A71A2644"/>
    <w:lvl w:ilvl="0" w:tplc="925A1F9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CE678D6"/>
    <w:multiLevelType w:val="multilevel"/>
    <w:tmpl w:val="189EC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DF235C1"/>
    <w:multiLevelType w:val="hybridMultilevel"/>
    <w:tmpl w:val="92A2E5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70CD39D6"/>
    <w:multiLevelType w:val="hybridMultilevel"/>
    <w:tmpl w:val="1E6EC49A"/>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32"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0"/>
  </w:num>
  <w:num w:numId="2">
    <w:abstractNumId w:val="26"/>
  </w:num>
  <w:num w:numId="3">
    <w:abstractNumId w:val="14"/>
  </w:num>
  <w:num w:numId="4">
    <w:abstractNumId w:val="1"/>
  </w:num>
  <w:num w:numId="5">
    <w:abstractNumId w:val="24"/>
  </w:num>
  <w:num w:numId="6">
    <w:abstractNumId w:val="30"/>
  </w:num>
  <w:num w:numId="7">
    <w:abstractNumId w:val="32"/>
  </w:num>
  <w:num w:numId="8">
    <w:abstractNumId w:val="3"/>
  </w:num>
  <w:num w:numId="9">
    <w:abstractNumId w:val="27"/>
  </w:num>
  <w:num w:numId="10">
    <w:abstractNumId w:val="21"/>
  </w:num>
  <w:num w:numId="11">
    <w:abstractNumId w:val="33"/>
  </w:num>
  <w:num w:numId="12">
    <w:abstractNumId w:val="4"/>
  </w:num>
  <w:num w:numId="13">
    <w:abstractNumId w:val="12"/>
  </w:num>
  <w:num w:numId="14">
    <w:abstractNumId w:val="9"/>
  </w:num>
  <w:num w:numId="15">
    <w:abstractNumId w:val="17"/>
  </w:num>
  <w:num w:numId="16">
    <w:abstractNumId w:val="7"/>
  </w:num>
  <w:num w:numId="17">
    <w:abstractNumId w:val="13"/>
  </w:num>
  <w:num w:numId="18">
    <w:abstractNumId w:val="11"/>
  </w:num>
  <w:num w:numId="19">
    <w:abstractNumId w:val="2"/>
  </w:num>
  <w:num w:numId="20">
    <w:abstractNumId w:val="23"/>
  </w:num>
  <w:num w:numId="21">
    <w:abstractNumId w:val="5"/>
  </w:num>
  <w:num w:numId="22">
    <w:abstractNumId w:val="10"/>
  </w:num>
  <w:num w:numId="23">
    <w:abstractNumId w:val="25"/>
  </w:num>
  <w:num w:numId="24">
    <w:abstractNumId w:val="31"/>
  </w:num>
  <w:num w:numId="25">
    <w:abstractNumId w:val="8"/>
  </w:num>
  <w:num w:numId="26">
    <w:abstractNumId w:val="19"/>
  </w:num>
  <w:num w:numId="27">
    <w:abstractNumId w:val="22"/>
  </w:num>
  <w:num w:numId="28">
    <w:abstractNumId w:val="16"/>
  </w:num>
  <w:num w:numId="29">
    <w:abstractNumId w:val="18"/>
  </w:num>
  <w:num w:numId="30">
    <w:abstractNumId w:val="0"/>
  </w:num>
  <w:num w:numId="31">
    <w:abstractNumId w:val="28"/>
  </w:num>
  <w:num w:numId="32">
    <w:abstractNumId w:val="6"/>
  </w:num>
  <w:num w:numId="33">
    <w:abstractNumId w:val="15"/>
  </w:num>
  <w:num w:numId="34">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ctor Abel Castellanos Perez">
    <w15:presenceInfo w15:providerId="AD" w15:userId="S-1-5-21-1659004503-1801674531-725345543-12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0D39"/>
    <w:rsid w:val="00003445"/>
    <w:rsid w:val="0000773C"/>
    <w:rsid w:val="00010CEE"/>
    <w:rsid w:val="0001143A"/>
    <w:rsid w:val="00015E76"/>
    <w:rsid w:val="00016116"/>
    <w:rsid w:val="00021DD6"/>
    <w:rsid w:val="00024C81"/>
    <w:rsid w:val="00026925"/>
    <w:rsid w:val="0002752C"/>
    <w:rsid w:val="000304CA"/>
    <w:rsid w:val="00031BF5"/>
    <w:rsid w:val="00032C19"/>
    <w:rsid w:val="000331A8"/>
    <w:rsid w:val="00036537"/>
    <w:rsid w:val="0003715E"/>
    <w:rsid w:val="0003782B"/>
    <w:rsid w:val="00037AC0"/>
    <w:rsid w:val="00041D51"/>
    <w:rsid w:val="000437AA"/>
    <w:rsid w:val="000442FE"/>
    <w:rsid w:val="000447E2"/>
    <w:rsid w:val="00044958"/>
    <w:rsid w:val="00047383"/>
    <w:rsid w:val="000504A3"/>
    <w:rsid w:val="00051348"/>
    <w:rsid w:val="0005563B"/>
    <w:rsid w:val="00055DF5"/>
    <w:rsid w:val="00060809"/>
    <w:rsid w:val="00060A3C"/>
    <w:rsid w:val="00062909"/>
    <w:rsid w:val="00062FA5"/>
    <w:rsid w:val="0006635F"/>
    <w:rsid w:val="00066BFD"/>
    <w:rsid w:val="0007144F"/>
    <w:rsid w:val="000726B9"/>
    <w:rsid w:val="0007332D"/>
    <w:rsid w:val="0008045C"/>
    <w:rsid w:val="00092303"/>
    <w:rsid w:val="000942FD"/>
    <w:rsid w:val="000A2696"/>
    <w:rsid w:val="000A4011"/>
    <w:rsid w:val="000A652B"/>
    <w:rsid w:val="000A6D44"/>
    <w:rsid w:val="000B1DE2"/>
    <w:rsid w:val="000B3331"/>
    <w:rsid w:val="000C21AB"/>
    <w:rsid w:val="000C6390"/>
    <w:rsid w:val="000C7880"/>
    <w:rsid w:val="000D0C16"/>
    <w:rsid w:val="000D2B9D"/>
    <w:rsid w:val="000D2CF7"/>
    <w:rsid w:val="000D44F5"/>
    <w:rsid w:val="000D72EA"/>
    <w:rsid w:val="000E15D7"/>
    <w:rsid w:val="000E1903"/>
    <w:rsid w:val="000E2E55"/>
    <w:rsid w:val="000E508D"/>
    <w:rsid w:val="000F1D6F"/>
    <w:rsid w:val="000F40BE"/>
    <w:rsid w:val="000F50FA"/>
    <w:rsid w:val="000F5478"/>
    <w:rsid w:val="000F5712"/>
    <w:rsid w:val="000F5AA7"/>
    <w:rsid w:val="000F7F9A"/>
    <w:rsid w:val="00101EC1"/>
    <w:rsid w:val="00102634"/>
    <w:rsid w:val="00114DA3"/>
    <w:rsid w:val="00120B4B"/>
    <w:rsid w:val="00121482"/>
    <w:rsid w:val="001215E3"/>
    <w:rsid w:val="00122380"/>
    <w:rsid w:val="00122ECC"/>
    <w:rsid w:val="001235D5"/>
    <w:rsid w:val="00126245"/>
    <w:rsid w:val="0013191F"/>
    <w:rsid w:val="0013223E"/>
    <w:rsid w:val="00132B32"/>
    <w:rsid w:val="00133ED2"/>
    <w:rsid w:val="00134621"/>
    <w:rsid w:val="00134717"/>
    <w:rsid w:val="00135AD4"/>
    <w:rsid w:val="00136610"/>
    <w:rsid w:val="00136C74"/>
    <w:rsid w:val="00140F8A"/>
    <w:rsid w:val="00143D66"/>
    <w:rsid w:val="00151EA8"/>
    <w:rsid w:val="001529C3"/>
    <w:rsid w:val="001562C7"/>
    <w:rsid w:val="001635C4"/>
    <w:rsid w:val="0016453D"/>
    <w:rsid w:val="001646E5"/>
    <w:rsid w:val="00164FFA"/>
    <w:rsid w:val="00165C74"/>
    <w:rsid w:val="00172ECB"/>
    <w:rsid w:val="001738BE"/>
    <w:rsid w:val="0017405C"/>
    <w:rsid w:val="00175070"/>
    <w:rsid w:val="00181C94"/>
    <w:rsid w:val="001834C2"/>
    <w:rsid w:val="00184CC4"/>
    <w:rsid w:val="0018577F"/>
    <w:rsid w:val="00185D9B"/>
    <w:rsid w:val="0019002F"/>
    <w:rsid w:val="0019355A"/>
    <w:rsid w:val="00193B45"/>
    <w:rsid w:val="00193B7F"/>
    <w:rsid w:val="001A3442"/>
    <w:rsid w:val="001A4741"/>
    <w:rsid w:val="001A4A5E"/>
    <w:rsid w:val="001A7146"/>
    <w:rsid w:val="001A7C57"/>
    <w:rsid w:val="001B0835"/>
    <w:rsid w:val="001B1F79"/>
    <w:rsid w:val="001B31E5"/>
    <w:rsid w:val="001B3A36"/>
    <w:rsid w:val="001B3AB6"/>
    <w:rsid w:val="001B5A8F"/>
    <w:rsid w:val="001B5EC8"/>
    <w:rsid w:val="001B70E9"/>
    <w:rsid w:val="001B7403"/>
    <w:rsid w:val="001C201B"/>
    <w:rsid w:val="001C2CA9"/>
    <w:rsid w:val="001C5AEF"/>
    <w:rsid w:val="001C7B58"/>
    <w:rsid w:val="001D0465"/>
    <w:rsid w:val="001D6C9C"/>
    <w:rsid w:val="001E275E"/>
    <w:rsid w:val="001E3AF9"/>
    <w:rsid w:val="001E4399"/>
    <w:rsid w:val="001F35F1"/>
    <w:rsid w:val="001F5CAC"/>
    <w:rsid w:val="001F67A7"/>
    <w:rsid w:val="001F7943"/>
    <w:rsid w:val="001F7DC0"/>
    <w:rsid w:val="002001AC"/>
    <w:rsid w:val="00213F82"/>
    <w:rsid w:val="00220EC0"/>
    <w:rsid w:val="00221449"/>
    <w:rsid w:val="0022213A"/>
    <w:rsid w:val="00223698"/>
    <w:rsid w:val="00224282"/>
    <w:rsid w:val="002259A2"/>
    <w:rsid w:val="002307F8"/>
    <w:rsid w:val="00230E96"/>
    <w:rsid w:val="002333C7"/>
    <w:rsid w:val="00235D20"/>
    <w:rsid w:val="00240224"/>
    <w:rsid w:val="00240F7E"/>
    <w:rsid w:val="00245462"/>
    <w:rsid w:val="00246531"/>
    <w:rsid w:val="00247CA8"/>
    <w:rsid w:val="0025151E"/>
    <w:rsid w:val="00251BA4"/>
    <w:rsid w:val="00255851"/>
    <w:rsid w:val="00257561"/>
    <w:rsid w:val="00261032"/>
    <w:rsid w:val="00261978"/>
    <w:rsid w:val="002619F0"/>
    <w:rsid w:val="00261B72"/>
    <w:rsid w:val="00266D61"/>
    <w:rsid w:val="00275AE9"/>
    <w:rsid w:val="0028044D"/>
    <w:rsid w:val="00280C34"/>
    <w:rsid w:val="00281041"/>
    <w:rsid w:val="0028357C"/>
    <w:rsid w:val="00284410"/>
    <w:rsid w:val="002858FF"/>
    <w:rsid w:val="00290067"/>
    <w:rsid w:val="002918C9"/>
    <w:rsid w:val="00292325"/>
    <w:rsid w:val="002948C5"/>
    <w:rsid w:val="00296710"/>
    <w:rsid w:val="00297375"/>
    <w:rsid w:val="002A2124"/>
    <w:rsid w:val="002A6038"/>
    <w:rsid w:val="002B0B6F"/>
    <w:rsid w:val="002B1C84"/>
    <w:rsid w:val="002B3D07"/>
    <w:rsid w:val="002B7E51"/>
    <w:rsid w:val="002C01EE"/>
    <w:rsid w:val="002C05EC"/>
    <w:rsid w:val="002C0751"/>
    <w:rsid w:val="002C1711"/>
    <w:rsid w:val="002C3486"/>
    <w:rsid w:val="002C34E9"/>
    <w:rsid w:val="002C55BD"/>
    <w:rsid w:val="002C64EB"/>
    <w:rsid w:val="002D4855"/>
    <w:rsid w:val="002E1A0C"/>
    <w:rsid w:val="002E2FB6"/>
    <w:rsid w:val="002E4627"/>
    <w:rsid w:val="002E5BB8"/>
    <w:rsid w:val="002E71D9"/>
    <w:rsid w:val="002F1527"/>
    <w:rsid w:val="002F20D4"/>
    <w:rsid w:val="002F3132"/>
    <w:rsid w:val="002F3505"/>
    <w:rsid w:val="002F6C78"/>
    <w:rsid w:val="002F7678"/>
    <w:rsid w:val="00301EED"/>
    <w:rsid w:val="0030427A"/>
    <w:rsid w:val="00304D7C"/>
    <w:rsid w:val="00311794"/>
    <w:rsid w:val="00312DD3"/>
    <w:rsid w:val="00314E76"/>
    <w:rsid w:val="00315329"/>
    <w:rsid w:val="00315C21"/>
    <w:rsid w:val="0031799B"/>
    <w:rsid w:val="00322343"/>
    <w:rsid w:val="00322344"/>
    <w:rsid w:val="00324B82"/>
    <w:rsid w:val="00327092"/>
    <w:rsid w:val="00330393"/>
    <w:rsid w:val="00331034"/>
    <w:rsid w:val="00331BA6"/>
    <w:rsid w:val="00335DAB"/>
    <w:rsid w:val="003404C9"/>
    <w:rsid w:val="00343DB0"/>
    <w:rsid w:val="00346365"/>
    <w:rsid w:val="00363106"/>
    <w:rsid w:val="00364CCF"/>
    <w:rsid w:val="00372C08"/>
    <w:rsid w:val="0037498D"/>
    <w:rsid w:val="00377A0C"/>
    <w:rsid w:val="003807FD"/>
    <w:rsid w:val="00381088"/>
    <w:rsid w:val="00382DFC"/>
    <w:rsid w:val="0038323D"/>
    <w:rsid w:val="00391942"/>
    <w:rsid w:val="00392900"/>
    <w:rsid w:val="00392DF6"/>
    <w:rsid w:val="00394AD7"/>
    <w:rsid w:val="003973CD"/>
    <w:rsid w:val="003A2800"/>
    <w:rsid w:val="003A4079"/>
    <w:rsid w:val="003A416D"/>
    <w:rsid w:val="003A4737"/>
    <w:rsid w:val="003A66D3"/>
    <w:rsid w:val="003A7948"/>
    <w:rsid w:val="003A7B64"/>
    <w:rsid w:val="003B12EE"/>
    <w:rsid w:val="003B1B57"/>
    <w:rsid w:val="003C5589"/>
    <w:rsid w:val="003C67C6"/>
    <w:rsid w:val="003D13F0"/>
    <w:rsid w:val="003D54D6"/>
    <w:rsid w:val="003E0576"/>
    <w:rsid w:val="003E4131"/>
    <w:rsid w:val="003E7D04"/>
    <w:rsid w:val="003F07E1"/>
    <w:rsid w:val="003F1113"/>
    <w:rsid w:val="003F4E23"/>
    <w:rsid w:val="003F7F80"/>
    <w:rsid w:val="00400085"/>
    <w:rsid w:val="00402740"/>
    <w:rsid w:val="00405761"/>
    <w:rsid w:val="00405895"/>
    <w:rsid w:val="004152C6"/>
    <w:rsid w:val="00423497"/>
    <w:rsid w:val="004235F6"/>
    <w:rsid w:val="00424151"/>
    <w:rsid w:val="0042452F"/>
    <w:rsid w:val="004259DE"/>
    <w:rsid w:val="00425E94"/>
    <w:rsid w:val="0042659C"/>
    <w:rsid w:val="0043355D"/>
    <w:rsid w:val="0043494D"/>
    <w:rsid w:val="00435509"/>
    <w:rsid w:val="00436F4E"/>
    <w:rsid w:val="00437022"/>
    <w:rsid w:val="00441340"/>
    <w:rsid w:val="00452F2B"/>
    <w:rsid w:val="004533D4"/>
    <w:rsid w:val="00454AEA"/>
    <w:rsid w:val="004558B1"/>
    <w:rsid w:val="00456811"/>
    <w:rsid w:val="0045716A"/>
    <w:rsid w:val="00464AF1"/>
    <w:rsid w:val="004658D8"/>
    <w:rsid w:val="00466794"/>
    <w:rsid w:val="0046758E"/>
    <w:rsid w:val="00471AF5"/>
    <w:rsid w:val="00471DB5"/>
    <w:rsid w:val="00472648"/>
    <w:rsid w:val="00474984"/>
    <w:rsid w:val="00476922"/>
    <w:rsid w:val="00477CB2"/>
    <w:rsid w:val="00481009"/>
    <w:rsid w:val="004819B6"/>
    <w:rsid w:val="004819D3"/>
    <w:rsid w:val="00483041"/>
    <w:rsid w:val="00483BFB"/>
    <w:rsid w:val="0048441D"/>
    <w:rsid w:val="0048481C"/>
    <w:rsid w:val="00487E01"/>
    <w:rsid w:val="004925ED"/>
    <w:rsid w:val="0049550D"/>
    <w:rsid w:val="00496410"/>
    <w:rsid w:val="004A2383"/>
    <w:rsid w:val="004A2952"/>
    <w:rsid w:val="004A55D5"/>
    <w:rsid w:val="004A6353"/>
    <w:rsid w:val="004B054D"/>
    <w:rsid w:val="004B14C6"/>
    <w:rsid w:val="004B239F"/>
    <w:rsid w:val="004B3090"/>
    <w:rsid w:val="004C07B1"/>
    <w:rsid w:val="004C0D1F"/>
    <w:rsid w:val="004C2174"/>
    <w:rsid w:val="004C6446"/>
    <w:rsid w:val="004C7589"/>
    <w:rsid w:val="004C7B59"/>
    <w:rsid w:val="004D46B8"/>
    <w:rsid w:val="004D7E76"/>
    <w:rsid w:val="004E216B"/>
    <w:rsid w:val="004E2F94"/>
    <w:rsid w:val="004E660C"/>
    <w:rsid w:val="004E6885"/>
    <w:rsid w:val="004F131B"/>
    <w:rsid w:val="004F18C0"/>
    <w:rsid w:val="004F2AE2"/>
    <w:rsid w:val="004F2D71"/>
    <w:rsid w:val="004F3FFC"/>
    <w:rsid w:val="004F446D"/>
    <w:rsid w:val="004F49A3"/>
    <w:rsid w:val="00500BE2"/>
    <w:rsid w:val="00501917"/>
    <w:rsid w:val="005020D7"/>
    <w:rsid w:val="005055C7"/>
    <w:rsid w:val="00506827"/>
    <w:rsid w:val="00511685"/>
    <w:rsid w:val="005119BD"/>
    <w:rsid w:val="00512E6A"/>
    <w:rsid w:val="00515D56"/>
    <w:rsid w:val="005163F9"/>
    <w:rsid w:val="00517B1A"/>
    <w:rsid w:val="0052035F"/>
    <w:rsid w:val="005206E2"/>
    <w:rsid w:val="00520974"/>
    <w:rsid w:val="00521E4B"/>
    <w:rsid w:val="00522386"/>
    <w:rsid w:val="00523CB1"/>
    <w:rsid w:val="0052414A"/>
    <w:rsid w:val="0052636E"/>
    <w:rsid w:val="00526EB2"/>
    <w:rsid w:val="005277EB"/>
    <w:rsid w:val="0052785C"/>
    <w:rsid w:val="00527D59"/>
    <w:rsid w:val="00530C4E"/>
    <w:rsid w:val="00534705"/>
    <w:rsid w:val="00536D15"/>
    <w:rsid w:val="005405F9"/>
    <w:rsid w:val="00540B31"/>
    <w:rsid w:val="00541017"/>
    <w:rsid w:val="005473DB"/>
    <w:rsid w:val="00547CB9"/>
    <w:rsid w:val="00551A5C"/>
    <w:rsid w:val="00552DC6"/>
    <w:rsid w:val="005541DD"/>
    <w:rsid w:val="00562A2C"/>
    <w:rsid w:val="00567545"/>
    <w:rsid w:val="00567E35"/>
    <w:rsid w:val="005710CC"/>
    <w:rsid w:val="0057144C"/>
    <w:rsid w:val="00572B32"/>
    <w:rsid w:val="00573733"/>
    <w:rsid w:val="005760FC"/>
    <w:rsid w:val="00576798"/>
    <w:rsid w:val="00576BF1"/>
    <w:rsid w:val="0057758C"/>
    <w:rsid w:val="005776E1"/>
    <w:rsid w:val="00577A4B"/>
    <w:rsid w:val="00581C85"/>
    <w:rsid w:val="00582683"/>
    <w:rsid w:val="005838B1"/>
    <w:rsid w:val="00583B85"/>
    <w:rsid w:val="00591B41"/>
    <w:rsid w:val="00594B25"/>
    <w:rsid w:val="00594C14"/>
    <w:rsid w:val="00597317"/>
    <w:rsid w:val="00597F49"/>
    <w:rsid w:val="005A0B2A"/>
    <w:rsid w:val="005A1400"/>
    <w:rsid w:val="005A202F"/>
    <w:rsid w:val="005A2408"/>
    <w:rsid w:val="005A3983"/>
    <w:rsid w:val="005A771B"/>
    <w:rsid w:val="005B0141"/>
    <w:rsid w:val="005B1661"/>
    <w:rsid w:val="005B2DEC"/>
    <w:rsid w:val="005B558F"/>
    <w:rsid w:val="005B60E9"/>
    <w:rsid w:val="005C0303"/>
    <w:rsid w:val="005C083D"/>
    <w:rsid w:val="005C12EF"/>
    <w:rsid w:val="005C25B6"/>
    <w:rsid w:val="005C708A"/>
    <w:rsid w:val="005D4AA7"/>
    <w:rsid w:val="005D60C8"/>
    <w:rsid w:val="005D6F96"/>
    <w:rsid w:val="005D7655"/>
    <w:rsid w:val="005E2634"/>
    <w:rsid w:val="005E52D4"/>
    <w:rsid w:val="005F1193"/>
    <w:rsid w:val="00603392"/>
    <w:rsid w:val="00605369"/>
    <w:rsid w:val="006055F8"/>
    <w:rsid w:val="00606135"/>
    <w:rsid w:val="00610EBA"/>
    <w:rsid w:val="00611A12"/>
    <w:rsid w:val="00612ADA"/>
    <w:rsid w:val="00615C01"/>
    <w:rsid w:val="00616EFB"/>
    <w:rsid w:val="00620DE9"/>
    <w:rsid w:val="0062453B"/>
    <w:rsid w:val="00625CDB"/>
    <w:rsid w:val="00625EC2"/>
    <w:rsid w:val="00627538"/>
    <w:rsid w:val="006301D9"/>
    <w:rsid w:val="00632ADC"/>
    <w:rsid w:val="00635F8E"/>
    <w:rsid w:val="006370A4"/>
    <w:rsid w:val="00640E7C"/>
    <w:rsid w:val="00642E55"/>
    <w:rsid w:val="00643CC1"/>
    <w:rsid w:val="00644C72"/>
    <w:rsid w:val="006454B0"/>
    <w:rsid w:val="0064731E"/>
    <w:rsid w:val="006525A5"/>
    <w:rsid w:val="00652A5F"/>
    <w:rsid w:val="0065533C"/>
    <w:rsid w:val="00655EBF"/>
    <w:rsid w:val="00656088"/>
    <w:rsid w:val="0066159A"/>
    <w:rsid w:val="00662D55"/>
    <w:rsid w:val="00662D56"/>
    <w:rsid w:val="00664099"/>
    <w:rsid w:val="00665E11"/>
    <w:rsid w:val="0066649C"/>
    <w:rsid w:val="00667DC9"/>
    <w:rsid w:val="006736F2"/>
    <w:rsid w:val="00673C79"/>
    <w:rsid w:val="00676010"/>
    <w:rsid w:val="006764D2"/>
    <w:rsid w:val="006805AC"/>
    <w:rsid w:val="006816D1"/>
    <w:rsid w:val="00685986"/>
    <w:rsid w:val="00686E92"/>
    <w:rsid w:val="00690238"/>
    <w:rsid w:val="006904D1"/>
    <w:rsid w:val="00693D68"/>
    <w:rsid w:val="00696C1B"/>
    <w:rsid w:val="006B01DC"/>
    <w:rsid w:val="006B319C"/>
    <w:rsid w:val="006B49AC"/>
    <w:rsid w:val="006C5B48"/>
    <w:rsid w:val="006C7E3C"/>
    <w:rsid w:val="006D0B24"/>
    <w:rsid w:val="006D0B9C"/>
    <w:rsid w:val="006D29EB"/>
    <w:rsid w:val="006D549D"/>
    <w:rsid w:val="006D5531"/>
    <w:rsid w:val="006D5928"/>
    <w:rsid w:val="006D63F3"/>
    <w:rsid w:val="006E6052"/>
    <w:rsid w:val="006E65F3"/>
    <w:rsid w:val="006E7614"/>
    <w:rsid w:val="006F0B5D"/>
    <w:rsid w:val="006F1D82"/>
    <w:rsid w:val="006F2D6A"/>
    <w:rsid w:val="006F437E"/>
    <w:rsid w:val="006F5D5A"/>
    <w:rsid w:val="006F6CB1"/>
    <w:rsid w:val="0070473D"/>
    <w:rsid w:val="007049D0"/>
    <w:rsid w:val="0070678D"/>
    <w:rsid w:val="007101E7"/>
    <w:rsid w:val="00712062"/>
    <w:rsid w:val="007129AF"/>
    <w:rsid w:val="00712D1E"/>
    <w:rsid w:val="00717E4E"/>
    <w:rsid w:val="00723833"/>
    <w:rsid w:val="00724961"/>
    <w:rsid w:val="00726A30"/>
    <w:rsid w:val="00727148"/>
    <w:rsid w:val="00731E02"/>
    <w:rsid w:val="007345CA"/>
    <w:rsid w:val="007356FF"/>
    <w:rsid w:val="00736A2E"/>
    <w:rsid w:val="00737933"/>
    <w:rsid w:val="00737B58"/>
    <w:rsid w:val="00746600"/>
    <w:rsid w:val="00747F26"/>
    <w:rsid w:val="00747F58"/>
    <w:rsid w:val="00750447"/>
    <w:rsid w:val="007523F0"/>
    <w:rsid w:val="0075467F"/>
    <w:rsid w:val="0075580E"/>
    <w:rsid w:val="00755C02"/>
    <w:rsid w:val="00760F97"/>
    <w:rsid w:val="007611CC"/>
    <w:rsid w:val="00761402"/>
    <w:rsid w:val="007627C9"/>
    <w:rsid w:val="007644D5"/>
    <w:rsid w:val="007645AE"/>
    <w:rsid w:val="0076564A"/>
    <w:rsid w:val="0077295A"/>
    <w:rsid w:val="00774A3F"/>
    <w:rsid w:val="00775C06"/>
    <w:rsid w:val="007770F7"/>
    <w:rsid w:val="0077776E"/>
    <w:rsid w:val="007805B1"/>
    <w:rsid w:val="007818D1"/>
    <w:rsid w:val="007859A0"/>
    <w:rsid w:val="0078667D"/>
    <w:rsid w:val="00790DEB"/>
    <w:rsid w:val="00790FDF"/>
    <w:rsid w:val="0079528F"/>
    <w:rsid w:val="00796762"/>
    <w:rsid w:val="007A0433"/>
    <w:rsid w:val="007A19E5"/>
    <w:rsid w:val="007A5503"/>
    <w:rsid w:val="007B092C"/>
    <w:rsid w:val="007B2797"/>
    <w:rsid w:val="007B2903"/>
    <w:rsid w:val="007B7403"/>
    <w:rsid w:val="007C19DE"/>
    <w:rsid w:val="007C6336"/>
    <w:rsid w:val="007D052C"/>
    <w:rsid w:val="007D1D63"/>
    <w:rsid w:val="007D4CB3"/>
    <w:rsid w:val="007D4F41"/>
    <w:rsid w:val="007D5850"/>
    <w:rsid w:val="007D663A"/>
    <w:rsid w:val="007D7897"/>
    <w:rsid w:val="007E2644"/>
    <w:rsid w:val="007F1B8E"/>
    <w:rsid w:val="007F1D53"/>
    <w:rsid w:val="007F1FFC"/>
    <w:rsid w:val="007F3670"/>
    <w:rsid w:val="007F45D7"/>
    <w:rsid w:val="007F7923"/>
    <w:rsid w:val="0080118C"/>
    <w:rsid w:val="0080351C"/>
    <w:rsid w:val="008069FD"/>
    <w:rsid w:val="008070C7"/>
    <w:rsid w:val="008155D3"/>
    <w:rsid w:val="008156ED"/>
    <w:rsid w:val="00817B19"/>
    <w:rsid w:val="00817CB8"/>
    <w:rsid w:val="008204B5"/>
    <w:rsid w:val="00822823"/>
    <w:rsid w:val="00823114"/>
    <w:rsid w:val="00823933"/>
    <w:rsid w:val="008344D8"/>
    <w:rsid w:val="0083483E"/>
    <w:rsid w:val="0083501F"/>
    <w:rsid w:val="00835FA4"/>
    <w:rsid w:val="00837FDC"/>
    <w:rsid w:val="008447F4"/>
    <w:rsid w:val="00845940"/>
    <w:rsid w:val="008472F1"/>
    <w:rsid w:val="008479CD"/>
    <w:rsid w:val="008516DB"/>
    <w:rsid w:val="00852269"/>
    <w:rsid w:val="00852308"/>
    <w:rsid w:val="00852B04"/>
    <w:rsid w:val="00854911"/>
    <w:rsid w:val="008556CE"/>
    <w:rsid w:val="008571C8"/>
    <w:rsid w:val="00862F6C"/>
    <w:rsid w:val="008637A3"/>
    <w:rsid w:val="00863A45"/>
    <w:rsid w:val="00864850"/>
    <w:rsid w:val="008648C0"/>
    <w:rsid w:val="008648D8"/>
    <w:rsid w:val="0086534B"/>
    <w:rsid w:val="00866B54"/>
    <w:rsid w:val="00867E32"/>
    <w:rsid w:val="0087083F"/>
    <w:rsid w:val="008712E0"/>
    <w:rsid w:val="0087300E"/>
    <w:rsid w:val="008754DA"/>
    <w:rsid w:val="00881AA3"/>
    <w:rsid w:val="00884753"/>
    <w:rsid w:val="00885F9C"/>
    <w:rsid w:val="0088629C"/>
    <w:rsid w:val="00887109"/>
    <w:rsid w:val="008873AF"/>
    <w:rsid w:val="00895A0C"/>
    <w:rsid w:val="00896434"/>
    <w:rsid w:val="008967D4"/>
    <w:rsid w:val="008A27A3"/>
    <w:rsid w:val="008A3564"/>
    <w:rsid w:val="008A3D67"/>
    <w:rsid w:val="008A46F7"/>
    <w:rsid w:val="008A4F38"/>
    <w:rsid w:val="008A6D39"/>
    <w:rsid w:val="008B1CE0"/>
    <w:rsid w:val="008B5AA5"/>
    <w:rsid w:val="008B61B3"/>
    <w:rsid w:val="008B73E7"/>
    <w:rsid w:val="008C0855"/>
    <w:rsid w:val="008C20BB"/>
    <w:rsid w:val="008C4C10"/>
    <w:rsid w:val="008C5A24"/>
    <w:rsid w:val="008D0DB5"/>
    <w:rsid w:val="008D2594"/>
    <w:rsid w:val="008D6740"/>
    <w:rsid w:val="008D72E4"/>
    <w:rsid w:val="008D7D0E"/>
    <w:rsid w:val="008E1202"/>
    <w:rsid w:val="008E2623"/>
    <w:rsid w:val="008E46EF"/>
    <w:rsid w:val="008E5549"/>
    <w:rsid w:val="008E5CD1"/>
    <w:rsid w:val="008E6D8E"/>
    <w:rsid w:val="008E72DE"/>
    <w:rsid w:val="008F26A3"/>
    <w:rsid w:val="008F2A40"/>
    <w:rsid w:val="008F5C9B"/>
    <w:rsid w:val="008F6737"/>
    <w:rsid w:val="009001A3"/>
    <w:rsid w:val="009026FF"/>
    <w:rsid w:val="00912686"/>
    <w:rsid w:val="0092306E"/>
    <w:rsid w:val="009244F4"/>
    <w:rsid w:val="00926CCB"/>
    <w:rsid w:val="00927BD0"/>
    <w:rsid w:val="0093011F"/>
    <w:rsid w:val="00932723"/>
    <w:rsid w:val="009336AA"/>
    <w:rsid w:val="0093475D"/>
    <w:rsid w:val="00936CB7"/>
    <w:rsid w:val="00936EEE"/>
    <w:rsid w:val="009409AB"/>
    <w:rsid w:val="00942DC1"/>
    <w:rsid w:val="009441AF"/>
    <w:rsid w:val="00944817"/>
    <w:rsid w:val="009449EA"/>
    <w:rsid w:val="009460B1"/>
    <w:rsid w:val="00947DD2"/>
    <w:rsid w:val="00961E4D"/>
    <w:rsid w:val="009624FA"/>
    <w:rsid w:val="00965092"/>
    <w:rsid w:val="00966347"/>
    <w:rsid w:val="00967A3E"/>
    <w:rsid w:val="00971C02"/>
    <w:rsid w:val="00971CA4"/>
    <w:rsid w:val="00972E05"/>
    <w:rsid w:val="00973EC6"/>
    <w:rsid w:val="009835CB"/>
    <w:rsid w:val="00985843"/>
    <w:rsid w:val="0098710A"/>
    <w:rsid w:val="00991E6D"/>
    <w:rsid w:val="00993C9A"/>
    <w:rsid w:val="00996641"/>
    <w:rsid w:val="0099728C"/>
    <w:rsid w:val="00997ED3"/>
    <w:rsid w:val="009A1C95"/>
    <w:rsid w:val="009A298D"/>
    <w:rsid w:val="009A3D32"/>
    <w:rsid w:val="009A443D"/>
    <w:rsid w:val="009A5BD0"/>
    <w:rsid w:val="009A6A46"/>
    <w:rsid w:val="009A793B"/>
    <w:rsid w:val="009C386D"/>
    <w:rsid w:val="009C4099"/>
    <w:rsid w:val="009C533A"/>
    <w:rsid w:val="009C5E6C"/>
    <w:rsid w:val="009C63B2"/>
    <w:rsid w:val="009C6990"/>
    <w:rsid w:val="009D0616"/>
    <w:rsid w:val="009D0B15"/>
    <w:rsid w:val="009D1A5C"/>
    <w:rsid w:val="009D1CCB"/>
    <w:rsid w:val="009D4427"/>
    <w:rsid w:val="009D5E0A"/>
    <w:rsid w:val="009E0D9F"/>
    <w:rsid w:val="009E10BF"/>
    <w:rsid w:val="009E3BA5"/>
    <w:rsid w:val="009F197F"/>
    <w:rsid w:val="009F1A15"/>
    <w:rsid w:val="009F4694"/>
    <w:rsid w:val="00A01177"/>
    <w:rsid w:val="00A0123B"/>
    <w:rsid w:val="00A013CA"/>
    <w:rsid w:val="00A01414"/>
    <w:rsid w:val="00A0173D"/>
    <w:rsid w:val="00A06D55"/>
    <w:rsid w:val="00A072C9"/>
    <w:rsid w:val="00A07E9D"/>
    <w:rsid w:val="00A1120F"/>
    <w:rsid w:val="00A164D1"/>
    <w:rsid w:val="00A16F0C"/>
    <w:rsid w:val="00A17936"/>
    <w:rsid w:val="00A204FD"/>
    <w:rsid w:val="00A22FD4"/>
    <w:rsid w:val="00A25175"/>
    <w:rsid w:val="00A277FF"/>
    <w:rsid w:val="00A32A5A"/>
    <w:rsid w:val="00A32E25"/>
    <w:rsid w:val="00A37B0F"/>
    <w:rsid w:val="00A40289"/>
    <w:rsid w:val="00A40C7D"/>
    <w:rsid w:val="00A40FDD"/>
    <w:rsid w:val="00A427EC"/>
    <w:rsid w:val="00A4298E"/>
    <w:rsid w:val="00A469A4"/>
    <w:rsid w:val="00A46D50"/>
    <w:rsid w:val="00A507BF"/>
    <w:rsid w:val="00A526A9"/>
    <w:rsid w:val="00A52F2B"/>
    <w:rsid w:val="00A53E14"/>
    <w:rsid w:val="00A53E7A"/>
    <w:rsid w:val="00A543D0"/>
    <w:rsid w:val="00A66AF3"/>
    <w:rsid w:val="00A701D0"/>
    <w:rsid w:val="00A7077B"/>
    <w:rsid w:val="00A71243"/>
    <w:rsid w:val="00A72668"/>
    <w:rsid w:val="00A774A7"/>
    <w:rsid w:val="00A8034F"/>
    <w:rsid w:val="00A81DED"/>
    <w:rsid w:val="00A83C47"/>
    <w:rsid w:val="00A8780D"/>
    <w:rsid w:val="00A952B3"/>
    <w:rsid w:val="00A96B03"/>
    <w:rsid w:val="00A9734D"/>
    <w:rsid w:val="00A97708"/>
    <w:rsid w:val="00AA44D8"/>
    <w:rsid w:val="00AB3553"/>
    <w:rsid w:val="00AB5E7C"/>
    <w:rsid w:val="00AB643E"/>
    <w:rsid w:val="00AC0FB7"/>
    <w:rsid w:val="00AC782B"/>
    <w:rsid w:val="00AD798D"/>
    <w:rsid w:val="00AE0862"/>
    <w:rsid w:val="00AE1482"/>
    <w:rsid w:val="00AE6A17"/>
    <w:rsid w:val="00AE756E"/>
    <w:rsid w:val="00AE767E"/>
    <w:rsid w:val="00AE78D5"/>
    <w:rsid w:val="00AE7DBA"/>
    <w:rsid w:val="00AE7F5A"/>
    <w:rsid w:val="00AF1E88"/>
    <w:rsid w:val="00AF232E"/>
    <w:rsid w:val="00AF35F6"/>
    <w:rsid w:val="00AF54A5"/>
    <w:rsid w:val="00B000E4"/>
    <w:rsid w:val="00B01294"/>
    <w:rsid w:val="00B03316"/>
    <w:rsid w:val="00B041FF"/>
    <w:rsid w:val="00B11841"/>
    <w:rsid w:val="00B12D3A"/>
    <w:rsid w:val="00B141EC"/>
    <w:rsid w:val="00B156C8"/>
    <w:rsid w:val="00B174E8"/>
    <w:rsid w:val="00B21060"/>
    <w:rsid w:val="00B222EC"/>
    <w:rsid w:val="00B2254F"/>
    <w:rsid w:val="00B23644"/>
    <w:rsid w:val="00B253F2"/>
    <w:rsid w:val="00B2618A"/>
    <w:rsid w:val="00B26D87"/>
    <w:rsid w:val="00B30E7F"/>
    <w:rsid w:val="00B3180A"/>
    <w:rsid w:val="00B42AFE"/>
    <w:rsid w:val="00B4626F"/>
    <w:rsid w:val="00B537ED"/>
    <w:rsid w:val="00B6081C"/>
    <w:rsid w:val="00B60E84"/>
    <w:rsid w:val="00B61000"/>
    <w:rsid w:val="00B61B50"/>
    <w:rsid w:val="00B63E21"/>
    <w:rsid w:val="00B67F79"/>
    <w:rsid w:val="00B71306"/>
    <w:rsid w:val="00B7556D"/>
    <w:rsid w:val="00B75E66"/>
    <w:rsid w:val="00B81A35"/>
    <w:rsid w:val="00B831C5"/>
    <w:rsid w:val="00B8734D"/>
    <w:rsid w:val="00B93550"/>
    <w:rsid w:val="00B937D6"/>
    <w:rsid w:val="00B93D78"/>
    <w:rsid w:val="00B96E1D"/>
    <w:rsid w:val="00BA01E2"/>
    <w:rsid w:val="00BA1862"/>
    <w:rsid w:val="00BA2345"/>
    <w:rsid w:val="00BA397B"/>
    <w:rsid w:val="00BA4CBB"/>
    <w:rsid w:val="00BA72FD"/>
    <w:rsid w:val="00BA7447"/>
    <w:rsid w:val="00BB04F5"/>
    <w:rsid w:val="00BB13B0"/>
    <w:rsid w:val="00BB17E8"/>
    <w:rsid w:val="00BB25DA"/>
    <w:rsid w:val="00BB5116"/>
    <w:rsid w:val="00BC10C5"/>
    <w:rsid w:val="00BC39F8"/>
    <w:rsid w:val="00BC4387"/>
    <w:rsid w:val="00BC5E38"/>
    <w:rsid w:val="00BC62D4"/>
    <w:rsid w:val="00BC6484"/>
    <w:rsid w:val="00BC76B3"/>
    <w:rsid w:val="00BC7DE1"/>
    <w:rsid w:val="00BD22C4"/>
    <w:rsid w:val="00BD3216"/>
    <w:rsid w:val="00BD4DE6"/>
    <w:rsid w:val="00BD5A24"/>
    <w:rsid w:val="00BD6ED3"/>
    <w:rsid w:val="00BE0713"/>
    <w:rsid w:val="00BE13D6"/>
    <w:rsid w:val="00BE5E9B"/>
    <w:rsid w:val="00BF1210"/>
    <w:rsid w:val="00BF1F8D"/>
    <w:rsid w:val="00BF2598"/>
    <w:rsid w:val="00BF2D04"/>
    <w:rsid w:val="00BF61D2"/>
    <w:rsid w:val="00BF705E"/>
    <w:rsid w:val="00C00445"/>
    <w:rsid w:val="00C0182F"/>
    <w:rsid w:val="00C03F7A"/>
    <w:rsid w:val="00C06365"/>
    <w:rsid w:val="00C15014"/>
    <w:rsid w:val="00C2032A"/>
    <w:rsid w:val="00C208C0"/>
    <w:rsid w:val="00C20A34"/>
    <w:rsid w:val="00C21011"/>
    <w:rsid w:val="00C24540"/>
    <w:rsid w:val="00C27934"/>
    <w:rsid w:val="00C4025C"/>
    <w:rsid w:val="00C405A2"/>
    <w:rsid w:val="00C43C41"/>
    <w:rsid w:val="00C4466F"/>
    <w:rsid w:val="00C44932"/>
    <w:rsid w:val="00C52B5E"/>
    <w:rsid w:val="00C535D7"/>
    <w:rsid w:val="00C539C9"/>
    <w:rsid w:val="00C53DAC"/>
    <w:rsid w:val="00C55486"/>
    <w:rsid w:val="00C565FC"/>
    <w:rsid w:val="00C631C0"/>
    <w:rsid w:val="00C632A2"/>
    <w:rsid w:val="00C679AC"/>
    <w:rsid w:val="00C73208"/>
    <w:rsid w:val="00C73396"/>
    <w:rsid w:val="00C73707"/>
    <w:rsid w:val="00C73CB6"/>
    <w:rsid w:val="00C7420F"/>
    <w:rsid w:val="00C75F6A"/>
    <w:rsid w:val="00C85A07"/>
    <w:rsid w:val="00C92558"/>
    <w:rsid w:val="00C95E83"/>
    <w:rsid w:val="00C965E2"/>
    <w:rsid w:val="00C97654"/>
    <w:rsid w:val="00CA299C"/>
    <w:rsid w:val="00CA2DAB"/>
    <w:rsid w:val="00CA5C3F"/>
    <w:rsid w:val="00CB20D4"/>
    <w:rsid w:val="00CB2F21"/>
    <w:rsid w:val="00CC16B2"/>
    <w:rsid w:val="00CC206A"/>
    <w:rsid w:val="00CC25C1"/>
    <w:rsid w:val="00CD0D1C"/>
    <w:rsid w:val="00CD1083"/>
    <w:rsid w:val="00CD33DB"/>
    <w:rsid w:val="00CD4AF5"/>
    <w:rsid w:val="00CD6058"/>
    <w:rsid w:val="00CD711E"/>
    <w:rsid w:val="00CD778B"/>
    <w:rsid w:val="00CE39CF"/>
    <w:rsid w:val="00CE66EB"/>
    <w:rsid w:val="00CF3838"/>
    <w:rsid w:val="00CF3BB3"/>
    <w:rsid w:val="00CF4A21"/>
    <w:rsid w:val="00CF755F"/>
    <w:rsid w:val="00CF7FB7"/>
    <w:rsid w:val="00D00276"/>
    <w:rsid w:val="00D004EE"/>
    <w:rsid w:val="00D0233C"/>
    <w:rsid w:val="00D02B7D"/>
    <w:rsid w:val="00D0415B"/>
    <w:rsid w:val="00D04979"/>
    <w:rsid w:val="00D057B2"/>
    <w:rsid w:val="00D06730"/>
    <w:rsid w:val="00D068A3"/>
    <w:rsid w:val="00D0692D"/>
    <w:rsid w:val="00D0795F"/>
    <w:rsid w:val="00D1427D"/>
    <w:rsid w:val="00D15E3E"/>
    <w:rsid w:val="00D204BE"/>
    <w:rsid w:val="00D20762"/>
    <w:rsid w:val="00D21027"/>
    <w:rsid w:val="00D23BDC"/>
    <w:rsid w:val="00D30462"/>
    <w:rsid w:val="00D43155"/>
    <w:rsid w:val="00D43B0D"/>
    <w:rsid w:val="00D443F2"/>
    <w:rsid w:val="00D45A8A"/>
    <w:rsid w:val="00D469D0"/>
    <w:rsid w:val="00D46A04"/>
    <w:rsid w:val="00D47E5E"/>
    <w:rsid w:val="00D50FFD"/>
    <w:rsid w:val="00D51F99"/>
    <w:rsid w:val="00D57AF4"/>
    <w:rsid w:val="00D63955"/>
    <w:rsid w:val="00D66D1C"/>
    <w:rsid w:val="00D673F9"/>
    <w:rsid w:val="00D713A0"/>
    <w:rsid w:val="00D715DE"/>
    <w:rsid w:val="00D7295D"/>
    <w:rsid w:val="00D827EE"/>
    <w:rsid w:val="00D84011"/>
    <w:rsid w:val="00D84624"/>
    <w:rsid w:val="00D85532"/>
    <w:rsid w:val="00D867AE"/>
    <w:rsid w:val="00D87D72"/>
    <w:rsid w:val="00D917B0"/>
    <w:rsid w:val="00D92AEB"/>
    <w:rsid w:val="00D932DB"/>
    <w:rsid w:val="00D96B49"/>
    <w:rsid w:val="00D9751E"/>
    <w:rsid w:val="00DA151B"/>
    <w:rsid w:val="00DB1D4B"/>
    <w:rsid w:val="00DB4F52"/>
    <w:rsid w:val="00DB7DC5"/>
    <w:rsid w:val="00DC0F85"/>
    <w:rsid w:val="00DC460B"/>
    <w:rsid w:val="00DD139E"/>
    <w:rsid w:val="00DD40C1"/>
    <w:rsid w:val="00DD4FB2"/>
    <w:rsid w:val="00DD581E"/>
    <w:rsid w:val="00DE0636"/>
    <w:rsid w:val="00DE0CFE"/>
    <w:rsid w:val="00DE2E01"/>
    <w:rsid w:val="00DE3DD1"/>
    <w:rsid w:val="00DE5EF4"/>
    <w:rsid w:val="00DE6841"/>
    <w:rsid w:val="00DE7E2F"/>
    <w:rsid w:val="00DF0A6D"/>
    <w:rsid w:val="00DF24C7"/>
    <w:rsid w:val="00DF7186"/>
    <w:rsid w:val="00DF7326"/>
    <w:rsid w:val="00E011CF"/>
    <w:rsid w:val="00E021B0"/>
    <w:rsid w:val="00E024B0"/>
    <w:rsid w:val="00E0485F"/>
    <w:rsid w:val="00E101F9"/>
    <w:rsid w:val="00E145C0"/>
    <w:rsid w:val="00E159F0"/>
    <w:rsid w:val="00E17482"/>
    <w:rsid w:val="00E17E4B"/>
    <w:rsid w:val="00E2494B"/>
    <w:rsid w:val="00E24D6C"/>
    <w:rsid w:val="00E2726A"/>
    <w:rsid w:val="00E2760C"/>
    <w:rsid w:val="00E3429D"/>
    <w:rsid w:val="00E348BC"/>
    <w:rsid w:val="00E373A6"/>
    <w:rsid w:val="00E41ACA"/>
    <w:rsid w:val="00E445FA"/>
    <w:rsid w:val="00E479B4"/>
    <w:rsid w:val="00E54A6A"/>
    <w:rsid w:val="00E606E9"/>
    <w:rsid w:val="00E617B1"/>
    <w:rsid w:val="00E64401"/>
    <w:rsid w:val="00E6539A"/>
    <w:rsid w:val="00E67081"/>
    <w:rsid w:val="00E70362"/>
    <w:rsid w:val="00E7078F"/>
    <w:rsid w:val="00E725A0"/>
    <w:rsid w:val="00E729EE"/>
    <w:rsid w:val="00E74DF5"/>
    <w:rsid w:val="00E77150"/>
    <w:rsid w:val="00E777E0"/>
    <w:rsid w:val="00E8072F"/>
    <w:rsid w:val="00E80F71"/>
    <w:rsid w:val="00E81CE7"/>
    <w:rsid w:val="00E84F8F"/>
    <w:rsid w:val="00E851DA"/>
    <w:rsid w:val="00E86385"/>
    <w:rsid w:val="00E9235F"/>
    <w:rsid w:val="00E92D34"/>
    <w:rsid w:val="00E94A34"/>
    <w:rsid w:val="00EA2CED"/>
    <w:rsid w:val="00EA385D"/>
    <w:rsid w:val="00EA6115"/>
    <w:rsid w:val="00EA689F"/>
    <w:rsid w:val="00EB0EAB"/>
    <w:rsid w:val="00EB20AC"/>
    <w:rsid w:val="00EB555A"/>
    <w:rsid w:val="00EC0A37"/>
    <w:rsid w:val="00EC5FD3"/>
    <w:rsid w:val="00ED087E"/>
    <w:rsid w:val="00ED47BE"/>
    <w:rsid w:val="00ED5C0C"/>
    <w:rsid w:val="00ED5F2D"/>
    <w:rsid w:val="00EE220B"/>
    <w:rsid w:val="00EE74B6"/>
    <w:rsid w:val="00EE758E"/>
    <w:rsid w:val="00EF0FD5"/>
    <w:rsid w:val="00EF1482"/>
    <w:rsid w:val="00EF16BB"/>
    <w:rsid w:val="00EF1CE7"/>
    <w:rsid w:val="00F02AD2"/>
    <w:rsid w:val="00F07BC5"/>
    <w:rsid w:val="00F11E5A"/>
    <w:rsid w:val="00F13F38"/>
    <w:rsid w:val="00F14ACF"/>
    <w:rsid w:val="00F15AB9"/>
    <w:rsid w:val="00F16F02"/>
    <w:rsid w:val="00F24793"/>
    <w:rsid w:val="00F253C2"/>
    <w:rsid w:val="00F30DDB"/>
    <w:rsid w:val="00F31C91"/>
    <w:rsid w:val="00F3326B"/>
    <w:rsid w:val="00F35172"/>
    <w:rsid w:val="00F37370"/>
    <w:rsid w:val="00F4046A"/>
    <w:rsid w:val="00F41B39"/>
    <w:rsid w:val="00F44B15"/>
    <w:rsid w:val="00F44D31"/>
    <w:rsid w:val="00F45759"/>
    <w:rsid w:val="00F47EF3"/>
    <w:rsid w:val="00F540BA"/>
    <w:rsid w:val="00F62736"/>
    <w:rsid w:val="00F62D71"/>
    <w:rsid w:val="00F63FBA"/>
    <w:rsid w:val="00F64EA5"/>
    <w:rsid w:val="00F73419"/>
    <w:rsid w:val="00F7408B"/>
    <w:rsid w:val="00F7467A"/>
    <w:rsid w:val="00F825EE"/>
    <w:rsid w:val="00F90CC3"/>
    <w:rsid w:val="00F913A6"/>
    <w:rsid w:val="00F92035"/>
    <w:rsid w:val="00F93163"/>
    <w:rsid w:val="00F93801"/>
    <w:rsid w:val="00F958C0"/>
    <w:rsid w:val="00F96C75"/>
    <w:rsid w:val="00F97101"/>
    <w:rsid w:val="00FA4A16"/>
    <w:rsid w:val="00FB3D2A"/>
    <w:rsid w:val="00FC2C0C"/>
    <w:rsid w:val="00FC3633"/>
    <w:rsid w:val="00FD0A50"/>
    <w:rsid w:val="00FD18CF"/>
    <w:rsid w:val="00FD1BC6"/>
    <w:rsid w:val="00FD2DDF"/>
    <w:rsid w:val="00FD34C5"/>
    <w:rsid w:val="00FD642B"/>
    <w:rsid w:val="00FD759F"/>
    <w:rsid w:val="00FE0679"/>
    <w:rsid w:val="00FE06D8"/>
    <w:rsid w:val="00FE0D79"/>
    <w:rsid w:val="00FE11DC"/>
    <w:rsid w:val="00FE2918"/>
    <w:rsid w:val="00FE59C3"/>
    <w:rsid w:val="00FF1116"/>
    <w:rsid w:val="00FF2A98"/>
    <w:rsid w:val="00FF49CE"/>
    <w:rsid w:val="00FF5385"/>
    <w:rsid w:val="00FF58B8"/>
    <w:rsid w:val="00FF640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DE9E2A"/>
  <w15:docId w15:val="{EA53B818-E899-4957-984F-8382739DF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51C"/>
    <w:rPr>
      <w:sz w:val="24"/>
      <w:lang w:val="es-ES" w:eastAsia="es-ES"/>
    </w:rPr>
  </w:style>
  <w:style w:type="paragraph" w:styleId="Ttulo1">
    <w:name w:val="heading 1"/>
    <w:basedOn w:val="Normal"/>
    <w:next w:val="Normal"/>
    <w:qFormat/>
    <w:rsid w:val="0080351C"/>
    <w:pPr>
      <w:keepNext/>
      <w:jc w:val="center"/>
      <w:outlineLvl w:val="0"/>
    </w:pPr>
    <w:rPr>
      <w:b/>
    </w:rPr>
  </w:style>
  <w:style w:type="paragraph" w:styleId="Ttulo2">
    <w:name w:val="heading 2"/>
    <w:basedOn w:val="Normal"/>
    <w:next w:val="Normal"/>
    <w:qFormat/>
    <w:rsid w:val="0080351C"/>
    <w:pPr>
      <w:keepNext/>
      <w:jc w:val="center"/>
      <w:outlineLvl w:val="1"/>
    </w:pPr>
    <w:rPr>
      <w:rFonts w:ascii="Arial" w:hAnsi="Arial"/>
      <w:b/>
      <w:sz w:val="32"/>
      <w:lang w:val="es-ES_tradnl"/>
    </w:rPr>
  </w:style>
  <w:style w:type="paragraph" w:styleId="Ttulo3">
    <w:name w:val="heading 3"/>
    <w:basedOn w:val="Normal"/>
    <w:next w:val="Normal"/>
    <w:link w:val="Ttulo3Car"/>
    <w:qFormat/>
    <w:rsid w:val="0080351C"/>
    <w:pPr>
      <w:keepNext/>
      <w:jc w:val="center"/>
      <w:outlineLvl w:val="2"/>
    </w:pPr>
    <w:rPr>
      <w:rFonts w:ascii="Arial" w:hAnsi="Arial"/>
      <w:lang w:val="es-ES_tradnl"/>
    </w:rPr>
  </w:style>
  <w:style w:type="paragraph" w:styleId="Ttulo4">
    <w:name w:val="heading 4"/>
    <w:basedOn w:val="Normal"/>
    <w:next w:val="Normal"/>
    <w:qFormat/>
    <w:rsid w:val="0080351C"/>
    <w:pPr>
      <w:keepNext/>
      <w:jc w:val="center"/>
      <w:outlineLvl w:val="3"/>
    </w:pPr>
    <w:rPr>
      <w:sz w:val="28"/>
    </w:rPr>
  </w:style>
  <w:style w:type="paragraph" w:styleId="Ttulo5">
    <w:name w:val="heading 5"/>
    <w:basedOn w:val="Normal"/>
    <w:next w:val="Normal"/>
    <w:qFormat/>
    <w:rsid w:val="0080351C"/>
    <w:pPr>
      <w:keepNext/>
      <w:jc w:val="center"/>
      <w:outlineLvl w:val="4"/>
    </w:pPr>
    <w:rPr>
      <w:b/>
      <w:sz w:val="28"/>
    </w:rPr>
  </w:style>
  <w:style w:type="paragraph" w:styleId="Ttulo6">
    <w:name w:val="heading 6"/>
    <w:aliases w:val="TITULO 4"/>
    <w:basedOn w:val="Normal"/>
    <w:next w:val="Normal"/>
    <w:qFormat/>
    <w:rsid w:val="0080351C"/>
    <w:pPr>
      <w:keepNext/>
      <w:outlineLvl w:val="5"/>
    </w:pPr>
    <w:rPr>
      <w:b/>
    </w:rPr>
  </w:style>
  <w:style w:type="paragraph" w:styleId="Ttulo7">
    <w:name w:val="heading 7"/>
    <w:aliases w:val="no"/>
    <w:basedOn w:val="Normal"/>
    <w:next w:val="Normal"/>
    <w:qFormat/>
    <w:rsid w:val="0080351C"/>
    <w:pPr>
      <w:keepNext/>
      <w:ind w:left="-142"/>
      <w:jc w:val="center"/>
      <w:outlineLvl w:val="6"/>
    </w:pPr>
    <w:rPr>
      <w:rFonts w:ascii="Arial" w:hAnsi="Arial"/>
      <w:lang w:val="es-ES_tradnl"/>
    </w:rPr>
  </w:style>
  <w:style w:type="paragraph" w:styleId="Ttulo8">
    <w:name w:val="heading 8"/>
    <w:basedOn w:val="Normal"/>
    <w:next w:val="Normal"/>
    <w:qFormat/>
    <w:rsid w:val="0080351C"/>
    <w:pPr>
      <w:keepNext/>
      <w:outlineLvl w:val="7"/>
    </w:pPr>
    <w:rPr>
      <w:rFonts w:ascii="Arial" w:hAnsi="Arial"/>
      <w:sz w:val="12"/>
      <w:lang w:val="es-ES_tradnl"/>
    </w:rPr>
  </w:style>
  <w:style w:type="paragraph" w:styleId="Ttulo9">
    <w:name w:val="heading 9"/>
    <w:basedOn w:val="Normal"/>
    <w:next w:val="Normal"/>
    <w:qFormat/>
    <w:rsid w:val="0080351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80351C"/>
    <w:pPr>
      <w:tabs>
        <w:tab w:val="center" w:pos="4252"/>
        <w:tab w:val="right" w:pos="8504"/>
      </w:tabs>
    </w:pPr>
    <w:rPr>
      <w:sz w:val="20"/>
      <w:lang w:val="es-ES_tradnl"/>
    </w:rPr>
  </w:style>
  <w:style w:type="paragraph" w:styleId="Piedepgina">
    <w:name w:val="footer"/>
    <w:basedOn w:val="Normal"/>
    <w:link w:val="PiedepginaCar"/>
    <w:uiPriority w:val="99"/>
    <w:rsid w:val="0080351C"/>
    <w:pPr>
      <w:tabs>
        <w:tab w:val="center" w:pos="4252"/>
        <w:tab w:val="right" w:pos="8504"/>
      </w:tabs>
    </w:pPr>
    <w:rPr>
      <w:sz w:val="20"/>
      <w:lang w:val="es-ES_tradnl"/>
    </w:rPr>
  </w:style>
  <w:style w:type="paragraph" w:styleId="Textoindependiente">
    <w:name w:val="Body Text"/>
    <w:basedOn w:val="Normal"/>
    <w:rsid w:val="0080351C"/>
    <w:pPr>
      <w:jc w:val="both"/>
    </w:pPr>
  </w:style>
  <w:style w:type="paragraph" w:styleId="Sangradetextonormal">
    <w:name w:val="Body Text Indent"/>
    <w:aliases w:val="Sangría de t. independiente"/>
    <w:basedOn w:val="Normal"/>
    <w:rsid w:val="0080351C"/>
    <w:pPr>
      <w:jc w:val="both"/>
    </w:pPr>
    <w:rPr>
      <w:rFonts w:ascii="Arial" w:hAnsi="Arial"/>
      <w:color w:val="000080"/>
    </w:rPr>
  </w:style>
  <w:style w:type="paragraph" w:styleId="Textoindependiente3">
    <w:name w:val="Body Text 3"/>
    <w:basedOn w:val="Normal"/>
    <w:rsid w:val="0080351C"/>
    <w:rPr>
      <w:sz w:val="28"/>
    </w:rPr>
  </w:style>
  <w:style w:type="paragraph" w:styleId="NormalWeb">
    <w:name w:val="Normal (Web)"/>
    <w:basedOn w:val="Normal"/>
    <w:uiPriority w:val="99"/>
    <w:rsid w:val="0080351C"/>
    <w:pPr>
      <w:spacing w:before="100" w:after="100"/>
    </w:pPr>
  </w:style>
  <w:style w:type="character" w:styleId="Nmerodepgina">
    <w:name w:val="page number"/>
    <w:basedOn w:val="Fuentedeprrafopredeter"/>
    <w:rsid w:val="0080351C"/>
  </w:style>
  <w:style w:type="paragraph" w:customStyle="1" w:styleId="epgrafe">
    <w:name w:val="epígrafe"/>
    <w:basedOn w:val="Normal"/>
    <w:rsid w:val="0080351C"/>
    <w:pPr>
      <w:jc w:val="both"/>
    </w:pPr>
    <w:rPr>
      <w:rFonts w:ascii="Arial" w:hAnsi="Arial"/>
      <w:lang w:val="es-CO"/>
    </w:rPr>
  </w:style>
  <w:style w:type="paragraph" w:customStyle="1" w:styleId="Ttulo10">
    <w:name w:val="T’tulo 1"/>
    <w:basedOn w:val="Normal"/>
    <w:next w:val="Normal"/>
    <w:rsid w:val="0080351C"/>
    <w:pPr>
      <w:keepNext/>
      <w:jc w:val="center"/>
    </w:pPr>
    <w:rPr>
      <w:rFonts w:ascii="Arial" w:hAnsi="Arial"/>
      <w:b/>
    </w:rPr>
  </w:style>
  <w:style w:type="paragraph" w:customStyle="1" w:styleId="Ttulo20">
    <w:name w:val="T’tulo 2"/>
    <w:basedOn w:val="Normal"/>
    <w:next w:val="Normal"/>
    <w:rsid w:val="0080351C"/>
    <w:pPr>
      <w:keepNext/>
      <w:jc w:val="both"/>
    </w:pPr>
    <w:rPr>
      <w:rFonts w:ascii="Arial" w:hAnsi="Arial"/>
      <w:b/>
    </w:rPr>
  </w:style>
  <w:style w:type="paragraph" w:styleId="Puesto">
    <w:name w:val="Title"/>
    <w:basedOn w:val="Normal"/>
    <w:qFormat/>
    <w:rsid w:val="0080351C"/>
    <w:pPr>
      <w:jc w:val="center"/>
    </w:pPr>
    <w:rPr>
      <w:rFonts w:ascii="Arial" w:hAnsi="Arial"/>
      <w:b/>
      <w:lang w:val="es-MX"/>
    </w:rPr>
  </w:style>
  <w:style w:type="paragraph" w:customStyle="1" w:styleId="Ttulo30">
    <w:name w:val="T’tulo 3"/>
    <w:basedOn w:val="Normal"/>
    <w:next w:val="Normal"/>
    <w:rsid w:val="0080351C"/>
    <w:pPr>
      <w:keepNext/>
      <w:tabs>
        <w:tab w:val="center" w:pos="4512"/>
      </w:tabs>
      <w:jc w:val="center"/>
    </w:pPr>
    <w:rPr>
      <w:rFonts w:ascii="Arial" w:hAnsi="Arial"/>
      <w:b/>
    </w:rPr>
  </w:style>
  <w:style w:type="paragraph" w:customStyle="1" w:styleId="Ttulo40">
    <w:name w:val="T’tulo 4"/>
    <w:basedOn w:val="Normal"/>
    <w:next w:val="Normal"/>
    <w:rsid w:val="0080351C"/>
    <w:pPr>
      <w:keepNext/>
      <w:tabs>
        <w:tab w:val="left" w:pos="11340"/>
      </w:tabs>
      <w:jc w:val="right"/>
    </w:pPr>
    <w:rPr>
      <w:rFonts w:ascii="Arial" w:hAnsi="Arial"/>
      <w:b/>
      <w:sz w:val="28"/>
    </w:rPr>
  </w:style>
  <w:style w:type="character" w:styleId="Textoennegrita">
    <w:name w:val="Strong"/>
    <w:basedOn w:val="Fuentedeprrafopredeter"/>
    <w:uiPriority w:val="22"/>
    <w:qFormat/>
    <w:rsid w:val="0080351C"/>
    <w:rPr>
      <w:b/>
    </w:rPr>
  </w:style>
  <w:style w:type="character" w:styleId="Refdecomentario">
    <w:name w:val="annotation reference"/>
    <w:basedOn w:val="Fuentedeprrafopredeter"/>
    <w:semiHidden/>
    <w:rsid w:val="0080351C"/>
    <w:rPr>
      <w:sz w:val="16"/>
    </w:rPr>
  </w:style>
  <w:style w:type="paragraph" w:styleId="Textodebloque">
    <w:name w:val="Block Text"/>
    <w:basedOn w:val="Normal"/>
    <w:rsid w:val="0080351C"/>
    <w:pPr>
      <w:ind w:left="567" w:right="51"/>
      <w:jc w:val="both"/>
    </w:pPr>
    <w:rPr>
      <w:rFonts w:ascii="Arial" w:hAnsi="Arial"/>
      <w:lang w:val="es-CO"/>
    </w:rPr>
  </w:style>
  <w:style w:type="paragraph" w:customStyle="1" w:styleId="BodyText21">
    <w:name w:val="Body Text 21"/>
    <w:basedOn w:val="Normal"/>
    <w:rsid w:val="0080351C"/>
    <w:pPr>
      <w:numPr>
        <w:numId w:val="1"/>
      </w:numPr>
      <w:jc w:val="both"/>
    </w:pPr>
    <w:rPr>
      <w:rFonts w:ascii="Arial" w:hAnsi="Arial"/>
      <w:sz w:val="20"/>
      <w:lang w:val="es-ES_tradnl"/>
    </w:rPr>
  </w:style>
  <w:style w:type="character" w:styleId="Refdenotaalpie">
    <w:name w:val="footnote reference"/>
    <w:basedOn w:val="Fuentedeprrafopredeter"/>
    <w:semiHidden/>
    <w:rsid w:val="0080351C"/>
    <w:rPr>
      <w:sz w:val="20"/>
      <w:vertAlign w:val="superscript"/>
    </w:rPr>
  </w:style>
  <w:style w:type="paragraph" w:styleId="Textonotapie">
    <w:name w:val="footnote text"/>
    <w:basedOn w:val="Normal"/>
    <w:semiHidden/>
    <w:rsid w:val="0080351C"/>
    <w:rPr>
      <w:sz w:val="20"/>
    </w:rPr>
  </w:style>
  <w:style w:type="paragraph" w:styleId="Mapadeldocumento">
    <w:name w:val="Document Map"/>
    <w:basedOn w:val="Normal"/>
    <w:semiHidden/>
    <w:rsid w:val="0080351C"/>
    <w:pPr>
      <w:shd w:val="clear" w:color="auto" w:fill="000080"/>
    </w:pPr>
    <w:rPr>
      <w:rFonts w:ascii="Tahoma" w:hAnsi="Tahoma"/>
      <w:sz w:val="20"/>
      <w:lang w:val="es-ES_tradnl"/>
    </w:rPr>
  </w:style>
  <w:style w:type="paragraph" w:customStyle="1" w:styleId="Sangradetindependiente">
    <w:name w:val="Sangr’a de t. independiente"/>
    <w:basedOn w:val="Normal"/>
    <w:rsid w:val="0080351C"/>
    <w:pPr>
      <w:widowControl w:val="0"/>
      <w:jc w:val="both"/>
    </w:pPr>
    <w:rPr>
      <w:rFonts w:ascii="Arial" w:hAnsi="Arial"/>
      <w:color w:val="000000"/>
      <w:sz w:val="22"/>
      <w:lang w:val="es-CO"/>
    </w:rPr>
  </w:style>
  <w:style w:type="paragraph" w:styleId="Sangra2detindependiente">
    <w:name w:val="Body Text Indent 2"/>
    <w:basedOn w:val="Normal"/>
    <w:rsid w:val="0080351C"/>
    <w:pPr>
      <w:ind w:left="360"/>
      <w:jc w:val="both"/>
    </w:pPr>
  </w:style>
  <w:style w:type="paragraph" w:styleId="Sangra3detindependiente">
    <w:name w:val="Body Text Indent 3"/>
    <w:basedOn w:val="Normal"/>
    <w:rsid w:val="0080351C"/>
    <w:pPr>
      <w:ind w:left="284" w:firstLine="76"/>
      <w:jc w:val="both"/>
    </w:pPr>
    <w:rPr>
      <w:rFonts w:ascii="Arial" w:hAnsi="Arial"/>
      <w:sz w:val="22"/>
    </w:rPr>
  </w:style>
  <w:style w:type="paragraph" w:styleId="Textoindependiente2">
    <w:name w:val="Body Text 2"/>
    <w:aliases w:val="Figura"/>
    <w:basedOn w:val="Normal"/>
    <w:link w:val="Textoindependiente2Car"/>
    <w:rsid w:val="0080351C"/>
    <w:pPr>
      <w:spacing w:line="240" w:lineRule="atLeast"/>
      <w:jc w:val="both"/>
    </w:pPr>
    <w:rPr>
      <w:rFonts w:ascii="Arial" w:hAnsi="Arial"/>
      <w:lang w:val="es-ES_tradnl"/>
    </w:rPr>
  </w:style>
  <w:style w:type="paragraph" w:customStyle="1" w:styleId="Titulo4">
    <w:name w:val="Titulo 4"/>
    <w:basedOn w:val="Ttulo3"/>
    <w:rsid w:val="0080351C"/>
    <w:pPr>
      <w:jc w:val="both"/>
    </w:pPr>
    <w:rPr>
      <w:rFonts w:ascii="Arial Narrow" w:hAnsi="Arial Narrow"/>
      <w:b/>
      <w:position w:val="-24"/>
      <w:sz w:val="22"/>
    </w:rPr>
  </w:style>
  <w:style w:type="paragraph" w:customStyle="1" w:styleId="BodyText31">
    <w:name w:val="Body Text 31"/>
    <w:basedOn w:val="Normal"/>
    <w:rsid w:val="0080351C"/>
    <w:pPr>
      <w:widowControl w:val="0"/>
      <w:jc w:val="both"/>
    </w:pPr>
    <w:rPr>
      <w:rFonts w:ascii="Arial Narrow" w:hAnsi="Arial Narrow"/>
      <w:sz w:val="22"/>
      <w:lang w:val="es-ES_tradnl"/>
    </w:rPr>
  </w:style>
  <w:style w:type="paragraph" w:customStyle="1" w:styleId="Textoindependiente21">
    <w:name w:val="Texto independiente 21"/>
    <w:basedOn w:val="Normal"/>
    <w:rsid w:val="0080351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80351C"/>
    <w:pPr>
      <w:tabs>
        <w:tab w:val="left" w:pos="0"/>
      </w:tabs>
      <w:jc w:val="both"/>
    </w:pPr>
    <w:rPr>
      <w:rFonts w:ascii="Arial" w:hAnsi="Arial"/>
      <w:sz w:val="20"/>
    </w:rPr>
  </w:style>
  <w:style w:type="paragraph" w:customStyle="1" w:styleId="Textoindependiente0">
    <w:name w:val="Texto independiente/”%Ÿ"/>
    <w:basedOn w:val="Normal"/>
    <w:rsid w:val="0080351C"/>
    <w:pPr>
      <w:widowControl w:val="0"/>
      <w:jc w:val="both"/>
    </w:pPr>
    <w:rPr>
      <w:rFonts w:ascii="Arial" w:hAnsi="Arial"/>
      <w:snapToGrid w:val="0"/>
      <w:sz w:val="22"/>
      <w:szCs w:val="24"/>
      <w:lang w:val="es-ES_tradnl"/>
    </w:rPr>
  </w:style>
  <w:style w:type="paragraph" w:customStyle="1" w:styleId="NORMAL10">
    <w:name w:val="NORMAL10"/>
    <w:basedOn w:val="Normal"/>
    <w:rsid w:val="0080351C"/>
    <w:pPr>
      <w:widowControl w:val="0"/>
      <w:suppressAutoHyphens/>
      <w:jc w:val="both"/>
    </w:pPr>
    <w:rPr>
      <w:spacing w:val="-2"/>
      <w:sz w:val="20"/>
      <w:szCs w:val="24"/>
      <w:lang w:val="es-CO"/>
    </w:rPr>
  </w:style>
  <w:style w:type="paragraph" w:customStyle="1" w:styleId="Ttulo50">
    <w:name w:val="TÕtulo 5"/>
    <w:basedOn w:val="Normal"/>
    <w:next w:val="Normal"/>
    <w:rsid w:val="0080351C"/>
    <w:pPr>
      <w:widowControl w:val="0"/>
      <w:spacing w:before="240" w:after="60"/>
      <w:jc w:val="both"/>
    </w:pPr>
    <w:rPr>
      <w:rFonts w:ascii="Arial" w:hAnsi="Arial"/>
      <w:snapToGrid w:val="0"/>
      <w:sz w:val="22"/>
    </w:rPr>
  </w:style>
  <w:style w:type="paragraph" w:customStyle="1" w:styleId="Tabla">
    <w:name w:val="Tabla"/>
    <w:basedOn w:val="Normal"/>
    <w:rsid w:val="0080351C"/>
    <w:pPr>
      <w:widowControl w:val="0"/>
      <w:jc w:val="center"/>
    </w:pPr>
    <w:rPr>
      <w:rFonts w:ascii="Arial" w:hAnsi="Arial"/>
      <w:b/>
      <w:snapToGrid w:val="0"/>
      <w:sz w:val="22"/>
      <w:lang w:val="es-ES_tradnl"/>
    </w:rPr>
  </w:style>
  <w:style w:type="paragraph" w:customStyle="1" w:styleId="CUERPOTEXTO">
    <w:name w:val="CUERPO TEXTO"/>
    <w:rsid w:val="0080351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3Car">
    <w:name w:val="Título 3 Car"/>
    <w:basedOn w:val="Fuentedeprrafopredeter"/>
    <w:link w:val="Ttulo3"/>
    <w:rsid w:val="00DD581E"/>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686E92"/>
    <w:rPr>
      <w:lang w:val="es-ES_tradnl" w:eastAsia="es-ES"/>
    </w:rPr>
  </w:style>
  <w:style w:type="paragraph" w:styleId="Textodeglobo">
    <w:name w:val="Balloon Text"/>
    <w:basedOn w:val="Normal"/>
    <w:link w:val="TextodegloboCar"/>
    <w:rsid w:val="00114DA3"/>
    <w:rPr>
      <w:rFonts w:ascii="Tahoma" w:hAnsi="Tahoma" w:cs="Tahoma"/>
      <w:sz w:val="16"/>
      <w:szCs w:val="16"/>
    </w:rPr>
  </w:style>
  <w:style w:type="character" w:customStyle="1" w:styleId="TextodegloboCar">
    <w:name w:val="Texto de globo Car"/>
    <w:basedOn w:val="Fuentedeprrafopredeter"/>
    <w:link w:val="Textodeglobo"/>
    <w:rsid w:val="00114DA3"/>
    <w:rPr>
      <w:rFonts w:ascii="Tahoma" w:hAnsi="Tahoma" w:cs="Tahoma"/>
      <w:sz w:val="16"/>
      <w:szCs w:val="16"/>
      <w:lang w:val="es-ES" w:eastAsia="es-ES"/>
    </w:rPr>
  </w:style>
  <w:style w:type="character" w:styleId="Textodelmarcadordeposicin">
    <w:name w:val="Placeholder Text"/>
    <w:basedOn w:val="Fuentedeprrafopredeter"/>
    <w:uiPriority w:val="99"/>
    <w:semiHidden/>
    <w:rsid w:val="0001143A"/>
    <w:rPr>
      <w:color w:val="808080"/>
    </w:rPr>
  </w:style>
  <w:style w:type="character" w:customStyle="1" w:styleId="Textoindependiente2Car">
    <w:name w:val="Texto independiente 2 Car"/>
    <w:aliases w:val="Figura Car"/>
    <w:basedOn w:val="Fuentedeprrafopredeter"/>
    <w:link w:val="Textoindependiente2"/>
    <w:rsid w:val="0003715E"/>
    <w:rPr>
      <w:rFonts w:ascii="Arial" w:hAnsi="Arial"/>
      <w:sz w:val="24"/>
      <w:lang w:val="es-ES_tradnl" w:eastAsia="es-ES"/>
    </w:rPr>
  </w:style>
  <w:style w:type="table" w:styleId="Tablaconcuadrcula">
    <w:name w:val="Table Grid"/>
    <w:basedOn w:val="Tablanormal"/>
    <w:rsid w:val="0003715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EE74B6"/>
    <w:pPr>
      <w:spacing w:after="160" w:line="259" w:lineRule="auto"/>
      <w:ind w:left="720"/>
      <w:contextualSpacing/>
    </w:pPr>
    <w:rPr>
      <w:rFonts w:asciiTheme="minorHAnsi" w:eastAsiaTheme="minorHAnsi" w:hAnsiTheme="minorHAnsi" w:cstheme="minorBidi"/>
      <w:sz w:val="22"/>
      <w:szCs w:val="22"/>
      <w:lang w:val="es-CO" w:eastAsia="en-US"/>
    </w:rPr>
  </w:style>
  <w:style w:type="paragraph" w:customStyle="1" w:styleId="CM114">
    <w:name w:val="CM114"/>
    <w:basedOn w:val="Default"/>
    <w:next w:val="Default"/>
    <w:uiPriority w:val="99"/>
    <w:rsid w:val="00EE74B6"/>
    <w:rPr>
      <w:rFonts w:ascii="Arial" w:eastAsiaTheme="minorHAnsi" w:hAnsi="Arial" w:cs="Arial"/>
      <w:color w:val="auto"/>
      <w:lang w:val="es-CO" w:eastAsia="en-US"/>
    </w:rPr>
  </w:style>
  <w:style w:type="paragraph" w:styleId="Textocomentario">
    <w:name w:val="annotation text"/>
    <w:basedOn w:val="Normal"/>
    <w:link w:val="TextocomentarioCar"/>
    <w:unhideWhenUsed/>
    <w:rsid w:val="00A06D55"/>
    <w:rPr>
      <w:sz w:val="20"/>
    </w:rPr>
  </w:style>
  <w:style w:type="character" w:customStyle="1" w:styleId="TextocomentarioCar">
    <w:name w:val="Texto comentario Car"/>
    <w:basedOn w:val="Fuentedeprrafopredeter"/>
    <w:link w:val="Textocomentario"/>
    <w:rsid w:val="00A06D55"/>
    <w:rPr>
      <w:lang w:val="es-ES" w:eastAsia="es-ES"/>
    </w:rPr>
  </w:style>
  <w:style w:type="paragraph" w:styleId="Asuntodelcomentario">
    <w:name w:val="annotation subject"/>
    <w:basedOn w:val="Textocomentario"/>
    <w:next w:val="Textocomentario"/>
    <w:link w:val="AsuntodelcomentarioCar"/>
    <w:semiHidden/>
    <w:unhideWhenUsed/>
    <w:rsid w:val="00A06D55"/>
    <w:rPr>
      <w:b/>
      <w:bCs/>
    </w:rPr>
  </w:style>
  <w:style w:type="character" w:customStyle="1" w:styleId="AsuntodelcomentarioCar">
    <w:name w:val="Asunto del comentario Car"/>
    <w:basedOn w:val="TextocomentarioCar"/>
    <w:link w:val="Asuntodelcomentario"/>
    <w:semiHidden/>
    <w:rsid w:val="00A06D55"/>
    <w:rPr>
      <w:b/>
      <w:bCs/>
      <w:lang w:val="es-ES" w:eastAsia="es-ES"/>
    </w:rPr>
  </w:style>
  <w:style w:type="paragraph" w:styleId="Revisin">
    <w:name w:val="Revision"/>
    <w:hidden/>
    <w:uiPriority w:val="99"/>
    <w:semiHidden/>
    <w:rsid w:val="00A06D55"/>
    <w:rPr>
      <w:sz w:val="24"/>
      <w:lang w:val="es-ES" w:eastAsia="es-ES"/>
    </w:rPr>
  </w:style>
  <w:style w:type="character" w:customStyle="1" w:styleId="apple-converted-space">
    <w:name w:val="apple-converted-space"/>
    <w:basedOn w:val="Fuentedeprrafopredeter"/>
    <w:rsid w:val="00DE6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55782">
      <w:bodyDiv w:val="1"/>
      <w:marLeft w:val="0"/>
      <w:marRight w:val="0"/>
      <w:marTop w:val="0"/>
      <w:marBottom w:val="0"/>
      <w:divBdr>
        <w:top w:val="none" w:sz="0" w:space="0" w:color="auto"/>
        <w:left w:val="none" w:sz="0" w:space="0" w:color="auto"/>
        <w:bottom w:val="none" w:sz="0" w:space="0" w:color="auto"/>
        <w:right w:val="none" w:sz="0" w:space="0" w:color="auto"/>
      </w:divBdr>
    </w:div>
    <w:div w:id="3112501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637733702">
      <w:bodyDiv w:val="1"/>
      <w:marLeft w:val="0"/>
      <w:marRight w:val="0"/>
      <w:marTop w:val="0"/>
      <w:marBottom w:val="0"/>
      <w:divBdr>
        <w:top w:val="none" w:sz="0" w:space="0" w:color="auto"/>
        <w:left w:val="none" w:sz="0" w:space="0" w:color="auto"/>
        <w:bottom w:val="none" w:sz="0" w:space="0" w:color="auto"/>
        <w:right w:val="none" w:sz="0" w:space="0" w:color="auto"/>
      </w:divBdr>
    </w:div>
    <w:div w:id="792332305">
      <w:bodyDiv w:val="1"/>
      <w:marLeft w:val="0"/>
      <w:marRight w:val="0"/>
      <w:marTop w:val="0"/>
      <w:marBottom w:val="0"/>
      <w:divBdr>
        <w:top w:val="none" w:sz="0" w:space="0" w:color="auto"/>
        <w:left w:val="none" w:sz="0" w:space="0" w:color="auto"/>
        <w:bottom w:val="none" w:sz="0" w:space="0" w:color="auto"/>
        <w:right w:val="none" w:sz="0" w:space="0" w:color="auto"/>
      </w:divBdr>
    </w:div>
    <w:div w:id="1442845503">
      <w:bodyDiv w:val="1"/>
      <w:marLeft w:val="0"/>
      <w:marRight w:val="0"/>
      <w:marTop w:val="0"/>
      <w:marBottom w:val="0"/>
      <w:divBdr>
        <w:top w:val="none" w:sz="0" w:space="0" w:color="auto"/>
        <w:left w:val="none" w:sz="0" w:space="0" w:color="auto"/>
        <w:bottom w:val="none" w:sz="0" w:space="0" w:color="auto"/>
        <w:right w:val="none" w:sz="0" w:space="0" w:color="auto"/>
      </w:divBdr>
    </w:div>
    <w:div w:id="1646855343">
      <w:bodyDiv w:val="1"/>
      <w:marLeft w:val="0"/>
      <w:marRight w:val="0"/>
      <w:marTop w:val="0"/>
      <w:marBottom w:val="0"/>
      <w:divBdr>
        <w:top w:val="none" w:sz="0" w:space="0" w:color="auto"/>
        <w:left w:val="none" w:sz="0" w:space="0" w:color="auto"/>
        <w:bottom w:val="none" w:sz="0" w:space="0" w:color="auto"/>
        <w:right w:val="none" w:sz="0" w:space="0" w:color="auto"/>
      </w:divBdr>
    </w:div>
    <w:div w:id="1763915226">
      <w:bodyDiv w:val="1"/>
      <w:marLeft w:val="0"/>
      <w:marRight w:val="0"/>
      <w:marTop w:val="0"/>
      <w:marBottom w:val="0"/>
      <w:divBdr>
        <w:top w:val="none" w:sz="0" w:space="0" w:color="auto"/>
        <w:left w:val="none" w:sz="0" w:space="0" w:color="auto"/>
        <w:bottom w:val="none" w:sz="0" w:space="0" w:color="auto"/>
        <w:right w:val="none" w:sz="0" w:space="0" w:color="auto"/>
      </w:divBdr>
    </w:div>
    <w:div w:id="185082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CDBA8-AC09-4A9F-B483-F1618EEB4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2336</Words>
  <Characters>12852</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15158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una sola cara</dc:description>
  <cp:lastModifiedBy>Jorge Enrique Jimenez Guacaneme</cp:lastModifiedBy>
  <cp:revision>2</cp:revision>
  <cp:lastPrinted>2017-03-10T15:02:00Z</cp:lastPrinted>
  <dcterms:created xsi:type="dcterms:W3CDTF">2017-03-21T17:03:00Z</dcterms:created>
  <dcterms:modified xsi:type="dcterms:W3CDTF">2017-03-21T17:03:00Z</dcterms:modified>
</cp:coreProperties>
</file>