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400" w:rsidRPr="00F72FB3" w:rsidRDefault="00F95400" w:rsidP="00F95400">
      <w:pPr>
        <w:spacing w:after="0"/>
        <w:jc w:val="center"/>
        <w:rPr>
          <w:rFonts w:ascii="Arial" w:hAnsi="Arial" w:cs="Arial"/>
          <w:b/>
          <w:color w:val="000000"/>
          <w:sz w:val="24"/>
          <w:szCs w:val="24"/>
          <w:shd w:val="clear" w:color="auto" w:fill="FFFFFF"/>
          <w:lang w:eastAsia="es-CO"/>
        </w:rPr>
      </w:pPr>
      <w:r w:rsidRPr="00F72FB3">
        <w:rPr>
          <w:rFonts w:ascii="Arial" w:hAnsi="Arial" w:cs="Arial"/>
          <w:b/>
          <w:color w:val="000000"/>
          <w:sz w:val="24"/>
          <w:szCs w:val="24"/>
          <w:shd w:val="clear" w:color="auto" w:fill="FFFFFF"/>
          <w:lang w:eastAsia="es-CO"/>
        </w:rPr>
        <w:t>DOCUMENTO SOPORTE</w:t>
      </w:r>
    </w:p>
    <w:p w:rsidR="00F95400" w:rsidRPr="00F72FB3" w:rsidRDefault="00F95400" w:rsidP="00F95400">
      <w:pPr>
        <w:spacing w:after="0"/>
        <w:jc w:val="center"/>
        <w:rPr>
          <w:rFonts w:ascii="Arial" w:hAnsi="Arial" w:cs="Arial"/>
          <w:b/>
          <w:color w:val="000000"/>
          <w:sz w:val="24"/>
          <w:szCs w:val="24"/>
          <w:shd w:val="clear" w:color="auto" w:fill="FFFFFF"/>
          <w:lang w:eastAsia="es-CO"/>
        </w:rPr>
      </w:pPr>
    </w:p>
    <w:p w:rsidR="00F95400" w:rsidRPr="00F72FB3" w:rsidRDefault="00F95400" w:rsidP="00F95400">
      <w:pPr>
        <w:jc w:val="both"/>
        <w:rPr>
          <w:rFonts w:ascii="Arial" w:hAnsi="Arial" w:cs="Arial"/>
          <w:color w:val="000000"/>
          <w:sz w:val="24"/>
          <w:szCs w:val="24"/>
          <w:shd w:val="clear" w:color="auto" w:fill="FFFFFF"/>
          <w:lang w:eastAsia="es-CO"/>
        </w:rPr>
      </w:pPr>
      <w:r w:rsidRPr="00F72FB3">
        <w:rPr>
          <w:rFonts w:ascii="Arial" w:hAnsi="Arial" w:cs="Arial"/>
          <w:color w:val="000000"/>
          <w:sz w:val="24"/>
          <w:szCs w:val="24"/>
          <w:shd w:val="clear" w:color="auto" w:fill="FFFFFF"/>
          <w:lang w:eastAsia="es-CO"/>
        </w:rPr>
        <w:t>Se expidió el Decreto 1076 de 2015 </w:t>
      </w:r>
      <w:r w:rsidRPr="00F72FB3">
        <w:rPr>
          <w:rFonts w:ascii="Arial" w:hAnsi="Arial" w:cs="Arial"/>
          <w:bCs/>
          <w:color w:val="000000"/>
          <w:sz w:val="24"/>
          <w:szCs w:val="24"/>
          <w:shd w:val="clear" w:color="auto" w:fill="FFFFFF"/>
          <w:lang w:eastAsia="es-CO"/>
        </w:rPr>
        <w:t>"Por medio del cual se expide el Decreto Único Reglamentario del Sector Ambiente y Desarrollo Sostenible"</w:t>
      </w:r>
      <w:r w:rsidRPr="00F72FB3">
        <w:rPr>
          <w:rFonts w:ascii="Arial" w:hAnsi="Arial" w:cs="Arial"/>
          <w:color w:val="000000"/>
          <w:sz w:val="24"/>
          <w:szCs w:val="24"/>
          <w:shd w:val="clear" w:color="auto" w:fill="FFFFFF"/>
          <w:lang w:eastAsia="es-CO"/>
        </w:rPr>
        <w:t>.</w:t>
      </w:r>
    </w:p>
    <w:p w:rsidR="00F95400" w:rsidRPr="00F72FB3" w:rsidRDefault="00F95400" w:rsidP="00F95400">
      <w:pPr>
        <w:jc w:val="both"/>
        <w:rPr>
          <w:rFonts w:ascii="Arial" w:hAnsi="Arial" w:cs="Arial"/>
          <w:i/>
          <w:iCs/>
          <w:color w:val="000000"/>
          <w:sz w:val="24"/>
          <w:szCs w:val="24"/>
          <w:shd w:val="clear" w:color="auto" w:fill="FFFFFF"/>
          <w:lang w:eastAsia="es-CO"/>
        </w:rPr>
      </w:pPr>
      <w:r w:rsidRPr="00F72FB3">
        <w:rPr>
          <w:rFonts w:ascii="Arial" w:hAnsi="Arial" w:cs="Arial"/>
          <w:color w:val="000000"/>
          <w:sz w:val="24"/>
          <w:szCs w:val="24"/>
          <w:shd w:val="clear" w:color="auto" w:fill="FFFFFF"/>
          <w:lang w:eastAsia="es-CO"/>
        </w:rPr>
        <w:t xml:space="preserve">El fundamento del presente proyecto de decreto, es el artículo 45 de la Ley 1437 de 2011, que establece: </w:t>
      </w:r>
      <w:r w:rsidRPr="00F72FB3">
        <w:rPr>
          <w:rFonts w:ascii="Arial" w:hAnsi="Arial" w:cs="Arial"/>
          <w:i/>
          <w:color w:val="000000"/>
          <w:sz w:val="24"/>
          <w:szCs w:val="24"/>
          <w:shd w:val="clear" w:color="auto" w:fill="FFFFFF"/>
          <w:lang w:eastAsia="es-CO"/>
        </w:rPr>
        <w:t>“En cualquier tiempo, de oficio o a petición de parte, se podrán corregir los errores simplemente formales contenidos en los actos administrativos, ya sean aritméticos, de digitación, de transcripción o de omisión de palabras. En ningún caso la corrección dará lugar a cambios en el sentido material de la decisión, ni revivirá los términos legales para demandar el acto. Realizada la corrección, esta deberá ser notificada o comunicada a todos los interesados, según corresponda</w:t>
      </w:r>
      <w:r w:rsidRPr="00F72FB3">
        <w:rPr>
          <w:rFonts w:ascii="Arial" w:hAnsi="Arial" w:cs="Arial"/>
          <w:i/>
          <w:iCs/>
          <w:color w:val="000000"/>
          <w:sz w:val="24"/>
          <w:szCs w:val="24"/>
          <w:shd w:val="clear" w:color="auto" w:fill="FFFFFF"/>
          <w:lang w:eastAsia="es-CO"/>
        </w:rPr>
        <w:t>".</w:t>
      </w:r>
    </w:p>
    <w:p w:rsidR="00F95400" w:rsidRPr="00F72FB3" w:rsidRDefault="00F95400" w:rsidP="00F95400">
      <w:pPr>
        <w:spacing w:after="0"/>
        <w:jc w:val="both"/>
        <w:rPr>
          <w:rFonts w:ascii="Arial" w:hAnsi="Arial" w:cs="Arial"/>
          <w:color w:val="000000"/>
          <w:sz w:val="24"/>
          <w:szCs w:val="24"/>
          <w:shd w:val="clear" w:color="auto" w:fill="FFFFFF"/>
          <w:lang w:eastAsia="es-CO"/>
        </w:rPr>
      </w:pPr>
      <w:r w:rsidRPr="00F72FB3">
        <w:rPr>
          <w:rFonts w:ascii="Arial" w:hAnsi="Arial" w:cs="Arial"/>
          <w:iCs/>
          <w:color w:val="000000"/>
          <w:sz w:val="24"/>
          <w:szCs w:val="24"/>
          <w:shd w:val="clear" w:color="auto" w:fill="FFFFFF"/>
          <w:lang w:eastAsia="es-CO"/>
        </w:rPr>
        <w:t xml:space="preserve">En el cuadro se evidencian con negrilla los errores de </w:t>
      </w:r>
      <w:r w:rsidRPr="00F72FB3">
        <w:rPr>
          <w:rFonts w:ascii="Arial" w:hAnsi="Arial" w:cs="Arial"/>
          <w:color w:val="000000"/>
          <w:sz w:val="24"/>
          <w:szCs w:val="24"/>
          <w:shd w:val="clear" w:color="auto" w:fill="FFFFFF"/>
          <w:lang w:eastAsia="es-CO"/>
        </w:rPr>
        <w:t>digitación, transcripción y omisiones de palabras, así como las correcciones correspondientes.</w:t>
      </w:r>
    </w:p>
    <w:p w:rsidR="00F95400" w:rsidRPr="00F72FB3" w:rsidRDefault="00F95400" w:rsidP="00F95400">
      <w:pPr>
        <w:spacing w:after="0"/>
        <w:jc w:val="both"/>
        <w:rPr>
          <w:rFonts w:ascii="Arial" w:hAnsi="Arial" w:cs="Arial"/>
          <w:color w:val="000000"/>
          <w:sz w:val="24"/>
          <w:szCs w:val="24"/>
          <w:shd w:val="clear" w:color="auto" w:fill="FFFFFF"/>
          <w:lang w:eastAsia="es-CO"/>
        </w:rPr>
      </w:pPr>
    </w:p>
    <w:tbl>
      <w:tblPr>
        <w:tblStyle w:val="Tablaconcuadrcula"/>
        <w:tblW w:w="10135" w:type="dxa"/>
        <w:tblInd w:w="-572" w:type="dxa"/>
        <w:tblLayout w:type="fixed"/>
        <w:tblLook w:val="04A0" w:firstRow="1" w:lastRow="0" w:firstColumn="1" w:lastColumn="0" w:noHBand="0" w:noVBand="1"/>
      </w:tblPr>
      <w:tblGrid>
        <w:gridCol w:w="2552"/>
        <w:gridCol w:w="3614"/>
        <w:gridCol w:w="3969"/>
      </w:tblGrid>
      <w:tr w:rsidR="007311B9" w:rsidRPr="00F72FB3" w:rsidTr="00743C48">
        <w:tc>
          <w:tcPr>
            <w:tcW w:w="2552" w:type="dxa"/>
            <w:tcBorders>
              <w:top w:val="single" w:sz="4" w:space="0" w:color="auto"/>
              <w:left w:val="single" w:sz="4" w:space="0" w:color="auto"/>
              <w:bottom w:val="single" w:sz="4" w:space="0" w:color="auto"/>
              <w:right w:val="single" w:sz="4" w:space="0" w:color="auto"/>
            </w:tcBorders>
            <w:hideMark/>
          </w:tcPr>
          <w:p w:rsidR="007311B9" w:rsidRPr="00F72FB3" w:rsidRDefault="007311B9" w:rsidP="00590CF9">
            <w:pPr>
              <w:jc w:val="center"/>
              <w:rPr>
                <w:rFonts w:ascii="Arial" w:hAnsi="Arial" w:cs="Arial"/>
                <w:b/>
                <w:sz w:val="21"/>
                <w:szCs w:val="21"/>
              </w:rPr>
            </w:pPr>
            <w:r w:rsidRPr="00F72FB3">
              <w:rPr>
                <w:rFonts w:ascii="Arial" w:hAnsi="Arial" w:cs="Arial"/>
                <w:b/>
                <w:sz w:val="21"/>
                <w:szCs w:val="21"/>
              </w:rPr>
              <w:t>DECRETO ORIGINAL</w:t>
            </w:r>
          </w:p>
        </w:tc>
        <w:tc>
          <w:tcPr>
            <w:tcW w:w="3614" w:type="dxa"/>
            <w:tcBorders>
              <w:top w:val="single" w:sz="4" w:space="0" w:color="auto"/>
              <w:left w:val="single" w:sz="4" w:space="0" w:color="auto"/>
              <w:bottom w:val="single" w:sz="4" w:space="0" w:color="auto"/>
              <w:right w:val="single" w:sz="4" w:space="0" w:color="auto"/>
            </w:tcBorders>
            <w:hideMark/>
          </w:tcPr>
          <w:p w:rsidR="007311B9" w:rsidRPr="00F72FB3" w:rsidRDefault="007311B9" w:rsidP="00590CF9">
            <w:pPr>
              <w:jc w:val="center"/>
              <w:rPr>
                <w:rFonts w:ascii="Arial" w:hAnsi="Arial" w:cs="Arial"/>
                <w:b/>
                <w:sz w:val="21"/>
                <w:szCs w:val="21"/>
              </w:rPr>
            </w:pPr>
            <w:r w:rsidRPr="00F72FB3">
              <w:rPr>
                <w:rFonts w:ascii="Arial" w:hAnsi="Arial" w:cs="Arial"/>
                <w:b/>
                <w:sz w:val="21"/>
                <w:szCs w:val="21"/>
              </w:rPr>
              <w:t>DECRETO 1076 DE 2015</w:t>
            </w:r>
          </w:p>
        </w:tc>
        <w:tc>
          <w:tcPr>
            <w:tcW w:w="3969" w:type="dxa"/>
            <w:tcBorders>
              <w:top w:val="single" w:sz="4" w:space="0" w:color="auto"/>
              <w:left w:val="single" w:sz="4" w:space="0" w:color="auto"/>
              <w:bottom w:val="single" w:sz="4" w:space="0" w:color="auto"/>
              <w:right w:val="single" w:sz="4" w:space="0" w:color="auto"/>
            </w:tcBorders>
            <w:hideMark/>
          </w:tcPr>
          <w:p w:rsidR="007311B9" w:rsidRPr="00F72FB3" w:rsidRDefault="007311B9" w:rsidP="00590CF9">
            <w:pPr>
              <w:jc w:val="center"/>
              <w:rPr>
                <w:rFonts w:ascii="Arial" w:hAnsi="Arial" w:cs="Arial"/>
                <w:b/>
                <w:sz w:val="21"/>
                <w:szCs w:val="21"/>
              </w:rPr>
            </w:pPr>
            <w:r w:rsidRPr="00F72FB3">
              <w:rPr>
                <w:rFonts w:ascii="Arial" w:hAnsi="Arial" w:cs="Arial"/>
                <w:b/>
                <w:sz w:val="21"/>
                <w:szCs w:val="21"/>
              </w:rPr>
              <w:t>CORRECCIÓN</w:t>
            </w:r>
          </w:p>
        </w:tc>
      </w:tr>
      <w:tr w:rsidR="007311B9" w:rsidRPr="00F72FB3" w:rsidTr="00743C48">
        <w:trPr>
          <w:trHeight w:val="708"/>
        </w:trPr>
        <w:tc>
          <w:tcPr>
            <w:tcW w:w="2552" w:type="dxa"/>
            <w:tcBorders>
              <w:top w:val="single" w:sz="4" w:space="0" w:color="auto"/>
              <w:left w:val="single" w:sz="4" w:space="0" w:color="auto"/>
              <w:bottom w:val="single" w:sz="4" w:space="0" w:color="auto"/>
              <w:right w:val="single" w:sz="4" w:space="0" w:color="auto"/>
            </w:tcBorders>
          </w:tcPr>
          <w:p w:rsidR="007311B9" w:rsidRPr="00F72FB3" w:rsidRDefault="007311B9">
            <w:pPr>
              <w:pStyle w:val="NormalWeb"/>
              <w:spacing w:before="0" w:beforeAutospacing="0" w:after="0" w:afterAutospacing="0"/>
              <w:jc w:val="both"/>
              <w:rPr>
                <w:rFonts w:ascii="Arial" w:hAnsi="Arial" w:cs="Arial"/>
                <w:i/>
                <w:sz w:val="21"/>
                <w:szCs w:val="21"/>
                <w:lang w:eastAsia="en-US"/>
              </w:rPr>
            </w:pPr>
            <w:r w:rsidRPr="00F72FB3">
              <w:rPr>
                <w:rFonts w:ascii="Arial" w:eastAsia="Calibri" w:hAnsi="Arial" w:cs="Arial"/>
                <w:b/>
                <w:bCs/>
                <w:i/>
                <w:sz w:val="21"/>
                <w:szCs w:val="21"/>
                <w:lang w:eastAsia="en-US"/>
              </w:rPr>
              <w:t xml:space="preserve">Artículo 135 Decreto 1608 de 1978. </w:t>
            </w:r>
            <w:r w:rsidRPr="00F72FB3">
              <w:rPr>
                <w:rFonts w:ascii="Arial" w:hAnsi="Arial" w:cs="Arial"/>
                <w:i/>
                <w:sz w:val="21"/>
                <w:szCs w:val="21"/>
                <w:lang w:eastAsia="en-US"/>
              </w:rPr>
              <w:t>Cuando se pretenda adelantar actividades susceptibles de producir deterioro de la fauna silvestre o alteración de los ecosistemas que le sirvan de hábitat a una especie que requiera tipo especial de manejo, para obtener la licencia de que trata el artículo 28 del Decreto - Ley 2811 de 1974, el interesado deberá incluir en el estudio ecológico y ambiental previo, la relación de las prácticas de repoblación o traslado de la fauna representativa de las áreas que se van a afectar, a otras que sean aptas, así como aquellas actividades encaminadas a la restauración o recuperación del hábitat afectado, cuando ello sea posible.</w:t>
            </w:r>
          </w:p>
          <w:p w:rsidR="007311B9" w:rsidRPr="00F72FB3" w:rsidRDefault="007311B9">
            <w:pPr>
              <w:jc w:val="both"/>
              <w:rPr>
                <w:rFonts w:ascii="Arial" w:eastAsia="Times New Roman" w:hAnsi="Arial" w:cs="Arial"/>
                <w:i/>
                <w:sz w:val="21"/>
                <w:szCs w:val="21"/>
                <w:lang w:eastAsia="es-CO"/>
              </w:rPr>
            </w:pPr>
            <w:r w:rsidRPr="00F72FB3">
              <w:rPr>
                <w:rFonts w:ascii="Arial" w:eastAsia="Times New Roman" w:hAnsi="Arial" w:cs="Arial"/>
                <w:i/>
                <w:sz w:val="21"/>
                <w:szCs w:val="21"/>
                <w:lang w:eastAsia="es-CO"/>
              </w:rPr>
              <w:t xml:space="preserve">La entidad administradora del recurso decidirá si el </w:t>
            </w:r>
            <w:r w:rsidRPr="00F72FB3">
              <w:rPr>
                <w:rFonts w:ascii="Arial" w:eastAsia="Times New Roman" w:hAnsi="Arial" w:cs="Arial"/>
                <w:i/>
                <w:sz w:val="21"/>
                <w:szCs w:val="21"/>
                <w:lang w:eastAsia="es-CO"/>
              </w:rPr>
              <w:lastRenderedPageBreak/>
              <w:t xml:space="preserve">interesado en adelantar la actividad puede realizar por sí mismo las prácticas de repoblación o </w:t>
            </w:r>
            <w:proofErr w:type="spellStart"/>
            <w:r w:rsidRPr="00F72FB3">
              <w:rPr>
                <w:rFonts w:ascii="Arial" w:eastAsia="Times New Roman" w:hAnsi="Arial" w:cs="Arial"/>
                <w:i/>
                <w:sz w:val="21"/>
                <w:szCs w:val="21"/>
                <w:lang w:eastAsia="es-CO"/>
              </w:rPr>
              <w:t>transplante</w:t>
            </w:r>
            <w:proofErr w:type="spellEnd"/>
            <w:r w:rsidRPr="00F72FB3">
              <w:rPr>
                <w:rFonts w:ascii="Arial" w:eastAsia="Times New Roman" w:hAnsi="Arial" w:cs="Arial"/>
                <w:i/>
                <w:sz w:val="21"/>
                <w:szCs w:val="21"/>
                <w:lang w:eastAsia="es-CO"/>
              </w:rPr>
              <w:t xml:space="preserve"> a que se refiere el artículo anterior; en caso negativo cobrará la tasa de repoblación.”</w:t>
            </w:r>
          </w:p>
          <w:p w:rsidR="007311B9" w:rsidRPr="00F72FB3" w:rsidRDefault="007311B9">
            <w:pPr>
              <w:jc w:val="both"/>
              <w:rPr>
                <w:rFonts w:ascii="Arial" w:eastAsia="Calibri" w:hAnsi="Arial" w:cs="Arial"/>
                <w:b/>
                <w:bCs/>
                <w:i/>
                <w:sz w:val="21"/>
                <w:szCs w:val="21"/>
              </w:rPr>
            </w:pPr>
          </w:p>
          <w:p w:rsidR="007311B9" w:rsidRPr="00F72FB3" w:rsidRDefault="007311B9">
            <w:pPr>
              <w:jc w:val="both"/>
              <w:rPr>
                <w:rFonts w:ascii="Arial" w:eastAsia="Calibri" w:hAnsi="Arial" w:cs="Arial"/>
                <w:b/>
                <w:bCs/>
                <w:i/>
                <w:sz w:val="21"/>
                <w:szCs w:val="21"/>
              </w:rPr>
            </w:pPr>
          </w:p>
          <w:p w:rsidR="007311B9" w:rsidRPr="00F72FB3" w:rsidRDefault="007311B9">
            <w:pPr>
              <w:jc w:val="both"/>
              <w:rPr>
                <w:rFonts w:ascii="Arial" w:eastAsia="Calibri" w:hAnsi="Arial" w:cs="Arial"/>
                <w:b/>
                <w:bCs/>
                <w:i/>
                <w:sz w:val="21"/>
                <w:szCs w:val="21"/>
              </w:rPr>
            </w:pPr>
          </w:p>
          <w:p w:rsidR="007311B9" w:rsidRPr="00F72FB3" w:rsidRDefault="007311B9">
            <w:pPr>
              <w:jc w:val="both"/>
              <w:rPr>
                <w:rFonts w:ascii="Arial" w:hAnsi="Arial" w:cs="Arial"/>
                <w:i/>
                <w:sz w:val="21"/>
                <w:szCs w:val="21"/>
              </w:rPr>
            </w:pPr>
          </w:p>
          <w:p w:rsidR="007311B9" w:rsidRPr="00F72FB3" w:rsidRDefault="007311B9">
            <w:pPr>
              <w:jc w:val="both"/>
              <w:rPr>
                <w:rFonts w:ascii="Arial" w:hAnsi="Arial" w:cs="Arial"/>
                <w:i/>
                <w:sz w:val="21"/>
                <w:szCs w:val="21"/>
              </w:rPr>
            </w:pPr>
          </w:p>
          <w:p w:rsidR="007311B9" w:rsidRPr="00F72FB3" w:rsidRDefault="007311B9">
            <w:pPr>
              <w:jc w:val="both"/>
              <w:rPr>
                <w:rFonts w:ascii="Arial" w:hAnsi="Arial" w:cs="Arial"/>
                <w:i/>
                <w:sz w:val="21"/>
                <w:szCs w:val="21"/>
              </w:rPr>
            </w:pPr>
          </w:p>
        </w:tc>
        <w:tc>
          <w:tcPr>
            <w:tcW w:w="3614" w:type="dxa"/>
            <w:tcBorders>
              <w:top w:val="single" w:sz="4" w:space="0" w:color="auto"/>
              <w:left w:val="single" w:sz="4" w:space="0" w:color="auto"/>
              <w:bottom w:val="single" w:sz="4" w:space="0" w:color="auto"/>
              <w:right w:val="single" w:sz="4" w:space="0" w:color="auto"/>
            </w:tcBorders>
            <w:hideMark/>
          </w:tcPr>
          <w:p w:rsidR="007311B9" w:rsidRPr="00F72FB3" w:rsidRDefault="007311B9">
            <w:pPr>
              <w:jc w:val="both"/>
              <w:rPr>
                <w:rFonts w:ascii="Arial" w:eastAsia="Times New Roman" w:hAnsi="Arial" w:cs="Arial"/>
                <w:i/>
                <w:sz w:val="21"/>
                <w:szCs w:val="21"/>
                <w:lang w:eastAsia="es-CO"/>
              </w:rPr>
            </w:pPr>
            <w:bookmarkStart w:id="0" w:name="2.2.1.2.12.7"/>
            <w:r w:rsidRPr="00F72FB3">
              <w:rPr>
                <w:rFonts w:ascii="Arial" w:eastAsia="Times New Roman" w:hAnsi="Arial" w:cs="Arial"/>
                <w:b/>
                <w:bCs/>
                <w:i/>
                <w:sz w:val="21"/>
                <w:szCs w:val="21"/>
                <w:lang w:eastAsia="es-CO"/>
              </w:rPr>
              <w:lastRenderedPageBreak/>
              <w:t>ARTÍCULO 2.2.1.2.12.7. REPOBLACIÓN.</w:t>
            </w:r>
            <w:bookmarkEnd w:id="0"/>
            <w:r w:rsidRPr="00F72FB3">
              <w:rPr>
                <w:rFonts w:ascii="Arial" w:eastAsia="Times New Roman" w:hAnsi="Arial" w:cs="Arial"/>
                <w:i/>
                <w:sz w:val="21"/>
                <w:szCs w:val="21"/>
                <w:lang w:eastAsia="es-CO"/>
              </w:rPr>
              <w:t xml:space="preserve"> Cuando se pretenda adelantar actividades susceptibles de producir deterioro de la fauna silvestre o alteración de los ecosistemas que le sirvan de hábitat a una especie que requiera tipo especial de manejo, para obtener la licencia </w:t>
            </w:r>
            <w:r w:rsidRPr="00F72FB3">
              <w:rPr>
                <w:rFonts w:ascii="Arial" w:eastAsia="Times New Roman" w:hAnsi="Arial" w:cs="Arial"/>
                <w:b/>
                <w:i/>
                <w:sz w:val="21"/>
                <w:szCs w:val="21"/>
                <w:lang w:eastAsia="es-CO"/>
              </w:rPr>
              <w:t>de que trata el artículo 28 del Decreto-ley 2811 de 1974, el interesado deberá incluir en el estudio ecológico y ambiental previo</w:t>
            </w:r>
            <w:r w:rsidRPr="00F72FB3">
              <w:rPr>
                <w:rFonts w:ascii="Arial" w:eastAsia="Times New Roman" w:hAnsi="Arial" w:cs="Arial"/>
                <w:i/>
                <w:sz w:val="21"/>
                <w:szCs w:val="21"/>
                <w:lang w:eastAsia="es-CO"/>
              </w:rPr>
              <w:t>, la relación de las prácticas de repoblación o traslado de la fauna representativa de las áreas que se van a afectar, a otras que sean aptas, así como aquellas actividades encaminadas a la restauración o recuperación del hábitat afectado, cuando ello sea posible.</w:t>
            </w:r>
          </w:p>
          <w:p w:rsidR="007311B9" w:rsidRPr="00F72FB3" w:rsidRDefault="007311B9">
            <w:pPr>
              <w:jc w:val="both"/>
              <w:rPr>
                <w:rFonts w:ascii="Arial" w:hAnsi="Arial" w:cs="Arial"/>
                <w:i/>
                <w:sz w:val="21"/>
                <w:szCs w:val="21"/>
              </w:rPr>
            </w:pPr>
            <w:r w:rsidRPr="00F72FB3">
              <w:rPr>
                <w:rFonts w:ascii="Arial" w:eastAsia="Times New Roman" w:hAnsi="Arial" w:cs="Arial"/>
                <w:i/>
                <w:sz w:val="21"/>
                <w:szCs w:val="21"/>
                <w:lang w:eastAsia="es-CO"/>
              </w:rPr>
              <w:t>La entidad administradora del recurso decidirá si el interesado en adelantar la actividad puede realizar por sí mismo las prácticas de repoblación o trasplante a que se refiere el artículo anterior; en caso negativo cobrará la tasa de repoblación.</w:t>
            </w:r>
          </w:p>
        </w:tc>
        <w:tc>
          <w:tcPr>
            <w:tcW w:w="3969" w:type="dxa"/>
            <w:tcBorders>
              <w:top w:val="single" w:sz="4" w:space="0" w:color="auto"/>
              <w:left w:val="single" w:sz="4" w:space="0" w:color="auto"/>
              <w:bottom w:val="single" w:sz="4" w:space="0" w:color="auto"/>
              <w:right w:val="single" w:sz="4" w:space="0" w:color="auto"/>
            </w:tcBorders>
          </w:tcPr>
          <w:p w:rsidR="007311B9" w:rsidRPr="00F72FB3" w:rsidRDefault="007311B9">
            <w:pPr>
              <w:jc w:val="both"/>
              <w:rPr>
                <w:rFonts w:ascii="Arial" w:hAnsi="Arial" w:cs="Arial"/>
                <w:bCs/>
                <w:i/>
                <w:sz w:val="21"/>
                <w:szCs w:val="21"/>
                <w:lang w:eastAsia="es-CO"/>
              </w:rPr>
            </w:pPr>
            <w:r w:rsidRPr="00F72FB3">
              <w:rPr>
                <w:rFonts w:ascii="Arial" w:eastAsia="Calibri" w:hAnsi="Arial" w:cs="Arial"/>
                <w:b/>
                <w:bCs/>
                <w:i/>
                <w:sz w:val="21"/>
                <w:szCs w:val="21"/>
              </w:rPr>
              <w:t xml:space="preserve">ARTÍCULO </w:t>
            </w:r>
            <w:r w:rsidRPr="00F72FB3">
              <w:rPr>
                <w:rFonts w:ascii="Arial" w:eastAsia="Calibri" w:hAnsi="Arial" w:cs="Arial"/>
                <w:b/>
                <w:bCs/>
                <w:i/>
                <w:sz w:val="21"/>
                <w:szCs w:val="21"/>
              </w:rPr>
              <w:fldChar w:fldCharType="begin" w:fldLock="1"/>
            </w:r>
            <w:r w:rsidRPr="00F72FB3">
              <w:rPr>
                <w:rFonts w:ascii="Arial" w:eastAsia="Calibri" w:hAnsi="Arial" w:cs="Arial"/>
                <w:b/>
                <w:bCs/>
                <w:i/>
                <w:sz w:val="21"/>
                <w:szCs w:val="21"/>
              </w:rPr>
              <w:instrText xml:space="preserve"> STYLEREF 5 \s </w:instrText>
            </w:r>
            <w:r w:rsidRPr="00F72FB3">
              <w:rPr>
                <w:rFonts w:ascii="Arial" w:eastAsia="Calibri" w:hAnsi="Arial" w:cs="Arial"/>
                <w:b/>
                <w:bCs/>
                <w:i/>
                <w:sz w:val="21"/>
                <w:szCs w:val="21"/>
              </w:rPr>
              <w:fldChar w:fldCharType="separate"/>
            </w:r>
            <w:r w:rsidRPr="00F72FB3">
              <w:rPr>
                <w:rFonts w:ascii="Arial" w:eastAsia="Calibri" w:hAnsi="Arial" w:cs="Arial"/>
                <w:b/>
                <w:bCs/>
                <w:i/>
                <w:noProof/>
                <w:sz w:val="21"/>
                <w:szCs w:val="21"/>
              </w:rPr>
              <w:t>2.2.1.2.</w:t>
            </w:r>
            <w:r w:rsidRPr="00F72FB3">
              <w:rPr>
                <w:rFonts w:ascii="Arial" w:eastAsia="Calibri" w:hAnsi="Arial" w:cs="Arial"/>
                <w:b/>
                <w:bCs/>
                <w:i/>
                <w:sz w:val="21"/>
                <w:szCs w:val="21"/>
              </w:rPr>
              <w:fldChar w:fldCharType="end"/>
            </w:r>
            <w:r w:rsidRPr="00F72FB3">
              <w:rPr>
                <w:rFonts w:ascii="Arial" w:eastAsia="Calibri" w:hAnsi="Arial" w:cs="Arial"/>
                <w:b/>
                <w:bCs/>
                <w:i/>
                <w:sz w:val="21"/>
                <w:szCs w:val="21"/>
              </w:rPr>
              <w:t xml:space="preserve">12.7. REPOBLACIÓN. </w:t>
            </w:r>
            <w:r w:rsidRPr="00F72FB3">
              <w:rPr>
                <w:rFonts w:ascii="Arial" w:hAnsi="Arial" w:cs="Arial"/>
                <w:bCs/>
                <w:i/>
                <w:sz w:val="21"/>
                <w:szCs w:val="21"/>
                <w:lang w:eastAsia="es-CO"/>
              </w:rPr>
              <w:t xml:space="preserve">Cuando se pretenda adelantar actividades susceptibles de producir deterioro de la fauna silvestre o alteración de los ecosistemas que le sirvan de hábitat a una especie que requiera tipo especial de manejo, para obtener la licencia </w:t>
            </w:r>
            <w:r w:rsidRPr="00F72FB3">
              <w:rPr>
                <w:rFonts w:ascii="Arial" w:hAnsi="Arial" w:cs="Arial"/>
                <w:b/>
                <w:bCs/>
                <w:i/>
                <w:sz w:val="21"/>
                <w:szCs w:val="21"/>
                <w:lang w:eastAsia="es-CO"/>
              </w:rPr>
              <w:t>de que tratan los artículos contenidos en el capítulo 3, título 2, parte 2, libro 2 del presente decreto</w:t>
            </w:r>
            <w:r w:rsidRPr="00F72FB3">
              <w:rPr>
                <w:rFonts w:ascii="Arial" w:hAnsi="Arial" w:cs="Arial"/>
                <w:bCs/>
                <w:i/>
                <w:sz w:val="21"/>
                <w:szCs w:val="21"/>
                <w:lang w:eastAsia="es-CO"/>
              </w:rPr>
              <w:t>, el interesado deberá incluir en el estudio de impacto ambiental, la relación de las prácticas de repoblación o traslado de la fauna representativa de las áreas que se van a afectar, a otras que sean aptas, así como aquellas actividades encaminadas a la restauración o recuperación del hábitat afectado, cuando ello sea posible.</w:t>
            </w:r>
          </w:p>
          <w:p w:rsidR="007311B9" w:rsidRPr="00F72FB3" w:rsidRDefault="007311B9">
            <w:pPr>
              <w:jc w:val="both"/>
              <w:rPr>
                <w:rFonts w:ascii="Arial" w:hAnsi="Arial" w:cs="Arial"/>
                <w:i/>
                <w:sz w:val="21"/>
                <w:szCs w:val="21"/>
                <w:lang w:eastAsia="es-CO"/>
              </w:rPr>
            </w:pPr>
            <w:r w:rsidRPr="00F72FB3">
              <w:rPr>
                <w:rFonts w:ascii="Arial" w:hAnsi="Arial" w:cs="Arial"/>
                <w:i/>
                <w:sz w:val="21"/>
                <w:szCs w:val="21"/>
                <w:lang w:eastAsia="es-CO"/>
              </w:rPr>
              <w:t>La entidad administradora del recurso decidirá si el interesado en adelantar la actividad puede realizar por sí mismo las prácticas de repoblación o trasplante a que se refiere el artículo anterior; en caso negativo cobrará la tasa de repoblación”.</w:t>
            </w:r>
          </w:p>
          <w:p w:rsidR="007311B9" w:rsidRPr="00F72FB3" w:rsidRDefault="007311B9">
            <w:pPr>
              <w:jc w:val="both"/>
              <w:rPr>
                <w:rFonts w:ascii="Arial" w:hAnsi="Arial" w:cs="Arial"/>
                <w:i/>
                <w:sz w:val="21"/>
                <w:szCs w:val="21"/>
                <w:lang w:eastAsia="es-CO"/>
              </w:rPr>
            </w:pPr>
          </w:p>
          <w:p w:rsidR="007311B9" w:rsidRPr="00F72FB3" w:rsidRDefault="007311B9">
            <w:pPr>
              <w:jc w:val="both"/>
              <w:rPr>
                <w:rFonts w:ascii="Arial" w:hAnsi="Arial" w:cs="Arial"/>
                <w:i/>
                <w:sz w:val="21"/>
                <w:szCs w:val="21"/>
              </w:rPr>
            </w:pPr>
            <w:r w:rsidRPr="00F72FB3">
              <w:rPr>
                <w:rFonts w:ascii="Arial" w:eastAsia="Calibri" w:hAnsi="Arial" w:cs="Arial"/>
                <w:bCs/>
                <w:i/>
                <w:sz w:val="21"/>
                <w:szCs w:val="21"/>
                <w:lang w:eastAsia="es-CO"/>
              </w:rPr>
              <w:t>(Decreto 1608 de 1978 Art.135).”</w:t>
            </w:r>
          </w:p>
          <w:p w:rsidR="007311B9" w:rsidRPr="00F72FB3" w:rsidRDefault="007311B9">
            <w:pPr>
              <w:jc w:val="center"/>
              <w:rPr>
                <w:rFonts w:ascii="Arial" w:hAnsi="Arial" w:cs="Arial"/>
                <w:i/>
                <w:sz w:val="21"/>
                <w:szCs w:val="21"/>
              </w:rPr>
            </w:pPr>
          </w:p>
          <w:p w:rsidR="007311B9" w:rsidRPr="00F72FB3" w:rsidRDefault="007311B9">
            <w:pPr>
              <w:jc w:val="center"/>
              <w:rPr>
                <w:rFonts w:ascii="Arial" w:hAnsi="Arial" w:cs="Arial"/>
                <w:i/>
                <w:sz w:val="21"/>
                <w:szCs w:val="21"/>
              </w:rPr>
            </w:pPr>
          </w:p>
          <w:p w:rsidR="007311B9" w:rsidRPr="00F72FB3" w:rsidRDefault="007311B9">
            <w:pPr>
              <w:jc w:val="center"/>
              <w:rPr>
                <w:rFonts w:ascii="Arial" w:hAnsi="Arial" w:cs="Arial"/>
                <w:i/>
                <w:sz w:val="21"/>
                <w:szCs w:val="21"/>
              </w:rPr>
            </w:pPr>
          </w:p>
          <w:p w:rsidR="007311B9" w:rsidRPr="00F72FB3" w:rsidRDefault="007311B9">
            <w:pPr>
              <w:jc w:val="center"/>
              <w:rPr>
                <w:rFonts w:ascii="Arial" w:hAnsi="Arial" w:cs="Arial"/>
                <w:i/>
                <w:sz w:val="21"/>
                <w:szCs w:val="21"/>
              </w:rPr>
            </w:pPr>
          </w:p>
          <w:p w:rsidR="007311B9" w:rsidRPr="00F72FB3" w:rsidRDefault="007311B9">
            <w:pPr>
              <w:jc w:val="center"/>
              <w:rPr>
                <w:rFonts w:ascii="Arial" w:hAnsi="Arial" w:cs="Arial"/>
                <w:i/>
                <w:sz w:val="21"/>
                <w:szCs w:val="21"/>
              </w:rPr>
            </w:pPr>
          </w:p>
          <w:p w:rsidR="007311B9" w:rsidRPr="00F72FB3" w:rsidRDefault="007311B9">
            <w:pPr>
              <w:rPr>
                <w:rFonts w:ascii="Arial" w:hAnsi="Arial" w:cs="Arial"/>
                <w:i/>
                <w:sz w:val="21"/>
                <w:szCs w:val="21"/>
              </w:rPr>
            </w:pPr>
          </w:p>
        </w:tc>
      </w:tr>
      <w:tr w:rsidR="007311B9" w:rsidRPr="00F72FB3" w:rsidTr="00743C48">
        <w:tc>
          <w:tcPr>
            <w:tcW w:w="2552" w:type="dxa"/>
            <w:tcBorders>
              <w:top w:val="single" w:sz="4" w:space="0" w:color="auto"/>
              <w:left w:val="single" w:sz="4" w:space="0" w:color="auto"/>
              <w:bottom w:val="single" w:sz="4" w:space="0" w:color="auto"/>
              <w:right w:val="single" w:sz="4" w:space="0" w:color="auto"/>
            </w:tcBorders>
            <w:hideMark/>
          </w:tcPr>
          <w:p w:rsidR="007311B9" w:rsidRPr="00F72FB3" w:rsidRDefault="007311B9">
            <w:pPr>
              <w:tabs>
                <w:tab w:val="left" w:pos="1843"/>
              </w:tabs>
              <w:jc w:val="both"/>
              <w:rPr>
                <w:rFonts w:ascii="Arial" w:hAnsi="Arial" w:cs="Arial"/>
                <w:i/>
                <w:color w:val="000000"/>
                <w:sz w:val="21"/>
                <w:szCs w:val="21"/>
                <w:shd w:val="clear" w:color="auto" w:fill="FFFFFF"/>
              </w:rPr>
            </w:pPr>
            <w:r w:rsidRPr="00F72FB3">
              <w:rPr>
                <w:rFonts w:ascii="Arial" w:hAnsi="Arial" w:cs="Arial"/>
                <w:i/>
                <w:color w:val="000000"/>
                <w:sz w:val="21"/>
                <w:szCs w:val="21"/>
                <w:shd w:val="clear" w:color="auto" w:fill="FFFFFF"/>
              </w:rPr>
              <w:lastRenderedPageBreak/>
              <w:t>Art.219, Decreto 1608 de 1978. Sin perjuicio de las obligaciones específicas previstas en los títulos anteriores y de las que se consignen en las resoluciones mediante las cuales se otorgan permisos o licencias para el ejercicio de la caza o de actividades de caza, se consideran obligaciones generales en relación con la fauna silvestre, las siguientes:</w:t>
            </w:r>
          </w:p>
          <w:p w:rsidR="007311B9" w:rsidRPr="00F72FB3" w:rsidRDefault="007311B9">
            <w:pPr>
              <w:spacing w:before="100" w:beforeAutospacing="1" w:after="100" w:afterAutospacing="1" w:line="270" w:lineRule="atLeast"/>
              <w:jc w:val="both"/>
              <w:rPr>
                <w:rFonts w:ascii="Arial" w:eastAsia="Times New Roman" w:hAnsi="Arial" w:cs="Arial"/>
                <w:i/>
                <w:iCs/>
                <w:sz w:val="21"/>
                <w:szCs w:val="21"/>
                <w:lang w:eastAsia="es-CO"/>
              </w:rPr>
            </w:pPr>
            <w:r w:rsidRPr="00F72FB3">
              <w:rPr>
                <w:rFonts w:ascii="Arial" w:hAnsi="Arial" w:cs="Arial"/>
                <w:i/>
                <w:color w:val="000000"/>
                <w:sz w:val="21"/>
                <w:szCs w:val="21"/>
              </w:rPr>
              <w:t>2) Obtener los respectivos permisos o licencias para el ejercicio de la caza o de las actividades de caza.</w:t>
            </w:r>
          </w:p>
        </w:tc>
        <w:tc>
          <w:tcPr>
            <w:tcW w:w="3614" w:type="dxa"/>
            <w:tcBorders>
              <w:top w:val="single" w:sz="4" w:space="0" w:color="auto"/>
              <w:left w:val="single" w:sz="4" w:space="0" w:color="auto"/>
              <w:bottom w:val="single" w:sz="4" w:space="0" w:color="auto"/>
              <w:right w:val="single" w:sz="4" w:space="0" w:color="auto"/>
            </w:tcBorders>
          </w:tcPr>
          <w:p w:rsidR="007311B9" w:rsidRPr="00F72FB3" w:rsidRDefault="007311B9">
            <w:pPr>
              <w:tabs>
                <w:tab w:val="left" w:pos="1843"/>
              </w:tabs>
              <w:jc w:val="both"/>
              <w:rPr>
                <w:rFonts w:ascii="Arial" w:hAnsi="Arial" w:cs="Arial"/>
                <w:color w:val="000000"/>
                <w:sz w:val="21"/>
                <w:szCs w:val="21"/>
                <w:shd w:val="clear" w:color="auto" w:fill="FFFFFF"/>
              </w:rPr>
            </w:pPr>
            <w:r w:rsidRPr="00F72FB3">
              <w:rPr>
                <w:rFonts w:ascii="Arial" w:hAnsi="Arial" w:cs="Arial"/>
                <w:b/>
                <w:bCs/>
                <w:color w:val="000000"/>
                <w:sz w:val="21"/>
                <w:szCs w:val="21"/>
                <w:shd w:val="clear" w:color="auto" w:fill="FFFFFF"/>
              </w:rPr>
              <w:t>ARTÍCULO 2.2.1.2.24.1.</w:t>
            </w:r>
            <w:r w:rsidRPr="00F72FB3">
              <w:rPr>
                <w:rFonts w:ascii="Arial" w:hAnsi="Arial" w:cs="Arial"/>
                <w:b/>
                <w:bCs/>
                <w:i/>
                <w:iCs/>
                <w:color w:val="000000"/>
                <w:sz w:val="21"/>
                <w:szCs w:val="21"/>
                <w:shd w:val="clear" w:color="auto" w:fill="FFFFFF"/>
              </w:rPr>
              <w:t> Obligaciones y prohibiciones generales en relación con la fauna silvestre. </w:t>
            </w:r>
            <w:r w:rsidRPr="00F72FB3">
              <w:rPr>
                <w:rFonts w:ascii="Arial" w:hAnsi="Arial" w:cs="Arial"/>
                <w:color w:val="000000"/>
                <w:sz w:val="21"/>
                <w:szCs w:val="21"/>
                <w:shd w:val="clear" w:color="auto" w:fill="FFFFFF"/>
              </w:rPr>
              <w:t>Sin perjuicio de las obligaciones específicas previstas en los títulos anteriores y de las que se consignen en las resoluciones mediante las cuales se otorgan permisos o licencias para el ejercicio de la caza o de actividades de caza, se consideran obligaciones generales en relación con la fauna silvestre, las siguientes:</w:t>
            </w:r>
          </w:p>
          <w:p w:rsidR="007311B9" w:rsidRPr="00F72FB3" w:rsidRDefault="007311B9">
            <w:pPr>
              <w:jc w:val="both"/>
              <w:rPr>
                <w:rFonts w:ascii="Arial" w:hAnsi="Arial" w:cs="Arial"/>
                <w:i/>
                <w:color w:val="000000"/>
                <w:sz w:val="21"/>
                <w:szCs w:val="21"/>
                <w:shd w:val="clear" w:color="auto" w:fill="FFFFFF"/>
              </w:rPr>
            </w:pPr>
          </w:p>
          <w:p w:rsidR="007311B9" w:rsidRPr="00F72FB3" w:rsidRDefault="007311B9">
            <w:pPr>
              <w:jc w:val="both"/>
              <w:rPr>
                <w:rFonts w:ascii="Arial" w:hAnsi="Arial" w:cs="Arial"/>
                <w:i/>
                <w:color w:val="000000"/>
                <w:sz w:val="21"/>
                <w:szCs w:val="21"/>
                <w:shd w:val="clear" w:color="auto" w:fill="FFFFFF"/>
              </w:rPr>
            </w:pPr>
            <w:r w:rsidRPr="00F72FB3">
              <w:rPr>
                <w:rFonts w:ascii="Arial" w:hAnsi="Arial" w:cs="Arial"/>
                <w:i/>
                <w:color w:val="000000"/>
                <w:sz w:val="21"/>
                <w:szCs w:val="21"/>
                <w:shd w:val="clear" w:color="auto" w:fill="FFFFFF"/>
              </w:rPr>
              <w:t xml:space="preserve">2. Presentar </w:t>
            </w:r>
            <w:r w:rsidRPr="00F72FB3">
              <w:rPr>
                <w:rFonts w:ascii="Arial" w:hAnsi="Arial" w:cs="Arial"/>
                <w:b/>
                <w:i/>
                <w:color w:val="000000"/>
                <w:sz w:val="21"/>
                <w:szCs w:val="21"/>
                <w:shd w:val="clear" w:color="auto" w:fill="FFFFFF"/>
              </w:rPr>
              <w:t>la declaración de efecto ambiental o el estudio ecológico ambiental previo</w:t>
            </w:r>
            <w:r w:rsidRPr="00F72FB3">
              <w:rPr>
                <w:rFonts w:ascii="Arial" w:hAnsi="Arial" w:cs="Arial"/>
                <w:i/>
                <w:color w:val="000000"/>
                <w:sz w:val="21"/>
                <w:szCs w:val="21"/>
                <w:shd w:val="clear" w:color="auto" w:fill="FFFFFF"/>
              </w:rPr>
              <w:t xml:space="preserve"> en la forma y oportunidad que exija la entidad administradora del recurso, en conformidad con lo dispuesto por el Código Nacional de los Recursos Naturales Renovables y de Protección al Medio Ambiente y por este decreto.</w:t>
            </w:r>
          </w:p>
          <w:p w:rsidR="007311B9" w:rsidRPr="00F72FB3" w:rsidRDefault="007311B9">
            <w:pPr>
              <w:spacing w:before="100" w:beforeAutospacing="1" w:after="100" w:afterAutospacing="1"/>
              <w:rPr>
                <w:rFonts w:ascii="Arial" w:eastAsia="Times New Roman" w:hAnsi="Arial" w:cs="Arial"/>
                <w:i/>
                <w:iCs/>
                <w:color w:val="000000"/>
                <w:sz w:val="21"/>
                <w:szCs w:val="21"/>
                <w:shd w:val="clear" w:color="auto" w:fill="FFFFFF"/>
                <w:lang w:eastAsia="es-CO"/>
              </w:rPr>
            </w:pPr>
            <w:r w:rsidRPr="00F72FB3">
              <w:rPr>
                <w:rFonts w:ascii="Arial" w:eastAsia="Times New Roman" w:hAnsi="Arial" w:cs="Arial"/>
                <w:i/>
                <w:iCs/>
                <w:color w:val="000000"/>
                <w:sz w:val="21"/>
                <w:szCs w:val="21"/>
                <w:shd w:val="clear" w:color="auto" w:fill="FFFFFF"/>
                <w:lang w:eastAsia="es-CO"/>
              </w:rPr>
              <w:t>(Decreto 1608 de 1978, art. 219).</w:t>
            </w:r>
          </w:p>
          <w:p w:rsidR="007311B9" w:rsidRPr="00F72FB3" w:rsidRDefault="007311B9">
            <w:pPr>
              <w:spacing w:before="100" w:beforeAutospacing="1" w:after="100" w:afterAutospacing="1" w:line="270" w:lineRule="atLeast"/>
              <w:jc w:val="both"/>
              <w:rPr>
                <w:rFonts w:ascii="Arial" w:eastAsia="Times New Roman" w:hAnsi="Arial" w:cs="Arial"/>
                <w:b/>
                <w:bCs/>
                <w:i/>
                <w:sz w:val="21"/>
                <w:szCs w:val="21"/>
                <w:lang w:eastAsia="es-CO"/>
              </w:rPr>
            </w:pPr>
          </w:p>
        </w:tc>
        <w:tc>
          <w:tcPr>
            <w:tcW w:w="3969" w:type="dxa"/>
            <w:tcBorders>
              <w:top w:val="single" w:sz="4" w:space="0" w:color="auto"/>
              <w:left w:val="single" w:sz="4" w:space="0" w:color="auto"/>
              <w:bottom w:val="single" w:sz="4" w:space="0" w:color="auto"/>
              <w:right w:val="single" w:sz="4" w:space="0" w:color="auto"/>
            </w:tcBorders>
          </w:tcPr>
          <w:p w:rsidR="007311B9" w:rsidRPr="00F72FB3" w:rsidRDefault="007311B9">
            <w:pPr>
              <w:jc w:val="both"/>
              <w:rPr>
                <w:rFonts w:ascii="Arial" w:hAnsi="Arial" w:cs="Arial"/>
                <w:i/>
                <w:color w:val="000000"/>
                <w:sz w:val="21"/>
                <w:szCs w:val="21"/>
                <w:shd w:val="clear" w:color="auto" w:fill="FFFFFF"/>
              </w:rPr>
            </w:pPr>
            <w:r w:rsidRPr="00F72FB3">
              <w:rPr>
                <w:rFonts w:ascii="Arial" w:hAnsi="Arial" w:cs="Arial"/>
                <w:b/>
                <w:bCs/>
                <w:i/>
                <w:color w:val="000000"/>
                <w:sz w:val="21"/>
                <w:szCs w:val="21"/>
                <w:shd w:val="clear" w:color="auto" w:fill="FFFFFF"/>
              </w:rPr>
              <w:t>“ARTÍCULO 2.2.1.2.24.1.</w:t>
            </w:r>
            <w:r w:rsidRPr="00F72FB3">
              <w:rPr>
                <w:rFonts w:ascii="Arial" w:hAnsi="Arial" w:cs="Arial"/>
                <w:b/>
                <w:bCs/>
                <w:i/>
                <w:iCs/>
                <w:color w:val="000000"/>
                <w:sz w:val="21"/>
                <w:szCs w:val="21"/>
                <w:shd w:val="clear" w:color="auto" w:fill="FFFFFF"/>
              </w:rPr>
              <w:t> Obligaciones y prohibiciones generales en relación con la fauna silvestre. </w:t>
            </w:r>
            <w:r w:rsidRPr="00F72FB3">
              <w:rPr>
                <w:rFonts w:ascii="Arial" w:hAnsi="Arial" w:cs="Arial"/>
                <w:i/>
                <w:color w:val="000000"/>
                <w:sz w:val="21"/>
                <w:szCs w:val="21"/>
                <w:shd w:val="clear" w:color="auto" w:fill="FFFFFF"/>
              </w:rPr>
              <w:t>Sin perjuicio de las obligaciones específicas previstas en los títulos anteriores y de las que se consignen en las resoluciones mediante las cuales se otorgan permisos o licencias para el ejercicio de la caza o de actividades de caza, se consideran obligaciones generales en relación con la fauna silvestre, las siguientes:…</w:t>
            </w:r>
          </w:p>
          <w:p w:rsidR="007311B9" w:rsidRPr="00F72FB3" w:rsidRDefault="007311B9">
            <w:pPr>
              <w:jc w:val="both"/>
              <w:rPr>
                <w:rFonts w:ascii="Arial" w:hAnsi="Arial" w:cs="Arial"/>
                <w:i/>
                <w:color w:val="000000"/>
                <w:sz w:val="21"/>
                <w:szCs w:val="21"/>
                <w:shd w:val="clear" w:color="auto" w:fill="FFFFFF"/>
              </w:rPr>
            </w:pPr>
          </w:p>
          <w:p w:rsidR="007311B9" w:rsidRPr="00F72FB3" w:rsidRDefault="007311B9">
            <w:pPr>
              <w:jc w:val="both"/>
              <w:rPr>
                <w:rFonts w:ascii="Arial" w:hAnsi="Arial" w:cs="Arial"/>
                <w:i/>
                <w:sz w:val="21"/>
                <w:szCs w:val="21"/>
                <w:shd w:val="clear" w:color="auto" w:fill="FFFFFF"/>
              </w:rPr>
            </w:pPr>
            <w:r w:rsidRPr="00F72FB3">
              <w:rPr>
                <w:rFonts w:ascii="Arial" w:hAnsi="Arial" w:cs="Arial"/>
                <w:i/>
                <w:sz w:val="21"/>
                <w:szCs w:val="21"/>
                <w:shd w:val="clear" w:color="auto" w:fill="FFFFFF"/>
              </w:rPr>
              <w:t xml:space="preserve">2. Presentar </w:t>
            </w:r>
            <w:r w:rsidRPr="00F72FB3">
              <w:rPr>
                <w:rFonts w:ascii="Arial" w:hAnsi="Arial" w:cs="Arial"/>
                <w:b/>
                <w:i/>
                <w:sz w:val="21"/>
                <w:szCs w:val="21"/>
                <w:shd w:val="clear" w:color="auto" w:fill="FFFFFF"/>
              </w:rPr>
              <w:t>el estudio de impacto ambiental en la f</w:t>
            </w:r>
            <w:r w:rsidRPr="00F72FB3">
              <w:rPr>
                <w:rFonts w:ascii="Arial" w:hAnsi="Arial" w:cs="Arial"/>
                <w:i/>
                <w:sz w:val="21"/>
                <w:szCs w:val="21"/>
                <w:shd w:val="clear" w:color="auto" w:fill="FFFFFF"/>
              </w:rPr>
              <w:t>orma y oportunidad que exija la entidad administradora del recurso, en conformidad con lo dispuesto por el Código Nacional de los Recursos Naturales Renovables y de Protección al Medio Ambiente y por este decreto. (…).</w:t>
            </w:r>
          </w:p>
          <w:p w:rsidR="007311B9" w:rsidRPr="00F72FB3" w:rsidRDefault="007311B9">
            <w:pPr>
              <w:spacing w:before="100" w:beforeAutospacing="1" w:after="100" w:afterAutospacing="1"/>
              <w:rPr>
                <w:rFonts w:ascii="Arial" w:eastAsia="Times New Roman" w:hAnsi="Arial" w:cs="Arial"/>
                <w:i/>
                <w:iCs/>
                <w:color w:val="000000"/>
                <w:sz w:val="21"/>
                <w:szCs w:val="21"/>
                <w:shd w:val="clear" w:color="auto" w:fill="FFFFFF"/>
                <w:lang w:eastAsia="es-CO"/>
              </w:rPr>
            </w:pPr>
            <w:r w:rsidRPr="00F72FB3">
              <w:rPr>
                <w:rFonts w:ascii="Arial" w:eastAsia="Times New Roman" w:hAnsi="Arial" w:cs="Arial"/>
                <w:i/>
                <w:iCs/>
                <w:color w:val="000000"/>
                <w:sz w:val="21"/>
                <w:szCs w:val="21"/>
                <w:shd w:val="clear" w:color="auto" w:fill="FFFFFF"/>
                <w:lang w:eastAsia="es-CO"/>
              </w:rPr>
              <w:t>(Decreto 1608 de 1978, art. 219).</w:t>
            </w:r>
          </w:p>
          <w:p w:rsidR="007311B9" w:rsidRPr="00F72FB3" w:rsidRDefault="007311B9">
            <w:pPr>
              <w:jc w:val="both"/>
              <w:rPr>
                <w:rFonts w:ascii="Arial" w:eastAsia="Calibri" w:hAnsi="Arial" w:cs="Arial"/>
                <w:bCs/>
                <w:i/>
                <w:color w:val="000000" w:themeColor="text1"/>
                <w:sz w:val="21"/>
                <w:szCs w:val="21"/>
              </w:rPr>
            </w:pPr>
          </w:p>
        </w:tc>
      </w:tr>
      <w:tr w:rsidR="007311B9" w:rsidRPr="00F72FB3" w:rsidTr="00743C48">
        <w:tc>
          <w:tcPr>
            <w:tcW w:w="2552" w:type="dxa"/>
            <w:tcBorders>
              <w:top w:val="single" w:sz="4" w:space="0" w:color="auto"/>
              <w:left w:val="single" w:sz="4" w:space="0" w:color="auto"/>
              <w:bottom w:val="single" w:sz="4" w:space="0" w:color="auto"/>
              <w:right w:val="single" w:sz="4" w:space="0" w:color="auto"/>
            </w:tcBorders>
          </w:tcPr>
          <w:p w:rsidR="007311B9" w:rsidRPr="00F72FB3" w:rsidRDefault="007311B9">
            <w:pPr>
              <w:spacing w:before="100" w:beforeAutospacing="1" w:after="100" w:afterAutospacing="1" w:line="270" w:lineRule="atLeast"/>
              <w:jc w:val="both"/>
              <w:rPr>
                <w:rFonts w:ascii="Arial" w:hAnsi="Arial" w:cs="Arial"/>
                <w:i/>
                <w:color w:val="000000"/>
                <w:sz w:val="21"/>
                <w:szCs w:val="21"/>
              </w:rPr>
            </w:pPr>
            <w:r w:rsidRPr="00F72FB3">
              <w:rPr>
                <w:rFonts w:ascii="Arial" w:hAnsi="Arial" w:cs="Arial"/>
                <w:i/>
                <w:color w:val="000000"/>
                <w:sz w:val="21"/>
                <w:szCs w:val="21"/>
              </w:rPr>
              <w:t xml:space="preserve">Art.248 del Decreto 1608 de 1978. Al Instituto Nacional de los Recursos Naturales Renovables y del Ambiente -INDERENA-, y a las entidades regionales que por ley no solo tengan como </w:t>
            </w:r>
            <w:r w:rsidRPr="00F72FB3">
              <w:rPr>
                <w:rFonts w:ascii="Arial" w:hAnsi="Arial" w:cs="Arial"/>
                <w:i/>
                <w:color w:val="000000"/>
                <w:sz w:val="21"/>
                <w:szCs w:val="21"/>
              </w:rPr>
              <w:lastRenderedPageBreak/>
              <w:t>función la preservación, promoción y protección de la fauna silvestre sino también la facultad de otorgar permisos para el aprovechamiento del recurso, corresponde:</w:t>
            </w:r>
          </w:p>
          <w:p w:rsidR="007311B9" w:rsidRPr="00F72FB3" w:rsidRDefault="007311B9">
            <w:pPr>
              <w:spacing w:before="100" w:beforeAutospacing="1" w:after="100" w:afterAutospacing="1" w:line="270" w:lineRule="atLeast"/>
              <w:jc w:val="both"/>
              <w:rPr>
                <w:rFonts w:ascii="Arial" w:hAnsi="Arial" w:cs="Arial"/>
                <w:i/>
                <w:color w:val="000000"/>
                <w:sz w:val="21"/>
                <w:szCs w:val="21"/>
              </w:rPr>
            </w:pPr>
            <w:r w:rsidRPr="00F72FB3">
              <w:rPr>
                <w:rFonts w:ascii="Arial" w:hAnsi="Arial" w:cs="Arial"/>
                <w:i/>
                <w:color w:val="000000"/>
                <w:sz w:val="21"/>
                <w:szCs w:val="21"/>
              </w:rPr>
              <w:t>10) Exigir la declaración de efecto ambiental o el estudio ecológico y ambiental previo y evaluarlo teniendo en cuenta lo previsto en este Decreto tanto a quienes aprovechan el recurso como a quienes realicen o pretendan realizar actividades susceptibles de deteriorarlo.</w:t>
            </w:r>
          </w:p>
          <w:p w:rsidR="007311B9" w:rsidRPr="00F72FB3" w:rsidRDefault="007311B9">
            <w:pPr>
              <w:spacing w:before="100" w:beforeAutospacing="1" w:after="100" w:afterAutospacing="1" w:line="270" w:lineRule="atLeast"/>
              <w:jc w:val="both"/>
              <w:rPr>
                <w:rFonts w:ascii="Arial" w:eastAsia="Times New Roman" w:hAnsi="Arial" w:cs="Arial"/>
                <w:i/>
                <w:iCs/>
                <w:sz w:val="21"/>
                <w:szCs w:val="21"/>
                <w:lang w:eastAsia="es-CO"/>
              </w:rPr>
            </w:pPr>
          </w:p>
        </w:tc>
        <w:tc>
          <w:tcPr>
            <w:tcW w:w="3614" w:type="dxa"/>
            <w:tcBorders>
              <w:top w:val="single" w:sz="4" w:space="0" w:color="auto"/>
              <w:left w:val="single" w:sz="4" w:space="0" w:color="auto"/>
              <w:bottom w:val="single" w:sz="4" w:space="0" w:color="auto"/>
              <w:right w:val="single" w:sz="4" w:space="0" w:color="auto"/>
            </w:tcBorders>
          </w:tcPr>
          <w:p w:rsidR="007311B9" w:rsidRPr="00F72FB3" w:rsidRDefault="007311B9">
            <w:pPr>
              <w:spacing w:before="100" w:beforeAutospacing="1" w:after="100" w:afterAutospacing="1" w:line="270" w:lineRule="atLeast"/>
              <w:jc w:val="both"/>
              <w:rPr>
                <w:rFonts w:ascii="Arial" w:hAnsi="Arial" w:cs="Arial"/>
                <w:i/>
                <w:color w:val="000000"/>
                <w:sz w:val="21"/>
                <w:szCs w:val="21"/>
                <w:shd w:val="clear" w:color="auto" w:fill="FFFFFF"/>
              </w:rPr>
            </w:pPr>
            <w:r w:rsidRPr="00F72FB3">
              <w:rPr>
                <w:rFonts w:ascii="Arial" w:hAnsi="Arial" w:cs="Arial"/>
                <w:b/>
                <w:bCs/>
                <w:i/>
                <w:color w:val="000000"/>
                <w:sz w:val="21"/>
                <w:szCs w:val="21"/>
                <w:shd w:val="clear" w:color="auto" w:fill="FFFFFF"/>
              </w:rPr>
              <w:lastRenderedPageBreak/>
              <w:t>ARTÍCULO 2.2.1.2.26.2. </w:t>
            </w:r>
            <w:r w:rsidRPr="00F72FB3">
              <w:rPr>
                <w:rFonts w:ascii="Arial" w:hAnsi="Arial" w:cs="Arial"/>
                <w:b/>
                <w:bCs/>
                <w:i/>
                <w:iCs/>
                <w:color w:val="000000"/>
                <w:sz w:val="21"/>
                <w:szCs w:val="21"/>
                <w:shd w:val="clear" w:color="auto" w:fill="FFFFFF"/>
              </w:rPr>
              <w:t>Otras actividades a cargo de las autoridades ambientales.</w:t>
            </w:r>
            <w:r w:rsidRPr="00F72FB3">
              <w:rPr>
                <w:rFonts w:ascii="Arial" w:hAnsi="Arial" w:cs="Arial"/>
                <w:b/>
                <w:bCs/>
                <w:i/>
                <w:color w:val="000000"/>
                <w:sz w:val="21"/>
                <w:szCs w:val="21"/>
                <w:shd w:val="clear" w:color="auto" w:fill="FFFFFF"/>
              </w:rPr>
              <w:t> </w:t>
            </w:r>
            <w:r w:rsidRPr="00F72FB3">
              <w:rPr>
                <w:rFonts w:ascii="Arial" w:hAnsi="Arial" w:cs="Arial"/>
                <w:i/>
                <w:color w:val="000000"/>
                <w:sz w:val="21"/>
                <w:szCs w:val="21"/>
                <w:shd w:val="clear" w:color="auto" w:fill="FFFFFF"/>
              </w:rPr>
              <w:t xml:space="preserve">Al Ministerio de Ambiente y Desarrollo Sostenible y las autoridades ambientales competentes que por ley no sólo tengan como función la preservación, promoción y protección de la fauna silvestre sino </w:t>
            </w:r>
            <w:r w:rsidRPr="00F72FB3">
              <w:rPr>
                <w:rFonts w:ascii="Arial" w:hAnsi="Arial" w:cs="Arial"/>
                <w:i/>
                <w:color w:val="000000"/>
                <w:sz w:val="21"/>
                <w:szCs w:val="21"/>
                <w:shd w:val="clear" w:color="auto" w:fill="FFFFFF"/>
              </w:rPr>
              <w:lastRenderedPageBreak/>
              <w:t>también la facultad de otorgar permisos para el aprovechamiento del recurso, corresponde:</w:t>
            </w:r>
          </w:p>
          <w:p w:rsidR="007311B9" w:rsidRPr="00F72FB3" w:rsidRDefault="007311B9">
            <w:pPr>
              <w:spacing w:before="100" w:beforeAutospacing="1" w:after="100" w:afterAutospacing="1" w:line="270" w:lineRule="atLeast"/>
              <w:jc w:val="both"/>
              <w:rPr>
                <w:rFonts w:ascii="Arial" w:hAnsi="Arial" w:cs="Arial"/>
                <w:i/>
                <w:color w:val="000000"/>
                <w:sz w:val="21"/>
                <w:szCs w:val="21"/>
                <w:shd w:val="clear" w:color="auto" w:fill="FFFFFF"/>
              </w:rPr>
            </w:pPr>
            <w:r w:rsidRPr="00F72FB3">
              <w:rPr>
                <w:rFonts w:ascii="Arial" w:hAnsi="Arial" w:cs="Arial"/>
                <w:i/>
                <w:color w:val="000000"/>
                <w:sz w:val="21"/>
                <w:szCs w:val="21"/>
                <w:shd w:val="clear" w:color="auto" w:fill="FFFFFF"/>
              </w:rPr>
              <w:t xml:space="preserve">10. Exigir </w:t>
            </w:r>
            <w:r w:rsidRPr="00F72FB3">
              <w:rPr>
                <w:rFonts w:ascii="Arial" w:hAnsi="Arial" w:cs="Arial"/>
                <w:b/>
                <w:i/>
                <w:color w:val="000000"/>
                <w:sz w:val="21"/>
                <w:szCs w:val="21"/>
                <w:shd w:val="clear" w:color="auto" w:fill="FFFFFF"/>
              </w:rPr>
              <w:t>la declaración de efecto ambiental o el estudio ecológico y ambiental previo</w:t>
            </w:r>
            <w:r w:rsidRPr="00F72FB3">
              <w:rPr>
                <w:rFonts w:ascii="Arial" w:hAnsi="Arial" w:cs="Arial"/>
                <w:i/>
                <w:color w:val="000000"/>
                <w:sz w:val="21"/>
                <w:szCs w:val="21"/>
                <w:shd w:val="clear" w:color="auto" w:fill="FFFFFF"/>
              </w:rPr>
              <w:t xml:space="preserve"> y teniendo en cuenta lo previsto en evaluarlo este decreto tanto a quienes aprovechan el recurso como a quienes realicen o pretendan realizar actividades susceptibles de deteriorarlo.</w:t>
            </w:r>
          </w:p>
          <w:p w:rsidR="007311B9" w:rsidRPr="00F72FB3" w:rsidRDefault="007311B9">
            <w:pPr>
              <w:rPr>
                <w:rFonts w:ascii="Arial" w:hAnsi="Arial" w:cs="Arial"/>
                <w:i/>
                <w:color w:val="000000"/>
                <w:sz w:val="21"/>
                <w:szCs w:val="21"/>
                <w:shd w:val="clear" w:color="auto" w:fill="FFFFFF"/>
              </w:rPr>
            </w:pPr>
            <w:r w:rsidRPr="00F72FB3">
              <w:rPr>
                <w:rFonts w:ascii="Arial" w:hAnsi="Arial" w:cs="Arial"/>
                <w:i/>
                <w:iCs/>
                <w:color w:val="000000"/>
                <w:sz w:val="21"/>
                <w:szCs w:val="21"/>
                <w:shd w:val="clear" w:color="auto" w:fill="FFFFFF"/>
              </w:rPr>
              <w:t>(Decreto 1608 de 1978, art. 248).</w:t>
            </w:r>
          </w:p>
          <w:p w:rsidR="007311B9" w:rsidRPr="00F72FB3" w:rsidRDefault="007311B9">
            <w:pPr>
              <w:spacing w:before="100" w:beforeAutospacing="1" w:after="100" w:afterAutospacing="1" w:line="270" w:lineRule="atLeast"/>
              <w:jc w:val="both"/>
              <w:rPr>
                <w:rFonts w:ascii="Arial" w:eastAsia="Times New Roman" w:hAnsi="Arial" w:cs="Arial"/>
                <w:b/>
                <w:bCs/>
                <w:i/>
                <w:sz w:val="21"/>
                <w:szCs w:val="21"/>
                <w:lang w:eastAsia="es-CO"/>
              </w:rPr>
            </w:pPr>
          </w:p>
        </w:tc>
        <w:tc>
          <w:tcPr>
            <w:tcW w:w="3969" w:type="dxa"/>
            <w:tcBorders>
              <w:top w:val="single" w:sz="4" w:space="0" w:color="auto"/>
              <w:left w:val="single" w:sz="4" w:space="0" w:color="auto"/>
              <w:bottom w:val="single" w:sz="4" w:space="0" w:color="auto"/>
              <w:right w:val="single" w:sz="4" w:space="0" w:color="auto"/>
            </w:tcBorders>
          </w:tcPr>
          <w:p w:rsidR="007311B9" w:rsidRPr="00F72FB3" w:rsidRDefault="007311B9">
            <w:pPr>
              <w:jc w:val="both"/>
              <w:rPr>
                <w:rFonts w:ascii="Arial" w:hAnsi="Arial" w:cs="Arial"/>
                <w:i/>
                <w:color w:val="000000"/>
                <w:sz w:val="21"/>
                <w:szCs w:val="21"/>
                <w:shd w:val="clear" w:color="auto" w:fill="FFFFFF"/>
              </w:rPr>
            </w:pPr>
            <w:r w:rsidRPr="00F72FB3">
              <w:rPr>
                <w:rFonts w:ascii="Arial" w:hAnsi="Arial" w:cs="Arial"/>
                <w:b/>
                <w:bCs/>
                <w:i/>
                <w:color w:val="000000"/>
                <w:sz w:val="21"/>
                <w:szCs w:val="21"/>
                <w:shd w:val="clear" w:color="auto" w:fill="FFFFFF"/>
              </w:rPr>
              <w:lastRenderedPageBreak/>
              <w:t>“ARTÍCULO 2.2.1.2.26.2. </w:t>
            </w:r>
            <w:r w:rsidRPr="00F72FB3">
              <w:rPr>
                <w:rFonts w:ascii="Arial" w:hAnsi="Arial" w:cs="Arial"/>
                <w:b/>
                <w:bCs/>
                <w:i/>
                <w:iCs/>
                <w:color w:val="000000"/>
                <w:sz w:val="21"/>
                <w:szCs w:val="21"/>
                <w:shd w:val="clear" w:color="auto" w:fill="FFFFFF"/>
              </w:rPr>
              <w:t>Otras actividades a cargo de las autoridades ambientales.</w:t>
            </w:r>
            <w:r w:rsidRPr="00F72FB3">
              <w:rPr>
                <w:rFonts w:ascii="Arial" w:hAnsi="Arial" w:cs="Arial"/>
                <w:b/>
                <w:bCs/>
                <w:i/>
                <w:color w:val="000000"/>
                <w:sz w:val="21"/>
                <w:szCs w:val="21"/>
                <w:shd w:val="clear" w:color="auto" w:fill="FFFFFF"/>
              </w:rPr>
              <w:t> </w:t>
            </w:r>
            <w:r w:rsidRPr="00F72FB3">
              <w:rPr>
                <w:rFonts w:ascii="Arial" w:hAnsi="Arial" w:cs="Arial"/>
                <w:i/>
                <w:color w:val="000000"/>
                <w:sz w:val="21"/>
                <w:szCs w:val="21"/>
                <w:shd w:val="clear" w:color="auto" w:fill="FFFFFF"/>
              </w:rPr>
              <w:t xml:space="preserve">Al Ministerio de Ambiente y Desarrollo Sostenible y las autoridades ambientales competentes que por ley no sólo tengan como función la preservación, promoción y protección de la fauna silvestre sino también la facultad de otorgar permisos para el </w:t>
            </w:r>
            <w:r w:rsidRPr="00F72FB3">
              <w:rPr>
                <w:rFonts w:ascii="Arial" w:hAnsi="Arial" w:cs="Arial"/>
                <w:i/>
                <w:color w:val="000000"/>
                <w:sz w:val="21"/>
                <w:szCs w:val="21"/>
                <w:shd w:val="clear" w:color="auto" w:fill="FFFFFF"/>
              </w:rPr>
              <w:lastRenderedPageBreak/>
              <w:t>aprovechamiento del recurso, corresponde:</w:t>
            </w:r>
          </w:p>
          <w:p w:rsidR="007311B9" w:rsidRPr="00F72FB3" w:rsidRDefault="007311B9">
            <w:pPr>
              <w:jc w:val="both"/>
              <w:rPr>
                <w:rFonts w:ascii="Arial" w:hAnsi="Arial" w:cs="Arial"/>
                <w:i/>
                <w:color w:val="000000"/>
                <w:sz w:val="21"/>
                <w:szCs w:val="21"/>
                <w:shd w:val="clear" w:color="auto" w:fill="FFFFFF"/>
              </w:rPr>
            </w:pPr>
            <w:r w:rsidRPr="00F72FB3">
              <w:rPr>
                <w:rFonts w:ascii="Arial" w:hAnsi="Arial" w:cs="Arial"/>
                <w:i/>
                <w:color w:val="000000"/>
                <w:sz w:val="21"/>
                <w:szCs w:val="21"/>
                <w:shd w:val="clear" w:color="auto" w:fill="FFFFFF"/>
              </w:rPr>
              <w:t>(…)</w:t>
            </w:r>
          </w:p>
          <w:p w:rsidR="007311B9" w:rsidRPr="00F72FB3" w:rsidRDefault="007311B9">
            <w:pPr>
              <w:jc w:val="both"/>
              <w:rPr>
                <w:rFonts w:ascii="Arial" w:hAnsi="Arial" w:cs="Arial"/>
                <w:i/>
                <w:color w:val="000000"/>
                <w:sz w:val="21"/>
                <w:szCs w:val="21"/>
                <w:shd w:val="clear" w:color="auto" w:fill="FFFFFF"/>
              </w:rPr>
            </w:pPr>
            <w:r w:rsidRPr="00F72FB3">
              <w:rPr>
                <w:rFonts w:ascii="Arial" w:hAnsi="Arial" w:cs="Arial"/>
                <w:i/>
                <w:color w:val="000000"/>
                <w:sz w:val="21"/>
                <w:szCs w:val="21"/>
                <w:shd w:val="clear" w:color="auto" w:fill="FFFFFF"/>
              </w:rPr>
              <w:t xml:space="preserve">10. Exigir </w:t>
            </w:r>
            <w:r w:rsidRPr="00F72FB3">
              <w:rPr>
                <w:rFonts w:ascii="Arial" w:hAnsi="Arial" w:cs="Arial"/>
                <w:b/>
                <w:i/>
                <w:color w:val="000000"/>
                <w:sz w:val="21"/>
                <w:szCs w:val="21"/>
                <w:shd w:val="clear" w:color="auto" w:fill="FFFFFF"/>
              </w:rPr>
              <w:t>el estudio de impacto ambiental y</w:t>
            </w:r>
            <w:r w:rsidRPr="00F72FB3">
              <w:rPr>
                <w:rFonts w:ascii="Arial" w:hAnsi="Arial" w:cs="Arial"/>
                <w:i/>
                <w:color w:val="000000"/>
                <w:sz w:val="21"/>
                <w:szCs w:val="21"/>
                <w:shd w:val="clear" w:color="auto" w:fill="FFFFFF"/>
              </w:rPr>
              <w:t xml:space="preserve"> evaluarlo teniendo en cuenta lo previsto en este decreto tanto a quienes aprovechan el recurso como a quienes realicen o pretendan realizar actividades susceptibles de deteriorarlo”.</w:t>
            </w:r>
          </w:p>
          <w:p w:rsidR="007311B9" w:rsidRPr="00F72FB3" w:rsidRDefault="007311B9">
            <w:pPr>
              <w:rPr>
                <w:rFonts w:ascii="Arial" w:hAnsi="Arial" w:cs="Arial"/>
                <w:i/>
                <w:color w:val="000000"/>
                <w:sz w:val="21"/>
                <w:szCs w:val="21"/>
                <w:shd w:val="clear" w:color="auto" w:fill="FFFFFF"/>
              </w:rPr>
            </w:pPr>
          </w:p>
          <w:p w:rsidR="007311B9" w:rsidRPr="00F72FB3" w:rsidRDefault="007311B9">
            <w:pPr>
              <w:rPr>
                <w:rFonts w:ascii="Arial" w:eastAsia="Calibri" w:hAnsi="Arial" w:cs="Arial"/>
                <w:bCs/>
                <w:i/>
                <w:color w:val="000000" w:themeColor="text1"/>
                <w:sz w:val="21"/>
                <w:szCs w:val="21"/>
              </w:rPr>
            </w:pPr>
            <w:r w:rsidRPr="00F72FB3">
              <w:rPr>
                <w:rFonts w:ascii="Arial" w:hAnsi="Arial" w:cs="Arial"/>
                <w:i/>
                <w:iCs/>
                <w:color w:val="000000"/>
                <w:sz w:val="21"/>
                <w:szCs w:val="21"/>
                <w:shd w:val="clear" w:color="auto" w:fill="FFFFFF"/>
              </w:rPr>
              <w:t>(Decreto 1608 de 1978, art. 248).</w:t>
            </w:r>
          </w:p>
        </w:tc>
      </w:tr>
      <w:tr w:rsidR="007311B9" w:rsidRPr="00F72FB3" w:rsidTr="00743C48">
        <w:tc>
          <w:tcPr>
            <w:tcW w:w="2552" w:type="dxa"/>
            <w:tcBorders>
              <w:top w:val="single" w:sz="4" w:space="0" w:color="auto"/>
              <w:left w:val="single" w:sz="4" w:space="0" w:color="auto"/>
              <w:bottom w:val="single" w:sz="4" w:space="0" w:color="auto"/>
              <w:right w:val="single" w:sz="4" w:space="0" w:color="auto"/>
            </w:tcBorders>
          </w:tcPr>
          <w:p w:rsidR="007311B9" w:rsidRPr="00F72FB3" w:rsidRDefault="007311B9">
            <w:pPr>
              <w:pStyle w:val="NormalWeb"/>
              <w:spacing w:line="270" w:lineRule="atLeast"/>
              <w:jc w:val="both"/>
              <w:rPr>
                <w:rFonts w:ascii="Arial" w:hAnsi="Arial" w:cs="Arial"/>
                <w:i/>
                <w:sz w:val="21"/>
                <w:szCs w:val="21"/>
                <w:lang w:eastAsia="en-US"/>
              </w:rPr>
            </w:pPr>
            <w:r w:rsidRPr="00F72FB3">
              <w:rPr>
                <w:rFonts w:ascii="Arial" w:hAnsi="Arial" w:cs="Arial"/>
                <w:i/>
                <w:iCs/>
                <w:sz w:val="21"/>
                <w:szCs w:val="21"/>
                <w:lang w:eastAsia="en-US"/>
              </w:rPr>
              <w:lastRenderedPageBreak/>
              <w:t>Artículo 1</w:t>
            </w:r>
            <w:r w:rsidRPr="00F72FB3">
              <w:rPr>
                <w:rFonts w:ascii="Arial" w:hAnsi="Arial" w:cs="Arial"/>
                <w:i/>
                <w:sz w:val="21"/>
                <w:szCs w:val="21"/>
                <w:lang w:eastAsia="en-US"/>
              </w:rPr>
              <w:t xml:space="preserve">º </w:t>
            </w:r>
            <w:r w:rsidRPr="00F72FB3">
              <w:rPr>
                <w:rFonts w:ascii="Arial" w:hAnsi="Arial" w:cs="Arial"/>
                <w:b/>
                <w:bCs/>
                <w:i/>
                <w:color w:val="000000"/>
                <w:sz w:val="21"/>
                <w:szCs w:val="21"/>
                <w:shd w:val="clear" w:color="auto" w:fill="FFFFFF"/>
                <w:lang w:eastAsia="en-US"/>
              </w:rPr>
              <w:t>AMBITO DE APLICACION. </w:t>
            </w:r>
            <w:r w:rsidRPr="00F72FB3">
              <w:rPr>
                <w:rFonts w:ascii="Arial" w:hAnsi="Arial" w:cs="Arial"/>
                <w:i/>
                <w:sz w:val="21"/>
                <w:szCs w:val="21"/>
                <w:lang w:eastAsia="en-US"/>
              </w:rPr>
              <w:t xml:space="preserve">Decreto 309 de 2000.  El presente decreto se aplicará a todas las investigaciones científicas sobre diversidad biológica que se realicen en el territorio nacional, sin perjuicio de lo dispuesto por la Ley 13 de 1990 acerca de la competencia del INPA en materia de investigación científica de recursos pesqueros, y de las competencias asignadas a la </w:t>
            </w:r>
            <w:proofErr w:type="spellStart"/>
            <w:r w:rsidRPr="00F72FB3">
              <w:rPr>
                <w:rFonts w:ascii="Arial" w:hAnsi="Arial" w:cs="Arial"/>
                <w:i/>
                <w:sz w:val="21"/>
                <w:szCs w:val="21"/>
                <w:lang w:eastAsia="en-US"/>
              </w:rPr>
              <w:t>Dimar</w:t>
            </w:r>
            <w:proofErr w:type="spellEnd"/>
            <w:r w:rsidRPr="00F72FB3">
              <w:rPr>
                <w:rFonts w:ascii="Arial" w:hAnsi="Arial" w:cs="Arial"/>
                <w:i/>
                <w:sz w:val="21"/>
                <w:szCs w:val="21"/>
                <w:lang w:eastAsia="en-US"/>
              </w:rPr>
              <w:t xml:space="preserve"> y al Ministerio de Relaciones Exteriores por el Decreto 644 de 1990 en lo que concierne a la investigación científica o tecnológica marina.</w:t>
            </w:r>
          </w:p>
          <w:p w:rsidR="007311B9" w:rsidRPr="00F72FB3" w:rsidRDefault="007311B9">
            <w:pPr>
              <w:pStyle w:val="NormalWeb"/>
              <w:spacing w:line="270" w:lineRule="atLeast"/>
              <w:jc w:val="both"/>
              <w:rPr>
                <w:rFonts w:ascii="Arial" w:hAnsi="Arial" w:cs="Arial"/>
                <w:i/>
                <w:sz w:val="21"/>
                <w:szCs w:val="21"/>
                <w:lang w:eastAsia="en-US"/>
              </w:rPr>
            </w:pPr>
            <w:r w:rsidRPr="00F72FB3">
              <w:rPr>
                <w:rFonts w:ascii="Arial" w:hAnsi="Arial" w:cs="Arial"/>
                <w:i/>
                <w:sz w:val="21"/>
                <w:szCs w:val="21"/>
                <w:lang w:eastAsia="en-US"/>
              </w:rPr>
              <w:lastRenderedPageBreak/>
              <w:t>Las disposiciones de este decreto no serán aplicables a las investigaciones o prácticas docentes que se realicen en materia de salud y agricultura, excepto cuando éstas involucren especímenes o muestras de fauna y/o flora silvestres.</w:t>
            </w:r>
          </w:p>
          <w:p w:rsidR="007311B9" w:rsidRPr="00F72FB3" w:rsidRDefault="007311B9">
            <w:pPr>
              <w:pStyle w:val="NormalWeb"/>
              <w:spacing w:line="270" w:lineRule="atLeast"/>
              <w:jc w:val="both"/>
              <w:rPr>
                <w:rFonts w:ascii="Arial" w:hAnsi="Arial" w:cs="Arial"/>
                <w:i/>
                <w:sz w:val="21"/>
                <w:szCs w:val="21"/>
                <w:lang w:eastAsia="en-US"/>
              </w:rPr>
            </w:pPr>
            <w:r w:rsidRPr="00F72FB3">
              <w:rPr>
                <w:rStyle w:val="baj"/>
                <w:rFonts w:ascii="Arial" w:hAnsi="Arial" w:cs="Arial"/>
                <w:b/>
                <w:bCs/>
                <w:i/>
                <w:sz w:val="21"/>
                <w:szCs w:val="21"/>
                <w:lang w:eastAsia="en-US"/>
              </w:rPr>
              <w:t>PARAGRAFO 1o.</w:t>
            </w:r>
            <w:r w:rsidRPr="00F72FB3">
              <w:rPr>
                <w:rFonts w:ascii="Arial" w:hAnsi="Arial" w:cs="Arial"/>
                <w:i/>
                <w:sz w:val="21"/>
                <w:szCs w:val="21"/>
                <w:lang w:eastAsia="en-US"/>
              </w:rPr>
              <w:t> Las disposiciones contenidas en el presente decreto se aplicarán sin perjuicio de las normas legales vigentes sobre bioseguridad, salud pública y sanidad animal y vegetal.</w:t>
            </w:r>
          </w:p>
          <w:p w:rsidR="007311B9" w:rsidRPr="00F72FB3" w:rsidRDefault="007311B9">
            <w:pPr>
              <w:pStyle w:val="NormalWeb"/>
              <w:spacing w:line="270" w:lineRule="atLeast"/>
              <w:jc w:val="both"/>
              <w:rPr>
                <w:rFonts w:ascii="Arial" w:hAnsi="Arial" w:cs="Arial"/>
                <w:i/>
                <w:sz w:val="21"/>
                <w:szCs w:val="21"/>
                <w:lang w:eastAsia="en-US"/>
              </w:rPr>
            </w:pPr>
            <w:r w:rsidRPr="00F72FB3">
              <w:rPr>
                <w:rStyle w:val="baj"/>
                <w:rFonts w:ascii="Arial" w:hAnsi="Arial" w:cs="Arial"/>
                <w:b/>
                <w:bCs/>
                <w:i/>
                <w:sz w:val="21"/>
                <w:szCs w:val="21"/>
                <w:lang w:eastAsia="en-US"/>
              </w:rPr>
              <w:t>PARAGRAFO 2o.</w:t>
            </w:r>
            <w:r w:rsidRPr="00F72FB3">
              <w:rPr>
                <w:rFonts w:ascii="Arial" w:hAnsi="Arial" w:cs="Arial"/>
                <w:i/>
                <w:sz w:val="21"/>
                <w:szCs w:val="21"/>
                <w:lang w:eastAsia="en-US"/>
              </w:rPr>
              <w:t> Para la correcta interpretación del presente decreto se adopta la definición de diversidad biológica contenida en la Ley 165 de 1994, excluidas las especies de fauna y flora doméstica y la especie humana.</w:t>
            </w:r>
          </w:p>
          <w:p w:rsidR="007311B9" w:rsidRPr="00F72FB3" w:rsidRDefault="007311B9">
            <w:pPr>
              <w:pStyle w:val="NormalWeb"/>
              <w:spacing w:before="0" w:beforeAutospacing="0" w:after="0" w:afterAutospacing="0"/>
              <w:jc w:val="both"/>
              <w:rPr>
                <w:rFonts w:ascii="Arial" w:eastAsia="Calibri" w:hAnsi="Arial" w:cs="Arial"/>
                <w:b/>
                <w:bCs/>
                <w:i/>
                <w:sz w:val="21"/>
                <w:szCs w:val="21"/>
                <w:lang w:eastAsia="en-US"/>
              </w:rPr>
            </w:pPr>
          </w:p>
        </w:tc>
        <w:tc>
          <w:tcPr>
            <w:tcW w:w="3614" w:type="dxa"/>
            <w:tcBorders>
              <w:top w:val="single" w:sz="4" w:space="0" w:color="auto"/>
              <w:left w:val="single" w:sz="4" w:space="0" w:color="auto"/>
              <w:bottom w:val="single" w:sz="4" w:space="0" w:color="auto"/>
              <w:right w:val="single" w:sz="4" w:space="0" w:color="auto"/>
            </w:tcBorders>
          </w:tcPr>
          <w:p w:rsidR="007311B9" w:rsidRPr="00F72FB3" w:rsidRDefault="007311B9">
            <w:pPr>
              <w:spacing w:before="100" w:beforeAutospacing="1" w:after="100" w:afterAutospacing="1" w:line="270" w:lineRule="atLeast"/>
              <w:jc w:val="both"/>
              <w:rPr>
                <w:rFonts w:ascii="Arial" w:eastAsia="Times New Roman" w:hAnsi="Arial" w:cs="Arial"/>
                <w:i/>
                <w:sz w:val="21"/>
                <w:szCs w:val="21"/>
                <w:lang w:eastAsia="es-CO"/>
              </w:rPr>
            </w:pPr>
            <w:bookmarkStart w:id="1" w:name="2.2.1.5.1.1"/>
            <w:r w:rsidRPr="00F72FB3">
              <w:rPr>
                <w:rFonts w:ascii="Arial" w:eastAsia="Times New Roman" w:hAnsi="Arial" w:cs="Arial"/>
                <w:b/>
                <w:bCs/>
                <w:i/>
                <w:sz w:val="21"/>
                <w:szCs w:val="21"/>
                <w:lang w:eastAsia="es-CO"/>
              </w:rPr>
              <w:lastRenderedPageBreak/>
              <w:t>ARTÍCULO 2.2.1.5.1.1. ÁMBITO DE APLICACIÓN.</w:t>
            </w:r>
            <w:bookmarkEnd w:id="1"/>
            <w:r w:rsidRPr="00F72FB3">
              <w:rPr>
                <w:rFonts w:ascii="Arial" w:eastAsia="Times New Roman" w:hAnsi="Arial" w:cs="Arial"/>
                <w:i/>
                <w:sz w:val="21"/>
                <w:szCs w:val="21"/>
                <w:lang w:eastAsia="es-CO"/>
              </w:rPr>
              <w:t> El presente capítulo se aplicará a todas las investigaciones científicas sobre diversidad biológica que se realicen en el territorio nacional, sin perjuicio de lo dispuesto por la Ley </w:t>
            </w:r>
            <w:hyperlink r:id="rId6" w:anchor="INICIO" w:history="1">
              <w:r w:rsidRPr="00F72FB3">
                <w:rPr>
                  <w:rStyle w:val="Hipervnculo"/>
                  <w:rFonts w:ascii="Arial" w:eastAsia="Times New Roman" w:hAnsi="Arial" w:cs="Arial"/>
                  <w:i/>
                  <w:sz w:val="21"/>
                  <w:szCs w:val="21"/>
                  <w:u w:val="none"/>
                  <w:lang w:eastAsia="es-CO"/>
                </w:rPr>
                <w:t>13</w:t>
              </w:r>
            </w:hyperlink>
            <w:r w:rsidRPr="00F72FB3">
              <w:rPr>
                <w:rFonts w:ascii="Arial" w:eastAsia="Times New Roman" w:hAnsi="Arial" w:cs="Arial"/>
                <w:i/>
                <w:sz w:val="21"/>
                <w:szCs w:val="21"/>
                <w:lang w:eastAsia="es-CO"/>
              </w:rPr>
              <w:t xml:space="preserve"> de 1990 acerca de la competencia de la Autoridad nacional de Acuicultura y Pesca (AUNAP) o la entidad que haga sus veces en materia de investigación científica de recursos pesqueros, y de las competencias asignadas a la </w:t>
            </w:r>
            <w:proofErr w:type="spellStart"/>
            <w:r w:rsidRPr="00F72FB3">
              <w:rPr>
                <w:rFonts w:ascii="Arial" w:eastAsia="Times New Roman" w:hAnsi="Arial" w:cs="Arial"/>
                <w:i/>
                <w:sz w:val="21"/>
                <w:szCs w:val="21"/>
                <w:lang w:eastAsia="es-CO"/>
              </w:rPr>
              <w:t>Dimar</w:t>
            </w:r>
            <w:proofErr w:type="spellEnd"/>
            <w:r w:rsidRPr="00F72FB3">
              <w:rPr>
                <w:rFonts w:ascii="Arial" w:eastAsia="Times New Roman" w:hAnsi="Arial" w:cs="Arial"/>
                <w:i/>
                <w:sz w:val="21"/>
                <w:szCs w:val="21"/>
                <w:lang w:eastAsia="es-CO"/>
              </w:rPr>
              <w:t xml:space="preserve"> y al Ministerio de Relaciones Exteriores </w:t>
            </w:r>
            <w:r w:rsidRPr="00F72FB3">
              <w:rPr>
                <w:rFonts w:ascii="Arial" w:eastAsia="Times New Roman" w:hAnsi="Arial" w:cs="Arial"/>
                <w:b/>
                <w:i/>
                <w:sz w:val="21"/>
                <w:szCs w:val="21"/>
                <w:lang w:eastAsia="es-CO"/>
              </w:rPr>
              <w:t>por el Decreto 644 de 1990</w:t>
            </w:r>
            <w:r w:rsidRPr="00F72FB3">
              <w:rPr>
                <w:rFonts w:ascii="Arial" w:eastAsia="Times New Roman" w:hAnsi="Arial" w:cs="Arial"/>
                <w:i/>
                <w:sz w:val="21"/>
                <w:szCs w:val="21"/>
                <w:lang w:eastAsia="es-CO"/>
              </w:rPr>
              <w:t xml:space="preserve"> en lo que concierne a la investigación científica o tecnológica marina.</w:t>
            </w:r>
          </w:p>
          <w:p w:rsidR="007311B9" w:rsidRPr="00F72FB3" w:rsidRDefault="007311B9">
            <w:pPr>
              <w:spacing w:before="100" w:beforeAutospacing="1" w:after="100" w:afterAutospacing="1" w:line="270" w:lineRule="atLeast"/>
              <w:jc w:val="both"/>
              <w:rPr>
                <w:rFonts w:ascii="Arial" w:eastAsia="Times New Roman" w:hAnsi="Arial" w:cs="Arial"/>
                <w:i/>
                <w:sz w:val="21"/>
                <w:szCs w:val="21"/>
                <w:lang w:eastAsia="es-CO"/>
              </w:rPr>
            </w:pPr>
            <w:r w:rsidRPr="00F72FB3">
              <w:rPr>
                <w:rFonts w:ascii="Arial" w:eastAsia="Times New Roman" w:hAnsi="Arial" w:cs="Arial"/>
                <w:i/>
                <w:sz w:val="21"/>
                <w:szCs w:val="21"/>
                <w:lang w:eastAsia="es-CO"/>
              </w:rPr>
              <w:t xml:space="preserve">Las disposiciones de este capítulo no serán aplicables a las investigaciones o prácticas docentes que se realicen en materia de salud y agricultura, excepto cuando estas </w:t>
            </w:r>
            <w:r w:rsidRPr="00F72FB3">
              <w:rPr>
                <w:rFonts w:ascii="Arial" w:eastAsia="Times New Roman" w:hAnsi="Arial" w:cs="Arial"/>
                <w:i/>
                <w:sz w:val="21"/>
                <w:szCs w:val="21"/>
                <w:lang w:eastAsia="es-CO"/>
              </w:rPr>
              <w:lastRenderedPageBreak/>
              <w:t>involucren especímenes o muestras de fauna y/o flora silvestres.</w:t>
            </w:r>
          </w:p>
          <w:p w:rsidR="007311B9" w:rsidRPr="00F72FB3" w:rsidRDefault="007311B9">
            <w:pPr>
              <w:spacing w:before="100" w:beforeAutospacing="1" w:after="100" w:afterAutospacing="1" w:line="270" w:lineRule="atLeast"/>
              <w:jc w:val="both"/>
              <w:rPr>
                <w:rFonts w:ascii="Arial" w:eastAsia="Times New Roman" w:hAnsi="Arial" w:cs="Arial"/>
                <w:i/>
                <w:sz w:val="21"/>
                <w:szCs w:val="21"/>
                <w:lang w:eastAsia="es-CO"/>
              </w:rPr>
            </w:pPr>
            <w:r w:rsidRPr="00F72FB3">
              <w:rPr>
                <w:rFonts w:ascii="Arial" w:eastAsia="Times New Roman" w:hAnsi="Arial" w:cs="Arial"/>
                <w:b/>
                <w:bCs/>
                <w:i/>
                <w:sz w:val="21"/>
                <w:szCs w:val="21"/>
                <w:lang w:eastAsia="es-CO"/>
              </w:rPr>
              <w:t>PARÁGRAFO 1o.</w:t>
            </w:r>
            <w:r w:rsidRPr="00F72FB3">
              <w:rPr>
                <w:rFonts w:ascii="Arial" w:eastAsia="Times New Roman" w:hAnsi="Arial" w:cs="Arial"/>
                <w:i/>
                <w:sz w:val="21"/>
                <w:szCs w:val="21"/>
                <w:lang w:eastAsia="es-CO"/>
              </w:rPr>
              <w:t> Las disposiciones contenidas en el presente capítulo se aplicarán sin perjuicio de las normas legales vigentes sobre bioseguridad, salud pública y sanidad animal y vegetal.</w:t>
            </w:r>
          </w:p>
          <w:p w:rsidR="007311B9" w:rsidRPr="00F72FB3" w:rsidRDefault="007311B9">
            <w:pPr>
              <w:spacing w:before="100" w:beforeAutospacing="1" w:after="100" w:afterAutospacing="1" w:line="270" w:lineRule="atLeast"/>
              <w:jc w:val="both"/>
              <w:rPr>
                <w:rFonts w:ascii="Arial" w:eastAsia="Times New Roman" w:hAnsi="Arial" w:cs="Arial"/>
                <w:i/>
                <w:sz w:val="21"/>
                <w:szCs w:val="21"/>
                <w:lang w:eastAsia="es-CO"/>
              </w:rPr>
            </w:pPr>
            <w:r w:rsidRPr="00F72FB3">
              <w:rPr>
                <w:rFonts w:ascii="Arial" w:eastAsia="Times New Roman" w:hAnsi="Arial" w:cs="Arial"/>
                <w:b/>
                <w:bCs/>
                <w:i/>
                <w:sz w:val="21"/>
                <w:szCs w:val="21"/>
                <w:lang w:eastAsia="es-CO"/>
              </w:rPr>
              <w:t>PARÁGRAFO 2o.</w:t>
            </w:r>
            <w:r w:rsidRPr="00F72FB3">
              <w:rPr>
                <w:rFonts w:ascii="Arial" w:eastAsia="Times New Roman" w:hAnsi="Arial" w:cs="Arial"/>
                <w:i/>
                <w:sz w:val="21"/>
                <w:szCs w:val="21"/>
                <w:lang w:eastAsia="es-CO"/>
              </w:rPr>
              <w:t> Para la correcta interpretación el presente capítulo se adopta la definición de diversidad biológica contenida en la Ley </w:t>
            </w:r>
            <w:hyperlink r:id="rId7" w:anchor="INICIO" w:history="1">
              <w:r w:rsidRPr="00F72FB3">
                <w:rPr>
                  <w:rStyle w:val="Hipervnculo"/>
                  <w:rFonts w:ascii="Arial" w:eastAsia="Times New Roman" w:hAnsi="Arial" w:cs="Arial"/>
                  <w:i/>
                  <w:color w:val="auto"/>
                  <w:sz w:val="21"/>
                  <w:szCs w:val="21"/>
                  <w:u w:val="none"/>
                  <w:lang w:eastAsia="es-CO"/>
                </w:rPr>
                <w:t>165</w:t>
              </w:r>
            </w:hyperlink>
            <w:r w:rsidRPr="00F72FB3">
              <w:rPr>
                <w:rFonts w:ascii="Arial" w:eastAsia="Times New Roman" w:hAnsi="Arial" w:cs="Arial"/>
                <w:i/>
                <w:sz w:val="21"/>
                <w:szCs w:val="21"/>
                <w:lang w:eastAsia="es-CO"/>
              </w:rPr>
              <w:t> de 1994, excluidas las especies de fauna y flora doméstica y la especie humana.</w:t>
            </w:r>
          </w:p>
          <w:p w:rsidR="007311B9" w:rsidRPr="00F72FB3" w:rsidRDefault="007311B9">
            <w:pPr>
              <w:spacing w:before="100" w:beforeAutospacing="1" w:after="100" w:afterAutospacing="1" w:line="270" w:lineRule="atLeast"/>
              <w:jc w:val="both"/>
              <w:rPr>
                <w:rFonts w:ascii="Arial" w:eastAsia="Times New Roman" w:hAnsi="Arial" w:cs="Arial"/>
                <w:i/>
                <w:sz w:val="21"/>
                <w:szCs w:val="21"/>
                <w:lang w:eastAsia="es-CO"/>
              </w:rPr>
            </w:pPr>
            <w:r w:rsidRPr="00F72FB3">
              <w:rPr>
                <w:rFonts w:ascii="Arial" w:eastAsia="Times New Roman" w:hAnsi="Arial" w:cs="Arial"/>
                <w:i/>
                <w:iCs/>
                <w:sz w:val="21"/>
                <w:szCs w:val="21"/>
                <w:lang w:eastAsia="es-CO"/>
              </w:rPr>
              <w:t>(Decreto 309 de 2000, artículo </w:t>
            </w:r>
            <w:hyperlink r:id="rId8" w:anchor="1" w:history="1">
              <w:r w:rsidRPr="00F72FB3">
                <w:rPr>
                  <w:rStyle w:val="Hipervnculo"/>
                  <w:rFonts w:ascii="Arial" w:eastAsia="Times New Roman" w:hAnsi="Arial" w:cs="Arial"/>
                  <w:i/>
                  <w:iCs/>
                  <w:color w:val="auto"/>
                  <w:sz w:val="21"/>
                  <w:szCs w:val="21"/>
                  <w:u w:val="none"/>
                  <w:lang w:eastAsia="es-CO"/>
                </w:rPr>
                <w:t>1</w:t>
              </w:r>
            </w:hyperlink>
            <w:r w:rsidRPr="00F72FB3">
              <w:rPr>
                <w:rFonts w:ascii="Arial" w:eastAsia="Times New Roman" w:hAnsi="Arial" w:cs="Arial"/>
                <w:i/>
                <w:sz w:val="21"/>
                <w:szCs w:val="21"/>
                <w:lang w:eastAsia="es-CO"/>
              </w:rPr>
              <w:t>o</w:t>
            </w:r>
            <w:r w:rsidRPr="00F72FB3">
              <w:rPr>
                <w:rFonts w:ascii="Arial" w:eastAsia="Times New Roman" w:hAnsi="Arial" w:cs="Arial"/>
                <w:i/>
                <w:iCs/>
                <w:sz w:val="21"/>
                <w:szCs w:val="21"/>
                <w:lang w:eastAsia="es-CO"/>
              </w:rPr>
              <w:t>).</w:t>
            </w:r>
          </w:p>
          <w:p w:rsidR="007311B9" w:rsidRPr="00F72FB3" w:rsidRDefault="007311B9">
            <w:pPr>
              <w:pStyle w:val="NormalWeb"/>
              <w:spacing w:line="270" w:lineRule="atLeast"/>
              <w:jc w:val="both"/>
              <w:rPr>
                <w:rFonts w:ascii="Arial" w:hAnsi="Arial" w:cs="Arial"/>
                <w:b/>
                <w:bCs/>
                <w:i/>
                <w:sz w:val="21"/>
                <w:szCs w:val="21"/>
                <w:lang w:eastAsia="en-US"/>
              </w:rPr>
            </w:pPr>
          </w:p>
        </w:tc>
        <w:tc>
          <w:tcPr>
            <w:tcW w:w="3969" w:type="dxa"/>
            <w:tcBorders>
              <w:top w:val="single" w:sz="4" w:space="0" w:color="auto"/>
              <w:left w:val="single" w:sz="4" w:space="0" w:color="auto"/>
              <w:bottom w:val="single" w:sz="4" w:space="0" w:color="auto"/>
              <w:right w:val="single" w:sz="4" w:space="0" w:color="auto"/>
            </w:tcBorders>
          </w:tcPr>
          <w:p w:rsidR="007311B9" w:rsidRPr="00F72FB3" w:rsidRDefault="007311B9">
            <w:pPr>
              <w:keepNext/>
              <w:spacing w:after="200"/>
              <w:jc w:val="both"/>
              <w:rPr>
                <w:rFonts w:ascii="Arial" w:eastAsia="Calibri" w:hAnsi="Arial" w:cs="Arial"/>
                <w:bCs/>
                <w:i/>
                <w:sz w:val="21"/>
                <w:szCs w:val="21"/>
              </w:rPr>
            </w:pPr>
            <w:r w:rsidRPr="00F72FB3">
              <w:rPr>
                <w:rFonts w:ascii="Arial" w:eastAsia="Calibri" w:hAnsi="Arial" w:cs="Arial"/>
                <w:b/>
                <w:bCs/>
                <w:i/>
                <w:sz w:val="21"/>
                <w:szCs w:val="21"/>
              </w:rPr>
              <w:lastRenderedPageBreak/>
              <w:t xml:space="preserve">“ARTÍCULO </w:t>
            </w:r>
            <w:r w:rsidRPr="00F72FB3">
              <w:rPr>
                <w:rFonts w:ascii="Arial" w:eastAsia="Calibri" w:hAnsi="Arial" w:cs="Arial"/>
                <w:b/>
                <w:bCs/>
                <w:i/>
                <w:sz w:val="21"/>
                <w:szCs w:val="21"/>
              </w:rPr>
              <w:fldChar w:fldCharType="begin" w:fldLock="1"/>
            </w:r>
            <w:r w:rsidRPr="00F72FB3">
              <w:rPr>
                <w:rFonts w:ascii="Arial" w:eastAsia="Calibri" w:hAnsi="Arial" w:cs="Arial"/>
                <w:b/>
                <w:bCs/>
                <w:i/>
                <w:sz w:val="21"/>
                <w:szCs w:val="21"/>
              </w:rPr>
              <w:instrText xml:space="preserve"> STYLEREF 5 \s </w:instrText>
            </w:r>
            <w:r w:rsidRPr="00F72FB3">
              <w:rPr>
                <w:rFonts w:ascii="Arial" w:eastAsia="Calibri" w:hAnsi="Arial" w:cs="Arial"/>
                <w:b/>
                <w:bCs/>
                <w:i/>
                <w:sz w:val="21"/>
                <w:szCs w:val="21"/>
              </w:rPr>
              <w:fldChar w:fldCharType="separate"/>
            </w:r>
            <w:r w:rsidRPr="00F72FB3">
              <w:rPr>
                <w:rFonts w:ascii="Arial" w:eastAsia="Calibri" w:hAnsi="Arial" w:cs="Arial"/>
                <w:b/>
                <w:bCs/>
                <w:i/>
                <w:noProof/>
                <w:sz w:val="21"/>
                <w:szCs w:val="21"/>
              </w:rPr>
              <w:t>2.2.1.5.1</w:t>
            </w:r>
            <w:r w:rsidRPr="00F72FB3">
              <w:rPr>
                <w:rFonts w:ascii="Arial" w:eastAsia="Calibri" w:hAnsi="Arial" w:cs="Arial"/>
                <w:b/>
                <w:bCs/>
                <w:i/>
                <w:sz w:val="21"/>
                <w:szCs w:val="21"/>
              </w:rPr>
              <w:fldChar w:fldCharType="end"/>
            </w:r>
            <w:r w:rsidRPr="00F72FB3">
              <w:rPr>
                <w:rFonts w:ascii="Arial" w:eastAsia="Calibri" w:hAnsi="Arial" w:cs="Arial"/>
                <w:b/>
                <w:bCs/>
                <w:i/>
                <w:sz w:val="21"/>
                <w:szCs w:val="21"/>
              </w:rPr>
              <w:t>.</w:t>
            </w:r>
            <w:r w:rsidRPr="00F72FB3">
              <w:rPr>
                <w:rFonts w:ascii="Arial" w:eastAsia="Calibri" w:hAnsi="Arial" w:cs="Arial"/>
                <w:b/>
                <w:bCs/>
                <w:i/>
                <w:sz w:val="21"/>
                <w:szCs w:val="21"/>
              </w:rPr>
              <w:fldChar w:fldCharType="begin" w:fldLock="1"/>
            </w:r>
            <w:r w:rsidRPr="00F72FB3">
              <w:rPr>
                <w:rFonts w:ascii="Arial" w:eastAsia="Calibri" w:hAnsi="Arial" w:cs="Arial"/>
                <w:b/>
                <w:bCs/>
                <w:i/>
                <w:sz w:val="21"/>
                <w:szCs w:val="21"/>
              </w:rPr>
              <w:instrText xml:space="preserve"> SEQ ARTICULO \* ARABIC \s 5 </w:instrText>
            </w:r>
            <w:r w:rsidRPr="00F72FB3">
              <w:rPr>
                <w:rFonts w:ascii="Arial" w:eastAsia="Calibri" w:hAnsi="Arial" w:cs="Arial"/>
                <w:b/>
                <w:bCs/>
                <w:i/>
                <w:sz w:val="21"/>
                <w:szCs w:val="21"/>
              </w:rPr>
              <w:fldChar w:fldCharType="separate"/>
            </w:r>
            <w:r w:rsidRPr="00F72FB3">
              <w:rPr>
                <w:rFonts w:ascii="Arial" w:eastAsia="Calibri" w:hAnsi="Arial" w:cs="Arial"/>
                <w:b/>
                <w:bCs/>
                <w:i/>
                <w:noProof/>
                <w:sz w:val="21"/>
                <w:szCs w:val="21"/>
              </w:rPr>
              <w:t>1</w:t>
            </w:r>
            <w:r w:rsidRPr="00F72FB3">
              <w:rPr>
                <w:rFonts w:ascii="Arial" w:eastAsia="Calibri" w:hAnsi="Arial" w:cs="Arial"/>
                <w:b/>
                <w:bCs/>
                <w:i/>
                <w:sz w:val="21"/>
                <w:szCs w:val="21"/>
              </w:rPr>
              <w:fldChar w:fldCharType="end"/>
            </w:r>
            <w:r w:rsidRPr="00F72FB3">
              <w:rPr>
                <w:rFonts w:ascii="Arial" w:eastAsia="Calibri" w:hAnsi="Arial" w:cs="Arial"/>
                <w:b/>
                <w:bCs/>
                <w:i/>
                <w:sz w:val="21"/>
                <w:szCs w:val="21"/>
              </w:rPr>
              <w:t>.</w:t>
            </w:r>
            <w:r w:rsidRPr="00F72FB3">
              <w:rPr>
                <w:rFonts w:ascii="Arial" w:eastAsia="Calibri" w:hAnsi="Arial" w:cs="Arial"/>
                <w:bCs/>
                <w:i/>
                <w:sz w:val="21"/>
                <w:szCs w:val="21"/>
              </w:rPr>
              <w:t xml:space="preserve"> </w:t>
            </w:r>
            <w:r w:rsidRPr="00F72FB3">
              <w:rPr>
                <w:rFonts w:ascii="Arial" w:eastAsia="Calibri" w:hAnsi="Arial" w:cs="Arial"/>
                <w:b/>
                <w:bCs/>
                <w:i/>
                <w:sz w:val="21"/>
                <w:szCs w:val="21"/>
              </w:rPr>
              <w:t>Ámbito de aplicación.</w:t>
            </w:r>
            <w:r w:rsidRPr="00F72FB3">
              <w:rPr>
                <w:rFonts w:ascii="Arial" w:eastAsia="Calibri" w:hAnsi="Arial" w:cs="Arial"/>
                <w:bCs/>
                <w:i/>
                <w:sz w:val="21"/>
                <w:szCs w:val="21"/>
              </w:rPr>
              <w:t xml:space="preserve"> El presente capítulo se aplicará a todas las investigaciones científicas sobre diversidad biológica que se realicen en el territorio nacional, sin perjuicio de lo dispuesto por la Ley 13 de 1990 acerca de la competencia de la Autoridad nacional de Acuicultura y Pesca (AUNAP) o la entidad  que haga sus veces en materia de investigación científica de recursos pesqueros, y de las competencias asignadas a la </w:t>
            </w:r>
            <w:proofErr w:type="spellStart"/>
            <w:r w:rsidRPr="00F72FB3">
              <w:rPr>
                <w:rFonts w:ascii="Arial" w:eastAsia="Calibri" w:hAnsi="Arial" w:cs="Arial"/>
                <w:bCs/>
                <w:i/>
                <w:sz w:val="21"/>
                <w:szCs w:val="21"/>
              </w:rPr>
              <w:t>Dimar</w:t>
            </w:r>
            <w:proofErr w:type="spellEnd"/>
            <w:r w:rsidRPr="00F72FB3">
              <w:rPr>
                <w:rFonts w:ascii="Arial" w:eastAsia="Calibri" w:hAnsi="Arial" w:cs="Arial"/>
                <w:bCs/>
                <w:i/>
                <w:sz w:val="21"/>
                <w:szCs w:val="21"/>
              </w:rPr>
              <w:t xml:space="preserve"> y al Ministerio de Relaciones Exteriores </w:t>
            </w:r>
            <w:r w:rsidRPr="00F72FB3">
              <w:rPr>
                <w:rFonts w:ascii="Arial" w:eastAsia="Calibri" w:hAnsi="Arial" w:cs="Arial"/>
                <w:b/>
                <w:bCs/>
                <w:i/>
                <w:sz w:val="21"/>
                <w:szCs w:val="21"/>
              </w:rPr>
              <w:t xml:space="preserve">por el Decreto 1070 de 2015 de los artículos 2.4.5.1 a 2.4.5.24 </w:t>
            </w:r>
            <w:r w:rsidRPr="00F72FB3">
              <w:rPr>
                <w:rFonts w:ascii="Arial" w:eastAsia="Calibri" w:hAnsi="Arial" w:cs="Arial"/>
                <w:bCs/>
                <w:i/>
                <w:sz w:val="21"/>
                <w:szCs w:val="21"/>
              </w:rPr>
              <w:t>en lo que concierne a la investigación científica o tecnológica marina”.</w:t>
            </w:r>
          </w:p>
          <w:p w:rsidR="007311B9" w:rsidRPr="00F72FB3" w:rsidRDefault="007311B9">
            <w:pPr>
              <w:jc w:val="both"/>
              <w:rPr>
                <w:rFonts w:ascii="Arial" w:eastAsia="Calibri" w:hAnsi="Arial" w:cs="Arial"/>
                <w:i/>
                <w:sz w:val="21"/>
                <w:szCs w:val="21"/>
              </w:rPr>
            </w:pPr>
            <w:r w:rsidRPr="00F72FB3">
              <w:rPr>
                <w:rFonts w:ascii="Arial" w:eastAsia="Calibri" w:hAnsi="Arial" w:cs="Arial"/>
                <w:i/>
                <w:sz w:val="21"/>
                <w:szCs w:val="21"/>
              </w:rPr>
              <w:t xml:space="preserve">Las disposiciones de este capítulo no serán aplicables a las investigaciones o prácticas docentes que se realicen en materia de salud y agricultura, excepto cuando éstas involucren especímenes o muestras de fauna y/o flora silvestres. </w:t>
            </w:r>
          </w:p>
          <w:p w:rsidR="007311B9" w:rsidRPr="00F72FB3" w:rsidRDefault="007311B9">
            <w:pPr>
              <w:jc w:val="both"/>
              <w:rPr>
                <w:rFonts w:ascii="Arial" w:eastAsia="Calibri" w:hAnsi="Arial" w:cs="Arial"/>
                <w:i/>
                <w:sz w:val="21"/>
                <w:szCs w:val="21"/>
              </w:rPr>
            </w:pPr>
            <w:r w:rsidRPr="00F72FB3">
              <w:rPr>
                <w:rFonts w:ascii="Arial" w:eastAsia="Calibri" w:hAnsi="Arial" w:cs="Arial"/>
                <w:b/>
                <w:i/>
                <w:sz w:val="21"/>
                <w:szCs w:val="21"/>
              </w:rPr>
              <w:t xml:space="preserve">Parágrafo 1°. </w:t>
            </w:r>
            <w:r w:rsidRPr="00F72FB3">
              <w:rPr>
                <w:rFonts w:ascii="Arial" w:eastAsia="Calibri" w:hAnsi="Arial" w:cs="Arial"/>
                <w:i/>
                <w:sz w:val="21"/>
                <w:szCs w:val="21"/>
              </w:rPr>
              <w:t xml:space="preserve">Las disposiciones contenidas en el presente capítulo se aplicarán sin perjuicio de las normas legales vigentes sobre bioseguridad, salud pública y sanidad animal y vegetal. </w:t>
            </w:r>
          </w:p>
          <w:p w:rsidR="007311B9" w:rsidRPr="00F72FB3" w:rsidRDefault="007311B9">
            <w:pPr>
              <w:jc w:val="both"/>
              <w:rPr>
                <w:rFonts w:ascii="Arial" w:eastAsia="Calibri" w:hAnsi="Arial" w:cs="Arial"/>
                <w:i/>
                <w:sz w:val="21"/>
                <w:szCs w:val="21"/>
              </w:rPr>
            </w:pPr>
            <w:r w:rsidRPr="00F72FB3">
              <w:rPr>
                <w:rFonts w:ascii="Arial" w:eastAsia="Calibri" w:hAnsi="Arial" w:cs="Arial"/>
                <w:b/>
                <w:i/>
                <w:sz w:val="21"/>
                <w:szCs w:val="21"/>
              </w:rPr>
              <w:lastRenderedPageBreak/>
              <w:t>Parágrafo 2°</w:t>
            </w:r>
            <w:r w:rsidRPr="00F72FB3">
              <w:rPr>
                <w:rFonts w:ascii="Arial" w:eastAsia="Calibri" w:hAnsi="Arial" w:cs="Arial"/>
                <w:i/>
                <w:sz w:val="21"/>
                <w:szCs w:val="21"/>
              </w:rPr>
              <w:t xml:space="preserve">. Para la correcta interpretación el presente capítulo se adopta la definición de diversidad biológica contenida en la Ley 165 de 1994, excluidas las especies de fauna y flora doméstica y la especie humana. </w:t>
            </w:r>
          </w:p>
          <w:p w:rsidR="007311B9" w:rsidRPr="00F72FB3" w:rsidRDefault="005F5594">
            <w:pPr>
              <w:jc w:val="both"/>
              <w:rPr>
                <w:rFonts w:ascii="Arial" w:eastAsia="Calibri" w:hAnsi="Arial" w:cs="Arial"/>
                <w:bCs/>
                <w:i/>
                <w:sz w:val="21"/>
                <w:szCs w:val="21"/>
              </w:rPr>
            </w:pPr>
            <w:hyperlink r:id="rId9" w:history="1">
              <w:r w:rsidR="007311B9" w:rsidRPr="00F72FB3">
                <w:rPr>
                  <w:rStyle w:val="Hipervnculo"/>
                  <w:rFonts w:ascii="Arial" w:eastAsia="Calibri" w:hAnsi="Arial" w:cs="Arial"/>
                  <w:bCs/>
                  <w:i/>
                  <w:color w:val="auto"/>
                  <w:sz w:val="21"/>
                  <w:szCs w:val="21"/>
                  <w:u w:val="none"/>
                </w:rPr>
                <w:t>(Decreto 309 de 2000, art. 1).</w:t>
              </w:r>
            </w:hyperlink>
          </w:p>
          <w:p w:rsidR="007311B9" w:rsidRPr="00F72FB3" w:rsidRDefault="007311B9">
            <w:pPr>
              <w:jc w:val="both"/>
              <w:rPr>
                <w:rFonts w:ascii="Arial" w:eastAsia="Calibri" w:hAnsi="Arial" w:cs="Arial"/>
                <w:bCs/>
                <w:i/>
                <w:sz w:val="21"/>
                <w:szCs w:val="21"/>
              </w:rPr>
            </w:pPr>
          </w:p>
          <w:p w:rsidR="007311B9" w:rsidRPr="00F72FB3" w:rsidRDefault="007311B9">
            <w:pPr>
              <w:jc w:val="both"/>
              <w:rPr>
                <w:rFonts w:ascii="Arial" w:eastAsia="Calibri" w:hAnsi="Arial" w:cs="Arial"/>
                <w:b/>
                <w:bCs/>
                <w:i/>
                <w:sz w:val="21"/>
                <w:szCs w:val="21"/>
              </w:rPr>
            </w:pPr>
          </w:p>
        </w:tc>
      </w:tr>
      <w:tr w:rsidR="007311B9" w:rsidRPr="00F72FB3" w:rsidTr="00743C48">
        <w:tc>
          <w:tcPr>
            <w:tcW w:w="2552" w:type="dxa"/>
            <w:tcBorders>
              <w:top w:val="single" w:sz="4" w:space="0" w:color="auto"/>
              <w:left w:val="single" w:sz="4" w:space="0" w:color="auto"/>
              <w:bottom w:val="single" w:sz="4" w:space="0" w:color="auto"/>
              <w:right w:val="single" w:sz="4" w:space="0" w:color="auto"/>
            </w:tcBorders>
          </w:tcPr>
          <w:p w:rsidR="007311B9" w:rsidRPr="00F72FB3" w:rsidRDefault="007311B9">
            <w:pPr>
              <w:spacing w:before="100" w:beforeAutospacing="1" w:after="100" w:afterAutospacing="1" w:line="270" w:lineRule="atLeast"/>
              <w:jc w:val="both"/>
              <w:rPr>
                <w:rFonts w:ascii="Arial" w:eastAsia="Times New Roman" w:hAnsi="Arial" w:cs="Arial"/>
                <w:i/>
                <w:sz w:val="21"/>
                <w:szCs w:val="21"/>
                <w:lang w:eastAsia="es-CO"/>
              </w:rPr>
            </w:pPr>
            <w:r w:rsidRPr="00F72FB3">
              <w:rPr>
                <w:rFonts w:ascii="Arial" w:eastAsia="Times New Roman" w:hAnsi="Arial" w:cs="Arial"/>
                <w:i/>
                <w:iCs/>
                <w:sz w:val="21"/>
                <w:szCs w:val="21"/>
                <w:lang w:eastAsia="es-CO"/>
              </w:rPr>
              <w:lastRenderedPageBreak/>
              <w:t>Artículo 17 del Decreto 309 de 2000.</w:t>
            </w:r>
            <w:r w:rsidRPr="00F72FB3">
              <w:rPr>
                <w:rFonts w:ascii="Arial" w:hAnsi="Arial" w:cs="Arial"/>
                <w:b/>
                <w:bCs/>
                <w:i/>
                <w:color w:val="000000"/>
                <w:sz w:val="21"/>
                <w:szCs w:val="21"/>
                <w:shd w:val="clear" w:color="auto" w:fill="FFFFFF"/>
              </w:rPr>
              <w:t xml:space="preserve"> RESULTADOS DE LA INVESTIGACION.</w:t>
            </w:r>
            <w:r w:rsidRPr="00F72FB3">
              <w:rPr>
                <w:rFonts w:ascii="Arial" w:eastAsia="Times New Roman" w:hAnsi="Arial" w:cs="Arial"/>
                <w:i/>
                <w:iCs/>
                <w:sz w:val="21"/>
                <w:szCs w:val="21"/>
                <w:lang w:eastAsia="es-CO"/>
              </w:rPr>
              <w:t xml:space="preserve"> </w:t>
            </w:r>
            <w:r w:rsidRPr="00F72FB3">
              <w:rPr>
                <w:rFonts w:ascii="Arial" w:eastAsia="Times New Roman" w:hAnsi="Arial" w:cs="Arial"/>
                <w:i/>
                <w:sz w:val="21"/>
                <w:szCs w:val="21"/>
                <w:lang w:eastAsia="es-CO"/>
              </w:rPr>
              <w:t xml:space="preserve">Las actividades mencionadas en el artículo 2o. de este Decreto podrán adelantarse por el investigador, sin perjuicio de la autorización de acceso a recursos genéticos, productos derivados o componente </w:t>
            </w:r>
            <w:r w:rsidRPr="00F72FB3">
              <w:rPr>
                <w:rFonts w:ascii="Arial" w:eastAsia="Times New Roman" w:hAnsi="Arial" w:cs="Arial"/>
                <w:i/>
                <w:sz w:val="21"/>
                <w:szCs w:val="21"/>
                <w:lang w:eastAsia="es-CO"/>
              </w:rPr>
              <w:lastRenderedPageBreak/>
              <w:t>intangible asociado al mismo que otorgue el Ministerio del Medio Ambiente, siempre y cuando el investigador obtenga de éstas un resultado independiente al que se lograría con las actividades de acceso a recursos genéticos. En caso contrario, el otorgamiento del permiso de estudio estará condicionado a concepto favorable por parte del Ministerio del Medio Ambiente sobre la solicitud de acceso.</w:t>
            </w:r>
          </w:p>
          <w:p w:rsidR="007311B9" w:rsidRPr="00F72FB3" w:rsidRDefault="007311B9">
            <w:pPr>
              <w:spacing w:before="100" w:beforeAutospacing="1" w:after="100" w:afterAutospacing="1" w:line="270" w:lineRule="atLeast"/>
              <w:jc w:val="both"/>
              <w:rPr>
                <w:rFonts w:ascii="Arial" w:eastAsia="Times New Roman" w:hAnsi="Arial" w:cs="Arial"/>
                <w:i/>
                <w:sz w:val="21"/>
                <w:szCs w:val="21"/>
                <w:lang w:eastAsia="es-CO"/>
              </w:rPr>
            </w:pPr>
            <w:r w:rsidRPr="00F72FB3">
              <w:rPr>
                <w:rFonts w:ascii="Arial" w:eastAsia="Times New Roman" w:hAnsi="Arial" w:cs="Arial"/>
                <w:b/>
                <w:bCs/>
                <w:i/>
                <w:sz w:val="21"/>
                <w:szCs w:val="21"/>
                <w:lang w:eastAsia="es-CO"/>
              </w:rPr>
              <w:t>PARAGRAFO.</w:t>
            </w:r>
            <w:r w:rsidRPr="00F72FB3">
              <w:rPr>
                <w:rFonts w:ascii="Arial" w:eastAsia="Times New Roman" w:hAnsi="Arial" w:cs="Arial"/>
                <w:i/>
                <w:sz w:val="21"/>
                <w:szCs w:val="21"/>
                <w:lang w:eastAsia="es-CO"/>
              </w:rPr>
              <w:t> El permiso de estudio y el desarrollo de las actividades amparadas en él, no condicionan al Ministerio del Medio Ambiente para autorizar el acceso a recursos genéticos</w:t>
            </w:r>
          </w:p>
          <w:p w:rsidR="007311B9" w:rsidRPr="00F72FB3" w:rsidRDefault="007311B9">
            <w:pPr>
              <w:pStyle w:val="NormalWeb"/>
              <w:spacing w:before="0" w:beforeAutospacing="0" w:after="0" w:afterAutospacing="0"/>
              <w:jc w:val="both"/>
              <w:rPr>
                <w:rFonts w:ascii="Arial" w:eastAsia="Calibri" w:hAnsi="Arial" w:cs="Arial"/>
                <w:b/>
                <w:bCs/>
                <w:i/>
                <w:sz w:val="21"/>
                <w:szCs w:val="21"/>
                <w:lang w:eastAsia="en-US"/>
              </w:rPr>
            </w:pPr>
          </w:p>
        </w:tc>
        <w:tc>
          <w:tcPr>
            <w:tcW w:w="3614" w:type="dxa"/>
            <w:tcBorders>
              <w:top w:val="single" w:sz="4" w:space="0" w:color="auto"/>
              <w:left w:val="single" w:sz="4" w:space="0" w:color="auto"/>
              <w:bottom w:val="single" w:sz="4" w:space="0" w:color="auto"/>
              <w:right w:val="single" w:sz="4" w:space="0" w:color="auto"/>
            </w:tcBorders>
          </w:tcPr>
          <w:p w:rsidR="007311B9" w:rsidRPr="00F72FB3" w:rsidRDefault="007311B9">
            <w:pPr>
              <w:spacing w:before="100" w:beforeAutospacing="1" w:after="100" w:afterAutospacing="1" w:line="270" w:lineRule="atLeast"/>
              <w:jc w:val="both"/>
              <w:rPr>
                <w:rFonts w:ascii="Arial" w:eastAsia="Times New Roman" w:hAnsi="Arial" w:cs="Arial"/>
                <w:i/>
                <w:sz w:val="21"/>
                <w:szCs w:val="21"/>
                <w:lang w:eastAsia="es-CO"/>
              </w:rPr>
            </w:pPr>
            <w:bookmarkStart w:id="2" w:name="2.2.1.5.1.14"/>
            <w:r w:rsidRPr="00F72FB3">
              <w:rPr>
                <w:rFonts w:ascii="Arial" w:eastAsia="Times New Roman" w:hAnsi="Arial" w:cs="Arial"/>
                <w:b/>
                <w:bCs/>
                <w:i/>
                <w:sz w:val="21"/>
                <w:szCs w:val="21"/>
                <w:lang w:eastAsia="es-CO"/>
              </w:rPr>
              <w:lastRenderedPageBreak/>
              <w:t>ARTÍCULO 2.2.1.5.1.14. RESULTADOS DE LA INVESTIGACIÓN.</w:t>
            </w:r>
            <w:bookmarkEnd w:id="2"/>
            <w:r w:rsidRPr="00F72FB3">
              <w:rPr>
                <w:rFonts w:ascii="Arial" w:eastAsia="Times New Roman" w:hAnsi="Arial" w:cs="Arial"/>
                <w:i/>
                <w:iCs/>
                <w:sz w:val="21"/>
                <w:szCs w:val="21"/>
                <w:lang w:eastAsia="es-CO"/>
              </w:rPr>
              <w:t> </w:t>
            </w:r>
            <w:r w:rsidRPr="00F72FB3">
              <w:rPr>
                <w:rFonts w:ascii="Arial" w:eastAsia="Times New Roman" w:hAnsi="Arial" w:cs="Arial"/>
                <w:i/>
                <w:sz w:val="21"/>
                <w:szCs w:val="21"/>
                <w:lang w:eastAsia="es-CO"/>
              </w:rPr>
              <w:t xml:space="preserve">Las actividades mencionadas en </w:t>
            </w:r>
            <w:r w:rsidRPr="00F72FB3">
              <w:rPr>
                <w:rFonts w:ascii="Arial" w:eastAsia="Times New Roman" w:hAnsi="Arial" w:cs="Arial"/>
                <w:b/>
                <w:i/>
                <w:sz w:val="21"/>
                <w:szCs w:val="21"/>
                <w:lang w:eastAsia="es-CO"/>
              </w:rPr>
              <w:t>el artículo </w:t>
            </w:r>
            <w:hyperlink r:id="rId10" w:anchor="2" w:history="1">
              <w:r w:rsidRPr="00F72FB3">
                <w:rPr>
                  <w:rStyle w:val="Hipervnculo"/>
                  <w:rFonts w:ascii="Arial" w:eastAsia="Times New Roman" w:hAnsi="Arial" w:cs="Arial"/>
                  <w:b/>
                  <w:i/>
                  <w:color w:val="auto"/>
                  <w:sz w:val="21"/>
                  <w:szCs w:val="21"/>
                  <w:u w:val="none"/>
                  <w:lang w:eastAsia="es-CO"/>
                </w:rPr>
                <w:t>2</w:t>
              </w:r>
            </w:hyperlink>
            <w:r w:rsidRPr="00F72FB3">
              <w:rPr>
                <w:rFonts w:ascii="Arial" w:eastAsia="Times New Roman" w:hAnsi="Arial" w:cs="Arial"/>
                <w:b/>
                <w:i/>
                <w:sz w:val="21"/>
                <w:szCs w:val="21"/>
                <w:lang w:eastAsia="es-CO"/>
              </w:rPr>
              <w:t>o de este Decreto</w:t>
            </w:r>
            <w:r w:rsidRPr="00F72FB3">
              <w:rPr>
                <w:rFonts w:ascii="Arial" w:eastAsia="Times New Roman" w:hAnsi="Arial" w:cs="Arial"/>
                <w:i/>
                <w:sz w:val="21"/>
                <w:szCs w:val="21"/>
                <w:lang w:eastAsia="es-CO"/>
              </w:rPr>
              <w:t xml:space="preserve"> podrán adelantarse por el investigador, sin perjuicio de la autorización de acceso a recursos genéticos, productos derivados o componente intangible asociado al mismo que otorgue el Ministerio de Ambiente y Desarrollo Sostenible siempre y cuando el investigador obtenga de estas un resultado independiente al que se lograría con </w:t>
            </w:r>
            <w:r w:rsidRPr="00F72FB3">
              <w:rPr>
                <w:rFonts w:ascii="Arial" w:eastAsia="Times New Roman" w:hAnsi="Arial" w:cs="Arial"/>
                <w:i/>
                <w:sz w:val="21"/>
                <w:szCs w:val="21"/>
                <w:lang w:eastAsia="es-CO"/>
              </w:rPr>
              <w:lastRenderedPageBreak/>
              <w:t>las actividades de acceso a recursos genéticos. En caso contrario, el otorgamiento del permiso de estudio estará condicionado a concepto favorable por parte del Ministerio de Ambiente y Desarrollo Sostenible sobre la solicitud de acceso.</w:t>
            </w:r>
          </w:p>
          <w:p w:rsidR="007311B9" w:rsidRPr="00F72FB3" w:rsidRDefault="007311B9">
            <w:pPr>
              <w:spacing w:before="100" w:beforeAutospacing="1" w:after="100" w:afterAutospacing="1" w:line="270" w:lineRule="atLeast"/>
              <w:jc w:val="both"/>
              <w:rPr>
                <w:rFonts w:ascii="Arial" w:eastAsia="Times New Roman" w:hAnsi="Arial" w:cs="Arial"/>
                <w:i/>
                <w:sz w:val="21"/>
                <w:szCs w:val="21"/>
                <w:lang w:eastAsia="es-CO"/>
              </w:rPr>
            </w:pPr>
            <w:r w:rsidRPr="00F72FB3">
              <w:rPr>
                <w:rFonts w:ascii="Arial" w:eastAsia="Times New Roman" w:hAnsi="Arial" w:cs="Arial"/>
                <w:b/>
                <w:bCs/>
                <w:i/>
                <w:sz w:val="21"/>
                <w:szCs w:val="21"/>
                <w:lang w:eastAsia="es-CO"/>
              </w:rPr>
              <w:t>PARÁGRAFO.</w:t>
            </w:r>
            <w:r w:rsidRPr="00F72FB3">
              <w:rPr>
                <w:rFonts w:ascii="Arial" w:eastAsia="Times New Roman" w:hAnsi="Arial" w:cs="Arial"/>
                <w:i/>
                <w:sz w:val="21"/>
                <w:szCs w:val="21"/>
                <w:lang w:eastAsia="es-CO"/>
              </w:rPr>
              <w:t> El permiso de estudio y el desarrollo de las actividades amparadas en él, no condicionan al Ministerio de Ambiente y Desarrollo Sostenible para autorizar el acceso a recursos genéticos.</w:t>
            </w:r>
          </w:p>
          <w:p w:rsidR="007311B9" w:rsidRPr="00F72FB3" w:rsidRDefault="007311B9">
            <w:pPr>
              <w:spacing w:before="100" w:beforeAutospacing="1" w:after="100" w:afterAutospacing="1" w:line="270" w:lineRule="atLeast"/>
              <w:jc w:val="both"/>
              <w:rPr>
                <w:rFonts w:ascii="Arial" w:eastAsia="Times New Roman" w:hAnsi="Arial" w:cs="Arial"/>
                <w:i/>
                <w:sz w:val="21"/>
                <w:szCs w:val="21"/>
                <w:lang w:eastAsia="es-CO"/>
              </w:rPr>
            </w:pPr>
            <w:r w:rsidRPr="00F72FB3">
              <w:rPr>
                <w:rFonts w:ascii="Arial" w:eastAsia="Times New Roman" w:hAnsi="Arial" w:cs="Arial"/>
                <w:i/>
                <w:iCs/>
                <w:sz w:val="21"/>
                <w:szCs w:val="21"/>
                <w:lang w:eastAsia="es-CO"/>
              </w:rPr>
              <w:t>(Decreto 309 de 2000, artículo 17).</w:t>
            </w:r>
          </w:p>
          <w:p w:rsidR="007311B9" w:rsidRPr="00F72FB3" w:rsidRDefault="007311B9">
            <w:pPr>
              <w:jc w:val="both"/>
              <w:rPr>
                <w:rFonts w:ascii="Arial" w:eastAsia="Times New Roman" w:hAnsi="Arial" w:cs="Arial"/>
                <w:b/>
                <w:bCs/>
                <w:i/>
                <w:sz w:val="21"/>
                <w:szCs w:val="21"/>
                <w:lang w:eastAsia="es-CO"/>
              </w:rPr>
            </w:pPr>
          </w:p>
        </w:tc>
        <w:tc>
          <w:tcPr>
            <w:tcW w:w="3969" w:type="dxa"/>
            <w:tcBorders>
              <w:top w:val="single" w:sz="4" w:space="0" w:color="auto"/>
              <w:left w:val="single" w:sz="4" w:space="0" w:color="auto"/>
              <w:bottom w:val="single" w:sz="4" w:space="0" w:color="auto"/>
              <w:right w:val="single" w:sz="4" w:space="0" w:color="auto"/>
            </w:tcBorders>
          </w:tcPr>
          <w:p w:rsidR="007311B9" w:rsidRPr="00F72FB3" w:rsidRDefault="007311B9">
            <w:pPr>
              <w:jc w:val="both"/>
              <w:rPr>
                <w:rFonts w:ascii="Arial" w:eastAsia="Calibri" w:hAnsi="Arial" w:cs="Arial"/>
                <w:bCs/>
                <w:i/>
                <w:sz w:val="21"/>
                <w:szCs w:val="21"/>
              </w:rPr>
            </w:pPr>
            <w:r w:rsidRPr="00F72FB3">
              <w:rPr>
                <w:rFonts w:ascii="Arial" w:eastAsia="Calibri" w:hAnsi="Arial" w:cs="Arial"/>
                <w:bCs/>
                <w:i/>
                <w:sz w:val="21"/>
                <w:szCs w:val="21"/>
              </w:rPr>
              <w:lastRenderedPageBreak/>
              <w:t>“</w:t>
            </w:r>
            <w:r w:rsidRPr="00F72FB3">
              <w:rPr>
                <w:rFonts w:ascii="Arial" w:eastAsia="Calibri" w:hAnsi="Arial" w:cs="Arial"/>
                <w:b/>
                <w:bCs/>
                <w:i/>
                <w:sz w:val="21"/>
                <w:szCs w:val="21"/>
              </w:rPr>
              <w:t xml:space="preserve">ARTÍCULO </w:t>
            </w:r>
            <w:r w:rsidRPr="00F72FB3">
              <w:rPr>
                <w:rFonts w:ascii="Arial" w:eastAsia="Calibri" w:hAnsi="Arial" w:cs="Arial"/>
                <w:b/>
                <w:bCs/>
                <w:i/>
                <w:sz w:val="21"/>
                <w:szCs w:val="21"/>
              </w:rPr>
              <w:fldChar w:fldCharType="begin" w:fldLock="1"/>
            </w:r>
            <w:r w:rsidRPr="00F72FB3">
              <w:rPr>
                <w:rFonts w:ascii="Arial" w:eastAsia="Calibri" w:hAnsi="Arial" w:cs="Arial"/>
                <w:b/>
                <w:bCs/>
                <w:i/>
                <w:sz w:val="21"/>
                <w:szCs w:val="21"/>
              </w:rPr>
              <w:instrText xml:space="preserve"> STYLEREF 5 \s </w:instrText>
            </w:r>
            <w:r w:rsidRPr="00F72FB3">
              <w:rPr>
                <w:rFonts w:ascii="Arial" w:eastAsia="Calibri" w:hAnsi="Arial" w:cs="Arial"/>
                <w:b/>
                <w:bCs/>
                <w:i/>
                <w:sz w:val="21"/>
                <w:szCs w:val="21"/>
              </w:rPr>
              <w:fldChar w:fldCharType="separate"/>
            </w:r>
            <w:r w:rsidRPr="00F72FB3">
              <w:rPr>
                <w:rFonts w:ascii="Arial" w:eastAsia="Calibri" w:hAnsi="Arial" w:cs="Arial"/>
                <w:b/>
                <w:bCs/>
                <w:i/>
                <w:noProof/>
                <w:sz w:val="21"/>
                <w:szCs w:val="21"/>
              </w:rPr>
              <w:t>2.2.1.5.1</w:t>
            </w:r>
            <w:r w:rsidRPr="00F72FB3">
              <w:rPr>
                <w:rFonts w:ascii="Arial" w:eastAsia="Calibri" w:hAnsi="Arial" w:cs="Arial"/>
                <w:b/>
                <w:bCs/>
                <w:i/>
                <w:sz w:val="21"/>
                <w:szCs w:val="21"/>
              </w:rPr>
              <w:fldChar w:fldCharType="end"/>
            </w:r>
            <w:r w:rsidRPr="00F72FB3">
              <w:rPr>
                <w:rFonts w:ascii="Arial" w:eastAsia="Calibri" w:hAnsi="Arial" w:cs="Arial"/>
                <w:b/>
                <w:bCs/>
                <w:i/>
                <w:sz w:val="21"/>
                <w:szCs w:val="21"/>
              </w:rPr>
              <w:t>.</w:t>
            </w:r>
            <w:r w:rsidRPr="00F72FB3">
              <w:rPr>
                <w:rFonts w:ascii="Arial" w:eastAsia="Calibri" w:hAnsi="Arial" w:cs="Arial"/>
                <w:b/>
                <w:bCs/>
                <w:i/>
                <w:sz w:val="21"/>
                <w:szCs w:val="21"/>
              </w:rPr>
              <w:fldChar w:fldCharType="begin" w:fldLock="1"/>
            </w:r>
            <w:r w:rsidRPr="00F72FB3">
              <w:rPr>
                <w:rFonts w:ascii="Arial" w:eastAsia="Calibri" w:hAnsi="Arial" w:cs="Arial"/>
                <w:b/>
                <w:bCs/>
                <w:i/>
                <w:sz w:val="21"/>
                <w:szCs w:val="21"/>
              </w:rPr>
              <w:instrText xml:space="preserve"> SEQ ARTICULO \* ARABIC \s 5 </w:instrText>
            </w:r>
            <w:r w:rsidRPr="00F72FB3">
              <w:rPr>
                <w:rFonts w:ascii="Arial" w:eastAsia="Calibri" w:hAnsi="Arial" w:cs="Arial"/>
                <w:b/>
                <w:bCs/>
                <w:i/>
                <w:sz w:val="21"/>
                <w:szCs w:val="21"/>
              </w:rPr>
              <w:fldChar w:fldCharType="separate"/>
            </w:r>
            <w:r w:rsidRPr="00F72FB3">
              <w:rPr>
                <w:rFonts w:ascii="Arial" w:eastAsia="Calibri" w:hAnsi="Arial" w:cs="Arial"/>
                <w:b/>
                <w:bCs/>
                <w:i/>
                <w:noProof/>
                <w:sz w:val="21"/>
                <w:szCs w:val="21"/>
              </w:rPr>
              <w:t>1</w:t>
            </w:r>
            <w:r w:rsidRPr="00F72FB3">
              <w:rPr>
                <w:rFonts w:ascii="Arial" w:eastAsia="Calibri" w:hAnsi="Arial" w:cs="Arial"/>
                <w:b/>
                <w:bCs/>
                <w:i/>
                <w:sz w:val="21"/>
                <w:szCs w:val="21"/>
              </w:rPr>
              <w:fldChar w:fldCharType="end"/>
            </w:r>
            <w:r w:rsidRPr="00F72FB3">
              <w:rPr>
                <w:rFonts w:ascii="Arial" w:eastAsia="Calibri" w:hAnsi="Arial" w:cs="Arial"/>
                <w:b/>
                <w:bCs/>
                <w:i/>
                <w:sz w:val="21"/>
                <w:szCs w:val="21"/>
              </w:rPr>
              <w:t>4.</w:t>
            </w:r>
            <w:r w:rsidRPr="00F72FB3">
              <w:rPr>
                <w:rFonts w:ascii="Arial" w:eastAsia="Calibri" w:hAnsi="Arial" w:cs="Arial"/>
                <w:bCs/>
                <w:i/>
                <w:sz w:val="21"/>
                <w:szCs w:val="21"/>
              </w:rPr>
              <w:t xml:space="preserve"> </w:t>
            </w:r>
            <w:r w:rsidRPr="00F72FB3">
              <w:rPr>
                <w:rFonts w:ascii="Arial" w:eastAsia="Calibri" w:hAnsi="Arial" w:cs="Arial"/>
                <w:b/>
                <w:bCs/>
                <w:i/>
                <w:sz w:val="21"/>
                <w:szCs w:val="21"/>
              </w:rPr>
              <w:t>Resultados de la investigación.</w:t>
            </w:r>
            <w:r w:rsidRPr="00F72FB3">
              <w:rPr>
                <w:rFonts w:ascii="Arial" w:eastAsia="Calibri" w:hAnsi="Arial" w:cs="Arial"/>
                <w:bCs/>
                <w:i/>
                <w:sz w:val="21"/>
                <w:szCs w:val="21"/>
              </w:rPr>
              <w:t xml:space="preserve"> Las actividades mencionadas </w:t>
            </w:r>
            <w:r w:rsidRPr="00F72FB3">
              <w:rPr>
                <w:rFonts w:ascii="Arial" w:eastAsia="Calibri" w:hAnsi="Arial" w:cs="Arial"/>
                <w:b/>
                <w:bCs/>
                <w:i/>
                <w:sz w:val="21"/>
                <w:szCs w:val="21"/>
              </w:rPr>
              <w:t xml:space="preserve">en el artículo 2.2.1.5.1.2. de este Decreto </w:t>
            </w:r>
            <w:r w:rsidRPr="00F72FB3">
              <w:rPr>
                <w:rFonts w:ascii="Arial" w:eastAsia="Calibri" w:hAnsi="Arial" w:cs="Arial"/>
                <w:bCs/>
                <w:i/>
                <w:sz w:val="21"/>
                <w:szCs w:val="21"/>
              </w:rPr>
              <w:t xml:space="preserve">podrán adelantarse por el investigador, sin perjuicio de la autorización de acceso a recursos genéticos, productos derivados o componente intangible asociado al mismo que otorgue el Ministerio de Ambiente y Desarrollo Sostenible siempre y cuando el investigador obtenga de éstas un resultado independiente al que se lograría con las actividades de acceso a recursos genéticos. En caso contrario, el </w:t>
            </w:r>
            <w:r w:rsidRPr="00F72FB3">
              <w:rPr>
                <w:rFonts w:ascii="Arial" w:eastAsia="Calibri" w:hAnsi="Arial" w:cs="Arial"/>
                <w:bCs/>
                <w:i/>
                <w:sz w:val="21"/>
                <w:szCs w:val="21"/>
              </w:rPr>
              <w:lastRenderedPageBreak/>
              <w:t xml:space="preserve">otorgamiento del permiso de estudio estará condicionado a concepto favorable por parte del Ministerio de Ambiente y Desarrollo Sostenible sobre la solicitud de acceso. </w:t>
            </w:r>
          </w:p>
          <w:p w:rsidR="007311B9" w:rsidRPr="00F72FB3" w:rsidRDefault="007311B9">
            <w:pPr>
              <w:jc w:val="both"/>
              <w:rPr>
                <w:rFonts w:ascii="Arial" w:eastAsia="Calibri" w:hAnsi="Arial" w:cs="Arial"/>
                <w:bCs/>
                <w:i/>
                <w:sz w:val="21"/>
                <w:szCs w:val="21"/>
              </w:rPr>
            </w:pPr>
          </w:p>
          <w:p w:rsidR="007311B9" w:rsidRPr="00F72FB3" w:rsidRDefault="007311B9">
            <w:pPr>
              <w:rPr>
                <w:rFonts w:ascii="Arial" w:eastAsia="Calibri" w:hAnsi="Arial" w:cs="Arial"/>
                <w:i/>
                <w:sz w:val="21"/>
                <w:szCs w:val="21"/>
              </w:rPr>
            </w:pPr>
            <w:r w:rsidRPr="00F72FB3">
              <w:rPr>
                <w:rFonts w:ascii="Arial" w:eastAsia="Calibri" w:hAnsi="Arial" w:cs="Arial"/>
                <w:b/>
                <w:i/>
                <w:sz w:val="21"/>
                <w:szCs w:val="21"/>
              </w:rPr>
              <w:t>Parágrafo</w:t>
            </w:r>
            <w:r w:rsidRPr="00F72FB3">
              <w:rPr>
                <w:rFonts w:ascii="Arial" w:eastAsia="Calibri" w:hAnsi="Arial" w:cs="Arial"/>
                <w:i/>
                <w:sz w:val="21"/>
                <w:szCs w:val="21"/>
              </w:rPr>
              <w:t xml:space="preserve">. El permiso de estudio y el desarrollo de las actividades amparadas en él, no condicionan al Ministerio de Ambiente y Desarrollo Sostenible para autorizar el acceso a recursos genéticos”. </w:t>
            </w:r>
          </w:p>
          <w:p w:rsidR="007311B9" w:rsidRPr="00F72FB3" w:rsidRDefault="007311B9">
            <w:pPr>
              <w:rPr>
                <w:rFonts w:ascii="Arial" w:eastAsia="Calibri" w:hAnsi="Arial" w:cs="Arial"/>
                <w:i/>
                <w:sz w:val="21"/>
                <w:szCs w:val="21"/>
              </w:rPr>
            </w:pPr>
          </w:p>
          <w:p w:rsidR="007311B9" w:rsidRPr="00F72FB3" w:rsidRDefault="007311B9">
            <w:pPr>
              <w:jc w:val="both"/>
              <w:rPr>
                <w:rFonts w:ascii="Arial" w:hAnsi="Arial" w:cs="Arial"/>
                <w:i/>
                <w:iCs/>
                <w:sz w:val="21"/>
                <w:szCs w:val="21"/>
                <w:lang w:eastAsia="es-CO"/>
              </w:rPr>
            </w:pPr>
            <w:r w:rsidRPr="00F72FB3">
              <w:rPr>
                <w:rFonts w:ascii="Arial" w:hAnsi="Arial" w:cs="Arial"/>
                <w:i/>
                <w:iCs/>
                <w:sz w:val="21"/>
                <w:szCs w:val="21"/>
                <w:lang w:eastAsia="es-CO"/>
              </w:rPr>
              <w:t>(Decreto 309 de 2000, art. 17).</w:t>
            </w:r>
          </w:p>
          <w:p w:rsidR="007311B9" w:rsidRPr="00F72FB3" w:rsidRDefault="007311B9">
            <w:pPr>
              <w:jc w:val="both"/>
              <w:rPr>
                <w:rFonts w:ascii="Arial" w:eastAsia="Calibri" w:hAnsi="Arial" w:cs="Arial"/>
                <w:b/>
                <w:bCs/>
                <w:i/>
                <w:sz w:val="21"/>
                <w:szCs w:val="21"/>
              </w:rPr>
            </w:pPr>
          </w:p>
          <w:p w:rsidR="007311B9" w:rsidRPr="00F72FB3" w:rsidRDefault="007311B9">
            <w:pPr>
              <w:jc w:val="both"/>
              <w:rPr>
                <w:rFonts w:ascii="Arial" w:eastAsia="Calibri" w:hAnsi="Arial" w:cs="Arial"/>
                <w:b/>
                <w:bCs/>
                <w:i/>
                <w:sz w:val="21"/>
                <w:szCs w:val="21"/>
              </w:rPr>
            </w:pPr>
          </w:p>
          <w:p w:rsidR="007311B9" w:rsidRPr="00F72FB3" w:rsidRDefault="007311B9">
            <w:pPr>
              <w:jc w:val="both"/>
              <w:rPr>
                <w:rFonts w:ascii="Arial" w:eastAsia="Calibri" w:hAnsi="Arial" w:cs="Arial"/>
                <w:b/>
                <w:bCs/>
                <w:i/>
                <w:sz w:val="21"/>
                <w:szCs w:val="21"/>
              </w:rPr>
            </w:pPr>
          </w:p>
          <w:p w:rsidR="007311B9" w:rsidRPr="00F72FB3" w:rsidRDefault="007311B9">
            <w:pPr>
              <w:jc w:val="both"/>
              <w:rPr>
                <w:rFonts w:ascii="Arial" w:eastAsia="Calibri" w:hAnsi="Arial" w:cs="Arial"/>
                <w:b/>
                <w:bCs/>
                <w:i/>
                <w:sz w:val="21"/>
                <w:szCs w:val="21"/>
              </w:rPr>
            </w:pPr>
          </w:p>
          <w:p w:rsidR="007311B9" w:rsidRPr="00F72FB3" w:rsidRDefault="007311B9">
            <w:pPr>
              <w:jc w:val="both"/>
              <w:rPr>
                <w:rFonts w:ascii="Arial" w:eastAsia="Calibri" w:hAnsi="Arial" w:cs="Arial"/>
                <w:b/>
                <w:bCs/>
                <w:i/>
                <w:sz w:val="21"/>
                <w:szCs w:val="21"/>
              </w:rPr>
            </w:pPr>
          </w:p>
          <w:p w:rsidR="007311B9" w:rsidRPr="00F72FB3" w:rsidRDefault="007311B9">
            <w:pPr>
              <w:jc w:val="both"/>
              <w:rPr>
                <w:rFonts w:ascii="Arial" w:eastAsia="Calibri" w:hAnsi="Arial" w:cs="Arial"/>
                <w:b/>
                <w:bCs/>
                <w:i/>
                <w:sz w:val="21"/>
                <w:szCs w:val="21"/>
              </w:rPr>
            </w:pPr>
          </w:p>
        </w:tc>
      </w:tr>
      <w:tr w:rsidR="007311B9" w:rsidRPr="00F72FB3" w:rsidTr="00743C48">
        <w:tc>
          <w:tcPr>
            <w:tcW w:w="2552" w:type="dxa"/>
            <w:tcBorders>
              <w:top w:val="single" w:sz="4" w:space="0" w:color="auto"/>
              <w:left w:val="single" w:sz="4" w:space="0" w:color="auto"/>
              <w:bottom w:val="single" w:sz="4" w:space="0" w:color="auto"/>
              <w:right w:val="single" w:sz="4" w:space="0" w:color="auto"/>
            </w:tcBorders>
            <w:hideMark/>
          </w:tcPr>
          <w:p w:rsidR="007311B9" w:rsidRPr="00F72FB3" w:rsidRDefault="007311B9">
            <w:pPr>
              <w:spacing w:before="100" w:beforeAutospacing="1" w:after="100" w:afterAutospacing="1" w:line="270" w:lineRule="atLeast"/>
              <w:jc w:val="both"/>
              <w:rPr>
                <w:rFonts w:ascii="Arial" w:eastAsia="Times New Roman" w:hAnsi="Arial" w:cs="Arial"/>
                <w:i/>
                <w:iCs/>
                <w:sz w:val="21"/>
                <w:szCs w:val="21"/>
                <w:lang w:eastAsia="es-CO"/>
              </w:rPr>
            </w:pPr>
            <w:r w:rsidRPr="00F72FB3">
              <w:rPr>
                <w:rFonts w:ascii="Arial" w:hAnsi="Arial" w:cs="Arial"/>
                <w:i/>
                <w:color w:val="000000"/>
                <w:sz w:val="21"/>
                <w:szCs w:val="21"/>
              </w:rPr>
              <w:lastRenderedPageBreak/>
              <w:t xml:space="preserve">Artículo 22 del </w:t>
            </w:r>
            <w:r w:rsidRPr="00F72FB3">
              <w:rPr>
                <w:rFonts w:ascii="Arial" w:eastAsia="Times New Roman" w:hAnsi="Arial" w:cs="Arial"/>
                <w:i/>
                <w:iCs/>
                <w:color w:val="000000"/>
                <w:sz w:val="21"/>
                <w:szCs w:val="21"/>
                <w:lang w:eastAsia="es-CO"/>
              </w:rPr>
              <w:t xml:space="preserve">Decreto 309 de 2000. </w:t>
            </w:r>
            <w:r w:rsidRPr="00F72FB3">
              <w:rPr>
                <w:rFonts w:ascii="Arial" w:hAnsi="Arial" w:cs="Arial"/>
                <w:b/>
                <w:bCs/>
                <w:i/>
                <w:color w:val="000000"/>
                <w:sz w:val="21"/>
                <w:szCs w:val="21"/>
                <w:shd w:val="clear" w:color="auto" w:fill="FFFFFF"/>
              </w:rPr>
              <w:t xml:space="preserve">SUSPENSION O REVOCATORIA DEL </w:t>
            </w:r>
            <w:proofErr w:type="spellStart"/>
            <w:r w:rsidRPr="00F72FB3">
              <w:rPr>
                <w:rFonts w:ascii="Arial" w:hAnsi="Arial" w:cs="Arial"/>
                <w:b/>
                <w:bCs/>
                <w:i/>
                <w:color w:val="000000"/>
                <w:sz w:val="21"/>
                <w:szCs w:val="21"/>
                <w:shd w:val="clear" w:color="auto" w:fill="FFFFFF"/>
              </w:rPr>
              <w:t>PERMISO.</w:t>
            </w:r>
            <w:r w:rsidRPr="00F72FB3">
              <w:rPr>
                <w:rFonts w:ascii="Arial" w:hAnsi="Arial" w:cs="Arial"/>
                <w:i/>
                <w:color w:val="000000"/>
                <w:sz w:val="21"/>
                <w:szCs w:val="21"/>
              </w:rPr>
              <w:t>De</w:t>
            </w:r>
            <w:proofErr w:type="spellEnd"/>
            <w:r w:rsidRPr="00F72FB3">
              <w:rPr>
                <w:rFonts w:ascii="Arial" w:hAnsi="Arial" w:cs="Arial"/>
                <w:i/>
                <w:color w:val="000000"/>
                <w:sz w:val="21"/>
                <w:szCs w:val="21"/>
              </w:rPr>
              <w:t xml:space="preserve"> conformidad con el artículo 62 de la Ley 99 de 1993, el permiso de estudio con fines de investigación podrá ser suspendido o revocado mediante resolución motivada por la autoridad ambiental que lo otorgó, de oficio o a petición de parte, en los casos en que el investigador haya incumplido las </w:t>
            </w:r>
            <w:r w:rsidRPr="00F72FB3">
              <w:rPr>
                <w:rFonts w:ascii="Arial" w:hAnsi="Arial" w:cs="Arial"/>
                <w:i/>
                <w:color w:val="000000"/>
                <w:sz w:val="21"/>
                <w:szCs w:val="21"/>
              </w:rPr>
              <w:lastRenderedPageBreak/>
              <w:t>obligaciones señaladas en el mismo o en la normatividad ambiental vigente, sin perjuicio de las medidas preventivas y sanciones de que trata el artículo 85 de la Ley 99 de 1993 y la Decisión 391 de 1996 en materia de acceso a recursos genéticos.</w:t>
            </w:r>
          </w:p>
        </w:tc>
        <w:tc>
          <w:tcPr>
            <w:tcW w:w="3614" w:type="dxa"/>
            <w:tcBorders>
              <w:top w:val="single" w:sz="4" w:space="0" w:color="auto"/>
              <w:left w:val="single" w:sz="4" w:space="0" w:color="auto"/>
              <w:bottom w:val="single" w:sz="4" w:space="0" w:color="auto"/>
              <w:right w:val="single" w:sz="4" w:space="0" w:color="auto"/>
            </w:tcBorders>
          </w:tcPr>
          <w:p w:rsidR="007311B9" w:rsidRPr="00F72FB3" w:rsidRDefault="007311B9">
            <w:pPr>
              <w:spacing w:before="100" w:beforeAutospacing="1" w:after="100" w:afterAutospacing="1" w:line="270" w:lineRule="atLeast"/>
              <w:jc w:val="both"/>
              <w:rPr>
                <w:rFonts w:ascii="Arial" w:eastAsia="Times New Roman" w:hAnsi="Arial" w:cs="Arial"/>
                <w:i/>
                <w:color w:val="000000"/>
                <w:sz w:val="21"/>
                <w:szCs w:val="21"/>
                <w:lang w:eastAsia="es-CO"/>
              </w:rPr>
            </w:pPr>
            <w:bookmarkStart w:id="3" w:name="2.2.1.6.1.3"/>
            <w:r w:rsidRPr="00F72FB3">
              <w:rPr>
                <w:rFonts w:ascii="Arial" w:eastAsia="Times New Roman" w:hAnsi="Arial" w:cs="Arial"/>
                <w:b/>
                <w:bCs/>
                <w:i/>
                <w:sz w:val="21"/>
                <w:szCs w:val="21"/>
                <w:lang w:eastAsia="es-CO"/>
              </w:rPr>
              <w:lastRenderedPageBreak/>
              <w:t>ARTÍCULO 2.2.1.6.1.3. SUSPENSIÓN O REVOCATORIA DEL PERMISO.</w:t>
            </w:r>
            <w:bookmarkEnd w:id="3"/>
            <w:r w:rsidRPr="00F72FB3">
              <w:rPr>
                <w:rFonts w:ascii="Arial" w:eastAsia="Times New Roman" w:hAnsi="Arial" w:cs="Arial"/>
                <w:i/>
                <w:iCs/>
                <w:sz w:val="21"/>
                <w:szCs w:val="21"/>
                <w:lang w:eastAsia="es-CO"/>
              </w:rPr>
              <w:t> </w:t>
            </w:r>
            <w:r w:rsidRPr="00F72FB3">
              <w:rPr>
                <w:rFonts w:ascii="Arial" w:eastAsia="Times New Roman" w:hAnsi="Arial" w:cs="Arial"/>
                <w:i/>
                <w:color w:val="000000"/>
                <w:sz w:val="21"/>
                <w:szCs w:val="21"/>
                <w:lang w:eastAsia="es-CO"/>
              </w:rPr>
              <w:t xml:space="preserve">De conformidad con el artículo 62 de la Ley 99 de 1993, el permiso de estudio con fines de investigación podrá ser suspendido o revocado mediante resolución motivada por la autoridad ambiental que lo otorgó, de oficio o a petición de parte, en los casos en que el investigador haya incumplido las obligaciones señaladas en el mismo o en la normatividad ambiental vigente, sin perjuicio de las medidas preventivas y sanciones de que trata el </w:t>
            </w:r>
            <w:r w:rsidRPr="00F72FB3">
              <w:rPr>
                <w:rFonts w:ascii="Arial" w:eastAsia="Times New Roman" w:hAnsi="Arial" w:cs="Arial"/>
                <w:b/>
                <w:i/>
                <w:color w:val="000000"/>
                <w:sz w:val="21"/>
                <w:szCs w:val="21"/>
                <w:lang w:eastAsia="es-CO"/>
              </w:rPr>
              <w:t xml:space="preserve">artículo 85 de la Ley 99 de 1993 </w:t>
            </w:r>
            <w:r w:rsidRPr="00F72FB3">
              <w:rPr>
                <w:rFonts w:ascii="Arial" w:eastAsia="Times New Roman" w:hAnsi="Arial" w:cs="Arial"/>
                <w:b/>
                <w:i/>
                <w:color w:val="000000"/>
                <w:sz w:val="21"/>
                <w:szCs w:val="21"/>
                <w:lang w:eastAsia="es-CO"/>
              </w:rPr>
              <w:lastRenderedPageBreak/>
              <w:t>y</w:t>
            </w:r>
            <w:r w:rsidRPr="00F72FB3">
              <w:rPr>
                <w:rFonts w:ascii="Arial" w:eastAsia="Times New Roman" w:hAnsi="Arial" w:cs="Arial"/>
                <w:i/>
                <w:color w:val="000000"/>
                <w:sz w:val="21"/>
                <w:szCs w:val="21"/>
                <w:lang w:eastAsia="es-CO"/>
              </w:rPr>
              <w:t xml:space="preserve"> la Decisión 391 de 1996 en materia de acceso a recursos genéticos.</w:t>
            </w:r>
          </w:p>
          <w:p w:rsidR="007311B9" w:rsidRPr="00F72FB3" w:rsidRDefault="007311B9">
            <w:pPr>
              <w:spacing w:before="100" w:beforeAutospacing="1" w:after="100" w:afterAutospacing="1" w:line="270" w:lineRule="atLeast"/>
              <w:jc w:val="both"/>
              <w:rPr>
                <w:rFonts w:ascii="Arial" w:eastAsia="Times New Roman" w:hAnsi="Arial" w:cs="Arial"/>
                <w:i/>
                <w:color w:val="000000"/>
                <w:sz w:val="21"/>
                <w:szCs w:val="21"/>
                <w:lang w:eastAsia="es-CO"/>
              </w:rPr>
            </w:pPr>
            <w:r w:rsidRPr="00F72FB3">
              <w:rPr>
                <w:rFonts w:ascii="Arial" w:eastAsia="Times New Roman" w:hAnsi="Arial" w:cs="Arial"/>
                <w:i/>
                <w:color w:val="000000"/>
                <w:sz w:val="21"/>
                <w:szCs w:val="21"/>
                <w:lang w:eastAsia="es-CO"/>
              </w:rPr>
              <w:t>La revocatoria o suspensión del permiso de estudio deberá estar sustentada en concepto técnico y no requerirá consentimiento expreso o escrito del titular del permiso.</w:t>
            </w:r>
          </w:p>
          <w:p w:rsidR="007311B9" w:rsidRPr="00F72FB3" w:rsidRDefault="007311B9">
            <w:pPr>
              <w:spacing w:before="100" w:beforeAutospacing="1" w:after="100" w:afterAutospacing="1" w:line="270" w:lineRule="atLeast"/>
              <w:jc w:val="both"/>
              <w:rPr>
                <w:rFonts w:ascii="Arial" w:eastAsia="Times New Roman" w:hAnsi="Arial" w:cs="Arial"/>
                <w:i/>
                <w:color w:val="000000"/>
                <w:sz w:val="21"/>
                <w:szCs w:val="21"/>
                <w:lang w:eastAsia="es-CO"/>
              </w:rPr>
            </w:pPr>
            <w:r w:rsidRPr="00F72FB3">
              <w:rPr>
                <w:rFonts w:ascii="Arial" w:eastAsia="Times New Roman" w:hAnsi="Arial" w:cs="Arial"/>
                <w:i/>
                <w:iCs/>
                <w:color w:val="000000"/>
                <w:sz w:val="21"/>
                <w:szCs w:val="21"/>
                <w:lang w:eastAsia="es-CO"/>
              </w:rPr>
              <w:t>(Decreto 309 de 2000, artículo 22).</w:t>
            </w:r>
          </w:p>
          <w:p w:rsidR="007311B9" w:rsidRPr="00F72FB3" w:rsidRDefault="007311B9">
            <w:pPr>
              <w:spacing w:before="100" w:beforeAutospacing="1" w:after="100" w:afterAutospacing="1" w:line="270" w:lineRule="atLeast"/>
              <w:jc w:val="both"/>
              <w:rPr>
                <w:rFonts w:ascii="Arial" w:eastAsia="Times New Roman" w:hAnsi="Arial" w:cs="Arial"/>
                <w:b/>
                <w:bCs/>
                <w:i/>
                <w:sz w:val="21"/>
                <w:szCs w:val="21"/>
                <w:lang w:eastAsia="es-CO"/>
              </w:rPr>
            </w:pPr>
          </w:p>
        </w:tc>
        <w:tc>
          <w:tcPr>
            <w:tcW w:w="3969" w:type="dxa"/>
            <w:tcBorders>
              <w:top w:val="single" w:sz="4" w:space="0" w:color="auto"/>
              <w:left w:val="single" w:sz="4" w:space="0" w:color="auto"/>
              <w:bottom w:val="single" w:sz="4" w:space="0" w:color="auto"/>
              <w:right w:val="single" w:sz="4" w:space="0" w:color="auto"/>
            </w:tcBorders>
          </w:tcPr>
          <w:p w:rsidR="007311B9" w:rsidRPr="00F72FB3" w:rsidRDefault="007311B9">
            <w:pPr>
              <w:jc w:val="both"/>
              <w:rPr>
                <w:rFonts w:ascii="Arial" w:eastAsia="Calibri" w:hAnsi="Arial" w:cs="Arial"/>
                <w:bCs/>
                <w:i/>
                <w:sz w:val="21"/>
                <w:szCs w:val="21"/>
              </w:rPr>
            </w:pPr>
            <w:r w:rsidRPr="00F72FB3">
              <w:rPr>
                <w:rFonts w:ascii="Arial" w:eastAsia="Calibri" w:hAnsi="Arial" w:cs="Arial"/>
                <w:bCs/>
                <w:i/>
                <w:sz w:val="21"/>
                <w:szCs w:val="21"/>
              </w:rPr>
              <w:lastRenderedPageBreak/>
              <w:t>“</w:t>
            </w:r>
            <w:r w:rsidRPr="00F72FB3">
              <w:rPr>
                <w:rFonts w:ascii="Arial" w:eastAsia="Calibri" w:hAnsi="Arial" w:cs="Arial"/>
                <w:b/>
                <w:bCs/>
                <w:i/>
                <w:sz w:val="21"/>
                <w:szCs w:val="21"/>
              </w:rPr>
              <w:t xml:space="preserve">ARTÍCULO </w:t>
            </w:r>
            <w:r w:rsidRPr="00F72FB3">
              <w:rPr>
                <w:rFonts w:ascii="Arial" w:eastAsia="Calibri" w:hAnsi="Arial" w:cs="Arial"/>
                <w:b/>
                <w:bCs/>
                <w:i/>
                <w:sz w:val="21"/>
                <w:szCs w:val="21"/>
              </w:rPr>
              <w:fldChar w:fldCharType="begin" w:fldLock="1"/>
            </w:r>
            <w:r w:rsidRPr="00F72FB3">
              <w:rPr>
                <w:rFonts w:ascii="Arial" w:eastAsia="Calibri" w:hAnsi="Arial" w:cs="Arial"/>
                <w:b/>
                <w:bCs/>
                <w:i/>
                <w:sz w:val="21"/>
                <w:szCs w:val="21"/>
              </w:rPr>
              <w:instrText xml:space="preserve"> STYLEREF 5 \s </w:instrText>
            </w:r>
            <w:r w:rsidRPr="00F72FB3">
              <w:rPr>
                <w:rFonts w:ascii="Arial" w:eastAsia="Calibri" w:hAnsi="Arial" w:cs="Arial"/>
                <w:b/>
                <w:bCs/>
                <w:i/>
                <w:sz w:val="21"/>
                <w:szCs w:val="21"/>
              </w:rPr>
              <w:fldChar w:fldCharType="separate"/>
            </w:r>
            <w:r w:rsidRPr="00F72FB3">
              <w:rPr>
                <w:rFonts w:ascii="Arial" w:eastAsia="Calibri" w:hAnsi="Arial" w:cs="Arial"/>
                <w:b/>
                <w:bCs/>
                <w:i/>
                <w:noProof/>
                <w:sz w:val="21"/>
                <w:szCs w:val="21"/>
              </w:rPr>
              <w:t>2.2.1.6.1</w:t>
            </w:r>
            <w:r w:rsidRPr="00F72FB3">
              <w:rPr>
                <w:rFonts w:ascii="Arial" w:eastAsia="Calibri" w:hAnsi="Arial" w:cs="Arial"/>
                <w:b/>
                <w:bCs/>
                <w:i/>
                <w:sz w:val="21"/>
                <w:szCs w:val="21"/>
              </w:rPr>
              <w:fldChar w:fldCharType="end"/>
            </w:r>
            <w:r w:rsidRPr="00F72FB3">
              <w:rPr>
                <w:rFonts w:ascii="Arial" w:eastAsia="Calibri" w:hAnsi="Arial" w:cs="Arial"/>
                <w:b/>
                <w:bCs/>
                <w:i/>
                <w:sz w:val="21"/>
                <w:szCs w:val="21"/>
              </w:rPr>
              <w:t>.3. Suspensión o revocatoria del permiso.</w:t>
            </w:r>
            <w:r w:rsidRPr="00F72FB3">
              <w:rPr>
                <w:rFonts w:ascii="Arial" w:eastAsia="Calibri" w:hAnsi="Arial" w:cs="Arial"/>
                <w:bCs/>
                <w:i/>
                <w:sz w:val="21"/>
                <w:szCs w:val="21"/>
              </w:rPr>
              <w:t xml:space="preserve"> De conformidad con el artículo 62 de la Ley 99 de 1993, el permiso de estudio con fines de investigación podrá ser suspendido o revocado mediante resolución motivada por la autoridad ambiental que lo otorgó, de oficio o a petición de parte, en los casos en que el investigador haya incumplido las obligaciones señaladas en el mismo o en la normatividad ambiental vigente, sin perjuicio de las medidas preventivas y sanciones de que </w:t>
            </w:r>
            <w:r w:rsidRPr="00F72FB3">
              <w:rPr>
                <w:rFonts w:ascii="Arial" w:eastAsia="Calibri" w:hAnsi="Arial" w:cs="Arial"/>
                <w:b/>
                <w:bCs/>
                <w:i/>
                <w:sz w:val="21"/>
                <w:szCs w:val="21"/>
              </w:rPr>
              <w:t>trata la Ley 1333 de 2009</w:t>
            </w:r>
            <w:r w:rsidRPr="00F72FB3">
              <w:rPr>
                <w:rFonts w:ascii="Arial" w:eastAsia="Calibri" w:hAnsi="Arial" w:cs="Arial"/>
                <w:bCs/>
                <w:i/>
                <w:sz w:val="21"/>
                <w:szCs w:val="21"/>
              </w:rPr>
              <w:t xml:space="preserve"> y la Decisión 391 de 1996 en materia de acceso a recursos genéticos.</w:t>
            </w:r>
          </w:p>
          <w:p w:rsidR="007311B9" w:rsidRPr="00F72FB3" w:rsidRDefault="007311B9">
            <w:pPr>
              <w:jc w:val="both"/>
              <w:rPr>
                <w:rFonts w:ascii="Arial" w:eastAsia="Calibri" w:hAnsi="Arial" w:cs="Arial"/>
                <w:bCs/>
                <w:i/>
                <w:sz w:val="21"/>
                <w:szCs w:val="21"/>
              </w:rPr>
            </w:pPr>
          </w:p>
          <w:p w:rsidR="007311B9" w:rsidRPr="00F72FB3" w:rsidRDefault="007311B9">
            <w:pPr>
              <w:jc w:val="both"/>
              <w:rPr>
                <w:rFonts w:ascii="Arial" w:eastAsia="Calibri" w:hAnsi="Arial" w:cs="Arial"/>
                <w:i/>
                <w:sz w:val="21"/>
                <w:szCs w:val="21"/>
              </w:rPr>
            </w:pPr>
            <w:r w:rsidRPr="00F72FB3">
              <w:rPr>
                <w:rFonts w:ascii="Arial" w:eastAsia="Calibri" w:hAnsi="Arial" w:cs="Arial"/>
                <w:i/>
                <w:sz w:val="21"/>
                <w:szCs w:val="21"/>
              </w:rPr>
              <w:t xml:space="preserve">La revocatoria o suspensión del permiso de estudio deberá estar sustentada en concepto técnico y no requerirá </w:t>
            </w:r>
            <w:r w:rsidRPr="00F72FB3">
              <w:rPr>
                <w:rFonts w:ascii="Arial" w:eastAsia="Calibri" w:hAnsi="Arial" w:cs="Arial"/>
                <w:i/>
                <w:sz w:val="21"/>
                <w:szCs w:val="21"/>
              </w:rPr>
              <w:lastRenderedPageBreak/>
              <w:t xml:space="preserve">consentimiento expreso o escrito del titular del permiso”. </w:t>
            </w:r>
          </w:p>
          <w:p w:rsidR="007311B9" w:rsidRPr="00F72FB3" w:rsidRDefault="007311B9">
            <w:pPr>
              <w:jc w:val="both"/>
              <w:rPr>
                <w:rFonts w:ascii="Arial" w:eastAsia="Calibri" w:hAnsi="Arial" w:cs="Arial"/>
                <w:i/>
                <w:sz w:val="21"/>
                <w:szCs w:val="21"/>
              </w:rPr>
            </w:pPr>
          </w:p>
          <w:p w:rsidR="007311B9" w:rsidRPr="00F72FB3" w:rsidRDefault="007311B9">
            <w:pPr>
              <w:jc w:val="both"/>
              <w:rPr>
                <w:rFonts w:ascii="Arial" w:eastAsia="Calibri" w:hAnsi="Arial" w:cs="Arial"/>
                <w:i/>
                <w:sz w:val="21"/>
                <w:szCs w:val="21"/>
              </w:rPr>
            </w:pPr>
            <w:r w:rsidRPr="00F72FB3">
              <w:rPr>
                <w:rFonts w:ascii="Arial" w:hAnsi="Arial" w:cs="Arial"/>
                <w:i/>
                <w:iCs/>
                <w:sz w:val="21"/>
                <w:szCs w:val="21"/>
                <w:lang w:eastAsia="es-CO"/>
              </w:rPr>
              <w:t>(Decreto 309 de 2000, art. 22).</w:t>
            </w:r>
          </w:p>
          <w:p w:rsidR="007311B9" w:rsidRPr="00F72FB3" w:rsidRDefault="007311B9">
            <w:pPr>
              <w:jc w:val="both"/>
              <w:rPr>
                <w:rFonts w:ascii="Arial" w:eastAsia="Calibri" w:hAnsi="Arial" w:cs="Arial"/>
                <w:bCs/>
                <w:i/>
                <w:sz w:val="21"/>
                <w:szCs w:val="21"/>
              </w:rPr>
            </w:pPr>
          </w:p>
        </w:tc>
      </w:tr>
      <w:tr w:rsidR="007311B9" w:rsidRPr="00F72FB3" w:rsidTr="00743C48">
        <w:tc>
          <w:tcPr>
            <w:tcW w:w="2552" w:type="dxa"/>
            <w:tcBorders>
              <w:top w:val="single" w:sz="4" w:space="0" w:color="auto"/>
              <w:left w:val="single" w:sz="4" w:space="0" w:color="auto"/>
              <w:bottom w:val="single" w:sz="4" w:space="0" w:color="auto"/>
              <w:right w:val="single" w:sz="4" w:space="0" w:color="auto"/>
            </w:tcBorders>
            <w:hideMark/>
          </w:tcPr>
          <w:p w:rsidR="007311B9" w:rsidRPr="00F72FB3" w:rsidRDefault="007311B9">
            <w:pPr>
              <w:spacing w:before="100" w:beforeAutospacing="1" w:after="100" w:afterAutospacing="1" w:line="270" w:lineRule="atLeast"/>
              <w:jc w:val="both"/>
              <w:rPr>
                <w:rFonts w:ascii="Arial" w:eastAsia="Times New Roman" w:hAnsi="Arial" w:cs="Arial"/>
                <w:i/>
                <w:iCs/>
                <w:sz w:val="21"/>
                <w:szCs w:val="21"/>
                <w:lang w:eastAsia="es-CO"/>
              </w:rPr>
            </w:pPr>
            <w:r w:rsidRPr="00F72FB3">
              <w:rPr>
                <w:rFonts w:ascii="Arial" w:hAnsi="Arial" w:cs="Arial"/>
                <w:b/>
                <w:bCs/>
                <w:i/>
                <w:color w:val="000000"/>
                <w:sz w:val="21"/>
                <w:szCs w:val="21"/>
                <w:shd w:val="clear" w:color="auto" w:fill="FFFFFF"/>
              </w:rPr>
              <w:lastRenderedPageBreak/>
              <w:t>Artículo 23 Decreto 309 de 2000.SISTEMA NACIONAL DE INVESTIGACION AMBIENTAL. </w:t>
            </w:r>
            <w:r w:rsidRPr="00F72FB3">
              <w:rPr>
                <w:rFonts w:ascii="Arial" w:hAnsi="Arial" w:cs="Arial"/>
                <w:i/>
                <w:color w:val="000000"/>
                <w:sz w:val="21"/>
                <w:szCs w:val="21"/>
                <w:shd w:val="clear" w:color="auto" w:fill="FFFFFF"/>
              </w:rPr>
              <w:t>De conformidad con el Decreto 1600 de 1994, la información sobre los proyectos de investigación que hayan sido objeto de permiso de estudio con fines de investigación científica, deberá ser remitida por las autoridades ambientales o por, el investigador que adelante un proyecto que no requiere permiso de estudio, al Sistema Nacional de Investigación Ambiental a través del Ministerio del Medio Ambiente.</w:t>
            </w:r>
          </w:p>
        </w:tc>
        <w:tc>
          <w:tcPr>
            <w:tcW w:w="3614" w:type="dxa"/>
            <w:tcBorders>
              <w:top w:val="single" w:sz="4" w:space="0" w:color="auto"/>
              <w:left w:val="single" w:sz="4" w:space="0" w:color="auto"/>
              <w:bottom w:val="single" w:sz="4" w:space="0" w:color="auto"/>
              <w:right w:val="single" w:sz="4" w:space="0" w:color="auto"/>
            </w:tcBorders>
          </w:tcPr>
          <w:p w:rsidR="007311B9" w:rsidRPr="00F72FB3" w:rsidRDefault="007311B9">
            <w:pPr>
              <w:spacing w:before="100" w:beforeAutospacing="1" w:after="100" w:afterAutospacing="1" w:line="270" w:lineRule="atLeast"/>
              <w:jc w:val="both"/>
              <w:rPr>
                <w:rFonts w:ascii="Arial" w:eastAsia="Times New Roman" w:hAnsi="Arial" w:cs="Arial"/>
                <w:i/>
                <w:sz w:val="21"/>
                <w:szCs w:val="21"/>
                <w:lang w:eastAsia="es-CO"/>
              </w:rPr>
            </w:pPr>
            <w:bookmarkStart w:id="4" w:name="2.2.1.6.1.4"/>
            <w:r w:rsidRPr="00F72FB3">
              <w:rPr>
                <w:rFonts w:ascii="Arial" w:eastAsia="Times New Roman" w:hAnsi="Arial" w:cs="Arial"/>
                <w:b/>
                <w:bCs/>
                <w:i/>
                <w:sz w:val="21"/>
                <w:szCs w:val="21"/>
                <w:lang w:eastAsia="es-CO"/>
              </w:rPr>
              <w:t>ARTÍCULO 2.2.1.6.1.4. SISTEMA NACIONAL DE INVESTIGACIÓN AMBIENTAL.</w:t>
            </w:r>
            <w:bookmarkEnd w:id="4"/>
            <w:r w:rsidRPr="00F72FB3">
              <w:rPr>
                <w:rFonts w:ascii="Arial" w:eastAsia="Times New Roman" w:hAnsi="Arial" w:cs="Arial"/>
                <w:i/>
                <w:iCs/>
                <w:sz w:val="21"/>
                <w:szCs w:val="21"/>
                <w:lang w:eastAsia="es-CO"/>
              </w:rPr>
              <w:t> </w:t>
            </w:r>
            <w:r w:rsidRPr="00F72FB3">
              <w:rPr>
                <w:rFonts w:ascii="Arial" w:eastAsia="Times New Roman" w:hAnsi="Arial" w:cs="Arial"/>
                <w:i/>
                <w:sz w:val="21"/>
                <w:szCs w:val="21"/>
                <w:lang w:eastAsia="es-CO"/>
              </w:rPr>
              <w:t xml:space="preserve">De conformidad </w:t>
            </w:r>
            <w:r w:rsidRPr="00F72FB3">
              <w:rPr>
                <w:rFonts w:ascii="Arial" w:eastAsia="Times New Roman" w:hAnsi="Arial" w:cs="Arial"/>
                <w:b/>
                <w:i/>
                <w:sz w:val="21"/>
                <w:szCs w:val="21"/>
                <w:lang w:eastAsia="es-CO"/>
              </w:rPr>
              <w:t>con el Decreto </w:t>
            </w:r>
            <w:hyperlink r:id="rId11" w:anchor="INICIO" w:history="1">
              <w:r w:rsidRPr="00F72FB3">
                <w:rPr>
                  <w:rStyle w:val="Hipervnculo"/>
                  <w:rFonts w:ascii="Arial" w:eastAsia="Times New Roman" w:hAnsi="Arial" w:cs="Arial"/>
                  <w:b/>
                  <w:i/>
                  <w:color w:val="auto"/>
                  <w:sz w:val="21"/>
                  <w:szCs w:val="21"/>
                  <w:u w:val="none"/>
                  <w:lang w:eastAsia="es-CO"/>
                </w:rPr>
                <w:t>1600</w:t>
              </w:r>
            </w:hyperlink>
            <w:r w:rsidRPr="00F72FB3">
              <w:rPr>
                <w:rFonts w:ascii="Arial" w:eastAsia="Times New Roman" w:hAnsi="Arial" w:cs="Arial"/>
                <w:b/>
                <w:i/>
                <w:sz w:val="21"/>
                <w:szCs w:val="21"/>
                <w:lang w:eastAsia="es-CO"/>
              </w:rPr>
              <w:t> de 1994</w:t>
            </w:r>
            <w:r w:rsidRPr="00F72FB3">
              <w:rPr>
                <w:rFonts w:ascii="Arial" w:eastAsia="Times New Roman" w:hAnsi="Arial" w:cs="Arial"/>
                <w:i/>
                <w:sz w:val="21"/>
                <w:szCs w:val="21"/>
                <w:lang w:eastAsia="es-CO"/>
              </w:rPr>
              <w:t>, la información sobre los proyectos de investigación que hayan sido objeto de permiso de estudio con fines de investigación científica, deberá ser remitida por las autoridades ambientales o por, el investigador que adelante un proyecto que no requiere permiso de estudio, al Sistema de Información de Biodiversidad de Colombia a través del Ministerio de Ambiente y Desarrollo Sostenible.</w:t>
            </w:r>
          </w:p>
          <w:p w:rsidR="007311B9" w:rsidRPr="00F72FB3" w:rsidRDefault="007311B9">
            <w:pPr>
              <w:spacing w:before="100" w:beforeAutospacing="1" w:after="100" w:afterAutospacing="1" w:line="270" w:lineRule="atLeast"/>
              <w:jc w:val="both"/>
              <w:rPr>
                <w:rFonts w:ascii="Arial" w:eastAsia="Times New Roman" w:hAnsi="Arial" w:cs="Arial"/>
                <w:i/>
                <w:sz w:val="21"/>
                <w:szCs w:val="21"/>
                <w:lang w:eastAsia="es-CO"/>
              </w:rPr>
            </w:pPr>
            <w:r w:rsidRPr="00F72FB3">
              <w:rPr>
                <w:rFonts w:ascii="Arial" w:eastAsia="Times New Roman" w:hAnsi="Arial" w:cs="Arial"/>
                <w:i/>
                <w:iCs/>
                <w:sz w:val="21"/>
                <w:szCs w:val="21"/>
                <w:lang w:eastAsia="es-CO"/>
              </w:rPr>
              <w:t>(Decreto 309 de 2000, artículo 23).</w:t>
            </w:r>
          </w:p>
          <w:p w:rsidR="007311B9" w:rsidRPr="00F72FB3" w:rsidRDefault="007311B9">
            <w:pPr>
              <w:spacing w:before="100" w:beforeAutospacing="1" w:after="100" w:afterAutospacing="1" w:line="270" w:lineRule="atLeast"/>
              <w:jc w:val="both"/>
              <w:rPr>
                <w:rFonts w:ascii="Arial" w:eastAsia="Times New Roman" w:hAnsi="Arial" w:cs="Arial"/>
                <w:b/>
                <w:bCs/>
                <w:i/>
                <w:sz w:val="21"/>
                <w:szCs w:val="21"/>
                <w:lang w:eastAsia="es-CO"/>
              </w:rPr>
            </w:pPr>
          </w:p>
        </w:tc>
        <w:tc>
          <w:tcPr>
            <w:tcW w:w="3969" w:type="dxa"/>
            <w:tcBorders>
              <w:top w:val="single" w:sz="4" w:space="0" w:color="auto"/>
              <w:left w:val="single" w:sz="4" w:space="0" w:color="auto"/>
              <w:bottom w:val="single" w:sz="4" w:space="0" w:color="auto"/>
              <w:right w:val="single" w:sz="4" w:space="0" w:color="auto"/>
            </w:tcBorders>
          </w:tcPr>
          <w:p w:rsidR="007311B9" w:rsidRPr="00F72FB3" w:rsidRDefault="007311B9">
            <w:pPr>
              <w:jc w:val="both"/>
              <w:rPr>
                <w:rFonts w:ascii="Arial" w:eastAsia="Calibri" w:hAnsi="Arial" w:cs="Arial"/>
                <w:bCs/>
                <w:i/>
                <w:sz w:val="21"/>
                <w:szCs w:val="21"/>
              </w:rPr>
            </w:pPr>
            <w:r w:rsidRPr="00F72FB3">
              <w:rPr>
                <w:rFonts w:ascii="Arial" w:eastAsia="Calibri" w:hAnsi="Arial" w:cs="Arial"/>
                <w:bCs/>
                <w:i/>
                <w:sz w:val="21"/>
                <w:szCs w:val="21"/>
              </w:rPr>
              <w:t>“</w:t>
            </w:r>
            <w:r w:rsidRPr="00F72FB3">
              <w:rPr>
                <w:rFonts w:ascii="Arial" w:eastAsia="Calibri" w:hAnsi="Arial" w:cs="Arial"/>
                <w:b/>
                <w:bCs/>
                <w:i/>
                <w:sz w:val="21"/>
                <w:szCs w:val="21"/>
              </w:rPr>
              <w:t xml:space="preserve">ARTÍCULO </w:t>
            </w:r>
            <w:r w:rsidRPr="00F72FB3">
              <w:rPr>
                <w:rFonts w:ascii="Arial" w:eastAsia="Calibri" w:hAnsi="Arial" w:cs="Arial"/>
                <w:b/>
                <w:bCs/>
                <w:i/>
                <w:sz w:val="21"/>
                <w:szCs w:val="21"/>
              </w:rPr>
              <w:fldChar w:fldCharType="begin" w:fldLock="1"/>
            </w:r>
            <w:r w:rsidRPr="00F72FB3">
              <w:rPr>
                <w:rFonts w:ascii="Arial" w:eastAsia="Calibri" w:hAnsi="Arial" w:cs="Arial"/>
                <w:b/>
                <w:bCs/>
                <w:i/>
                <w:sz w:val="21"/>
                <w:szCs w:val="21"/>
              </w:rPr>
              <w:instrText xml:space="preserve"> STYLEREF 5 \s </w:instrText>
            </w:r>
            <w:r w:rsidRPr="00F72FB3">
              <w:rPr>
                <w:rFonts w:ascii="Arial" w:eastAsia="Calibri" w:hAnsi="Arial" w:cs="Arial"/>
                <w:b/>
                <w:bCs/>
                <w:i/>
                <w:sz w:val="21"/>
                <w:szCs w:val="21"/>
              </w:rPr>
              <w:fldChar w:fldCharType="separate"/>
            </w:r>
            <w:r w:rsidRPr="00F72FB3">
              <w:rPr>
                <w:rFonts w:ascii="Arial" w:eastAsia="Calibri" w:hAnsi="Arial" w:cs="Arial"/>
                <w:b/>
                <w:bCs/>
                <w:i/>
                <w:noProof/>
                <w:sz w:val="21"/>
                <w:szCs w:val="21"/>
              </w:rPr>
              <w:t>2.2.1.6.1</w:t>
            </w:r>
            <w:r w:rsidRPr="00F72FB3">
              <w:rPr>
                <w:rFonts w:ascii="Arial" w:eastAsia="Calibri" w:hAnsi="Arial" w:cs="Arial"/>
                <w:b/>
                <w:bCs/>
                <w:i/>
                <w:sz w:val="21"/>
                <w:szCs w:val="21"/>
              </w:rPr>
              <w:fldChar w:fldCharType="end"/>
            </w:r>
            <w:r w:rsidRPr="00F72FB3">
              <w:rPr>
                <w:rFonts w:ascii="Arial" w:eastAsia="Calibri" w:hAnsi="Arial" w:cs="Arial"/>
                <w:b/>
                <w:bCs/>
                <w:i/>
                <w:sz w:val="21"/>
                <w:szCs w:val="21"/>
              </w:rPr>
              <w:t>.4. Sistema Nacional de Investigación Ambiental.</w:t>
            </w:r>
            <w:r w:rsidRPr="00F72FB3">
              <w:rPr>
                <w:rFonts w:ascii="Arial" w:eastAsia="Calibri" w:hAnsi="Arial" w:cs="Arial"/>
                <w:bCs/>
                <w:i/>
                <w:sz w:val="21"/>
                <w:szCs w:val="21"/>
              </w:rPr>
              <w:t xml:space="preserve"> De conformidad con los </w:t>
            </w:r>
            <w:r w:rsidRPr="00F72FB3">
              <w:rPr>
                <w:rFonts w:ascii="Arial" w:eastAsia="Calibri" w:hAnsi="Arial" w:cs="Arial"/>
                <w:b/>
                <w:bCs/>
                <w:i/>
                <w:sz w:val="21"/>
                <w:szCs w:val="21"/>
              </w:rPr>
              <w:t>artículos 2.2.8.9.1.1 al 2.2.8.9.2.4, de este Decreto,</w:t>
            </w:r>
            <w:r w:rsidRPr="00F72FB3">
              <w:rPr>
                <w:rFonts w:ascii="Arial" w:eastAsia="Calibri" w:hAnsi="Arial" w:cs="Arial"/>
                <w:bCs/>
                <w:i/>
                <w:sz w:val="21"/>
                <w:szCs w:val="21"/>
              </w:rPr>
              <w:t xml:space="preserve"> la información sobre los proyectos de investigación que hayan sido objeto de permiso de estudio con fines de investigación científica, deberá ser remitida por las autoridades ambientales o por, el investigador que adelante un proyecto que no requiere permiso de estudio, al Sistema de Información de Biodiversidad de Colombia a través del Ministerio de Ambiente y Desarrollo Sostenible”.</w:t>
            </w:r>
          </w:p>
          <w:p w:rsidR="007311B9" w:rsidRPr="00F72FB3" w:rsidRDefault="007311B9">
            <w:pPr>
              <w:jc w:val="both"/>
              <w:rPr>
                <w:rFonts w:ascii="Arial" w:eastAsia="Calibri" w:hAnsi="Arial" w:cs="Arial"/>
                <w:bCs/>
                <w:i/>
                <w:sz w:val="21"/>
                <w:szCs w:val="21"/>
              </w:rPr>
            </w:pPr>
          </w:p>
          <w:p w:rsidR="007311B9" w:rsidRPr="00F72FB3" w:rsidRDefault="007311B9">
            <w:pPr>
              <w:jc w:val="both"/>
              <w:rPr>
                <w:rFonts w:ascii="Arial" w:hAnsi="Arial" w:cs="Arial"/>
                <w:i/>
                <w:iCs/>
                <w:sz w:val="21"/>
                <w:szCs w:val="21"/>
                <w:lang w:eastAsia="es-CO"/>
              </w:rPr>
            </w:pPr>
            <w:r w:rsidRPr="00F72FB3">
              <w:rPr>
                <w:rFonts w:ascii="Arial" w:hAnsi="Arial" w:cs="Arial"/>
                <w:i/>
                <w:iCs/>
                <w:sz w:val="21"/>
                <w:szCs w:val="21"/>
                <w:lang w:eastAsia="es-CO"/>
              </w:rPr>
              <w:t>(Decreto 309 de 2000, art. 23).</w:t>
            </w:r>
          </w:p>
          <w:p w:rsidR="007311B9" w:rsidRPr="00F72FB3" w:rsidRDefault="007311B9">
            <w:pPr>
              <w:jc w:val="both"/>
              <w:rPr>
                <w:rFonts w:ascii="Arial" w:eastAsia="Calibri" w:hAnsi="Arial" w:cs="Arial"/>
                <w:bCs/>
                <w:i/>
                <w:sz w:val="21"/>
                <w:szCs w:val="21"/>
              </w:rPr>
            </w:pPr>
          </w:p>
        </w:tc>
      </w:tr>
      <w:tr w:rsidR="007311B9" w:rsidRPr="00F72FB3" w:rsidTr="00743C48">
        <w:tc>
          <w:tcPr>
            <w:tcW w:w="2552" w:type="dxa"/>
            <w:tcBorders>
              <w:top w:val="single" w:sz="4" w:space="0" w:color="auto"/>
              <w:left w:val="single" w:sz="4" w:space="0" w:color="auto"/>
              <w:bottom w:val="single" w:sz="4" w:space="0" w:color="auto"/>
              <w:right w:val="single" w:sz="4" w:space="0" w:color="auto"/>
            </w:tcBorders>
            <w:hideMark/>
          </w:tcPr>
          <w:p w:rsidR="007311B9" w:rsidRPr="00F72FB3" w:rsidRDefault="007311B9">
            <w:pPr>
              <w:spacing w:before="100" w:beforeAutospacing="1" w:after="100" w:afterAutospacing="1" w:line="270" w:lineRule="atLeast"/>
              <w:jc w:val="both"/>
              <w:rPr>
                <w:rStyle w:val="iaj"/>
                <w:iCs/>
              </w:rPr>
            </w:pPr>
            <w:bookmarkStart w:id="5" w:name="8"/>
            <w:r w:rsidRPr="00F72FB3">
              <w:rPr>
                <w:rFonts w:ascii="Arial" w:hAnsi="Arial" w:cs="Arial"/>
                <w:b/>
                <w:bCs/>
                <w:i/>
                <w:sz w:val="21"/>
                <w:szCs w:val="21"/>
              </w:rPr>
              <w:t xml:space="preserve">Artículo 8o. </w:t>
            </w:r>
            <w:r w:rsidRPr="00F72FB3">
              <w:rPr>
                <w:rFonts w:ascii="Arial" w:hAnsi="Arial" w:cs="Arial"/>
                <w:bCs/>
                <w:i/>
                <w:sz w:val="21"/>
                <w:szCs w:val="21"/>
              </w:rPr>
              <w:t>Decreto 2041 de 2014.  </w:t>
            </w:r>
            <w:r w:rsidRPr="00F72FB3">
              <w:rPr>
                <w:rStyle w:val="iaj"/>
                <w:rFonts w:ascii="Arial" w:hAnsi="Arial" w:cs="Arial"/>
                <w:b/>
                <w:bCs/>
                <w:i/>
                <w:iCs/>
                <w:sz w:val="21"/>
                <w:szCs w:val="21"/>
              </w:rPr>
              <w:t>COMPETENCIA DE LA AUTORIDAD NACIONAL DE LICENCIAS AMBIENTALES (ANLA)</w:t>
            </w:r>
            <w:bookmarkEnd w:id="5"/>
            <w:r w:rsidRPr="00F72FB3">
              <w:rPr>
                <w:rStyle w:val="iaj"/>
                <w:rFonts w:ascii="Arial" w:hAnsi="Arial" w:cs="Arial"/>
                <w:bCs/>
                <w:i/>
                <w:iCs/>
                <w:sz w:val="21"/>
                <w:szCs w:val="21"/>
              </w:rPr>
              <w:t xml:space="preserve"> (…)</w:t>
            </w:r>
          </w:p>
          <w:p w:rsidR="007311B9" w:rsidRPr="00F72FB3" w:rsidRDefault="007311B9">
            <w:pPr>
              <w:spacing w:before="100" w:beforeAutospacing="1" w:after="100" w:afterAutospacing="1" w:line="270" w:lineRule="atLeast"/>
              <w:jc w:val="both"/>
              <w:rPr>
                <w:color w:val="000000"/>
              </w:rPr>
            </w:pPr>
            <w:r w:rsidRPr="00F72FB3">
              <w:rPr>
                <w:rFonts w:ascii="Arial" w:hAnsi="Arial" w:cs="Arial"/>
                <w:i/>
                <w:color w:val="000000"/>
                <w:sz w:val="21"/>
                <w:szCs w:val="21"/>
              </w:rPr>
              <w:lastRenderedPageBreak/>
              <w:t>8. Ejecución de obras públicas:</w:t>
            </w:r>
          </w:p>
          <w:p w:rsidR="007311B9" w:rsidRPr="00F72FB3" w:rsidRDefault="007311B9">
            <w:pPr>
              <w:spacing w:before="100" w:beforeAutospacing="1" w:after="100" w:afterAutospacing="1" w:line="270" w:lineRule="atLeast"/>
              <w:jc w:val="both"/>
              <w:rPr>
                <w:rFonts w:ascii="Arial" w:hAnsi="Arial" w:cs="Arial"/>
                <w:i/>
                <w:color w:val="000000"/>
                <w:sz w:val="21"/>
                <w:szCs w:val="21"/>
              </w:rPr>
            </w:pPr>
            <w:r w:rsidRPr="00F72FB3">
              <w:rPr>
                <w:rFonts w:ascii="Arial" w:hAnsi="Arial" w:cs="Arial"/>
                <w:i/>
                <w:color w:val="000000"/>
                <w:sz w:val="21"/>
                <w:szCs w:val="21"/>
              </w:rPr>
              <w:t>(…)</w:t>
            </w:r>
          </w:p>
          <w:p w:rsidR="007311B9" w:rsidRPr="00F72FB3" w:rsidRDefault="007311B9">
            <w:pPr>
              <w:spacing w:before="100" w:beforeAutospacing="1" w:after="100" w:afterAutospacing="1" w:line="270" w:lineRule="atLeast"/>
              <w:jc w:val="both"/>
              <w:rPr>
                <w:rFonts w:ascii="Arial" w:hAnsi="Arial" w:cs="Arial"/>
                <w:b/>
                <w:bCs/>
                <w:i/>
                <w:iCs/>
                <w:sz w:val="21"/>
                <w:szCs w:val="21"/>
                <w:u w:val="single"/>
              </w:rPr>
            </w:pPr>
            <w:r w:rsidRPr="00F72FB3">
              <w:rPr>
                <w:rFonts w:ascii="Arial" w:hAnsi="Arial" w:cs="Arial"/>
                <w:i/>
                <w:color w:val="000000"/>
                <w:sz w:val="21"/>
                <w:szCs w:val="21"/>
              </w:rPr>
              <w:t>b) La construcción de segundas calzadas; salvo lo dispuesto en el parágrafo 2o del artículo 1o del </w:t>
            </w:r>
            <w:r w:rsidRPr="00F72FB3">
              <w:rPr>
                <w:rFonts w:ascii="Arial" w:hAnsi="Arial" w:cs="Arial"/>
                <w:b/>
                <w:bCs/>
                <w:i/>
                <w:iCs/>
                <w:sz w:val="21"/>
                <w:szCs w:val="21"/>
                <w:u w:val="single"/>
              </w:rPr>
              <w:t>Decreto 769 de 2014.</w:t>
            </w:r>
          </w:p>
          <w:p w:rsidR="00743C48" w:rsidRPr="00F72FB3" w:rsidRDefault="00743C48">
            <w:pPr>
              <w:spacing w:before="100" w:beforeAutospacing="1" w:after="100" w:afterAutospacing="1" w:line="270" w:lineRule="atLeast"/>
              <w:jc w:val="both"/>
              <w:rPr>
                <w:rFonts w:ascii="Arial" w:hAnsi="Arial" w:cs="Arial"/>
                <w:b/>
                <w:bCs/>
                <w:i/>
                <w:iCs/>
                <w:sz w:val="21"/>
                <w:szCs w:val="21"/>
                <w:u w:val="single"/>
              </w:rPr>
            </w:pPr>
            <w:r w:rsidRPr="00F72FB3">
              <w:rPr>
                <w:rFonts w:ascii="Arial" w:hAnsi="Arial" w:cs="Arial"/>
                <w:b/>
                <w:bCs/>
                <w:i/>
                <w:iCs/>
                <w:sz w:val="21"/>
                <w:szCs w:val="21"/>
                <w:u w:val="single"/>
              </w:rPr>
              <w:t>(…)</w:t>
            </w:r>
          </w:p>
          <w:p w:rsidR="00743C48" w:rsidRPr="00F72FB3" w:rsidRDefault="00743C48">
            <w:pPr>
              <w:spacing w:before="100" w:beforeAutospacing="1" w:after="100" w:afterAutospacing="1" w:line="270" w:lineRule="atLeast"/>
              <w:jc w:val="both"/>
              <w:rPr>
                <w:rFonts w:ascii="Arial" w:eastAsia="Times New Roman" w:hAnsi="Arial" w:cs="Arial"/>
                <w:i/>
                <w:iCs/>
                <w:sz w:val="21"/>
                <w:szCs w:val="21"/>
                <w:lang w:eastAsia="es-CO"/>
              </w:rPr>
            </w:pPr>
            <w:r w:rsidRPr="00F72FB3">
              <w:rPr>
                <w:rFonts w:ascii="Arial" w:hAnsi="Arial" w:cs="Arial"/>
                <w:i/>
                <w:color w:val="000000"/>
                <w:sz w:val="21"/>
                <w:szCs w:val="21"/>
              </w:rPr>
              <w:t>Lo obras o actividades de infraestructura relacionada con las unidades habitacionales y actividades de mantenimiento y rehabilitación en proyectos de infraestructura de transporte de conformidad con lo dispuesto en el artículo </w:t>
            </w:r>
            <w:hyperlink r:id="rId12" w:anchor="44" w:history="1">
              <w:r w:rsidRPr="00F72FB3">
                <w:rPr>
                  <w:rStyle w:val="Hipervnculo"/>
                  <w:rFonts w:ascii="Arial" w:hAnsi="Arial" w:cs="Arial"/>
                  <w:i/>
                  <w:sz w:val="21"/>
                  <w:szCs w:val="21"/>
                </w:rPr>
                <w:t>44</w:t>
              </w:r>
            </w:hyperlink>
            <w:r w:rsidRPr="00F72FB3">
              <w:rPr>
                <w:rFonts w:ascii="Arial" w:hAnsi="Arial" w:cs="Arial"/>
                <w:i/>
                <w:sz w:val="21"/>
                <w:szCs w:val="21"/>
              </w:rPr>
              <w:t> de la </w:t>
            </w:r>
            <w:r w:rsidRPr="00F72FB3">
              <w:rPr>
                <w:rFonts w:ascii="Arial" w:hAnsi="Arial" w:cs="Arial"/>
                <w:bCs/>
                <w:i/>
                <w:iCs/>
                <w:sz w:val="21"/>
                <w:szCs w:val="21"/>
              </w:rPr>
              <w:t>Ley 1682 de 2013,</w:t>
            </w:r>
            <w:r w:rsidRPr="00F72FB3">
              <w:rPr>
                <w:rFonts w:ascii="Arial" w:hAnsi="Arial" w:cs="Arial"/>
                <w:b/>
                <w:bCs/>
                <w:i/>
                <w:iCs/>
                <w:sz w:val="21"/>
                <w:szCs w:val="21"/>
              </w:rPr>
              <w:t> </w:t>
            </w:r>
            <w:r w:rsidRPr="00F72FB3">
              <w:rPr>
                <w:rFonts w:ascii="Arial" w:hAnsi="Arial" w:cs="Arial"/>
                <w:i/>
                <w:sz w:val="21"/>
                <w:szCs w:val="21"/>
              </w:rPr>
              <w:t>sa</w:t>
            </w:r>
            <w:r w:rsidRPr="00F72FB3">
              <w:rPr>
                <w:rFonts w:ascii="Arial" w:hAnsi="Arial" w:cs="Arial"/>
                <w:i/>
                <w:color w:val="000000"/>
                <w:sz w:val="21"/>
                <w:szCs w:val="21"/>
              </w:rPr>
              <w:t xml:space="preserve">lvo las actividades de mejoramiento de acuerdo con lo anterior no aplica a proyectos, </w:t>
            </w:r>
            <w:r w:rsidRPr="00F72FB3">
              <w:rPr>
                <w:rFonts w:ascii="Arial" w:hAnsi="Arial" w:cs="Arial"/>
                <w:b/>
                <w:i/>
                <w:sz w:val="21"/>
                <w:szCs w:val="21"/>
                <w:u w:val="single"/>
              </w:rPr>
              <w:t>dispuesto el artículo </w:t>
            </w:r>
            <w:hyperlink r:id="rId13" w:anchor="4" w:history="1">
              <w:r w:rsidRPr="00F72FB3">
                <w:rPr>
                  <w:rStyle w:val="Hipervnculo"/>
                  <w:rFonts w:ascii="Arial" w:hAnsi="Arial" w:cs="Arial"/>
                  <w:b/>
                  <w:i/>
                  <w:sz w:val="21"/>
                  <w:szCs w:val="21"/>
                </w:rPr>
                <w:t>4</w:t>
              </w:r>
            </w:hyperlink>
            <w:r w:rsidRPr="00F72FB3">
              <w:rPr>
                <w:rFonts w:ascii="Arial" w:hAnsi="Arial" w:cs="Arial"/>
                <w:b/>
                <w:i/>
                <w:sz w:val="21"/>
                <w:szCs w:val="21"/>
                <w:u w:val="single"/>
              </w:rPr>
              <w:t>o del </w:t>
            </w:r>
            <w:r w:rsidRPr="00F72FB3">
              <w:rPr>
                <w:rFonts w:ascii="Arial" w:hAnsi="Arial" w:cs="Arial"/>
                <w:b/>
                <w:bCs/>
                <w:i/>
                <w:iCs/>
                <w:sz w:val="21"/>
                <w:szCs w:val="21"/>
                <w:u w:val="single"/>
              </w:rPr>
              <w:t>Decreto 769 de 2014.</w:t>
            </w:r>
          </w:p>
        </w:tc>
        <w:tc>
          <w:tcPr>
            <w:tcW w:w="3614" w:type="dxa"/>
            <w:tcBorders>
              <w:top w:val="single" w:sz="4" w:space="0" w:color="auto"/>
              <w:left w:val="single" w:sz="4" w:space="0" w:color="auto"/>
              <w:bottom w:val="single" w:sz="4" w:space="0" w:color="auto"/>
              <w:right w:val="single" w:sz="4" w:space="0" w:color="auto"/>
            </w:tcBorders>
            <w:hideMark/>
          </w:tcPr>
          <w:p w:rsidR="007311B9" w:rsidRPr="00F72FB3" w:rsidRDefault="007311B9">
            <w:pPr>
              <w:spacing w:before="100" w:beforeAutospacing="1" w:after="100" w:afterAutospacing="1" w:line="270" w:lineRule="atLeast"/>
              <w:jc w:val="both"/>
              <w:rPr>
                <w:rFonts w:ascii="Arial" w:hAnsi="Arial" w:cs="Arial"/>
                <w:i/>
                <w:sz w:val="21"/>
                <w:szCs w:val="21"/>
              </w:rPr>
            </w:pPr>
            <w:bookmarkStart w:id="6" w:name="2.2.2.3.2.2"/>
            <w:r w:rsidRPr="00F72FB3">
              <w:rPr>
                <w:rFonts w:ascii="Arial" w:hAnsi="Arial" w:cs="Arial"/>
                <w:b/>
                <w:bCs/>
                <w:i/>
                <w:sz w:val="21"/>
                <w:szCs w:val="21"/>
              </w:rPr>
              <w:lastRenderedPageBreak/>
              <w:t>ARTÍCULO 2.2.2.3.2.2. COMPETENCIA DE LA AUTORIDAD NACIONAL DE LICENCIAS AMBIENTALES (ANLA).</w:t>
            </w:r>
            <w:bookmarkEnd w:id="6"/>
            <w:r w:rsidRPr="00F72FB3">
              <w:rPr>
                <w:rStyle w:val="iaj"/>
                <w:rFonts w:ascii="Arial" w:hAnsi="Arial" w:cs="Arial"/>
                <w:i/>
                <w:iCs/>
                <w:sz w:val="21"/>
                <w:szCs w:val="21"/>
              </w:rPr>
              <w:t> </w:t>
            </w:r>
            <w:r w:rsidRPr="00F72FB3">
              <w:rPr>
                <w:rFonts w:ascii="Arial" w:hAnsi="Arial" w:cs="Arial"/>
                <w:i/>
                <w:sz w:val="21"/>
                <w:szCs w:val="21"/>
              </w:rPr>
              <w:t>La Autoridad Nacional de Licencias Ambientales (ANLA) otorgará o negará de manera privativa la licencia ambiental para los siguientes proyectos, obras o actividades:</w:t>
            </w:r>
          </w:p>
          <w:p w:rsidR="007311B9" w:rsidRPr="00F72FB3" w:rsidRDefault="007311B9">
            <w:pPr>
              <w:spacing w:before="100" w:beforeAutospacing="1" w:after="100" w:afterAutospacing="1" w:line="270" w:lineRule="atLeast"/>
              <w:jc w:val="both"/>
              <w:rPr>
                <w:rFonts w:ascii="Arial" w:hAnsi="Arial" w:cs="Arial"/>
                <w:i/>
                <w:color w:val="000000"/>
                <w:sz w:val="21"/>
                <w:szCs w:val="21"/>
              </w:rPr>
            </w:pPr>
            <w:r w:rsidRPr="00F72FB3">
              <w:rPr>
                <w:rFonts w:ascii="Arial" w:hAnsi="Arial" w:cs="Arial"/>
                <w:i/>
                <w:color w:val="000000"/>
                <w:sz w:val="21"/>
                <w:szCs w:val="21"/>
              </w:rPr>
              <w:lastRenderedPageBreak/>
              <w:t>8. Ejecución de obras públicas:</w:t>
            </w:r>
          </w:p>
          <w:p w:rsidR="007311B9" w:rsidRPr="00F72FB3" w:rsidRDefault="007311B9">
            <w:pPr>
              <w:spacing w:before="100" w:beforeAutospacing="1" w:after="100" w:afterAutospacing="1" w:line="270" w:lineRule="atLeast"/>
              <w:jc w:val="both"/>
              <w:rPr>
                <w:rFonts w:ascii="Arial" w:hAnsi="Arial" w:cs="Arial"/>
                <w:b/>
                <w:i/>
                <w:color w:val="000000"/>
                <w:sz w:val="21"/>
                <w:szCs w:val="21"/>
              </w:rPr>
            </w:pPr>
            <w:r w:rsidRPr="00F72FB3">
              <w:rPr>
                <w:rFonts w:ascii="Arial" w:hAnsi="Arial" w:cs="Arial"/>
                <w:i/>
                <w:color w:val="000000"/>
                <w:sz w:val="21"/>
                <w:szCs w:val="21"/>
              </w:rPr>
              <w:t xml:space="preserve">b) La construcción de segundas calzadas; salvo lo dispuesto </w:t>
            </w:r>
            <w:r w:rsidRPr="00F72FB3">
              <w:rPr>
                <w:rFonts w:ascii="Arial" w:hAnsi="Arial" w:cs="Arial"/>
                <w:b/>
                <w:i/>
                <w:color w:val="000000"/>
                <w:sz w:val="21"/>
                <w:szCs w:val="21"/>
              </w:rPr>
              <w:t>en el parágrafo 2</w:t>
            </w:r>
            <w:r w:rsidRPr="00F72FB3">
              <w:rPr>
                <w:rFonts w:ascii="Arial" w:hAnsi="Arial" w:cs="Arial"/>
                <w:b/>
                <w:bCs/>
                <w:i/>
                <w:color w:val="244700"/>
                <w:sz w:val="21"/>
                <w:szCs w:val="21"/>
              </w:rPr>
              <w:t>o </w:t>
            </w:r>
            <w:r w:rsidRPr="00F72FB3">
              <w:rPr>
                <w:rFonts w:ascii="Arial" w:hAnsi="Arial" w:cs="Arial"/>
                <w:b/>
                <w:i/>
                <w:color w:val="000000"/>
                <w:sz w:val="21"/>
                <w:szCs w:val="21"/>
              </w:rPr>
              <w:t>del artículo 1º. del Decreto 769 de 2014;</w:t>
            </w:r>
          </w:p>
          <w:p w:rsidR="00743C48" w:rsidRPr="00F72FB3" w:rsidRDefault="00743C48">
            <w:pPr>
              <w:spacing w:before="100" w:beforeAutospacing="1" w:after="100" w:afterAutospacing="1" w:line="270" w:lineRule="atLeast"/>
              <w:jc w:val="both"/>
              <w:rPr>
                <w:rFonts w:ascii="Arial" w:hAnsi="Arial" w:cs="Arial"/>
                <w:b/>
                <w:i/>
                <w:color w:val="000000"/>
                <w:sz w:val="21"/>
                <w:szCs w:val="21"/>
              </w:rPr>
            </w:pPr>
            <w:r w:rsidRPr="00F72FB3">
              <w:rPr>
                <w:rFonts w:ascii="Arial" w:hAnsi="Arial" w:cs="Arial"/>
                <w:b/>
                <w:i/>
                <w:color w:val="000000"/>
                <w:sz w:val="21"/>
                <w:szCs w:val="21"/>
              </w:rPr>
              <w:t>(…)</w:t>
            </w:r>
          </w:p>
          <w:p w:rsidR="00743C48" w:rsidRPr="00F72FB3" w:rsidRDefault="00743C48" w:rsidP="00743C48">
            <w:pPr>
              <w:spacing w:before="100" w:beforeAutospacing="1" w:after="100" w:afterAutospacing="1" w:line="270" w:lineRule="atLeast"/>
              <w:jc w:val="both"/>
              <w:rPr>
                <w:rFonts w:ascii="Arial" w:hAnsi="Arial" w:cs="Arial"/>
                <w:b/>
                <w:i/>
                <w:color w:val="000000"/>
                <w:sz w:val="21"/>
                <w:szCs w:val="21"/>
              </w:rPr>
            </w:pPr>
            <w:r w:rsidRPr="00F72FB3">
              <w:rPr>
                <w:rFonts w:ascii="Arial" w:eastAsia="Calibri" w:hAnsi="Arial" w:cs="Arial"/>
                <w:bCs/>
                <w:i/>
                <w:sz w:val="21"/>
                <w:szCs w:val="21"/>
              </w:rPr>
              <w:t>13) (…)</w:t>
            </w:r>
            <w:r w:rsidRPr="00F72FB3">
              <w:rPr>
                <w:rFonts w:ascii="Arial" w:hAnsi="Arial" w:cs="Arial"/>
                <w:i/>
                <w:color w:val="000000"/>
                <w:sz w:val="21"/>
                <w:szCs w:val="21"/>
              </w:rPr>
              <w:t>Lo anterior no aplica a proyectos, obras o actividades de infraestructura relacionada con las unidades habitacionales y actividades de mantenimiento y rehabilitación en proyectos de infraestructura de transporte de conformidad con lo dispuesto en el artículo </w:t>
            </w:r>
            <w:hyperlink r:id="rId14" w:anchor="44" w:history="1">
              <w:r w:rsidRPr="00F72FB3">
                <w:rPr>
                  <w:rStyle w:val="Hipervnculo"/>
                  <w:rFonts w:ascii="Arial" w:hAnsi="Arial" w:cs="Arial"/>
                  <w:i/>
                  <w:sz w:val="21"/>
                  <w:szCs w:val="21"/>
                  <w:u w:val="none"/>
                </w:rPr>
                <w:t>44</w:t>
              </w:r>
            </w:hyperlink>
            <w:r w:rsidRPr="00F72FB3">
              <w:rPr>
                <w:rFonts w:ascii="Arial" w:hAnsi="Arial" w:cs="Arial"/>
                <w:i/>
                <w:sz w:val="21"/>
                <w:szCs w:val="21"/>
              </w:rPr>
              <w:t xml:space="preserve"> de la Ley 1682 de 2013, salvo las actividades de mejoramiento de acuerdo </w:t>
            </w:r>
            <w:r w:rsidRPr="00F72FB3">
              <w:rPr>
                <w:rFonts w:ascii="Arial" w:hAnsi="Arial" w:cs="Arial"/>
                <w:b/>
                <w:i/>
                <w:sz w:val="21"/>
                <w:szCs w:val="21"/>
              </w:rPr>
              <w:t>con lo dispuesto el artículo </w:t>
            </w:r>
            <w:hyperlink r:id="rId15" w:anchor="4" w:history="1">
              <w:r w:rsidRPr="00F72FB3">
                <w:rPr>
                  <w:rStyle w:val="Hipervnculo"/>
                  <w:rFonts w:ascii="Arial" w:hAnsi="Arial" w:cs="Arial"/>
                  <w:b/>
                  <w:i/>
                  <w:sz w:val="21"/>
                  <w:szCs w:val="21"/>
                  <w:u w:val="none"/>
                </w:rPr>
                <w:t>4</w:t>
              </w:r>
            </w:hyperlink>
            <w:r w:rsidRPr="00F72FB3">
              <w:rPr>
                <w:rFonts w:ascii="Arial" w:hAnsi="Arial" w:cs="Arial"/>
                <w:b/>
                <w:i/>
                <w:color w:val="000000"/>
                <w:sz w:val="21"/>
                <w:szCs w:val="21"/>
              </w:rPr>
              <w:t>o del Decreto 769 de 2014.</w:t>
            </w:r>
          </w:p>
          <w:p w:rsidR="007311B9" w:rsidRPr="00F72FB3" w:rsidRDefault="007311B9">
            <w:pPr>
              <w:spacing w:before="100" w:beforeAutospacing="1" w:after="100" w:afterAutospacing="1" w:line="270" w:lineRule="atLeast"/>
              <w:jc w:val="both"/>
              <w:rPr>
                <w:rFonts w:ascii="Arial" w:eastAsia="Times New Roman" w:hAnsi="Arial" w:cs="Arial"/>
                <w:bCs/>
                <w:i/>
                <w:sz w:val="21"/>
                <w:szCs w:val="21"/>
                <w:lang w:eastAsia="es-CO"/>
              </w:rPr>
            </w:pPr>
            <w:r w:rsidRPr="00F72FB3">
              <w:rPr>
                <w:rFonts w:ascii="Arial" w:hAnsi="Arial" w:cs="Arial"/>
                <w:i/>
                <w:color w:val="000000"/>
                <w:sz w:val="21"/>
                <w:szCs w:val="21"/>
              </w:rPr>
              <w:t>(Decreto 2041 de 2014, art.8)</w:t>
            </w:r>
          </w:p>
        </w:tc>
        <w:tc>
          <w:tcPr>
            <w:tcW w:w="3969" w:type="dxa"/>
            <w:tcBorders>
              <w:top w:val="single" w:sz="4" w:space="0" w:color="auto"/>
              <w:left w:val="single" w:sz="4" w:space="0" w:color="auto"/>
              <w:bottom w:val="single" w:sz="4" w:space="0" w:color="auto"/>
              <w:right w:val="single" w:sz="4" w:space="0" w:color="auto"/>
            </w:tcBorders>
          </w:tcPr>
          <w:p w:rsidR="007311B9" w:rsidRPr="00F72FB3" w:rsidRDefault="007311B9">
            <w:pPr>
              <w:jc w:val="both"/>
              <w:rPr>
                <w:rFonts w:ascii="Arial" w:eastAsia="Calibri" w:hAnsi="Arial" w:cs="Arial"/>
                <w:b/>
                <w:bCs/>
                <w:i/>
                <w:sz w:val="21"/>
                <w:szCs w:val="21"/>
              </w:rPr>
            </w:pPr>
            <w:r w:rsidRPr="00F72FB3">
              <w:rPr>
                <w:rFonts w:ascii="Arial" w:eastAsia="Calibri" w:hAnsi="Arial" w:cs="Arial"/>
                <w:bCs/>
                <w:i/>
                <w:sz w:val="21"/>
                <w:szCs w:val="21"/>
              </w:rPr>
              <w:lastRenderedPageBreak/>
              <w:t>“</w:t>
            </w:r>
            <w:r w:rsidRPr="00F72FB3">
              <w:rPr>
                <w:rFonts w:ascii="Arial" w:eastAsia="Calibri" w:hAnsi="Arial" w:cs="Arial"/>
                <w:b/>
                <w:bCs/>
                <w:i/>
                <w:sz w:val="21"/>
                <w:szCs w:val="21"/>
              </w:rPr>
              <w:t xml:space="preserve">ARTÍCULO </w:t>
            </w:r>
            <w:r w:rsidRPr="00F72FB3">
              <w:rPr>
                <w:rFonts w:ascii="Arial" w:eastAsia="Calibri" w:hAnsi="Arial" w:cs="Arial"/>
                <w:b/>
                <w:bCs/>
                <w:i/>
                <w:sz w:val="21"/>
                <w:szCs w:val="21"/>
              </w:rPr>
              <w:fldChar w:fldCharType="begin" w:fldLock="1"/>
            </w:r>
            <w:r w:rsidRPr="00F72FB3">
              <w:rPr>
                <w:rFonts w:ascii="Arial" w:eastAsia="Calibri" w:hAnsi="Arial" w:cs="Arial"/>
                <w:b/>
                <w:bCs/>
                <w:i/>
                <w:sz w:val="21"/>
                <w:szCs w:val="21"/>
              </w:rPr>
              <w:instrText xml:space="preserve"> STYLEREF 5 \s </w:instrText>
            </w:r>
            <w:r w:rsidRPr="00F72FB3">
              <w:rPr>
                <w:rFonts w:ascii="Arial" w:eastAsia="Calibri" w:hAnsi="Arial" w:cs="Arial"/>
                <w:b/>
                <w:bCs/>
                <w:i/>
                <w:sz w:val="21"/>
                <w:szCs w:val="21"/>
              </w:rPr>
              <w:fldChar w:fldCharType="separate"/>
            </w:r>
            <w:r w:rsidRPr="00F72FB3">
              <w:rPr>
                <w:rFonts w:ascii="Arial" w:eastAsia="Calibri" w:hAnsi="Arial" w:cs="Arial"/>
                <w:b/>
                <w:bCs/>
                <w:i/>
                <w:noProof/>
                <w:sz w:val="21"/>
                <w:szCs w:val="21"/>
              </w:rPr>
              <w:t>2.2.2.3.</w:t>
            </w:r>
            <w:r w:rsidRPr="00F72FB3">
              <w:rPr>
                <w:rFonts w:ascii="Arial" w:eastAsia="Calibri" w:hAnsi="Arial" w:cs="Arial"/>
                <w:b/>
                <w:bCs/>
                <w:i/>
                <w:sz w:val="21"/>
                <w:szCs w:val="21"/>
              </w:rPr>
              <w:fldChar w:fldCharType="end"/>
            </w:r>
            <w:r w:rsidRPr="00F72FB3">
              <w:rPr>
                <w:rFonts w:ascii="Arial" w:eastAsia="Calibri" w:hAnsi="Arial" w:cs="Arial"/>
                <w:b/>
                <w:bCs/>
                <w:i/>
                <w:sz w:val="21"/>
                <w:szCs w:val="21"/>
              </w:rPr>
              <w:t xml:space="preserve">2.2. </w:t>
            </w:r>
            <w:r w:rsidRPr="00F72FB3">
              <w:rPr>
                <w:rFonts w:ascii="Arial" w:eastAsia="Arial Unicode MS" w:hAnsi="Arial" w:cs="Arial"/>
                <w:b/>
                <w:i/>
                <w:iCs/>
                <w:sz w:val="21"/>
                <w:szCs w:val="21"/>
                <w:shd w:val="clear" w:color="auto" w:fill="FFFFFF"/>
              </w:rPr>
              <w:t>Competencia de la Autoridad Nacional de Licencias Ambientales (ANLA)</w:t>
            </w:r>
            <w:r w:rsidRPr="00F72FB3">
              <w:rPr>
                <w:rFonts w:ascii="Arial" w:eastAsia="Calibri" w:hAnsi="Arial" w:cs="Arial"/>
                <w:b/>
                <w:bCs/>
                <w:i/>
                <w:sz w:val="21"/>
                <w:szCs w:val="21"/>
              </w:rPr>
              <w:t xml:space="preserve"> (…)</w:t>
            </w:r>
          </w:p>
          <w:p w:rsidR="007311B9" w:rsidRPr="00F72FB3" w:rsidRDefault="007311B9">
            <w:pPr>
              <w:jc w:val="both"/>
              <w:rPr>
                <w:rFonts w:ascii="Arial" w:eastAsia="Calibri" w:hAnsi="Arial" w:cs="Arial"/>
                <w:b/>
                <w:bCs/>
                <w:i/>
                <w:sz w:val="21"/>
                <w:szCs w:val="21"/>
              </w:rPr>
            </w:pPr>
          </w:p>
          <w:p w:rsidR="007311B9" w:rsidRPr="00F72FB3" w:rsidRDefault="007311B9">
            <w:pPr>
              <w:jc w:val="both"/>
              <w:rPr>
                <w:rFonts w:ascii="Arial" w:eastAsia="Arial Unicode MS" w:hAnsi="Arial" w:cs="Arial"/>
                <w:i/>
                <w:sz w:val="21"/>
                <w:szCs w:val="21"/>
                <w:shd w:val="clear" w:color="auto" w:fill="FFFFFF"/>
              </w:rPr>
            </w:pPr>
            <w:r w:rsidRPr="00F72FB3">
              <w:rPr>
                <w:rFonts w:ascii="Arial" w:eastAsia="Arial Unicode MS" w:hAnsi="Arial" w:cs="Arial"/>
                <w:i/>
                <w:sz w:val="21"/>
                <w:szCs w:val="21"/>
                <w:shd w:val="clear" w:color="auto" w:fill="FFFFFF"/>
              </w:rPr>
              <w:t>8. Ejecución de obras públicas:</w:t>
            </w:r>
          </w:p>
          <w:p w:rsidR="007311B9" w:rsidRPr="00F72FB3" w:rsidRDefault="007311B9">
            <w:pPr>
              <w:spacing w:before="100" w:beforeAutospacing="1" w:after="100" w:afterAutospacing="1"/>
              <w:jc w:val="both"/>
              <w:rPr>
                <w:rFonts w:ascii="Arial" w:eastAsia="Arial Unicode MS" w:hAnsi="Arial" w:cs="Arial"/>
                <w:i/>
                <w:sz w:val="21"/>
                <w:szCs w:val="21"/>
                <w:shd w:val="clear" w:color="auto" w:fill="FFFFFF"/>
              </w:rPr>
            </w:pPr>
            <w:r w:rsidRPr="00F72FB3">
              <w:rPr>
                <w:rFonts w:ascii="Arial" w:eastAsia="Arial Unicode MS" w:hAnsi="Arial" w:cs="Arial"/>
                <w:i/>
                <w:sz w:val="21"/>
                <w:szCs w:val="21"/>
                <w:shd w:val="clear" w:color="auto" w:fill="FFFFFF"/>
              </w:rPr>
              <w:t>(…)</w:t>
            </w:r>
          </w:p>
          <w:p w:rsidR="007311B9" w:rsidRPr="00F72FB3" w:rsidRDefault="007311B9">
            <w:pPr>
              <w:jc w:val="both"/>
              <w:rPr>
                <w:rFonts w:ascii="Arial" w:eastAsia="Calibri" w:hAnsi="Arial" w:cs="Arial"/>
                <w:b/>
                <w:bCs/>
                <w:i/>
                <w:sz w:val="21"/>
                <w:szCs w:val="21"/>
              </w:rPr>
            </w:pPr>
            <w:r w:rsidRPr="00F72FB3">
              <w:rPr>
                <w:rFonts w:ascii="Arial" w:eastAsia="Arial Unicode MS" w:hAnsi="Arial" w:cs="Arial"/>
                <w:i/>
                <w:sz w:val="21"/>
                <w:szCs w:val="21"/>
                <w:shd w:val="clear" w:color="auto" w:fill="FFFFFF"/>
              </w:rPr>
              <w:t xml:space="preserve">b) La construcción de segundas calzadas; salvo lo dispuesto en el parágrafo </w:t>
            </w:r>
            <w:r w:rsidRPr="00F72FB3">
              <w:rPr>
                <w:rFonts w:ascii="Arial" w:eastAsia="Arial Unicode MS" w:hAnsi="Arial" w:cs="Arial"/>
                <w:b/>
                <w:i/>
                <w:sz w:val="21"/>
                <w:szCs w:val="21"/>
                <w:shd w:val="clear" w:color="auto" w:fill="FFFFFF"/>
              </w:rPr>
              <w:t xml:space="preserve">2 del artículo </w:t>
            </w:r>
            <w:r w:rsidRPr="00F72FB3">
              <w:rPr>
                <w:rFonts w:ascii="Arial" w:eastAsia="Calibri" w:hAnsi="Arial" w:cs="Arial"/>
                <w:b/>
                <w:bCs/>
                <w:i/>
                <w:sz w:val="21"/>
                <w:szCs w:val="21"/>
              </w:rPr>
              <w:fldChar w:fldCharType="begin" w:fldLock="1"/>
            </w:r>
            <w:r w:rsidRPr="00F72FB3">
              <w:rPr>
                <w:rFonts w:ascii="Arial" w:eastAsia="Calibri" w:hAnsi="Arial" w:cs="Arial"/>
                <w:b/>
                <w:bCs/>
                <w:i/>
                <w:sz w:val="21"/>
                <w:szCs w:val="21"/>
              </w:rPr>
              <w:instrText xml:space="preserve"> STYLEREF 5 \s </w:instrText>
            </w:r>
            <w:r w:rsidRPr="00F72FB3">
              <w:rPr>
                <w:rFonts w:ascii="Arial" w:eastAsia="Calibri" w:hAnsi="Arial" w:cs="Arial"/>
                <w:b/>
                <w:bCs/>
                <w:i/>
                <w:sz w:val="21"/>
                <w:szCs w:val="21"/>
              </w:rPr>
              <w:fldChar w:fldCharType="separate"/>
            </w:r>
            <w:r w:rsidRPr="00F72FB3">
              <w:rPr>
                <w:rFonts w:ascii="Arial" w:eastAsia="Calibri" w:hAnsi="Arial" w:cs="Arial"/>
                <w:b/>
                <w:bCs/>
                <w:i/>
                <w:sz w:val="21"/>
                <w:szCs w:val="21"/>
              </w:rPr>
              <w:t>2.2.2.5.1</w:t>
            </w:r>
            <w:r w:rsidRPr="00F72FB3">
              <w:rPr>
                <w:rFonts w:ascii="Arial" w:eastAsia="Calibri" w:hAnsi="Arial" w:cs="Arial"/>
                <w:b/>
                <w:bCs/>
                <w:i/>
                <w:sz w:val="21"/>
                <w:szCs w:val="21"/>
              </w:rPr>
              <w:fldChar w:fldCharType="end"/>
            </w:r>
            <w:r w:rsidRPr="00F72FB3">
              <w:rPr>
                <w:rFonts w:ascii="Arial" w:eastAsia="Calibri" w:hAnsi="Arial" w:cs="Arial"/>
                <w:b/>
                <w:bCs/>
                <w:i/>
                <w:sz w:val="21"/>
                <w:szCs w:val="21"/>
              </w:rPr>
              <w:t>.</w:t>
            </w:r>
            <w:r w:rsidRPr="00F72FB3">
              <w:rPr>
                <w:rFonts w:ascii="Arial" w:eastAsia="Calibri" w:hAnsi="Arial" w:cs="Arial"/>
                <w:b/>
                <w:bCs/>
                <w:i/>
                <w:sz w:val="21"/>
                <w:szCs w:val="21"/>
              </w:rPr>
              <w:fldChar w:fldCharType="begin" w:fldLock="1"/>
            </w:r>
            <w:r w:rsidRPr="00F72FB3">
              <w:rPr>
                <w:rFonts w:ascii="Arial" w:eastAsia="Calibri" w:hAnsi="Arial" w:cs="Arial"/>
                <w:b/>
                <w:bCs/>
                <w:i/>
                <w:sz w:val="21"/>
                <w:szCs w:val="21"/>
              </w:rPr>
              <w:instrText xml:space="preserve"> SEQ ARTICULO \* ARABIC \s 5 </w:instrText>
            </w:r>
            <w:r w:rsidRPr="00F72FB3">
              <w:rPr>
                <w:rFonts w:ascii="Arial" w:eastAsia="Calibri" w:hAnsi="Arial" w:cs="Arial"/>
                <w:b/>
                <w:bCs/>
                <w:i/>
                <w:sz w:val="21"/>
                <w:szCs w:val="21"/>
              </w:rPr>
              <w:fldChar w:fldCharType="separate"/>
            </w:r>
            <w:r w:rsidRPr="00F72FB3">
              <w:rPr>
                <w:rFonts w:ascii="Arial" w:eastAsia="Calibri" w:hAnsi="Arial" w:cs="Arial"/>
                <w:b/>
                <w:bCs/>
                <w:i/>
                <w:sz w:val="21"/>
                <w:szCs w:val="21"/>
              </w:rPr>
              <w:t>1</w:t>
            </w:r>
            <w:r w:rsidRPr="00F72FB3">
              <w:rPr>
                <w:rFonts w:ascii="Arial" w:eastAsia="Calibri" w:hAnsi="Arial" w:cs="Arial"/>
                <w:b/>
                <w:bCs/>
                <w:i/>
                <w:sz w:val="21"/>
                <w:szCs w:val="21"/>
              </w:rPr>
              <w:fldChar w:fldCharType="end"/>
            </w:r>
            <w:r w:rsidRPr="00F72FB3">
              <w:rPr>
                <w:rFonts w:ascii="Arial" w:eastAsia="Calibri" w:hAnsi="Arial" w:cs="Arial"/>
                <w:b/>
                <w:bCs/>
                <w:i/>
                <w:sz w:val="21"/>
                <w:szCs w:val="21"/>
              </w:rPr>
              <w:t xml:space="preserve">. </w:t>
            </w:r>
            <w:proofErr w:type="gramStart"/>
            <w:r w:rsidRPr="00F72FB3">
              <w:rPr>
                <w:rFonts w:ascii="Arial" w:eastAsia="Calibri" w:hAnsi="Arial" w:cs="Arial"/>
                <w:b/>
                <w:bCs/>
                <w:i/>
                <w:sz w:val="21"/>
                <w:szCs w:val="21"/>
              </w:rPr>
              <w:t>del</w:t>
            </w:r>
            <w:proofErr w:type="gramEnd"/>
            <w:r w:rsidRPr="00F72FB3">
              <w:rPr>
                <w:rFonts w:ascii="Arial" w:eastAsia="Calibri" w:hAnsi="Arial" w:cs="Arial"/>
                <w:b/>
                <w:bCs/>
                <w:i/>
                <w:sz w:val="21"/>
                <w:szCs w:val="21"/>
              </w:rPr>
              <w:t xml:space="preserve"> presente Decreto”(…).</w:t>
            </w:r>
          </w:p>
          <w:p w:rsidR="00743C48" w:rsidRPr="00F72FB3" w:rsidRDefault="00743C48" w:rsidP="00743C48">
            <w:pPr>
              <w:spacing w:before="100" w:beforeAutospacing="1" w:after="100" w:afterAutospacing="1"/>
              <w:jc w:val="both"/>
              <w:rPr>
                <w:rFonts w:ascii="Arial" w:eastAsia="Calibri" w:hAnsi="Arial" w:cs="Arial"/>
                <w:bCs/>
                <w:i/>
                <w:sz w:val="21"/>
                <w:szCs w:val="21"/>
              </w:rPr>
            </w:pPr>
            <w:r w:rsidRPr="00F72FB3">
              <w:rPr>
                <w:rFonts w:ascii="Arial" w:eastAsia="Calibri" w:hAnsi="Arial" w:cs="Arial"/>
                <w:bCs/>
                <w:i/>
                <w:sz w:val="21"/>
                <w:szCs w:val="21"/>
              </w:rPr>
              <w:lastRenderedPageBreak/>
              <w:t>13) (…)</w:t>
            </w:r>
          </w:p>
          <w:p w:rsidR="00743C48" w:rsidRPr="00F72FB3" w:rsidRDefault="00743C48" w:rsidP="00743C48">
            <w:pPr>
              <w:spacing w:before="100" w:beforeAutospacing="1" w:after="100" w:afterAutospacing="1"/>
              <w:jc w:val="both"/>
              <w:rPr>
                <w:rFonts w:ascii="Arial" w:eastAsia="Calibri" w:hAnsi="Arial" w:cs="Arial"/>
                <w:bCs/>
                <w:i/>
                <w:sz w:val="21"/>
                <w:szCs w:val="21"/>
              </w:rPr>
            </w:pPr>
            <w:r w:rsidRPr="00F72FB3">
              <w:rPr>
                <w:rFonts w:ascii="Arial" w:eastAsia="Calibri" w:hAnsi="Arial" w:cs="Arial"/>
                <w:i/>
                <w:sz w:val="21"/>
                <w:szCs w:val="21"/>
                <w:shd w:val="clear" w:color="auto" w:fill="FFFFFF"/>
              </w:rPr>
              <w:t xml:space="preserve">Lo anterior no aplica a proyectos, obras o actividades de infraestructura relacionada con las unidades habitacionales y actividades de mantenimiento y rehabilitación en proyectos de infraestructura de transporte de conformidad con lo dispuesto en el artículo 44 de la Ley 1682 de 2013, salvo las actividades de mejoramiento de acuerdo con lo </w:t>
            </w:r>
            <w:r w:rsidRPr="00F72FB3">
              <w:rPr>
                <w:rFonts w:ascii="Arial" w:eastAsia="Calibri" w:hAnsi="Arial" w:cs="Arial"/>
                <w:b/>
                <w:i/>
                <w:sz w:val="21"/>
                <w:szCs w:val="21"/>
                <w:shd w:val="clear" w:color="auto" w:fill="FFFFFF"/>
              </w:rPr>
              <w:t xml:space="preserve">dispuesto el artículo </w:t>
            </w:r>
            <w:r w:rsidRPr="00F72FB3">
              <w:rPr>
                <w:rFonts w:ascii="Arial" w:eastAsia="Calibri" w:hAnsi="Arial" w:cs="Arial"/>
                <w:b/>
                <w:bCs/>
                <w:i/>
                <w:sz w:val="21"/>
                <w:szCs w:val="21"/>
              </w:rPr>
              <w:fldChar w:fldCharType="begin" w:fldLock="1"/>
            </w:r>
            <w:r w:rsidRPr="00F72FB3">
              <w:rPr>
                <w:rFonts w:ascii="Arial" w:eastAsia="Calibri" w:hAnsi="Arial" w:cs="Arial"/>
                <w:b/>
                <w:bCs/>
                <w:i/>
                <w:sz w:val="21"/>
                <w:szCs w:val="21"/>
              </w:rPr>
              <w:instrText xml:space="preserve"> STYLEREF 5 \s </w:instrText>
            </w:r>
            <w:r w:rsidRPr="00F72FB3">
              <w:rPr>
                <w:rFonts w:ascii="Arial" w:eastAsia="Calibri" w:hAnsi="Arial" w:cs="Arial"/>
                <w:b/>
                <w:bCs/>
                <w:i/>
                <w:sz w:val="21"/>
                <w:szCs w:val="21"/>
              </w:rPr>
              <w:fldChar w:fldCharType="separate"/>
            </w:r>
            <w:r w:rsidRPr="00F72FB3">
              <w:rPr>
                <w:rFonts w:ascii="Arial" w:eastAsia="Calibri" w:hAnsi="Arial" w:cs="Arial"/>
                <w:b/>
                <w:bCs/>
                <w:i/>
                <w:noProof/>
                <w:sz w:val="21"/>
                <w:szCs w:val="21"/>
              </w:rPr>
              <w:t>2.2.2.5.4</w:t>
            </w:r>
            <w:r w:rsidRPr="00F72FB3">
              <w:rPr>
                <w:rFonts w:ascii="Arial" w:eastAsia="Calibri" w:hAnsi="Arial" w:cs="Arial"/>
                <w:b/>
                <w:bCs/>
                <w:i/>
                <w:sz w:val="21"/>
                <w:szCs w:val="21"/>
              </w:rPr>
              <w:fldChar w:fldCharType="end"/>
            </w:r>
            <w:r w:rsidRPr="00F72FB3">
              <w:rPr>
                <w:rFonts w:ascii="Arial" w:eastAsia="Calibri" w:hAnsi="Arial" w:cs="Arial"/>
                <w:b/>
                <w:bCs/>
                <w:i/>
                <w:sz w:val="21"/>
                <w:szCs w:val="21"/>
              </w:rPr>
              <w:t>.</w:t>
            </w:r>
            <w:r w:rsidRPr="00F72FB3">
              <w:rPr>
                <w:rFonts w:ascii="Arial" w:eastAsia="Calibri" w:hAnsi="Arial" w:cs="Arial"/>
                <w:b/>
                <w:bCs/>
                <w:i/>
                <w:sz w:val="21"/>
                <w:szCs w:val="21"/>
              </w:rPr>
              <w:fldChar w:fldCharType="begin" w:fldLock="1"/>
            </w:r>
            <w:r w:rsidRPr="00F72FB3">
              <w:rPr>
                <w:rFonts w:ascii="Arial" w:eastAsia="Calibri" w:hAnsi="Arial" w:cs="Arial"/>
                <w:b/>
                <w:bCs/>
                <w:i/>
                <w:sz w:val="21"/>
                <w:szCs w:val="21"/>
              </w:rPr>
              <w:instrText xml:space="preserve"> SEQ ARTICULO \* ARABIC \s 5 </w:instrText>
            </w:r>
            <w:r w:rsidRPr="00F72FB3">
              <w:rPr>
                <w:rFonts w:ascii="Arial" w:eastAsia="Calibri" w:hAnsi="Arial" w:cs="Arial"/>
                <w:b/>
                <w:bCs/>
                <w:i/>
                <w:sz w:val="21"/>
                <w:szCs w:val="21"/>
              </w:rPr>
              <w:fldChar w:fldCharType="separate"/>
            </w:r>
            <w:r w:rsidRPr="00F72FB3">
              <w:rPr>
                <w:rFonts w:ascii="Arial" w:eastAsia="Calibri" w:hAnsi="Arial" w:cs="Arial"/>
                <w:b/>
                <w:bCs/>
                <w:i/>
                <w:noProof/>
                <w:sz w:val="21"/>
                <w:szCs w:val="21"/>
              </w:rPr>
              <w:t>4</w:t>
            </w:r>
            <w:r w:rsidRPr="00F72FB3">
              <w:rPr>
                <w:rFonts w:ascii="Arial" w:eastAsia="Calibri" w:hAnsi="Arial" w:cs="Arial"/>
                <w:b/>
                <w:bCs/>
                <w:i/>
                <w:sz w:val="21"/>
                <w:szCs w:val="21"/>
              </w:rPr>
              <w:fldChar w:fldCharType="end"/>
            </w:r>
            <w:r w:rsidRPr="00F72FB3">
              <w:rPr>
                <w:rFonts w:ascii="Arial" w:eastAsia="Calibri" w:hAnsi="Arial" w:cs="Arial"/>
                <w:b/>
                <w:bCs/>
                <w:i/>
                <w:sz w:val="21"/>
                <w:szCs w:val="21"/>
              </w:rPr>
              <w:t xml:space="preserve">. </w:t>
            </w:r>
            <w:proofErr w:type="gramStart"/>
            <w:r w:rsidRPr="00F72FB3">
              <w:rPr>
                <w:rFonts w:ascii="Arial" w:eastAsia="Calibri" w:hAnsi="Arial" w:cs="Arial"/>
                <w:b/>
                <w:bCs/>
                <w:i/>
                <w:sz w:val="21"/>
                <w:szCs w:val="21"/>
              </w:rPr>
              <w:t>del</w:t>
            </w:r>
            <w:proofErr w:type="gramEnd"/>
            <w:r w:rsidRPr="00F72FB3">
              <w:rPr>
                <w:rFonts w:ascii="Arial" w:eastAsia="Calibri" w:hAnsi="Arial" w:cs="Arial"/>
                <w:b/>
                <w:bCs/>
                <w:i/>
                <w:sz w:val="21"/>
                <w:szCs w:val="21"/>
              </w:rPr>
              <w:t xml:space="preserve"> presente Decreto</w:t>
            </w:r>
            <w:r w:rsidRPr="00F72FB3">
              <w:rPr>
                <w:rFonts w:ascii="Arial" w:eastAsia="Calibri" w:hAnsi="Arial" w:cs="Arial"/>
                <w:bCs/>
                <w:i/>
                <w:sz w:val="21"/>
                <w:szCs w:val="21"/>
              </w:rPr>
              <w:t>”.</w:t>
            </w:r>
          </w:p>
          <w:p w:rsidR="00743C48" w:rsidRPr="00F72FB3" w:rsidRDefault="00743C48">
            <w:pPr>
              <w:spacing w:before="100" w:beforeAutospacing="1" w:after="100" w:afterAutospacing="1"/>
              <w:jc w:val="both"/>
              <w:rPr>
                <w:rFonts w:ascii="Arial" w:eastAsia="Arial Unicode MS" w:hAnsi="Arial" w:cs="Arial"/>
                <w:i/>
                <w:sz w:val="21"/>
                <w:szCs w:val="21"/>
                <w:shd w:val="clear" w:color="auto" w:fill="FFFFFF"/>
              </w:rPr>
            </w:pPr>
          </w:p>
          <w:p w:rsidR="00743C48" w:rsidRPr="00F72FB3" w:rsidRDefault="00743C48">
            <w:pPr>
              <w:spacing w:before="100" w:beforeAutospacing="1" w:after="100" w:afterAutospacing="1"/>
              <w:jc w:val="both"/>
              <w:rPr>
                <w:rFonts w:ascii="Arial" w:eastAsia="Arial Unicode MS" w:hAnsi="Arial" w:cs="Arial"/>
                <w:i/>
                <w:sz w:val="21"/>
                <w:szCs w:val="21"/>
                <w:shd w:val="clear" w:color="auto" w:fill="FFFFFF"/>
              </w:rPr>
            </w:pPr>
          </w:p>
          <w:p w:rsidR="007311B9" w:rsidRPr="00F72FB3" w:rsidRDefault="007311B9">
            <w:pPr>
              <w:spacing w:before="100" w:beforeAutospacing="1" w:after="100" w:afterAutospacing="1"/>
              <w:jc w:val="both"/>
              <w:rPr>
                <w:rFonts w:ascii="Arial" w:eastAsia="Arial Unicode MS" w:hAnsi="Arial" w:cs="Arial"/>
                <w:i/>
                <w:sz w:val="21"/>
                <w:szCs w:val="21"/>
                <w:shd w:val="clear" w:color="auto" w:fill="FFFFFF"/>
              </w:rPr>
            </w:pPr>
            <w:r w:rsidRPr="00F72FB3">
              <w:rPr>
                <w:rFonts w:ascii="Arial" w:eastAsia="Arial Unicode MS" w:hAnsi="Arial" w:cs="Arial"/>
                <w:i/>
                <w:sz w:val="21"/>
                <w:szCs w:val="21"/>
                <w:shd w:val="clear" w:color="auto" w:fill="FFFFFF"/>
              </w:rPr>
              <w:t>(Decreto 2041 de 2014, art.8)</w:t>
            </w:r>
          </w:p>
          <w:p w:rsidR="007311B9" w:rsidRPr="00F72FB3" w:rsidRDefault="007311B9">
            <w:pPr>
              <w:jc w:val="both"/>
              <w:rPr>
                <w:rFonts w:ascii="Arial" w:eastAsia="Calibri" w:hAnsi="Arial" w:cs="Arial"/>
                <w:bCs/>
                <w:i/>
                <w:sz w:val="21"/>
                <w:szCs w:val="21"/>
              </w:rPr>
            </w:pPr>
          </w:p>
        </w:tc>
      </w:tr>
      <w:tr w:rsidR="007311B9" w:rsidRPr="00F72FB3" w:rsidTr="00743C48">
        <w:tc>
          <w:tcPr>
            <w:tcW w:w="2552" w:type="dxa"/>
            <w:tcBorders>
              <w:top w:val="single" w:sz="4" w:space="0" w:color="auto"/>
              <w:left w:val="single" w:sz="4" w:space="0" w:color="auto"/>
              <w:bottom w:val="single" w:sz="4" w:space="0" w:color="auto"/>
              <w:right w:val="single" w:sz="4" w:space="0" w:color="auto"/>
            </w:tcBorders>
            <w:hideMark/>
          </w:tcPr>
          <w:p w:rsidR="007311B9" w:rsidRPr="00F72FB3" w:rsidRDefault="007311B9">
            <w:pPr>
              <w:spacing w:before="100" w:beforeAutospacing="1" w:after="100" w:afterAutospacing="1"/>
              <w:jc w:val="both"/>
              <w:rPr>
                <w:rFonts w:ascii="Arial" w:hAnsi="Arial" w:cs="Arial"/>
                <w:b/>
                <w:bCs/>
                <w:i/>
                <w:sz w:val="21"/>
                <w:szCs w:val="21"/>
                <w:u w:val="single"/>
              </w:rPr>
            </w:pPr>
            <w:bookmarkStart w:id="7" w:name="9"/>
            <w:r w:rsidRPr="00F72FB3">
              <w:rPr>
                <w:rFonts w:ascii="Arial" w:hAnsi="Arial" w:cs="Arial"/>
                <w:bCs/>
                <w:i/>
                <w:sz w:val="21"/>
                <w:szCs w:val="21"/>
              </w:rPr>
              <w:lastRenderedPageBreak/>
              <w:t>Artículo 9o.</w:t>
            </w:r>
            <w:r w:rsidRPr="00F72FB3">
              <w:rPr>
                <w:rFonts w:ascii="Arial" w:hAnsi="Arial" w:cs="Arial"/>
                <w:b/>
                <w:bCs/>
                <w:i/>
                <w:sz w:val="21"/>
                <w:szCs w:val="21"/>
                <w:u w:val="single"/>
              </w:rPr>
              <w:t xml:space="preserve"> </w:t>
            </w:r>
            <w:r w:rsidRPr="00F72FB3">
              <w:rPr>
                <w:rFonts w:ascii="Arial" w:eastAsia="Arial Unicode MS" w:hAnsi="Arial" w:cs="Arial"/>
                <w:i/>
                <w:sz w:val="21"/>
                <w:szCs w:val="21"/>
                <w:shd w:val="clear" w:color="auto" w:fill="FFFFFF"/>
              </w:rPr>
              <w:t xml:space="preserve">Decreto 2041 de 2014. </w:t>
            </w:r>
            <w:r w:rsidRPr="00F72FB3">
              <w:rPr>
                <w:rFonts w:ascii="Arial" w:hAnsi="Arial" w:cs="Arial"/>
                <w:b/>
                <w:bCs/>
                <w:i/>
                <w:sz w:val="21"/>
                <w:szCs w:val="21"/>
                <w:u w:val="single"/>
              </w:rPr>
              <w:t>COMPETENCIA DE LAS CORPORACIONES AUTÓNOMAS REGIONALES</w:t>
            </w:r>
            <w:bookmarkEnd w:id="7"/>
            <w:proofErr w:type="gramStart"/>
            <w:r w:rsidRPr="00F72FB3">
              <w:rPr>
                <w:rFonts w:ascii="Arial" w:hAnsi="Arial" w:cs="Arial"/>
                <w:b/>
                <w:bCs/>
                <w:i/>
                <w:sz w:val="21"/>
                <w:szCs w:val="21"/>
                <w:u w:val="single"/>
              </w:rPr>
              <w:t>.(</w:t>
            </w:r>
            <w:proofErr w:type="gramEnd"/>
            <w:r w:rsidRPr="00F72FB3">
              <w:rPr>
                <w:rFonts w:ascii="Arial" w:hAnsi="Arial" w:cs="Arial"/>
                <w:b/>
                <w:bCs/>
                <w:i/>
                <w:sz w:val="21"/>
                <w:szCs w:val="21"/>
                <w:u w:val="single"/>
              </w:rPr>
              <w:t>…)</w:t>
            </w:r>
          </w:p>
          <w:p w:rsidR="007311B9" w:rsidRPr="00F72FB3" w:rsidRDefault="007311B9">
            <w:pPr>
              <w:spacing w:before="100" w:beforeAutospacing="1" w:after="100" w:afterAutospacing="1" w:line="270" w:lineRule="atLeast"/>
              <w:jc w:val="both"/>
              <w:rPr>
                <w:rFonts w:ascii="Arial" w:hAnsi="Arial" w:cs="Arial"/>
                <w:b/>
                <w:bCs/>
                <w:i/>
                <w:sz w:val="21"/>
                <w:szCs w:val="21"/>
                <w:u w:val="single"/>
              </w:rPr>
            </w:pPr>
            <w:r w:rsidRPr="00F72FB3">
              <w:rPr>
                <w:rFonts w:ascii="Arial" w:hAnsi="Arial" w:cs="Arial"/>
                <w:i/>
                <w:sz w:val="21"/>
                <w:szCs w:val="21"/>
              </w:rPr>
              <w:t>7. Proyectos en la red vial secundaria y terciaria:</w:t>
            </w:r>
          </w:p>
          <w:p w:rsidR="007311B9" w:rsidRPr="00F72FB3" w:rsidRDefault="007311B9">
            <w:pPr>
              <w:spacing w:before="100" w:beforeAutospacing="1" w:after="100" w:afterAutospacing="1" w:line="270" w:lineRule="atLeast"/>
              <w:jc w:val="both"/>
              <w:rPr>
                <w:rFonts w:ascii="Arial" w:hAnsi="Arial" w:cs="Arial"/>
                <w:i/>
                <w:sz w:val="21"/>
                <w:szCs w:val="21"/>
              </w:rPr>
            </w:pPr>
            <w:r w:rsidRPr="00F72FB3">
              <w:rPr>
                <w:rFonts w:ascii="Arial" w:hAnsi="Arial" w:cs="Arial"/>
                <w:i/>
                <w:sz w:val="21"/>
                <w:szCs w:val="21"/>
              </w:rPr>
              <w:lastRenderedPageBreak/>
              <w:t>(…)</w:t>
            </w:r>
          </w:p>
          <w:p w:rsidR="007311B9" w:rsidRPr="00F72FB3" w:rsidRDefault="007311B9">
            <w:pPr>
              <w:spacing w:before="100" w:beforeAutospacing="1" w:after="100" w:afterAutospacing="1" w:line="270" w:lineRule="atLeast"/>
              <w:jc w:val="both"/>
              <w:rPr>
                <w:rFonts w:ascii="Arial" w:hAnsi="Arial" w:cs="Arial"/>
                <w:i/>
                <w:sz w:val="21"/>
                <w:szCs w:val="21"/>
              </w:rPr>
            </w:pPr>
            <w:r w:rsidRPr="00F72FB3">
              <w:rPr>
                <w:rFonts w:ascii="Arial" w:hAnsi="Arial" w:cs="Arial"/>
                <w:i/>
                <w:sz w:val="21"/>
                <w:szCs w:val="21"/>
              </w:rPr>
              <w:t>b. La construcción de segundas calzadas; salvo lo dispuesto en el parágrafo 2</w:t>
            </w:r>
            <w:r w:rsidRPr="00F72FB3">
              <w:rPr>
                <w:rFonts w:ascii="Arial" w:hAnsi="Arial" w:cs="Arial"/>
                <w:b/>
                <w:bCs/>
                <w:i/>
                <w:sz w:val="21"/>
                <w:szCs w:val="21"/>
              </w:rPr>
              <w:t>o </w:t>
            </w:r>
            <w:r w:rsidRPr="00F72FB3">
              <w:rPr>
                <w:rFonts w:ascii="Arial" w:hAnsi="Arial" w:cs="Arial"/>
                <w:i/>
                <w:sz w:val="21"/>
                <w:szCs w:val="21"/>
              </w:rPr>
              <w:t>del artículo 1o del Decreto 769 de 2014; (…)</w:t>
            </w:r>
          </w:p>
          <w:p w:rsidR="00743C48" w:rsidRPr="00F72FB3" w:rsidRDefault="00743C48" w:rsidP="00743C48">
            <w:pPr>
              <w:spacing w:before="100" w:beforeAutospacing="1" w:after="100" w:afterAutospacing="1" w:line="270" w:lineRule="atLeast"/>
              <w:jc w:val="both"/>
              <w:rPr>
                <w:rFonts w:ascii="Arial" w:eastAsia="Times New Roman" w:hAnsi="Arial" w:cs="Arial"/>
                <w:i/>
                <w:color w:val="000000" w:themeColor="text1"/>
                <w:sz w:val="21"/>
                <w:szCs w:val="21"/>
                <w:lang w:eastAsia="es-CO"/>
              </w:rPr>
            </w:pPr>
            <w:r w:rsidRPr="00F72FB3">
              <w:rPr>
                <w:rFonts w:ascii="Arial" w:eastAsia="Times New Roman" w:hAnsi="Arial" w:cs="Arial"/>
                <w:i/>
                <w:color w:val="000000"/>
                <w:sz w:val="21"/>
                <w:szCs w:val="21"/>
                <w:lang w:eastAsia="es-CO"/>
              </w:rPr>
              <w:t>21. Los proyectos, obras o actividades de construcción de infraestructura o agroindustria que se pretendan realizar en las áreas protegidas públicas regionales de que trata el </w:t>
            </w:r>
            <w:r w:rsidRPr="00F72FB3">
              <w:rPr>
                <w:rFonts w:ascii="Arial" w:eastAsia="Times New Roman" w:hAnsi="Arial" w:cs="Arial"/>
                <w:bCs/>
                <w:i/>
                <w:iCs/>
                <w:color w:val="000000" w:themeColor="text1"/>
                <w:sz w:val="21"/>
                <w:szCs w:val="21"/>
                <w:lang w:eastAsia="es-CO"/>
              </w:rPr>
              <w:t>Decreto </w:t>
            </w:r>
            <w:hyperlink r:id="rId16" w:anchor="INICIO" w:history="1">
              <w:r w:rsidRPr="00F72FB3">
                <w:rPr>
                  <w:rStyle w:val="Hipervnculo"/>
                  <w:rFonts w:ascii="Arial" w:eastAsia="Times New Roman" w:hAnsi="Arial" w:cs="Arial"/>
                  <w:bCs/>
                  <w:i/>
                  <w:iCs/>
                  <w:color w:val="000000" w:themeColor="text1"/>
                  <w:sz w:val="21"/>
                  <w:szCs w:val="21"/>
                  <w:lang w:eastAsia="es-CO"/>
                </w:rPr>
                <w:t>2372</w:t>
              </w:r>
            </w:hyperlink>
            <w:r w:rsidRPr="00F72FB3">
              <w:rPr>
                <w:rFonts w:ascii="Arial" w:eastAsia="Times New Roman" w:hAnsi="Arial" w:cs="Arial"/>
                <w:bCs/>
                <w:i/>
                <w:iCs/>
                <w:color w:val="000000" w:themeColor="text1"/>
                <w:sz w:val="21"/>
                <w:szCs w:val="21"/>
                <w:lang w:eastAsia="es-CO"/>
              </w:rPr>
              <w:t> de 2010 </w:t>
            </w:r>
            <w:r w:rsidRPr="00F72FB3">
              <w:rPr>
                <w:rFonts w:ascii="Arial" w:eastAsia="Times New Roman" w:hAnsi="Arial" w:cs="Arial"/>
                <w:i/>
                <w:color w:val="000000" w:themeColor="text1"/>
                <w:sz w:val="21"/>
                <w:szCs w:val="21"/>
                <w:lang w:eastAsia="es-CO"/>
              </w:rPr>
              <w:t>distintas a las áreas de Parques Regionales Naturales, siempre y cuando su ejecución sea compatible con los usos definidos para la categoría de manejo respectiva.</w:t>
            </w:r>
          </w:p>
          <w:p w:rsidR="00743C48" w:rsidRPr="00F72FB3" w:rsidRDefault="00743C48" w:rsidP="00743C48">
            <w:pPr>
              <w:spacing w:before="100" w:beforeAutospacing="1" w:after="100" w:afterAutospacing="1" w:line="270" w:lineRule="atLeast"/>
              <w:jc w:val="both"/>
              <w:rPr>
                <w:rFonts w:ascii="Arial" w:hAnsi="Arial" w:cs="Arial"/>
                <w:i/>
                <w:sz w:val="21"/>
                <w:szCs w:val="21"/>
              </w:rPr>
            </w:pPr>
            <w:r w:rsidRPr="00F72FB3">
              <w:rPr>
                <w:rFonts w:ascii="Arial" w:eastAsia="Times New Roman" w:hAnsi="Arial" w:cs="Arial"/>
                <w:i/>
                <w:color w:val="000000" w:themeColor="text1"/>
                <w:sz w:val="21"/>
                <w:szCs w:val="21"/>
                <w:lang w:eastAsia="es-CO"/>
              </w:rPr>
              <w:t>Lo anterior no aplica a proyectos, obras o actividades de infraestructura relacionada con las unidades habitacionales y actividades de mantenimiento y rehabilitación en proyectos de infraestructura de transporte de conformidad con lo dispuesto en el artículo </w:t>
            </w:r>
            <w:hyperlink r:id="rId17" w:anchor="44" w:history="1">
              <w:r w:rsidRPr="00F72FB3">
                <w:rPr>
                  <w:rStyle w:val="Hipervnculo"/>
                  <w:rFonts w:ascii="Arial" w:eastAsia="Times New Roman" w:hAnsi="Arial" w:cs="Arial"/>
                  <w:i/>
                  <w:color w:val="000000" w:themeColor="text1"/>
                  <w:sz w:val="21"/>
                  <w:szCs w:val="21"/>
                  <w:lang w:eastAsia="es-CO"/>
                </w:rPr>
                <w:t>44</w:t>
              </w:r>
            </w:hyperlink>
            <w:r w:rsidRPr="00F72FB3">
              <w:rPr>
                <w:rFonts w:ascii="Arial" w:eastAsia="Times New Roman" w:hAnsi="Arial" w:cs="Arial"/>
                <w:i/>
                <w:color w:val="000000" w:themeColor="text1"/>
                <w:sz w:val="21"/>
                <w:szCs w:val="21"/>
                <w:lang w:eastAsia="es-CO"/>
              </w:rPr>
              <w:t> de la </w:t>
            </w:r>
            <w:r w:rsidRPr="00F72FB3">
              <w:rPr>
                <w:rFonts w:ascii="Arial" w:eastAsia="Times New Roman" w:hAnsi="Arial" w:cs="Arial"/>
                <w:bCs/>
                <w:i/>
                <w:iCs/>
                <w:color w:val="000000" w:themeColor="text1"/>
                <w:sz w:val="21"/>
                <w:szCs w:val="21"/>
                <w:lang w:eastAsia="es-CO"/>
              </w:rPr>
              <w:t>Ley 1682 de 2013, </w:t>
            </w:r>
            <w:r w:rsidRPr="00F72FB3">
              <w:rPr>
                <w:rFonts w:ascii="Arial" w:eastAsia="Times New Roman" w:hAnsi="Arial" w:cs="Arial"/>
                <w:i/>
                <w:color w:val="000000" w:themeColor="text1"/>
                <w:sz w:val="21"/>
                <w:szCs w:val="21"/>
                <w:lang w:eastAsia="es-CO"/>
              </w:rPr>
              <w:t xml:space="preserve">salvo las actividades de mejoramiento de acuerdo con lo dispuesto </w:t>
            </w:r>
            <w:r w:rsidRPr="00F72FB3">
              <w:rPr>
                <w:rFonts w:ascii="Arial" w:eastAsia="Times New Roman" w:hAnsi="Arial" w:cs="Arial"/>
                <w:i/>
                <w:color w:val="000000" w:themeColor="text1"/>
                <w:sz w:val="21"/>
                <w:szCs w:val="21"/>
                <w:lang w:eastAsia="es-CO"/>
              </w:rPr>
              <w:lastRenderedPageBreak/>
              <w:t>en el artículo </w:t>
            </w:r>
            <w:hyperlink r:id="rId18" w:anchor="4" w:history="1">
              <w:r w:rsidRPr="00F72FB3">
                <w:rPr>
                  <w:rStyle w:val="Hipervnculo"/>
                  <w:rFonts w:ascii="Arial" w:eastAsia="Times New Roman" w:hAnsi="Arial" w:cs="Arial"/>
                  <w:i/>
                  <w:color w:val="000000" w:themeColor="text1"/>
                  <w:sz w:val="21"/>
                  <w:szCs w:val="21"/>
                  <w:lang w:eastAsia="es-CO"/>
                </w:rPr>
                <w:t>4</w:t>
              </w:r>
            </w:hyperlink>
            <w:r w:rsidRPr="00F72FB3">
              <w:rPr>
                <w:rFonts w:ascii="Arial" w:eastAsia="Times New Roman" w:hAnsi="Arial" w:cs="Arial"/>
                <w:i/>
                <w:color w:val="000000" w:themeColor="text1"/>
                <w:sz w:val="21"/>
                <w:szCs w:val="21"/>
                <w:lang w:eastAsia="es-CO"/>
              </w:rPr>
              <w:t>o del </w:t>
            </w:r>
            <w:r w:rsidRPr="00F72FB3">
              <w:rPr>
                <w:rFonts w:ascii="Arial" w:eastAsia="Times New Roman" w:hAnsi="Arial" w:cs="Arial"/>
                <w:bCs/>
                <w:i/>
                <w:iCs/>
                <w:color w:val="000000" w:themeColor="text1"/>
                <w:sz w:val="21"/>
                <w:szCs w:val="21"/>
                <w:lang w:eastAsia="es-CO"/>
              </w:rPr>
              <w:t>Decreto 769 de 2014.(…)</w:t>
            </w:r>
          </w:p>
          <w:p w:rsidR="007311B9" w:rsidRPr="00F72FB3" w:rsidRDefault="007311B9">
            <w:pPr>
              <w:spacing w:before="100" w:beforeAutospacing="1" w:after="100" w:afterAutospacing="1"/>
              <w:jc w:val="both"/>
              <w:rPr>
                <w:rFonts w:ascii="Arial" w:eastAsia="Times New Roman" w:hAnsi="Arial" w:cs="Arial"/>
                <w:i/>
                <w:iCs/>
                <w:sz w:val="21"/>
                <w:szCs w:val="21"/>
                <w:lang w:eastAsia="es-CO"/>
              </w:rPr>
            </w:pPr>
            <w:r w:rsidRPr="00F72FB3">
              <w:rPr>
                <w:rFonts w:ascii="Arial" w:eastAsia="Arial Unicode MS" w:hAnsi="Arial" w:cs="Arial"/>
                <w:i/>
                <w:sz w:val="21"/>
                <w:szCs w:val="21"/>
                <w:shd w:val="clear" w:color="auto" w:fill="FFFFFF"/>
              </w:rPr>
              <w:t xml:space="preserve"> </w:t>
            </w:r>
          </w:p>
        </w:tc>
        <w:tc>
          <w:tcPr>
            <w:tcW w:w="3614" w:type="dxa"/>
            <w:tcBorders>
              <w:top w:val="single" w:sz="4" w:space="0" w:color="auto"/>
              <w:left w:val="single" w:sz="4" w:space="0" w:color="auto"/>
              <w:bottom w:val="single" w:sz="4" w:space="0" w:color="auto"/>
              <w:right w:val="single" w:sz="4" w:space="0" w:color="auto"/>
            </w:tcBorders>
            <w:hideMark/>
          </w:tcPr>
          <w:p w:rsidR="007311B9" w:rsidRPr="00F72FB3" w:rsidRDefault="007311B9">
            <w:pPr>
              <w:spacing w:before="100" w:beforeAutospacing="1" w:after="100" w:afterAutospacing="1" w:line="270" w:lineRule="atLeast"/>
              <w:jc w:val="both"/>
              <w:rPr>
                <w:rFonts w:ascii="Arial" w:hAnsi="Arial" w:cs="Arial"/>
                <w:b/>
                <w:bCs/>
                <w:i/>
                <w:sz w:val="21"/>
                <w:szCs w:val="21"/>
              </w:rPr>
            </w:pPr>
            <w:bookmarkStart w:id="8" w:name="2.2.2.3.2.3"/>
            <w:r w:rsidRPr="00F72FB3">
              <w:rPr>
                <w:rFonts w:ascii="Arial" w:hAnsi="Arial" w:cs="Arial"/>
                <w:b/>
                <w:bCs/>
                <w:i/>
                <w:sz w:val="21"/>
                <w:szCs w:val="21"/>
              </w:rPr>
              <w:lastRenderedPageBreak/>
              <w:t>ARTÍCULO 2.2.2.3.2.3. COMPETENCIA DE LAS CORPORACIONES AUTÓNOMAS REGIONALES</w:t>
            </w:r>
            <w:proofErr w:type="gramStart"/>
            <w:r w:rsidRPr="00F72FB3">
              <w:rPr>
                <w:rFonts w:ascii="Arial" w:hAnsi="Arial" w:cs="Arial"/>
                <w:b/>
                <w:bCs/>
                <w:i/>
                <w:sz w:val="21"/>
                <w:szCs w:val="21"/>
              </w:rPr>
              <w:t>.</w:t>
            </w:r>
            <w:bookmarkEnd w:id="8"/>
            <w:r w:rsidRPr="00F72FB3">
              <w:rPr>
                <w:rFonts w:ascii="Arial" w:hAnsi="Arial" w:cs="Arial"/>
                <w:b/>
                <w:bCs/>
                <w:i/>
                <w:sz w:val="21"/>
                <w:szCs w:val="21"/>
              </w:rPr>
              <w:t>(</w:t>
            </w:r>
            <w:proofErr w:type="gramEnd"/>
            <w:r w:rsidRPr="00F72FB3">
              <w:rPr>
                <w:rFonts w:ascii="Arial" w:hAnsi="Arial" w:cs="Arial"/>
                <w:b/>
                <w:bCs/>
                <w:i/>
                <w:sz w:val="21"/>
                <w:szCs w:val="21"/>
              </w:rPr>
              <w:t>…)</w:t>
            </w:r>
          </w:p>
          <w:p w:rsidR="007311B9" w:rsidRPr="00F72FB3" w:rsidRDefault="007311B9">
            <w:pPr>
              <w:spacing w:before="100" w:beforeAutospacing="1" w:after="100" w:afterAutospacing="1" w:line="270" w:lineRule="atLeast"/>
              <w:jc w:val="both"/>
              <w:rPr>
                <w:rFonts w:ascii="Arial" w:hAnsi="Arial" w:cs="Arial"/>
                <w:b/>
                <w:bCs/>
                <w:i/>
                <w:sz w:val="21"/>
                <w:szCs w:val="21"/>
              </w:rPr>
            </w:pPr>
            <w:r w:rsidRPr="00F72FB3">
              <w:rPr>
                <w:rFonts w:ascii="Arial" w:hAnsi="Arial" w:cs="Arial"/>
                <w:i/>
                <w:sz w:val="21"/>
                <w:szCs w:val="21"/>
              </w:rPr>
              <w:t>7. Proyectos en la red vial secundaria y terciaria:</w:t>
            </w:r>
          </w:p>
          <w:p w:rsidR="007311B9" w:rsidRPr="00F72FB3" w:rsidRDefault="007311B9">
            <w:pPr>
              <w:spacing w:before="100" w:beforeAutospacing="1" w:after="100" w:afterAutospacing="1" w:line="270" w:lineRule="atLeast"/>
              <w:jc w:val="both"/>
              <w:rPr>
                <w:rFonts w:ascii="Arial" w:hAnsi="Arial" w:cs="Arial"/>
                <w:i/>
                <w:sz w:val="21"/>
                <w:szCs w:val="21"/>
              </w:rPr>
            </w:pPr>
            <w:r w:rsidRPr="00F72FB3">
              <w:rPr>
                <w:rFonts w:ascii="Arial" w:hAnsi="Arial" w:cs="Arial"/>
                <w:i/>
                <w:sz w:val="21"/>
                <w:szCs w:val="21"/>
              </w:rPr>
              <w:t>(…)</w:t>
            </w:r>
          </w:p>
          <w:p w:rsidR="007311B9" w:rsidRPr="00F72FB3" w:rsidRDefault="007311B9">
            <w:pPr>
              <w:spacing w:before="100" w:beforeAutospacing="1" w:after="100" w:afterAutospacing="1" w:line="270" w:lineRule="atLeast"/>
              <w:jc w:val="both"/>
              <w:rPr>
                <w:rFonts w:ascii="Arial" w:hAnsi="Arial" w:cs="Arial"/>
                <w:i/>
                <w:sz w:val="21"/>
                <w:szCs w:val="21"/>
              </w:rPr>
            </w:pPr>
            <w:r w:rsidRPr="00F72FB3">
              <w:rPr>
                <w:rFonts w:ascii="Arial" w:hAnsi="Arial" w:cs="Arial"/>
                <w:i/>
                <w:sz w:val="21"/>
                <w:szCs w:val="21"/>
              </w:rPr>
              <w:t xml:space="preserve">b. La construcción de segundas calzadas; salvo lo dispuesto en el </w:t>
            </w:r>
            <w:r w:rsidRPr="00F72FB3">
              <w:rPr>
                <w:rFonts w:ascii="Arial" w:hAnsi="Arial" w:cs="Arial"/>
                <w:i/>
                <w:sz w:val="21"/>
                <w:szCs w:val="21"/>
              </w:rPr>
              <w:lastRenderedPageBreak/>
              <w:t>parágrafo 2</w:t>
            </w:r>
            <w:r w:rsidRPr="00F72FB3">
              <w:rPr>
                <w:rFonts w:ascii="Arial" w:hAnsi="Arial" w:cs="Arial"/>
                <w:b/>
                <w:bCs/>
                <w:i/>
                <w:sz w:val="21"/>
                <w:szCs w:val="21"/>
              </w:rPr>
              <w:t>o </w:t>
            </w:r>
            <w:r w:rsidRPr="00F72FB3">
              <w:rPr>
                <w:rFonts w:ascii="Arial" w:hAnsi="Arial" w:cs="Arial"/>
                <w:i/>
                <w:sz w:val="21"/>
                <w:szCs w:val="21"/>
              </w:rPr>
              <w:t>del artículo </w:t>
            </w:r>
            <w:r w:rsidRPr="00F72FB3">
              <w:rPr>
                <w:rFonts w:ascii="Arial" w:hAnsi="Arial" w:cs="Arial"/>
                <w:b/>
                <w:i/>
                <w:sz w:val="21"/>
                <w:szCs w:val="21"/>
              </w:rPr>
              <w:t xml:space="preserve">1o del Decreto 769 de 2014; </w:t>
            </w:r>
          </w:p>
          <w:p w:rsidR="00743C48" w:rsidRPr="00F72FB3" w:rsidRDefault="00743C48">
            <w:pPr>
              <w:spacing w:before="100" w:beforeAutospacing="1" w:after="100" w:afterAutospacing="1"/>
              <w:jc w:val="both"/>
              <w:rPr>
                <w:rFonts w:ascii="Arial" w:eastAsia="Arial Unicode MS" w:hAnsi="Arial" w:cs="Arial"/>
                <w:i/>
                <w:sz w:val="21"/>
                <w:szCs w:val="21"/>
                <w:shd w:val="clear" w:color="auto" w:fill="FFFFFF"/>
              </w:rPr>
            </w:pPr>
            <w:r w:rsidRPr="00F72FB3">
              <w:rPr>
                <w:rFonts w:ascii="Arial" w:eastAsia="Arial Unicode MS" w:hAnsi="Arial" w:cs="Arial"/>
                <w:i/>
                <w:sz w:val="21"/>
                <w:szCs w:val="21"/>
                <w:shd w:val="clear" w:color="auto" w:fill="FFFFFF"/>
              </w:rPr>
              <w:t>(…)</w:t>
            </w:r>
          </w:p>
          <w:p w:rsidR="00743C48" w:rsidRPr="00F72FB3" w:rsidRDefault="00743C48" w:rsidP="00743C48">
            <w:pPr>
              <w:spacing w:before="100" w:beforeAutospacing="1" w:after="100" w:afterAutospacing="1" w:line="270" w:lineRule="atLeast"/>
              <w:jc w:val="both"/>
              <w:rPr>
                <w:rFonts w:ascii="Arial" w:eastAsia="Times New Roman" w:hAnsi="Arial" w:cs="Arial"/>
                <w:i/>
                <w:color w:val="000000" w:themeColor="text1"/>
                <w:sz w:val="21"/>
                <w:szCs w:val="21"/>
                <w:lang w:eastAsia="es-CO"/>
              </w:rPr>
            </w:pPr>
            <w:r w:rsidRPr="00F72FB3">
              <w:rPr>
                <w:rFonts w:ascii="Arial" w:eastAsia="Times New Roman" w:hAnsi="Arial" w:cs="Arial"/>
                <w:i/>
                <w:color w:val="000000"/>
                <w:sz w:val="21"/>
                <w:szCs w:val="21"/>
                <w:lang w:eastAsia="es-CO"/>
              </w:rPr>
              <w:t>21. Los proyectos, obras o actividades de construcción de infraestructura o agroindustria que se pretendan realizar en las áreas protegidas públicas regionales de que trata el </w:t>
            </w:r>
            <w:r w:rsidRPr="00F72FB3">
              <w:rPr>
                <w:rFonts w:ascii="Arial" w:eastAsia="Times New Roman" w:hAnsi="Arial" w:cs="Arial"/>
                <w:b/>
                <w:bCs/>
                <w:i/>
                <w:iCs/>
                <w:color w:val="000000" w:themeColor="text1"/>
                <w:sz w:val="21"/>
                <w:szCs w:val="21"/>
                <w:lang w:eastAsia="es-CO"/>
              </w:rPr>
              <w:t>Decreto </w:t>
            </w:r>
            <w:hyperlink r:id="rId19" w:anchor="INICIO" w:history="1">
              <w:r w:rsidRPr="00F72FB3">
                <w:rPr>
                  <w:rStyle w:val="Hipervnculo"/>
                  <w:rFonts w:ascii="Arial" w:eastAsia="Times New Roman" w:hAnsi="Arial" w:cs="Arial"/>
                  <w:b/>
                  <w:bCs/>
                  <w:i/>
                  <w:iCs/>
                  <w:color w:val="000000" w:themeColor="text1"/>
                  <w:sz w:val="21"/>
                  <w:szCs w:val="21"/>
                  <w:u w:val="none"/>
                  <w:lang w:eastAsia="es-CO"/>
                </w:rPr>
                <w:t>2372</w:t>
              </w:r>
            </w:hyperlink>
            <w:r w:rsidRPr="00F72FB3">
              <w:rPr>
                <w:rFonts w:ascii="Arial" w:eastAsia="Times New Roman" w:hAnsi="Arial" w:cs="Arial"/>
                <w:b/>
                <w:bCs/>
                <w:i/>
                <w:iCs/>
                <w:color w:val="000000" w:themeColor="text1"/>
                <w:sz w:val="21"/>
                <w:szCs w:val="21"/>
                <w:lang w:eastAsia="es-CO"/>
              </w:rPr>
              <w:t> de 2010 </w:t>
            </w:r>
            <w:r w:rsidRPr="00F72FB3">
              <w:rPr>
                <w:rFonts w:ascii="Arial" w:eastAsia="Times New Roman" w:hAnsi="Arial" w:cs="Arial"/>
                <w:i/>
                <w:color w:val="000000" w:themeColor="text1"/>
                <w:sz w:val="21"/>
                <w:szCs w:val="21"/>
                <w:lang w:eastAsia="es-CO"/>
              </w:rPr>
              <w:t>distintas a las áreas de Parques Regionales Naturales, siempre y cuando su ejecución sea compatible con los usos definidos para la categoría de manejo respectiva.</w:t>
            </w:r>
          </w:p>
          <w:p w:rsidR="00743C48" w:rsidRPr="00F72FB3" w:rsidRDefault="00743C48" w:rsidP="00743C48">
            <w:pPr>
              <w:spacing w:before="100" w:beforeAutospacing="1" w:after="100" w:afterAutospacing="1" w:line="270" w:lineRule="atLeast"/>
              <w:jc w:val="both"/>
              <w:rPr>
                <w:rFonts w:ascii="Arial" w:eastAsia="Times New Roman" w:hAnsi="Arial" w:cs="Arial"/>
                <w:b/>
                <w:bCs/>
                <w:i/>
                <w:iCs/>
                <w:color w:val="000000" w:themeColor="text1"/>
                <w:sz w:val="21"/>
                <w:szCs w:val="21"/>
                <w:lang w:eastAsia="es-CO"/>
              </w:rPr>
            </w:pPr>
            <w:r w:rsidRPr="00F72FB3">
              <w:rPr>
                <w:rFonts w:ascii="Arial" w:eastAsia="Times New Roman" w:hAnsi="Arial" w:cs="Arial"/>
                <w:i/>
                <w:color w:val="000000" w:themeColor="text1"/>
                <w:sz w:val="21"/>
                <w:szCs w:val="21"/>
                <w:lang w:eastAsia="es-CO"/>
              </w:rPr>
              <w:t>Lo anterior no aplica a proyectos, obras o actividades de infraestructura relacionada con las unidades habitacionales y actividades de mantenimiento y rehabilitación en proyectos de infraestructura de transporte de conformidad con lo dispuesto en el artículo </w:t>
            </w:r>
            <w:hyperlink r:id="rId20" w:anchor="44" w:history="1">
              <w:r w:rsidRPr="00F72FB3">
                <w:rPr>
                  <w:rStyle w:val="Hipervnculo"/>
                  <w:rFonts w:ascii="Arial" w:eastAsia="Times New Roman" w:hAnsi="Arial" w:cs="Arial"/>
                  <w:i/>
                  <w:color w:val="000000" w:themeColor="text1"/>
                  <w:sz w:val="21"/>
                  <w:szCs w:val="21"/>
                  <w:u w:val="none"/>
                  <w:lang w:eastAsia="es-CO"/>
                </w:rPr>
                <w:t>44</w:t>
              </w:r>
            </w:hyperlink>
            <w:r w:rsidRPr="00F72FB3">
              <w:rPr>
                <w:rFonts w:ascii="Arial" w:eastAsia="Times New Roman" w:hAnsi="Arial" w:cs="Arial"/>
                <w:i/>
                <w:color w:val="000000" w:themeColor="text1"/>
                <w:sz w:val="21"/>
                <w:szCs w:val="21"/>
                <w:lang w:eastAsia="es-CO"/>
              </w:rPr>
              <w:t> de la </w:t>
            </w:r>
            <w:r w:rsidRPr="00F72FB3">
              <w:rPr>
                <w:rFonts w:ascii="Arial" w:eastAsia="Times New Roman" w:hAnsi="Arial" w:cs="Arial"/>
                <w:b/>
                <w:bCs/>
                <w:i/>
                <w:iCs/>
                <w:color w:val="000000" w:themeColor="text1"/>
                <w:sz w:val="21"/>
                <w:szCs w:val="21"/>
                <w:lang w:eastAsia="es-CO"/>
              </w:rPr>
              <w:t>Ley 1682 de 2013, </w:t>
            </w:r>
            <w:r w:rsidRPr="00F72FB3">
              <w:rPr>
                <w:rFonts w:ascii="Arial" w:eastAsia="Times New Roman" w:hAnsi="Arial" w:cs="Arial"/>
                <w:i/>
                <w:color w:val="000000" w:themeColor="text1"/>
                <w:sz w:val="21"/>
                <w:szCs w:val="21"/>
                <w:lang w:eastAsia="es-CO"/>
              </w:rPr>
              <w:t>salvo las actividades de mejoramiento de acuerdo con lo dispuesto en el artículo </w:t>
            </w:r>
            <w:hyperlink r:id="rId21" w:anchor="4" w:history="1">
              <w:r w:rsidRPr="00F72FB3">
                <w:rPr>
                  <w:rStyle w:val="Hipervnculo"/>
                  <w:rFonts w:ascii="Arial" w:eastAsia="Times New Roman" w:hAnsi="Arial" w:cs="Arial"/>
                  <w:i/>
                  <w:color w:val="000000" w:themeColor="text1"/>
                  <w:sz w:val="21"/>
                  <w:szCs w:val="21"/>
                  <w:u w:val="none"/>
                  <w:lang w:eastAsia="es-CO"/>
                </w:rPr>
                <w:t>4</w:t>
              </w:r>
            </w:hyperlink>
            <w:r w:rsidRPr="00F72FB3">
              <w:rPr>
                <w:rFonts w:ascii="Arial" w:eastAsia="Times New Roman" w:hAnsi="Arial" w:cs="Arial"/>
                <w:i/>
                <w:color w:val="000000" w:themeColor="text1"/>
                <w:sz w:val="21"/>
                <w:szCs w:val="21"/>
                <w:lang w:eastAsia="es-CO"/>
              </w:rPr>
              <w:t>o del </w:t>
            </w:r>
            <w:r w:rsidRPr="00F72FB3">
              <w:rPr>
                <w:rFonts w:ascii="Arial" w:eastAsia="Times New Roman" w:hAnsi="Arial" w:cs="Arial"/>
                <w:b/>
                <w:bCs/>
                <w:i/>
                <w:iCs/>
                <w:color w:val="000000" w:themeColor="text1"/>
                <w:sz w:val="21"/>
                <w:szCs w:val="21"/>
                <w:lang w:eastAsia="es-CO"/>
              </w:rPr>
              <w:t>Decreto 769 de 2014.(…)</w:t>
            </w:r>
          </w:p>
          <w:p w:rsidR="007311B9" w:rsidRPr="00F72FB3" w:rsidRDefault="007311B9">
            <w:pPr>
              <w:spacing w:before="100" w:beforeAutospacing="1" w:after="100" w:afterAutospacing="1"/>
              <w:jc w:val="both"/>
              <w:rPr>
                <w:rFonts w:ascii="Arial" w:eastAsia="Times New Roman" w:hAnsi="Arial" w:cs="Arial"/>
                <w:b/>
                <w:bCs/>
                <w:i/>
                <w:sz w:val="21"/>
                <w:szCs w:val="21"/>
                <w:lang w:eastAsia="es-CO"/>
              </w:rPr>
            </w:pPr>
            <w:r w:rsidRPr="00F72FB3">
              <w:rPr>
                <w:rFonts w:ascii="Arial" w:eastAsia="Arial Unicode MS" w:hAnsi="Arial" w:cs="Arial"/>
                <w:i/>
                <w:sz w:val="21"/>
                <w:szCs w:val="21"/>
                <w:shd w:val="clear" w:color="auto" w:fill="FFFFFF"/>
              </w:rPr>
              <w:t>(Decreto 2041 de 2014, art.9)</w:t>
            </w:r>
          </w:p>
        </w:tc>
        <w:tc>
          <w:tcPr>
            <w:tcW w:w="3969" w:type="dxa"/>
            <w:tcBorders>
              <w:top w:val="single" w:sz="4" w:space="0" w:color="auto"/>
              <w:left w:val="single" w:sz="4" w:space="0" w:color="auto"/>
              <w:bottom w:val="single" w:sz="4" w:space="0" w:color="auto"/>
              <w:right w:val="single" w:sz="4" w:space="0" w:color="auto"/>
            </w:tcBorders>
          </w:tcPr>
          <w:p w:rsidR="007311B9" w:rsidRPr="00F72FB3" w:rsidRDefault="007311B9">
            <w:pPr>
              <w:jc w:val="both"/>
              <w:rPr>
                <w:rFonts w:ascii="Arial" w:eastAsia="Arial Unicode MS" w:hAnsi="Arial" w:cs="Arial"/>
                <w:b/>
                <w:i/>
                <w:iCs/>
                <w:color w:val="000000" w:themeColor="text1"/>
                <w:sz w:val="21"/>
                <w:szCs w:val="21"/>
                <w:shd w:val="clear" w:color="auto" w:fill="FFFFFF"/>
              </w:rPr>
            </w:pPr>
            <w:r w:rsidRPr="00F72FB3">
              <w:rPr>
                <w:rFonts w:ascii="Arial" w:eastAsia="Calibri" w:hAnsi="Arial" w:cs="Arial"/>
                <w:b/>
                <w:bCs/>
                <w:i/>
                <w:color w:val="000000" w:themeColor="text1"/>
                <w:sz w:val="21"/>
                <w:szCs w:val="21"/>
              </w:rPr>
              <w:lastRenderedPageBreak/>
              <w:t xml:space="preserve">“ARTÍCULO </w:t>
            </w:r>
            <w:r w:rsidRPr="00F72FB3">
              <w:rPr>
                <w:rFonts w:ascii="Arial" w:eastAsia="Calibri" w:hAnsi="Arial" w:cs="Arial"/>
                <w:b/>
                <w:bCs/>
                <w:i/>
                <w:color w:val="000000" w:themeColor="text1"/>
                <w:sz w:val="21"/>
                <w:szCs w:val="21"/>
              </w:rPr>
              <w:fldChar w:fldCharType="begin" w:fldLock="1"/>
            </w:r>
            <w:r w:rsidRPr="00F72FB3">
              <w:rPr>
                <w:rFonts w:ascii="Arial" w:eastAsia="Calibri" w:hAnsi="Arial" w:cs="Arial"/>
                <w:b/>
                <w:bCs/>
                <w:i/>
                <w:color w:val="000000" w:themeColor="text1"/>
                <w:sz w:val="21"/>
                <w:szCs w:val="21"/>
              </w:rPr>
              <w:instrText xml:space="preserve"> STYLEREF 5 \s </w:instrText>
            </w:r>
            <w:r w:rsidRPr="00F72FB3">
              <w:rPr>
                <w:rFonts w:ascii="Arial" w:eastAsia="Calibri" w:hAnsi="Arial" w:cs="Arial"/>
                <w:b/>
                <w:bCs/>
                <w:i/>
                <w:color w:val="000000" w:themeColor="text1"/>
                <w:sz w:val="21"/>
                <w:szCs w:val="21"/>
              </w:rPr>
              <w:fldChar w:fldCharType="separate"/>
            </w:r>
            <w:r w:rsidRPr="00F72FB3">
              <w:rPr>
                <w:rFonts w:ascii="Arial" w:eastAsia="Calibri" w:hAnsi="Arial" w:cs="Arial"/>
                <w:b/>
                <w:bCs/>
                <w:i/>
                <w:noProof/>
                <w:color w:val="000000" w:themeColor="text1"/>
                <w:sz w:val="21"/>
                <w:szCs w:val="21"/>
              </w:rPr>
              <w:t>2.2.2.3.</w:t>
            </w:r>
            <w:r w:rsidRPr="00F72FB3">
              <w:rPr>
                <w:rFonts w:ascii="Arial" w:eastAsia="Calibri" w:hAnsi="Arial" w:cs="Arial"/>
                <w:b/>
                <w:bCs/>
                <w:i/>
                <w:color w:val="000000" w:themeColor="text1"/>
                <w:sz w:val="21"/>
                <w:szCs w:val="21"/>
              </w:rPr>
              <w:fldChar w:fldCharType="end"/>
            </w:r>
            <w:r w:rsidRPr="00F72FB3">
              <w:rPr>
                <w:rFonts w:ascii="Arial" w:eastAsia="Calibri" w:hAnsi="Arial" w:cs="Arial"/>
                <w:b/>
                <w:bCs/>
                <w:i/>
                <w:color w:val="000000" w:themeColor="text1"/>
                <w:sz w:val="21"/>
                <w:szCs w:val="21"/>
              </w:rPr>
              <w:t>2.3.</w:t>
            </w:r>
            <w:ins w:id="9" w:author="Hector Abel Castellanos Perez" w:date="2017-11-10T06:26:00Z">
              <w:r w:rsidRPr="00F72FB3">
                <w:rPr>
                  <w:rFonts w:ascii="Arial" w:eastAsia="Arial Unicode MS" w:hAnsi="Arial" w:cs="Arial"/>
                  <w:b/>
                  <w:i/>
                  <w:iCs/>
                  <w:color w:val="000000" w:themeColor="text1"/>
                  <w:sz w:val="21"/>
                  <w:szCs w:val="21"/>
                  <w:shd w:val="clear" w:color="auto" w:fill="FFFFFF"/>
                </w:rPr>
                <w:t xml:space="preserve"> </w:t>
              </w:r>
            </w:ins>
            <w:r w:rsidRPr="00F72FB3">
              <w:rPr>
                <w:rFonts w:ascii="Arial" w:eastAsia="Arial Unicode MS" w:hAnsi="Arial" w:cs="Arial"/>
                <w:b/>
                <w:i/>
                <w:iCs/>
                <w:color w:val="000000" w:themeColor="text1"/>
                <w:sz w:val="21"/>
                <w:szCs w:val="21"/>
                <w:shd w:val="clear" w:color="auto" w:fill="FFFFFF"/>
              </w:rPr>
              <w:t>Competencia de las Corporaciones Autónomas Regionales. (…)</w:t>
            </w:r>
          </w:p>
          <w:p w:rsidR="007311B9" w:rsidRPr="00F72FB3" w:rsidRDefault="007311B9">
            <w:pPr>
              <w:jc w:val="both"/>
              <w:rPr>
                <w:rFonts w:ascii="Arial" w:eastAsia="Arial Unicode MS" w:hAnsi="Arial" w:cs="Arial"/>
                <w:i/>
                <w:iCs/>
                <w:color w:val="000000" w:themeColor="text1"/>
                <w:sz w:val="21"/>
                <w:szCs w:val="21"/>
                <w:shd w:val="clear" w:color="auto" w:fill="FFFFFF"/>
              </w:rPr>
            </w:pPr>
          </w:p>
          <w:p w:rsidR="007311B9" w:rsidRPr="00F72FB3" w:rsidRDefault="007311B9">
            <w:pPr>
              <w:jc w:val="both"/>
              <w:rPr>
                <w:rFonts w:ascii="Arial" w:eastAsia="Arial Unicode MS" w:hAnsi="Arial" w:cs="Arial"/>
                <w:i/>
                <w:sz w:val="21"/>
                <w:szCs w:val="21"/>
                <w:shd w:val="clear" w:color="auto" w:fill="FFFFFF"/>
              </w:rPr>
            </w:pPr>
            <w:r w:rsidRPr="00F72FB3">
              <w:rPr>
                <w:rFonts w:ascii="Arial" w:eastAsia="Arial Unicode MS" w:hAnsi="Arial" w:cs="Arial"/>
                <w:i/>
                <w:iCs/>
                <w:color w:val="000000" w:themeColor="text1"/>
                <w:sz w:val="21"/>
                <w:szCs w:val="21"/>
                <w:shd w:val="clear" w:color="auto" w:fill="FFFFFF"/>
              </w:rPr>
              <w:t>7. Proyectos en la red vial secundaria y terciaria:</w:t>
            </w:r>
          </w:p>
          <w:p w:rsidR="007311B9" w:rsidRPr="00F72FB3" w:rsidRDefault="007311B9">
            <w:pPr>
              <w:tabs>
                <w:tab w:val="left" w:pos="1123"/>
              </w:tabs>
              <w:jc w:val="both"/>
              <w:rPr>
                <w:rFonts w:ascii="Arial" w:eastAsia="Arial Unicode MS" w:hAnsi="Arial" w:cs="Arial"/>
                <w:i/>
                <w:sz w:val="21"/>
                <w:szCs w:val="21"/>
                <w:shd w:val="clear" w:color="auto" w:fill="FFFFFF"/>
              </w:rPr>
            </w:pPr>
            <w:r w:rsidRPr="00F72FB3">
              <w:rPr>
                <w:rFonts w:ascii="Arial" w:eastAsia="Arial Unicode MS" w:hAnsi="Arial" w:cs="Arial"/>
                <w:i/>
                <w:sz w:val="21"/>
                <w:szCs w:val="21"/>
                <w:shd w:val="clear" w:color="auto" w:fill="FFFFFF"/>
              </w:rPr>
              <w:t>(…)</w:t>
            </w:r>
            <w:r w:rsidRPr="00F72FB3">
              <w:rPr>
                <w:rFonts w:ascii="Arial" w:eastAsia="Arial Unicode MS" w:hAnsi="Arial" w:cs="Arial"/>
                <w:i/>
                <w:sz w:val="21"/>
                <w:szCs w:val="21"/>
                <w:shd w:val="clear" w:color="auto" w:fill="FFFFFF"/>
              </w:rPr>
              <w:tab/>
            </w:r>
          </w:p>
          <w:p w:rsidR="007311B9" w:rsidRPr="00F72FB3" w:rsidRDefault="007311B9">
            <w:pPr>
              <w:tabs>
                <w:tab w:val="left" w:pos="1123"/>
              </w:tabs>
              <w:jc w:val="both"/>
              <w:rPr>
                <w:rFonts w:ascii="Arial" w:eastAsia="Arial Unicode MS" w:hAnsi="Arial" w:cs="Arial"/>
                <w:i/>
                <w:sz w:val="21"/>
                <w:szCs w:val="21"/>
                <w:shd w:val="clear" w:color="auto" w:fill="FFFFFF"/>
              </w:rPr>
            </w:pPr>
          </w:p>
          <w:p w:rsidR="007311B9" w:rsidRPr="00F72FB3" w:rsidRDefault="007311B9">
            <w:pPr>
              <w:tabs>
                <w:tab w:val="left" w:pos="1123"/>
              </w:tabs>
              <w:jc w:val="both"/>
              <w:rPr>
                <w:rFonts w:ascii="Arial" w:eastAsia="Calibri" w:hAnsi="Arial" w:cs="Arial"/>
                <w:bCs/>
                <w:i/>
                <w:sz w:val="21"/>
                <w:szCs w:val="21"/>
              </w:rPr>
            </w:pPr>
            <w:r w:rsidRPr="00F72FB3">
              <w:rPr>
                <w:rFonts w:ascii="Arial" w:eastAsia="Arial Unicode MS" w:hAnsi="Arial" w:cs="Arial"/>
                <w:i/>
                <w:sz w:val="21"/>
                <w:szCs w:val="21"/>
                <w:shd w:val="clear" w:color="auto" w:fill="FFFFFF"/>
              </w:rPr>
              <w:t xml:space="preserve">b) La construcción de segundas calzadas; salvo lo dispuesto en el parágrafo 2 del artículo del </w:t>
            </w:r>
            <w:r w:rsidRPr="00F72FB3">
              <w:rPr>
                <w:rFonts w:ascii="Arial" w:eastAsia="Arial Unicode MS" w:hAnsi="Arial" w:cs="Arial"/>
                <w:b/>
                <w:i/>
                <w:sz w:val="21"/>
                <w:szCs w:val="21"/>
                <w:shd w:val="clear" w:color="auto" w:fill="FFFFFF"/>
              </w:rPr>
              <w:t xml:space="preserve">artículo </w:t>
            </w:r>
            <w:r w:rsidRPr="00F72FB3">
              <w:rPr>
                <w:rFonts w:ascii="Arial" w:eastAsia="Calibri" w:hAnsi="Arial" w:cs="Arial"/>
                <w:b/>
                <w:bCs/>
                <w:i/>
                <w:sz w:val="21"/>
                <w:szCs w:val="21"/>
              </w:rPr>
              <w:fldChar w:fldCharType="begin" w:fldLock="1"/>
            </w:r>
            <w:r w:rsidRPr="00F72FB3">
              <w:rPr>
                <w:rFonts w:ascii="Arial" w:eastAsia="Calibri" w:hAnsi="Arial" w:cs="Arial"/>
                <w:b/>
                <w:bCs/>
                <w:i/>
                <w:sz w:val="21"/>
                <w:szCs w:val="21"/>
              </w:rPr>
              <w:instrText xml:space="preserve"> STYLEREF 5 \s </w:instrText>
            </w:r>
            <w:r w:rsidRPr="00F72FB3">
              <w:rPr>
                <w:rFonts w:ascii="Arial" w:eastAsia="Calibri" w:hAnsi="Arial" w:cs="Arial"/>
                <w:b/>
                <w:bCs/>
                <w:i/>
                <w:sz w:val="21"/>
                <w:szCs w:val="21"/>
              </w:rPr>
              <w:fldChar w:fldCharType="separate"/>
            </w:r>
            <w:r w:rsidRPr="00F72FB3">
              <w:rPr>
                <w:rFonts w:ascii="Arial" w:eastAsia="Calibri" w:hAnsi="Arial" w:cs="Arial"/>
                <w:b/>
                <w:bCs/>
                <w:i/>
                <w:sz w:val="21"/>
                <w:szCs w:val="21"/>
              </w:rPr>
              <w:t>2.2.2.5.1</w:t>
            </w:r>
            <w:r w:rsidRPr="00F72FB3">
              <w:rPr>
                <w:rFonts w:ascii="Arial" w:eastAsia="Calibri" w:hAnsi="Arial" w:cs="Arial"/>
                <w:b/>
                <w:bCs/>
                <w:i/>
                <w:sz w:val="21"/>
                <w:szCs w:val="21"/>
              </w:rPr>
              <w:fldChar w:fldCharType="end"/>
            </w:r>
            <w:r w:rsidRPr="00F72FB3">
              <w:rPr>
                <w:rFonts w:ascii="Arial" w:eastAsia="Calibri" w:hAnsi="Arial" w:cs="Arial"/>
                <w:b/>
                <w:bCs/>
                <w:i/>
                <w:sz w:val="21"/>
                <w:szCs w:val="21"/>
              </w:rPr>
              <w:t>.</w:t>
            </w:r>
            <w:r w:rsidRPr="00F72FB3">
              <w:rPr>
                <w:rFonts w:ascii="Arial" w:eastAsia="Calibri" w:hAnsi="Arial" w:cs="Arial"/>
                <w:b/>
                <w:bCs/>
                <w:i/>
                <w:sz w:val="21"/>
                <w:szCs w:val="21"/>
              </w:rPr>
              <w:fldChar w:fldCharType="begin" w:fldLock="1"/>
            </w:r>
            <w:r w:rsidRPr="00F72FB3">
              <w:rPr>
                <w:rFonts w:ascii="Arial" w:eastAsia="Calibri" w:hAnsi="Arial" w:cs="Arial"/>
                <w:b/>
                <w:bCs/>
                <w:i/>
                <w:sz w:val="21"/>
                <w:szCs w:val="21"/>
              </w:rPr>
              <w:instrText xml:space="preserve"> SEQ ARTICULO \* ARABIC \s 5 </w:instrText>
            </w:r>
            <w:r w:rsidRPr="00F72FB3">
              <w:rPr>
                <w:rFonts w:ascii="Arial" w:eastAsia="Calibri" w:hAnsi="Arial" w:cs="Arial"/>
                <w:b/>
                <w:bCs/>
                <w:i/>
                <w:sz w:val="21"/>
                <w:szCs w:val="21"/>
              </w:rPr>
              <w:fldChar w:fldCharType="separate"/>
            </w:r>
            <w:r w:rsidRPr="00F72FB3">
              <w:rPr>
                <w:rFonts w:ascii="Arial" w:eastAsia="Calibri" w:hAnsi="Arial" w:cs="Arial"/>
                <w:b/>
                <w:bCs/>
                <w:i/>
                <w:sz w:val="21"/>
                <w:szCs w:val="21"/>
              </w:rPr>
              <w:t>1</w:t>
            </w:r>
            <w:r w:rsidRPr="00F72FB3">
              <w:rPr>
                <w:rFonts w:ascii="Arial" w:eastAsia="Calibri" w:hAnsi="Arial" w:cs="Arial"/>
                <w:b/>
                <w:bCs/>
                <w:i/>
                <w:sz w:val="21"/>
                <w:szCs w:val="21"/>
              </w:rPr>
              <w:fldChar w:fldCharType="end"/>
            </w:r>
            <w:r w:rsidRPr="00F72FB3">
              <w:rPr>
                <w:rFonts w:ascii="Arial" w:eastAsia="Calibri" w:hAnsi="Arial" w:cs="Arial"/>
                <w:b/>
                <w:bCs/>
                <w:i/>
                <w:sz w:val="21"/>
                <w:szCs w:val="21"/>
              </w:rPr>
              <w:t>.del presente Decreto</w:t>
            </w:r>
            <w:r w:rsidRPr="00F72FB3">
              <w:rPr>
                <w:rFonts w:ascii="Arial" w:eastAsia="Calibri" w:hAnsi="Arial" w:cs="Arial"/>
                <w:bCs/>
                <w:i/>
                <w:sz w:val="21"/>
                <w:szCs w:val="21"/>
              </w:rPr>
              <w:t>”. (…).</w:t>
            </w:r>
          </w:p>
          <w:p w:rsidR="007311B9" w:rsidRPr="00F72FB3" w:rsidRDefault="007311B9">
            <w:pPr>
              <w:tabs>
                <w:tab w:val="left" w:pos="1123"/>
              </w:tabs>
              <w:jc w:val="both"/>
              <w:rPr>
                <w:rFonts w:ascii="Arial" w:eastAsia="Calibri" w:hAnsi="Arial" w:cs="Arial"/>
                <w:bCs/>
                <w:i/>
                <w:sz w:val="21"/>
                <w:szCs w:val="21"/>
              </w:rPr>
            </w:pPr>
          </w:p>
          <w:p w:rsidR="00743C48" w:rsidRPr="00F72FB3" w:rsidRDefault="00743C48" w:rsidP="00743C48">
            <w:pPr>
              <w:spacing w:before="100" w:beforeAutospacing="1" w:after="100" w:afterAutospacing="1"/>
              <w:jc w:val="both"/>
              <w:rPr>
                <w:rFonts w:ascii="Arial" w:eastAsia="Calibri" w:hAnsi="Arial" w:cs="Arial"/>
                <w:i/>
                <w:sz w:val="21"/>
                <w:szCs w:val="21"/>
                <w:shd w:val="clear" w:color="auto" w:fill="FFFFFF"/>
              </w:rPr>
            </w:pPr>
            <w:r w:rsidRPr="00F72FB3">
              <w:rPr>
                <w:rFonts w:ascii="Arial" w:eastAsia="Calibri" w:hAnsi="Arial" w:cs="Arial"/>
                <w:i/>
                <w:sz w:val="21"/>
                <w:szCs w:val="21"/>
                <w:shd w:val="clear" w:color="auto" w:fill="FFFFFF"/>
              </w:rPr>
              <w:lastRenderedPageBreak/>
              <w:t xml:space="preserve">21. Los proyectos, obras o actividades de construcción de infraestructura o agroindustria que se pretendan realizar en las áreas protegidas públicas regionales </w:t>
            </w:r>
            <w:r w:rsidRPr="00F72FB3">
              <w:rPr>
                <w:rFonts w:ascii="Arial" w:eastAsia="Calibri" w:hAnsi="Arial" w:cs="Arial"/>
                <w:b/>
                <w:i/>
                <w:sz w:val="21"/>
                <w:szCs w:val="21"/>
                <w:shd w:val="clear" w:color="auto" w:fill="FFFFFF"/>
              </w:rPr>
              <w:t xml:space="preserve">de que tratan los artículos </w:t>
            </w:r>
            <w:r w:rsidRPr="00F72FB3">
              <w:rPr>
                <w:rFonts w:ascii="Arial" w:eastAsia="Calibri" w:hAnsi="Arial" w:cs="Arial"/>
                <w:b/>
                <w:bCs/>
                <w:i/>
                <w:sz w:val="21"/>
                <w:szCs w:val="21"/>
              </w:rPr>
              <w:fldChar w:fldCharType="begin" w:fldLock="1"/>
            </w:r>
            <w:r w:rsidRPr="00F72FB3">
              <w:rPr>
                <w:rFonts w:ascii="Arial" w:eastAsia="Calibri" w:hAnsi="Arial" w:cs="Arial"/>
                <w:b/>
                <w:bCs/>
                <w:i/>
                <w:sz w:val="21"/>
                <w:szCs w:val="21"/>
              </w:rPr>
              <w:instrText xml:space="preserve"> STYLEREF 5 \s </w:instrText>
            </w:r>
            <w:r w:rsidRPr="00F72FB3">
              <w:rPr>
                <w:rFonts w:ascii="Arial" w:eastAsia="Calibri" w:hAnsi="Arial" w:cs="Arial"/>
                <w:b/>
                <w:bCs/>
                <w:i/>
                <w:sz w:val="21"/>
                <w:szCs w:val="21"/>
              </w:rPr>
              <w:fldChar w:fldCharType="separate"/>
            </w:r>
            <w:r w:rsidRPr="00F72FB3">
              <w:rPr>
                <w:rFonts w:ascii="Arial" w:eastAsia="Calibri" w:hAnsi="Arial" w:cs="Arial"/>
                <w:b/>
                <w:bCs/>
                <w:i/>
                <w:noProof/>
                <w:sz w:val="21"/>
                <w:szCs w:val="21"/>
              </w:rPr>
              <w:t>2.2.2.1.1</w:t>
            </w:r>
            <w:r w:rsidRPr="00F72FB3">
              <w:rPr>
                <w:rFonts w:ascii="Arial" w:eastAsia="Calibri" w:hAnsi="Arial" w:cs="Arial"/>
                <w:b/>
                <w:bCs/>
                <w:i/>
                <w:sz w:val="21"/>
                <w:szCs w:val="21"/>
              </w:rPr>
              <w:fldChar w:fldCharType="end"/>
            </w:r>
            <w:r w:rsidRPr="00F72FB3">
              <w:rPr>
                <w:rFonts w:ascii="Arial" w:eastAsia="Calibri" w:hAnsi="Arial" w:cs="Arial"/>
                <w:b/>
                <w:bCs/>
                <w:i/>
                <w:sz w:val="21"/>
                <w:szCs w:val="21"/>
              </w:rPr>
              <w:t>.</w:t>
            </w:r>
            <w:r w:rsidRPr="00F72FB3">
              <w:rPr>
                <w:rFonts w:ascii="Arial" w:eastAsia="Calibri" w:hAnsi="Arial" w:cs="Arial"/>
                <w:b/>
                <w:bCs/>
                <w:i/>
                <w:sz w:val="21"/>
                <w:szCs w:val="21"/>
              </w:rPr>
              <w:fldChar w:fldCharType="begin" w:fldLock="1"/>
            </w:r>
            <w:r w:rsidRPr="00F72FB3">
              <w:rPr>
                <w:rFonts w:ascii="Arial" w:eastAsia="Calibri" w:hAnsi="Arial" w:cs="Arial"/>
                <w:b/>
                <w:bCs/>
                <w:i/>
                <w:sz w:val="21"/>
                <w:szCs w:val="21"/>
              </w:rPr>
              <w:instrText xml:space="preserve"> SEQ ARTICULO \* ARABIC \s 5 </w:instrText>
            </w:r>
            <w:r w:rsidRPr="00F72FB3">
              <w:rPr>
                <w:rFonts w:ascii="Arial" w:eastAsia="Calibri" w:hAnsi="Arial" w:cs="Arial"/>
                <w:b/>
                <w:bCs/>
                <w:i/>
                <w:sz w:val="21"/>
                <w:szCs w:val="21"/>
              </w:rPr>
              <w:fldChar w:fldCharType="separate"/>
            </w:r>
            <w:r w:rsidRPr="00F72FB3">
              <w:rPr>
                <w:rFonts w:ascii="Arial" w:eastAsia="Calibri" w:hAnsi="Arial" w:cs="Arial"/>
                <w:b/>
                <w:bCs/>
                <w:i/>
                <w:noProof/>
                <w:sz w:val="21"/>
                <w:szCs w:val="21"/>
              </w:rPr>
              <w:t>1</w:t>
            </w:r>
            <w:r w:rsidRPr="00F72FB3">
              <w:rPr>
                <w:rFonts w:ascii="Arial" w:eastAsia="Calibri" w:hAnsi="Arial" w:cs="Arial"/>
                <w:b/>
                <w:bCs/>
                <w:i/>
                <w:sz w:val="21"/>
                <w:szCs w:val="21"/>
              </w:rPr>
              <w:fldChar w:fldCharType="end"/>
            </w:r>
            <w:r w:rsidRPr="00F72FB3">
              <w:rPr>
                <w:rFonts w:ascii="Arial" w:eastAsia="Calibri" w:hAnsi="Arial" w:cs="Arial"/>
                <w:b/>
                <w:bCs/>
                <w:i/>
                <w:sz w:val="21"/>
                <w:szCs w:val="21"/>
              </w:rPr>
              <w:t xml:space="preserve"> al  </w:t>
            </w:r>
            <w:r w:rsidRPr="00F72FB3">
              <w:rPr>
                <w:rFonts w:ascii="Arial" w:eastAsia="Calibri" w:hAnsi="Arial" w:cs="Arial"/>
                <w:b/>
                <w:bCs/>
                <w:i/>
                <w:sz w:val="21"/>
                <w:szCs w:val="21"/>
              </w:rPr>
              <w:fldChar w:fldCharType="begin" w:fldLock="1"/>
            </w:r>
            <w:r w:rsidRPr="00F72FB3">
              <w:rPr>
                <w:rFonts w:ascii="Arial" w:eastAsia="Calibri" w:hAnsi="Arial" w:cs="Arial"/>
                <w:b/>
                <w:bCs/>
                <w:i/>
                <w:sz w:val="21"/>
                <w:szCs w:val="21"/>
              </w:rPr>
              <w:instrText xml:space="preserve"> STYLEREF 5 \s </w:instrText>
            </w:r>
            <w:r w:rsidRPr="00F72FB3">
              <w:rPr>
                <w:rFonts w:ascii="Arial" w:eastAsia="Calibri" w:hAnsi="Arial" w:cs="Arial"/>
                <w:b/>
                <w:bCs/>
                <w:i/>
                <w:sz w:val="21"/>
                <w:szCs w:val="21"/>
              </w:rPr>
              <w:fldChar w:fldCharType="separate"/>
            </w:r>
            <w:r w:rsidRPr="00F72FB3">
              <w:rPr>
                <w:rFonts w:ascii="Arial" w:eastAsia="Calibri" w:hAnsi="Arial" w:cs="Arial"/>
                <w:b/>
                <w:bCs/>
                <w:i/>
                <w:noProof/>
                <w:sz w:val="21"/>
                <w:szCs w:val="21"/>
              </w:rPr>
              <w:t>2.2.2.1.6</w:t>
            </w:r>
            <w:r w:rsidRPr="00F72FB3">
              <w:rPr>
                <w:rFonts w:ascii="Arial" w:eastAsia="Calibri" w:hAnsi="Arial" w:cs="Arial"/>
                <w:b/>
                <w:bCs/>
                <w:i/>
                <w:sz w:val="21"/>
                <w:szCs w:val="21"/>
              </w:rPr>
              <w:fldChar w:fldCharType="end"/>
            </w:r>
            <w:r w:rsidRPr="00F72FB3">
              <w:rPr>
                <w:rFonts w:ascii="Arial" w:eastAsia="Calibri" w:hAnsi="Arial" w:cs="Arial"/>
                <w:b/>
                <w:bCs/>
                <w:i/>
                <w:sz w:val="21"/>
                <w:szCs w:val="21"/>
              </w:rPr>
              <w:t>.</w:t>
            </w:r>
            <w:r w:rsidRPr="00F72FB3">
              <w:rPr>
                <w:rFonts w:ascii="Arial" w:eastAsia="Calibri" w:hAnsi="Arial" w:cs="Arial"/>
                <w:b/>
                <w:bCs/>
                <w:i/>
                <w:sz w:val="21"/>
                <w:szCs w:val="21"/>
              </w:rPr>
              <w:fldChar w:fldCharType="begin" w:fldLock="1"/>
            </w:r>
            <w:r w:rsidRPr="00F72FB3">
              <w:rPr>
                <w:rFonts w:ascii="Arial" w:eastAsia="Calibri" w:hAnsi="Arial" w:cs="Arial"/>
                <w:b/>
                <w:bCs/>
                <w:i/>
                <w:sz w:val="21"/>
                <w:szCs w:val="21"/>
              </w:rPr>
              <w:instrText xml:space="preserve"> SEQ ARTICULO \* ARABIC \s 5 </w:instrText>
            </w:r>
            <w:r w:rsidRPr="00F72FB3">
              <w:rPr>
                <w:rFonts w:ascii="Arial" w:eastAsia="Calibri" w:hAnsi="Arial" w:cs="Arial"/>
                <w:b/>
                <w:bCs/>
                <w:i/>
                <w:sz w:val="21"/>
                <w:szCs w:val="21"/>
              </w:rPr>
              <w:fldChar w:fldCharType="separate"/>
            </w:r>
            <w:r w:rsidRPr="00F72FB3">
              <w:rPr>
                <w:rFonts w:ascii="Arial" w:eastAsia="Calibri" w:hAnsi="Arial" w:cs="Arial"/>
                <w:b/>
                <w:bCs/>
                <w:i/>
                <w:noProof/>
                <w:sz w:val="21"/>
                <w:szCs w:val="21"/>
              </w:rPr>
              <w:t>6</w:t>
            </w:r>
            <w:r w:rsidRPr="00F72FB3">
              <w:rPr>
                <w:rFonts w:ascii="Arial" w:eastAsia="Calibri" w:hAnsi="Arial" w:cs="Arial"/>
                <w:b/>
                <w:bCs/>
                <w:i/>
                <w:sz w:val="21"/>
                <w:szCs w:val="21"/>
              </w:rPr>
              <w:fldChar w:fldCharType="end"/>
            </w:r>
            <w:r w:rsidRPr="00F72FB3">
              <w:rPr>
                <w:rFonts w:ascii="Arial" w:eastAsia="Calibri" w:hAnsi="Arial" w:cs="Arial"/>
                <w:b/>
                <w:bCs/>
                <w:i/>
                <w:sz w:val="21"/>
                <w:szCs w:val="21"/>
              </w:rPr>
              <w:t xml:space="preserve"> de este Decreto,</w:t>
            </w:r>
            <w:r w:rsidRPr="00F72FB3">
              <w:rPr>
                <w:rFonts w:ascii="Arial" w:eastAsia="Calibri" w:hAnsi="Arial" w:cs="Arial"/>
                <w:i/>
                <w:color w:val="FF0000"/>
                <w:sz w:val="21"/>
                <w:szCs w:val="21"/>
                <w:shd w:val="clear" w:color="auto" w:fill="FFFFFF"/>
              </w:rPr>
              <w:t xml:space="preserve"> </w:t>
            </w:r>
            <w:r w:rsidRPr="00F72FB3">
              <w:rPr>
                <w:rFonts w:ascii="Arial" w:eastAsia="Calibri" w:hAnsi="Arial" w:cs="Arial"/>
                <w:i/>
                <w:sz w:val="21"/>
                <w:szCs w:val="21"/>
                <w:shd w:val="clear" w:color="auto" w:fill="FFFFFF"/>
              </w:rPr>
              <w:t xml:space="preserve">distintas a las áreas de Parques Regionales Naturales, siempre y cuando su ejecución sea compatible con los usos definidos para la categoría de manejo respectiva. </w:t>
            </w:r>
          </w:p>
          <w:p w:rsidR="00743C48" w:rsidRPr="00F72FB3" w:rsidRDefault="00743C48" w:rsidP="00743C48">
            <w:pPr>
              <w:jc w:val="both"/>
              <w:rPr>
                <w:rFonts w:ascii="Arial" w:eastAsia="Calibri" w:hAnsi="Arial" w:cs="Arial"/>
                <w:bCs/>
                <w:i/>
                <w:sz w:val="21"/>
                <w:szCs w:val="21"/>
              </w:rPr>
            </w:pPr>
            <w:r w:rsidRPr="00F72FB3">
              <w:rPr>
                <w:rFonts w:ascii="Arial" w:eastAsia="Calibri" w:hAnsi="Arial" w:cs="Arial"/>
                <w:i/>
                <w:sz w:val="21"/>
                <w:szCs w:val="21"/>
                <w:shd w:val="clear" w:color="auto" w:fill="FFFFFF"/>
                <w:lang w:val="es-ES_tradnl"/>
              </w:rPr>
              <w:t>Lo anterior no aplica a proyectos, obras o actividades de infraestructura relacionada con las unidades habitacionales y actividades de mantenimiento y rehabilitación en proyectos de infraestructura de transporte de conformidad con lo dispuesto en el artículo 44 de la Ley 1682 de 2013, salvo las actividades de mejoramiento de acuerdo</w:t>
            </w:r>
            <w:r w:rsidRPr="00F72FB3">
              <w:rPr>
                <w:rFonts w:ascii="Arial" w:eastAsia="Calibri" w:hAnsi="Arial" w:cs="Arial"/>
                <w:i/>
                <w:sz w:val="21"/>
                <w:szCs w:val="21"/>
                <w:shd w:val="clear" w:color="auto" w:fill="FFFFFF"/>
              </w:rPr>
              <w:t xml:space="preserve"> con lo dispuesto </w:t>
            </w:r>
            <w:r w:rsidRPr="00F72FB3">
              <w:rPr>
                <w:rFonts w:ascii="Arial" w:eastAsia="Calibri" w:hAnsi="Arial" w:cs="Arial"/>
                <w:b/>
                <w:i/>
                <w:sz w:val="21"/>
                <w:szCs w:val="21"/>
                <w:shd w:val="clear" w:color="auto" w:fill="FFFFFF"/>
              </w:rPr>
              <w:t xml:space="preserve">el artículo </w:t>
            </w:r>
            <w:r w:rsidRPr="00F72FB3">
              <w:rPr>
                <w:rFonts w:ascii="Arial" w:eastAsia="Calibri" w:hAnsi="Arial" w:cs="Arial"/>
                <w:b/>
                <w:bCs/>
                <w:i/>
                <w:sz w:val="21"/>
                <w:szCs w:val="21"/>
              </w:rPr>
              <w:fldChar w:fldCharType="begin" w:fldLock="1"/>
            </w:r>
            <w:r w:rsidRPr="00F72FB3">
              <w:rPr>
                <w:rFonts w:ascii="Arial" w:eastAsia="Calibri" w:hAnsi="Arial" w:cs="Arial"/>
                <w:b/>
                <w:bCs/>
                <w:i/>
                <w:sz w:val="21"/>
                <w:szCs w:val="21"/>
              </w:rPr>
              <w:instrText xml:space="preserve"> STYLEREF 5 \s </w:instrText>
            </w:r>
            <w:r w:rsidRPr="00F72FB3">
              <w:rPr>
                <w:rFonts w:ascii="Arial" w:eastAsia="Calibri" w:hAnsi="Arial" w:cs="Arial"/>
                <w:b/>
                <w:bCs/>
                <w:i/>
                <w:sz w:val="21"/>
                <w:szCs w:val="21"/>
              </w:rPr>
              <w:fldChar w:fldCharType="separate"/>
            </w:r>
            <w:r w:rsidRPr="00F72FB3">
              <w:rPr>
                <w:rFonts w:ascii="Arial" w:eastAsia="Calibri" w:hAnsi="Arial" w:cs="Arial"/>
                <w:b/>
                <w:bCs/>
                <w:i/>
                <w:sz w:val="21"/>
                <w:szCs w:val="21"/>
              </w:rPr>
              <w:t>2.2.2.5.1</w:t>
            </w:r>
            <w:r w:rsidRPr="00F72FB3">
              <w:rPr>
                <w:rFonts w:ascii="Arial" w:eastAsia="Calibri" w:hAnsi="Arial" w:cs="Arial"/>
                <w:b/>
                <w:bCs/>
                <w:i/>
                <w:sz w:val="21"/>
                <w:szCs w:val="21"/>
              </w:rPr>
              <w:fldChar w:fldCharType="end"/>
            </w:r>
            <w:r w:rsidRPr="00F72FB3">
              <w:rPr>
                <w:rFonts w:ascii="Arial" w:eastAsia="Calibri" w:hAnsi="Arial" w:cs="Arial"/>
                <w:b/>
                <w:bCs/>
                <w:i/>
                <w:sz w:val="21"/>
                <w:szCs w:val="21"/>
              </w:rPr>
              <w:t>.</w:t>
            </w:r>
            <w:r w:rsidRPr="00F72FB3">
              <w:rPr>
                <w:rFonts w:ascii="Arial" w:eastAsia="Calibri" w:hAnsi="Arial" w:cs="Arial"/>
                <w:b/>
                <w:bCs/>
                <w:i/>
                <w:sz w:val="21"/>
                <w:szCs w:val="21"/>
              </w:rPr>
              <w:fldChar w:fldCharType="begin" w:fldLock="1"/>
            </w:r>
            <w:r w:rsidRPr="00F72FB3">
              <w:rPr>
                <w:rFonts w:ascii="Arial" w:eastAsia="Calibri" w:hAnsi="Arial" w:cs="Arial"/>
                <w:b/>
                <w:bCs/>
                <w:i/>
                <w:sz w:val="21"/>
                <w:szCs w:val="21"/>
              </w:rPr>
              <w:instrText xml:space="preserve"> SEQ ARTICULO \* ARABIC \s 5 </w:instrText>
            </w:r>
            <w:r w:rsidRPr="00F72FB3">
              <w:rPr>
                <w:rFonts w:ascii="Arial" w:eastAsia="Calibri" w:hAnsi="Arial" w:cs="Arial"/>
                <w:b/>
                <w:bCs/>
                <w:i/>
                <w:sz w:val="21"/>
                <w:szCs w:val="21"/>
              </w:rPr>
              <w:fldChar w:fldCharType="separate"/>
            </w:r>
            <w:r w:rsidRPr="00F72FB3">
              <w:rPr>
                <w:rFonts w:ascii="Arial" w:eastAsia="Calibri" w:hAnsi="Arial" w:cs="Arial"/>
                <w:b/>
                <w:bCs/>
                <w:i/>
                <w:sz w:val="21"/>
                <w:szCs w:val="21"/>
              </w:rPr>
              <w:t>1</w:t>
            </w:r>
            <w:r w:rsidRPr="00F72FB3">
              <w:rPr>
                <w:rFonts w:ascii="Arial" w:eastAsia="Calibri" w:hAnsi="Arial" w:cs="Arial"/>
                <w:b/>
                <w:bCs/>
                <w:i/>
                <w:sz w:val="21"/>
                <w:szCs w:val="21"/>
              </w:rPr>
              <w:fldChar w:fldCharType="end"/>
            </w:r>
            <w:r w:rsidRPr="00F72FB3">
              <w:rPr>
                <w:rFonts w:ascii="Arial" w:eastAsia="Calibri" w:hAnsi="Arial" w:cs="Arial"/>
                <w:b/>
                <w:bCs/>
                <w:i/>
                <w:sz w:val="21"/>
                <w:szCs w:val="21"/>
              </w:rPr>
              <w:t>.del presente Decreto”.</w:t>
            </w:r>
            <w:r w:rsidRPr="00F72FB3">
              <w:rPr>
                <w:rFonts w:ascii="Arial" w:eastAsia="Calibri" w:hAnsi="Arial" w:cs="Arial"/>
                <w:bCs/>
                <w:i/>
                <w:sz w:val="21"/>
                <w:szCs w:val="21"/>
              </w:rPr>
              <w:t xml:space="preserve"> (…)</w:t>
            </w:r>
          </w:p>
          <w:p w:rsidR="00743C48" w:rsidRPr="00F72FB3" w:rsidRDefault="00743C48">
            <w:pPr>
              <w:tabs>
                <w:tab w:val="left" w:pos="1123"/>
              </w:tabs>
              <w:jc w:val="both"/>
              <w:rPr>
                <w:rFonts w:ascii="Arial" w:eastAsia="Arial Unicode MS" w:hAnsi="Arial" w:cs="Arial"/>
                <w:i/>
                <w:sz w:val="21"/>
                <w:szCs w:val="21"/>
                <w:shd w:val="clear" w:color="auto" w:fill="FFFFFF"/>
              </w:rPr>
            </w:pPr>
          </w:p>
          <w:p w:rsidR="007311B9" w:rsidRPr="00F72FB3" w:rsidRDefault="007311B9">
            <w:pPr>
              <w:tabs>
                <w:tab w:val="left" w:pos="1123"/>
              </w:tabs>
              <w:jc w:val="both"/>
              <w:rPr>
                <w:rFonts w:ascii="Arial" w:eastAsia="Calibri" w:hAnsi="Arial" w:cs="Arial"/>
                <w:bCs/>
                <w:i/>
                <w:sz w:val="21"/>
                <w:szCs w:val="21"/>
              </w:rPr>
            </w:pPr>
            <w:r w:rsidRPr="00F72FB3">
              <w:rPr>
                <w:rFonts w:ascii="Arial" w:eastAsia="Arial Unicode MS" w:hAnsi="Arial" w:cs="Arial"/>
                <w:i/>
                <w:sz w:val="21"/>
                <w:szCs w:val="21"/>
                <w:shd w:val="clear" w:color="auto" w:fill="FFFFFF"/>
              </w:rPr>
              <w:t>(Decreto 2041 de 2014, art.9)</w:t>
            </w:r>
          </w:p>
        </w:tc>
      </w:tr>
      <w:tr w:rsidR="00836299" w:rsidRPr="00F72FB3" w:rsidTr="00743C48">
        <w:tc>
          <w:tcPr>
            <w:tcW w:w="2552" w:type="dxa"/>
          </w:tcPr>
          <w:p w:rsidR="00D074B0" w:rsidRPr="00F72FB3" w:rsidRDefault="00D428D9" w:rsidP="00D074B0">
            <w:pPr>
              <w:pStyle w:val="NormalWeb"/>
              <w:spacing w:line="270" w:lineRule="atLeast"/>
              <w:jc w:val="both"/>
              <w:rPr>
                <w:rFonts w:ascii="Arial" w:hAnsi="Arial" w:cs="Arial"/>
                <w:sz w:val="21"/>
                <w:szCs w:val="21"/>
              </w:rPr>
            </w:pPr>
            <w:bookmarkStart w:id="10" w:name="1"/>
            <w:r w:rsidRPr="00F72FB3">
              <w:rPr>
                <w:rFonts w:ascii="Arial" w:hAnsi="Arial" w:cs="Arial"/>
                <w:b/>
                <w:bCs/>
                <w:sz w:val="21"/>
                <w:szCs w:val="21"/>
              </w:rPr>
              <w:lastRenderedPageBreak/>
              <w:t>“ARTICULO 1</w:t>
            </w:r>
            <w:bookmarkEnd w:id="10"/>
            <w:r w:rsidRPr="00F72FB3">
              <w:rPr>
                <w:rFonts w:ascii="Arial" w:hAnsi="Arial" w:cs="Arial"/>
                <w:b/>
                <w:bCs/>
                <w:sz w:val="21"/>
                <w:szCs w:val="21"/>
              </w:rPr>
              <w:t xml:space="preserve">. </w:t>
            </w:r>
            <w:r w:rsidR="00D074B0" w:rsidRPr="00F72FB3">
              <w:rPr>
                <w:rFonts w:ascii="Arial" w:hAnsi="Arial" w:cs="Arial"/>
                <w:sz w:val="21"/>
                <w:szCs w:val="21"/>
              </w:rPr>
              <w:t>Para cumplir los objetivos establecidos por el artículo </w:t>
            </w:r>
            <w:hyperlink r:id="rId22" w:anchor="2" w:history="1">
              <w:r w:rsidR="00D074B0" w:rsidRPr="00F72FB3">
                <w:rPr>
                  <w:rStyle w:val="Hipervnculo"/>
                  <w:rFonts w:ascii="Arial" w:hAnsi="Arial" w:cs="Arial"/>
                  <w:color w:val="auto"/>
                  <w:sz w:val="21"/>
                  <w:szCs w:val="21"/>
                  <w:u w:val="none"/>
                </w:rPr>
                <w:t>2</w:t>
              </w:r>
            </w:hyperlink>
            <w:r w:rsidR="00D074B0" w:rsidRPr="00F72FB3">
              <w:rPr>
                <w:rFonts w:ascii="Arial" w:hAnsi="Arial" w:cs="Arial"/>
                <w:sz w:val="21"/>
                <w:szCs w:val="21"/>
              </w:rPr>
              <w:t> del Decreto - Ley 2811 de 1974, este Decreto tiene por finalidad reglamentar las normas relacionadas con el recurso agua en todos sus estados, y comprende los siguientes aspectos:</w:t>
            </w:r>
            <w:r w:rsidRPr="00F72FB3">
              <w:rPr>
                <w:rFonts w:ascii="Arial" w:hAnsi="Arial" w:cs="Arial"/>
                <w:sz w:val="21"/>
                <w:szCs w:val="21"/>
              </w:rPr>
              <w:t xml:space="preserve"> (…)</w:t>
            </w:r>
          </w:p>
          <w:p w:rsidR="00D074B0" w:rsidRPr="00F72FB3" w:rsidRDefault="00D074B0" w:rsidP="00D074B0">
            <w:pPr>
              <w:pStyle w:val="NormalWeb"/>
              <w:spacing w:line="270" w:lineRule="atLeast"/>
              <w:jc w:val="both"/>
              <w:rPr>
                <w:rFonts w:ascii="Arial" w:hAnsi="Arial" w:cs="Arial"/>
                <w:sz w:val="21"/>
                <w:szCs w:val="21"/>
              </w:rPr>
            </w:pPr>
            <w:r w:rsidRPr="00F72FB3">
              <w:rPr>
                <w:rFonts w:ascii="Arial" w:hAnsi="Arial" w:cs="Arial"/>
                <w:sz w:val="21"/>
                <w:szCs w:val="21"/>
              </w:rPr>
              <w:t>2. La reglamentación de las aguas, ocupación de los cauces y la declaración de reservas y agotamiento, en orden a asegurar su preservación cuantitativa para garantizar la disponibilidad permanente del recurso.</w:t>
            </w:r>
          </w:p>
          <w:p w:rsidR="00D074B0" w:rsidRPr="00F72FB3" w:rsidRDefault="00D428D9">
            <w:pPr>
              <w:rPr>
                <w:rFonts w:ascii="Arial" w:hAnsi="Arial" w:cs="Arial"/>
                <w:sz w:val="21"/>
                <w:szCs w:val="21"/>
              </w:rPr>
            </w:pPr>
            <w:r w:rsidRPr="00F72FB3">
              <w:rPr>
                <w:rFonts w:ascii="Arial" w:hAnsi="Arial" w:cs="Arial"/>
                <w:sz w:val="21"/>
                <w:szCs w:val="21"/>
              </w:rPr>
              <w:t xml:space="preserve">(…). </w:t>
            </w:r>
          </w:p>
          <w:p w:rsidR="00D428D9" w:rsidRPr="00F72FB3" w:rsidRDefault="00D428D9">
            <w:pPr>
              <w:rPr>
                <w:rFonts w:ascii="Arial" w:hAnsi="Arial" w:cs="Arial"/>
                <w:sz w:val="21"/>
                <w:szCs w:val="21"/>
              </w:rPr>
            </w:pPr>
          </w:p>
          <w:p w:rsidR="00D428D9" w:rsidRPr="00F72FB3" w:rsidRDefault="00D428D9" w:rsidP="00D428D9">
            <w:pPr>
              <w:rPr>
                <w:rFonts w:ascii="Arial" w:hAnsi="Arial" w:cs="Arial"/>
                <w:sz w:val="21"/>
                <w:szCs w:val="21"/>
              </w:rPr>
            </w:pPr>
            <w:r w:rsidRPr="00F72FB3">
              <w:rPr>
                <w:rFonts w:ascii="Arial" w:hAnsi="Arial" w:cs="Arial"/>
                <w:sz w:val="21"/>
                <w:szCs w:val="21"/>
              </w:rPr>
              <w:t>(Decreto 1541 de 1978, art.1)</w:t>
            </w:r>
            <w:r w:rsidR="00125D19" w:rsidRPr="00F72FB3">
              <w:rPr>
                <w:rFonts w:ascii="Arial" w:hAnsi="Arial" w:cs="Arial"/>
                <w:sz w:val="21"/>
                <w:szCs w:val="21"/>
              </w:rPr>
              <w:t>”.</w:t>
            </w:r>
          </w:p>
        </w:tc>
        <w:tc>
          <w:tcPr>
            <w:tcW w:w="3614" w:type="dxa"/>
          </w:tcPr>
          <w:p w:rsidR="00D428D9" w:rsidRPr="00F72FB3" w:rsidRDefault="00D428D9" w:rsidP="00D428D9">
            <w:pPr>
              <w:pStyle w:val="NormalWeb"/>
              <w:spacing w:line="270" w:lineRule="atLeast"/>
              <w:jc w:val="both"/>
              <w:rPr>
                <w:rFonts w:ascii="Arial" w:hAnsi="Arial" w:cs="Arial"/>
                <w:sz w:val="21"/>
                <w:szCs w:val="21"/>
              </w:rPr>
            </w:pPr>
            <w:bookmarkStart w:id="11" w:name="2.2.3.2.1.1"/>
            <w:r w:rsidRPr="00F72FB3">
              <w:rPr>
                <w:rFonts w:ascii="Arial" w:hAnsi="Arial" w:cs="Arial"/>
                <w:b/>
                <w:bCs/>
                <w:sz w:val="21"/>
                <w:szCs w:val="21"/>
              </w:rPr>
              <w:t>“ARTÍCULO 2.2.3.2.1.1. OBJETO.</w:t>
            </w:r>
            <w:bookmarkEnd w:id="11"/>
            <w:r w:rsidRPr="00F72FB3">
              <w:rPr>
                <w:rFonts w:ascii="Arial" w:hAnsi="Arial" w:cs="Arial"/>
                <w:sz w:val="21"/>
                <w:szCs w:val="21"/>
              </w:rPr>
              <w:t> Para cumplir los objetivos establecidos por el artículo </w:t>
            </w:r>
            <w:hyperlink r:id="rId23" w:anchor="2" w:history="1">
              <w:r w:rsidRPr="00F72FB3">
                <w:rPr>
                  <w:rStyle w:val="Hipervnculo"/>
                  <w:rFonts w:ascii="Arial" w:hAnsi="Arial" w:cs="Arial"/>
                  <w:color w:val="auto"/>
                  <w:sz w:val="21"/>
                  <w:szCs w:val="21"/>
                  <w:u w:val="none"/>
                </w:rPr>
                <w:t>2</w:t>
              </w:r>
            </w:hyperlink>
            <w:r w:rsidRPr="00F72FB3">
              <w:rPr>
                <w:rFonts w:ascii="Arial" w:hAnsi="Arial" w:cs="Arial"/>
                <w:sz w:val="21"/>
                <w:szCs w:val="21"/>
              </w:rPr>
              <w:t> del Decreto-ley 2811 de 1974, este Decreto tiene por finalidad reglamentar las normas relacionadas con el recurso de aguas en todos sus estados, y comprende los siguientes aspectos: (…)</w:t>
            </w:r>
          </w:p>
          <w:p w:rsidR="00D428D9" w:rsidRPr="00F72FB3" w:rsidRDefault="00D428D9" w:rsidP="00D428D9">
            <w:pPr>
              <w:pStyle w:val="NormalWeb"/>
              <w:spacing w:line="270" w:lineRule="atLeast"/>
              <w:jc w:val="both"/>
              <w:rPr>
                <w:rFonts w:ascii="Arial" w:hAnsi="Arial" w:cs="Arial"/>
                <w:sz w:val="21"/>
                <w:szCs w:val="21"/>
              </w:rPr>
            </w:pPr>
            <w:r w:rsidRPr="00F72FB3">
              <w:rPr>
                <w:rFonts w:ascii="Arial" w:hAnsi="Arial" w:cs="Arial"/>
                <w:sz w:val="21"/>
                <w:szCs w:val="21"/>
              </w:rPr>
              <w:t xml:space="preserve">2. La reglamentación de las aguas, ocupación de los cauces y la declaración de </w:t>
            </w:r>
            <w:r w:rsidRPr="00F72FB3">
              <w:rPr>
                <w:rFonts w:ascii="Arial" w:hAnsi="Arial" w:cs="Arial"/>
                <w:b/>
                <w:sz w:val="21"/>
                <w:szCs w:val="21"/>
              </w:rPr>
              <w:t>reservas de agotamiento</w:t>
            </w:r>
            <w:r w:rsidRPr="00F72FB3">
              <w:rPr>
                <w:rFonts w:ascii="Arial" w:hAnsi="Arial" w:cs="Arial"/>
                <w:sz w:val="21"/>
                <w:szCs w:val="21"/>
              </w:rPr>
              <w:t>, en orden a asegurar su preservación cuantitativa para garantizar la disponibilidad permanente del recurso.</w:t>
            </w:r>
          </w:p>
          <w:p w:rsidR="00D428D9" w:rsidRPr="00F72FB3" w:rsidRDefault="00D428D9" w:rsidP="00D428D9">
            <w:pPr>
              <w:pStyle w:val="NormalWeb"/>
              <w:spacing w:line="270" w:lineRule="atLeast"/>
              <w:jc w:val="both"/>
              <w:rPr>
                <w:rFonts w:ascii="Arial" w:hAnsi="Arial" w:cs="Arial"/>
                <w:sz w:val="21"/>
                <w:szCs w:val="21"/>
              </w:rPr>
            </w:pPr>
            <w:r w:rsidRPr="00F72FB3">
              <w:rPr>
                <w:rFonts w:ascii="Arial" w:hAnsi="Arial" w:cs="Arial"/>
                <w:sz w:val="21"/>
                <w:szCs w:val="21"/>
              </w:rPr>
              <w:t>(…).</w:t>
            </w:r>
          </w:p>
          <w:p w:rsidR="00D074B0" w:rsidRPr="00F72FB3" w:rsidRDefault="00D428D9">
            <w:pPr>
              <w:rPr>
                <w:rFonts w:ascii="Arial" w:hAnsi="Arial" w:cs="Arial"/>
                <w:sz w:val="21"/>
                <w:szCs w:val="21"/>
              </w:rPr>
            </w:pPr>
            <w:r w:rsidRPr="00F72FB3">
              <w:rPr>
                <w:rFonts w:ascii="Arial" w:hAnsi="Arial" w:cs="Arial"/>
                <w:sz w:val="21"/>
                <w:szCs w:val="21"/>
              </w:rPr>
              <w:t>(Decreto 1541 de 1978, art.1)</w:t>
            </w:r>
            <w:r w:rsidR="00125D19" w:rsidRPr="00F72FB3">
              <w:rPr>
                <w:rFonts w:ascii="Arial" w:hAnsi="Arial" w:cs="Arial"/>
                <w:sz w:val="21"/>
                <w:szCs w:val="21"/>
              </w:rPr>
              <w:t>”.</w:t>
            </w:r>
          </w:p>
        </w:tc>
        <w:tc>
          <w:tcPr>
            <w:tcW w:w="3969" w:type="dxa"/>
          </w:tcPr>
          <w:p w:rsidR="00D428D9" w:rsidRPr="00F72FB3" w:rsidRDefault="00D428D9" w:rsidP="00D428D9">
            <w:pPr>
              <w:pStyle w:val="NormalWeb"/>
              <w:spacing w:line="270" w:lineRule="atLeast"/>
              <w:jc w:val="both"/>
              <w:rPr>
                <w:rFonts w:ascii="Arial" w:hAnsi="Arial" w:cs="Arial"/>
                <w:sz w:val="21"/>
                <w:szCs w:val="21"/>
              </w:rPr>
            </w:pPr>
            <w:r w:rsidRPr="00F72FB3">
              <w:rPr>
                <w:rFonts w:ascii="Arial" w:hAnsi="Arial" w:cs="Arial"/>
                <w:b/>
                <w:bCs/>
                <w:sz w:val="21"/>
                <w:szCs w:val="21"/>
              </w:rPr>
              <w:t xml:space="preserve">“ARTICULO </w:t>
            </w:r>
            <w:r w:rsidR="00125D19" w:rsidRPr="00F72FB3">
              <w:rPr>
                <w:rFonts w:ascii="Arial" w:hAnsi="Arial" w:cs="Arial"/>
                <w:b/>
                <w:bCs/>
                <w:sz w:val="21"/>
                <w:szCs w:val="21"/>
              </w:rPr>
              <w:t>2.2.3.2.1.1. OBJETO.</w:t>
            </w:r>
            <w:r w:rsidR="00125D19" w:rsidRPr="00F72FB3">
              <w:rPr>
                <w:rFonts w:ascii="Arial" w:hAnsi="Arial" w:cs="Arial"/>
                <w:sz w:val="21"/>
                <w:szCs w:val="21"/>
              </w:rPr>
              <w:t> </w:t>
            </w:r>
            <w:r w:rsidRPr="00F72FB3">
              <w:rPr>
                <w:rFonts w:ascii="Arial" w:hAnsi="Arial" w:cs="Arial"/>
                <w:sz w:val="21"/>
                <w:szCs w:val="21"/>
              </w:rPr>
              <w:t>Para cumplir los objetivos establecidos por el artículo </w:t>
            </w:r>
            <w:hyperlink r:id="rId24" w:anchor="2" w:history="1">
              <w:r w:rsidRPr="00F72FB3">
                <w:rPr>
                  <w:rStyle w:val="Hipervnculo"/>
                  <w:rFonts w:ascii="Arial" w:hAnsi="Arial" w:cs="Arial"/>
                  <w:color w:val="auto"/>
                  <w:sz w:val="21"/>
                  <w:szCs w:val="21"/>
                  <w:u w:val="none"/>
                </w:rPr>
                <w:t>2</w:t>
              </w:r>
            </w:hyperlink>
            <w:r w:rsidRPr="00F72FB3">
              <w:rPr>
                <w:rFonts w:ascii="Arial" w:hAnsi="Arial" w:cs="Arial"/>
                <w:sz w:val="21"/>
                <w:szCs w:val="21"/>
              </w:rPr>
              <w:t> del Decreto - Ley 2811 de 1974, este Decreto tiene por finalidad reglamentar las normas relacionadas con el recurso agua en todos sus estados, y comprende los siguientes aspectos: (…)</w:t>
            </w:r>
          </w:p>
          <w:p w:rsidR="00D428D9" w:rsidRPr="00F72FB3" w:rsidRDefault="00D428D9" w:rsidP="00D428D9">
            <w:pPr>
              <w:pStyle w:val="NormalWeb"/>
              <w:spacing w:line="270" w:lineRule="atLeast"/>
              <w:jc w:val="both"/>
              <w:rPr>
                <w:rFonts w:ascii="Arial" w:hAnsi="Arial" w:cs="Arial"/>
                <w:sz w:val="21"/>
                <w:szCs w:val="21"/>
              </w:rPr>
            </w:pPr>
            <w:r w:rsidRPr="00F72FB3">
              <w:rPr>
                <w:rFonts w:ascii="Arial" w:hAnsi="Arial" w:cs="Arial"/>
                <w:sz w:val="21"/>
                <w:szCs w:val="21"/>
              </w:rPr>
              <w:t xml:space="preserve">2. La reglamentación de las aguas, ocupación de los cauces y la declaración de </w:t>
            </w:r>
            <w:r w:rsidRPr="00F72FB3">
              <w:rPr>
                <w:rFonts w:ascii="Arial" w:hAnsi="Arial" w:cs="Arial"/>
                <w:b/>
                <w:sz w:val="21"/>
                <w:szCs w:val="21"/>
              </w:rPr>
              <w:t>reservas y agotamiento</w:t>
            </w:r>
            <w:r w:rsidRPr="00F72FB3">
              <w:rPr>
                <w:rFonts w:ascii="Arial" w:hAnsi="Arial" w:cs="Arial"/>
                <w:sz w:val="21"/>
                <w:szCs w:val="21"/>
              </w:rPr>
              <w:t>, en orden a asegurar su preservación cuantitativa para garantizar la disponibilidad permanente del recurso.</w:t>
            </w:r>
          </w:p>
          <w:p w:rsidR="00D428D9" w:rsidRPr="00F72FB3" w:rsidRDefault="00D428D9" w:rsidP="00D428D9">
            <w:pPr>
              <w:rPr>
                <w:rFonts w:ascii="Arial" w:hAnsi="Arial" w:cs="Arial"/>
                <w:sz w:val="21"/>
                <w:szCs w:val="21"/>
              </w:rPr>
            </w:pPr>
            <w:r w:rsidRPr="00F72FB3">
              <w:rPr>
                <w:rFonts w:ascii="Arial" w:hAnsi="Arial" w:cs="Arial"/>
                <w:sz w:val="21"/>
                <w:szCs w:val="21"/>
              </w:rPr>
              <w:t xml:space="preserve">(…). </w:t>
            </w:r>
          </w:p>
          <w:p w:rsidR="00125D19" w:rsidRPr="00F72FB3" w:rsidRDefault="00125D19" w:rsidP="00D428D9">
            <w:pPr>
              <w:rPr>
                <w:rFonts w:ascii="Arial" w:hAnsi="Arial" w:cs="Arial"/>
                <w:sz w:val="21"/>
                <w:szCs w:val="21"/>
              </w:rPr>
            </w:pPr>
          </w:p>
          <w:p w:rsidR="00D074B0" w:rsidRPr="00F72FB3" w:rsidRDefault="00125D19" w:rsidP="00125D19">
            <w:pPr>
              <w:rPr>
                <w:rFonts w:ascii="Arial" w:hAnsi="Arial" w:cs="Arial"/>
                <w:sz w:val="21"/>
                <w:szCs w:val="21"/>
              </w:rPr>
            </w:pPr>
            <w:r w:rsidRPr="00F72FB3">
              <w:rPr>
                <w:rFonts w:ascii="Arial" w:hAnsi="Arial" w:cs="Arial"/>
                <w:sz w:val="21"/>
                <w:szCs w:val="21"/>
              </w:rPr>
              <w:t>(Decreto 1541 de 1978, art.1)”.</w:t>
            </w:r>
          </w:p>
        </w:tc>
      </w:tr>
      <w:tr w:rsidR="00836299" w:rsidRPr="00F72FB3" w:rsidTr="00743C48">
        <w:tc>
          <w:tcPr>
            <w:tcW w:w="2552" w:type="dxa"/>
          </w:tcPr>
          <w:p w:rsidR="00D139F2" w:rsidRPr="00F72FB3" w:rsidRDefault="00125D19" w:rsidP="00D139F2">
            <w:pPr>
              <w:spacing w:before="100" w:beforeAutospacing="1" w:after="100" w:afterAutospacing="1" w:line="270" w:lineRule="atLeast"/>
              <w:jc w:val="both"/>
              <w:rPr>
                <w:rFonts w:ascii="Arial" w:eastAsia="Times New Roman" w:hAnsi="Arial" w:cs="Arial"/>
                <w:sz w:val="21"/>
                <w:szCs w:val="21"/>
                <w:lang w:eastAsia="es-CO"/>
              </w:rPr>
            </w:pPr>
            <w:r w:rsidRPr="00F72FB3">
              <w:rPr>
                <w:rFonts w:ascii="Arial" w:eastAsia="Times New Roman" w:hAnsi="Arial" w:cs="Arial"/>
                <w:b/>
                <w:bCs/>
                <w:sz w:val="21"/>
                <w:szCs w:val="21"/>
                <w:lang w:eastAsia="es-CO"/>
              </w:rPr>
              <w:t>“</w:t>
            </w:r>
            <w:r w:rsidR="00D139F2" w:rsidRPr="00F72FB3">
              <w:rPr>
                <w:rFonts w:ascii="Arial" w:eastAsia="Times New Roman" w:hAnsi="Arial" w:cs="Arial"/>
                <w:b/>
                <w:bCs/>
                <w:sz w:val="21"/>
                <w:szCs w:val="21"/>
                <w:lang w:eastAsia="es-CO"/>
              </w:rPr>
              <w:t xml:space="preserve">ARTICULO 2. </w:t>
            </w:r>
            <w:r w:rsidR="00D139F2" w:rsidRPr="00F72FB3">
              <w:rPr>
                <w:rFonts w:ascii="Arial" w:eastAsia="Times New Roman" w:hAnsi="Arial" w:cs="Arial"/>
                <w:sz w:val="21"/>
                <w:szCs w:val="21"/>
                <w:lang w:eastAsia="es-CO"/>
              </w:rPr>
              <w:t>La Preservación y manejo de las aguas son de utilidad pública e interés social, al tenor de lo dispuesto por el artículo </w:t>
            </w:r>
            <w:hyperlink r:id="rId25" w:anchor="1" w:history="1">
              <w:r w:rsidR="00D139F2" w:rsidRPr="00F72FB3">
                <w:rPr>
                  <w:rFonts w:ascii="Arial" w:eastAsia="Times New Roman" w:hAnsi="Arial" w:cs="Arial"/>
                  <w:sz w:val="21"/>
                  <w:szCs w:val="21"/>
                  <w:lang w:eastAsia="es-CO"/>
                </w:rPr>
                <w:t>1</w:t>
              </w:r>
            </w:hyperlink>
            <w:r w:rsidR="00D139F2" w:rsidRPr="00F72FB3">
              <w:rPr>
                <w:rFonts w:ascii="Arial" w:eastAsia="Times New Roman" w:hAnsi="Arial" w:cs="Arial"/>
                <w:sz w:val="21"/>
                <w:szCs w:val="21"/>
                <w:lang w:eastAsia="es-CO"/>
              </w:rPr>
              <w:t> del Decreto - Ley 2811 de 1974.</w:t>
            </w:r>
          </w:p>
          <w:p w:rsidR="00D139F2" w:rsidRPr="00F72FB3" w:rsidRDefault="00D139F2" w:rsidP="00D139F2">
            <w:pPr>
              <w:spacing w:before="100" w:beforeAutospacing="1" w:after="100" w:afterAutospacing="1" w:line="270" w:lineRule="atLeast"/>
              <w:jc w:val="both"/>
              <w:rPr>
                <w:rFonts w:ascii="Arial" w:eastAsia="Times New Roman" w:hAnsi="Arial" w:cs="Arial"/>
                <w:sz w:val="21"/>
                <w:szCs w:val="21"/>
                <w:lang w:eastAsia="es-CO"/>
              </w:rPr>
            </w:pPr>
            <w:r w:rsidRPr="00F72FB3">
              <w:rPr>
                <w:rFonts w:ascii="Arial" w:eastAsia="Times New Roman" w:hAnsi="Arial" w:cs="Arial"/>
                <w:sz w:val="21"/>
                <w:szCs w:val="21"/>
                <w:lang w:eastAsia="es-CO"/>
              </w:rPr>
              <w:t xml:space="preserve">En el manejo y el uso del recurso agua, tanto la administración como los usuarios, sean éstos de aguas públicas o privadas, cumplirán los </w:t>
            </w:r>
            <w:r w:rsidRPr="00F72FB3">
              <w:rPr>
                <w:rFonts w:ascii="Arial" w:eastAsia="Times New Roman" w:hAnsi="Arial" w:cs="Arial"/>
                <w:sz w:val="21"/>
                <w:szCs w:val="21"/>
                <w:lang w:eastAsia="es-CO"/>
              </w:rPr>
              <w:lastRenderedPageBreak/>
              <w:t>principios generales y las reglas establecidas por el Código Nacional de los Recursos Naturales Renovables y de Protección al Medio Ambiente, especialmente los consagrados en los artículos </w:t>
            </w:r>
            <w:hyperlink r:id="rId26" w:anchor="9" w:history="1">
              <w:r w:rsidRPr="00F72FB3">
                <w:rPr>
                  <w:rFonts w:ascii="Arial" w:eastAsia="Times New Roman" w:hAnsi="Arial" w:cs="Arial"/>
                  <w:sz w:val="21"/>
                  <w:szCs w:val="21"/>
                  <w:lang w:eastAsia="es-CO"/>
                </w:rPr>
                <w:t>9</w:t>
              </w:r>
            </w:hyperlink>
            <w:r w:rsidRPr="00F72FB3">
              <w:rPr>
                <w:rFonts w:ascii="Arial" w:eastAsia="Times New Roman" w:hAnsi="Arial" w:cs="Arial"/>
                <w:sz w:val="21"/>
                <w:szCs w:val="21"/>
                <w:lang w:eastAsia="es-CO"/>
              </w:rPr>
              <w:t> y </w:t>
            </w:r>
            <w:hyperlink r:id="rId27" w:anchor="45" w:history="1">
              <w:r w:rsidRPr="00F72FB3">
                <w:rPr>
                  <w:rFonts w:ascii="Arial" w:eastAsia="Times New Roman" w:hAnsi="Arial" w:cs="Arial"/>
                  <w:sz w:val="21"/>
                  <w:szCs w:val="21"/>
                  <w:lang w:eastAsia="es-CO"/>
                </w:rPr>
                <w:t>45</w:t>
              </w:r>
            </w:hyperlink>
            <w:r w:rsidRPr="00F72FB3">
              <w:rPr>
                <w:rFonts w:ascii="Arial" w:eastAsia="Times New Roman" w:hAnsi="Arial" w:cs="Arial"/>
                <w:sz w:val="21"/>
                <w:szCs w:val="21"/>
                <w:lang w:eastAsia="es-CO"/>
              </w:rPr>
              <w:t> a </w:t>
            </w:r>
            <w:hyperlink r:id="rId28" w:anchor="49" w:history="1">
              <w:r w:rsidRPr="00F72FB3">
                <w:rPr>
                  <w:rFonts w:ascii="Arial" w:eastAsia="Times New Roman" w:hAnsi="Arial" w:cs="Arial"/>
                  <w:sz w:val="21"/>
                  <w:szCs w:val="21"/>
                  <w:lang w:eastAsia="es-CO"/>
                </w:rPr>
                <w:t>49</w:t>
              </w:r>
            </w:hyperlink>
            <w:r w:rsidRPr="00F72FB3">
              <w:rPr>
                <w:rFonts w:ascii="Arial" w:eastAsia="Times New Roman" w:hAnsi="Arial" w:cs="Arial"/>
                <w:sz w:val="21"/>
                <w:szCs w:val="21"/>
                <w:lang w:eastAsia="es-CO"/>
              </w:rPr>
              <w:t> del citado Código.</w:t>
            </w:r>
          </w:p>
          <w:p w:rsidR="006D3947" w:rsidRPr="00F72FB3" w:rsidRDefault="006D3947" w:rsidP="006D3947">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29" w:anchor="2" w:history="1">
              <w:r w:rsidRPr="00F72FB3">
                <w:rPr>
                  <w:rStyle w:val="Hipervnculo"/>
                  <w:rFonts w:ascii="Arial" w:hAnsi="Arial" w:cs="Arial"/>
                  <w:i/>
                  <w:iCs/>
                  <w:color w:val="auto"/>
                  <w:sz w:val="21"/>
                  <w:szCs w:val="21"/>
                  <w:u w:val="none"/>
                </w:rPr>
                <w:t>2</w:t>
              </w:r>
            </w:hyperlink>
            <w:r w:rsidRPr="00F72FB3">
              <w:rPr>
                <w:rStyle w:val="iaj"/>
                <w:rFonts w:ascii="Arial" w:hAnsi="Arial" w:cs="Arial"/>
                <w:i/>
                <w:iCs/>
                <w:sz w:val="21"/>
                <w:szCs w:val="21"/>
              </w:rPr>
              <w:t>)</w:t>
            </w:r>
            <w:r w:rsidR="00125D19" w:rsidRPr="00F72FB3">
              <w:rPr>
                <w:rStyle w:val="iaj"/>
                <w:rFonts w:ascii="Arial" w:hAnsi="Arial" w:cs="Arial"/>
                <w:i/>
                <w:iCs/>
                <w:sz w:val="21"/>
                <w:szCs w:val="21"/>
              </w:rPr>
              <w:t>”</w:t>
            </w:r>
            <w:r w:rsidRPr="00F72FB3">
              <w:rPr>
                <w:rStyle w:val="iaj"/>
                <w:rFonts w:ascii="Arial" w:hAnsi="Arial" w:cs="Arial"/>
                <w:i/>
                <w:iCs/>
                <w:sz w:val="21"/>
                <w:szCs w:val="21"/>
              </w:rPr>
              <w:t>.</w:t>
            </w:r>
          </w:p>
          <w:p w:rsidR="00D074B0" w:rsidRPr="00F72FB3" w:rsidRDefault="00D074B0" w:rsidP="00D139F2">
            <w:pPr>
              <w:jc w:val="both"/>
              <w:rPr>
                <w:rFonts w:ascii="Arial" w:hAnsi="Arial" w:cs="Arial"/>
                <w:sz w:val="21"/>
                <w:szCs w:val="21"/>
              </w:rPr>
            </w:pPr>
          </w:p>
        </w:tc>
        <w:tc>
          <w:tcPr>
            <w:tcW w:w="3614" w:type="dxa"/>
          </w:tcPr>
          <w:p w:rsidR="006D3947" w:rsidRPr="00F72FB3" w:rsidRDefault="00125D19" w:rsidP="006D3947">
            <w:pPr>
              <w:pStyle w:val="NormalWeb"/>
              <w:spacing w:line="270" w:lineRule="atLeast"/>
              <w:jc w:val="both"/>
              <w:rPr>
                <w:rFonts w:ascii="Arial" w:hAnsi="Arial" w:cs="Arial"/>
                <w:sz w:val="21"/>
                <w:szCs w:val="21"/>
              </w:rPr>
            </w:pPr>
            <w:bookmarkStart w:id="12" w:name="2.2.3.2.1.2"/>
            <w:r w:rsidRPr="00F72FB3">
              <w:rPr>
                <w:rFonts w:ascii="Arial" w:hAnsi="Arial" w:cs="Arial"/>
                <w:b/>
                <w:bCs/>
                <w:sz w:val="21"/>
                <w:szCs w:val="21"/>
              </w:rPr>
              <w:lastRenderedPageBreak/>
              <w:t>“</w:t>
            </w:r>
            <w:r w:rsidR="006D3947" w:rsidRPr="00F72FB3">
              <w:rPr>
                <w:rFonts w:ascii="Arial" w:hAnsi="Arial" w:cs="Arial"/>
                <w:b/>
                <w:bCs/>
                <w:sz w:val="21"/>
                <w:szCs w:val="21"/>
              </w:rPr>
              <w:t>ARTÍCULO 2.2.3.2.1.2. PRESERVACIÓN, MANEJO Y USO DE LAS AGUAS.</w:t>
            </w:r>
            <w:bookmarkEnd w:id="12"/>
            <w:r w:rsidR="006D3947" w:rsidRPr="00F72FB3">
              <w:rPr>
                <w:rStyle w:val="iaj"/>
                <w:rFonts w:ascii="Arial" w:hAnsi="Arial" w:cs="Arial"/>
                <w:i/>
                <w:iCs/>
                <w:sz w:val="21"/>
                <w:szCs w:val="21"/>
              </w:rPr>
              <w:t> </w:t>
            </w:r>
            <w:r w:rsidR="006D3947" w:rsidRPr="00F72FB3">
              <w:rPr>
                <w:rFonts w:ascii="Arial" w:hAnsi="Arial" w:cs="Arial"/>
                <w:sz w:val="21"/>
                <w:szCs w:val="21"/>
              </w:rPr>
              <w:t xml:space="preserve">La preservación y manejo de las aguas son de utilidad pública e interés social, </w:t>
            </w:r>
            <w:r w:rsidR="006D3947" w:rsidRPr="00F72FB3">
              <w:rPr>
                <w:rFonts w:ascii="Arial" w:hAnsi="Arial" w:cs="Arial"/>
                <w:b/>
                <w:sz w:val="21"/>
                <w:szCs w:val="21"/>
              </w:rPr>
              <w:t xml:space="preserve">el </w:t>
            </w:r>
            <w:r w:rsidR="006D3947" w:rsidRPr="00F72FB3">
              <w:rPr>
                <w:rFonts w:ascii="Arial" w:hAnsi="Arial" w:cs="Arial"/>
                <w:sz w:val="21"/>
                <w:szCs w:val="21"/>
              </w:rPr>
              <w:t>tenor de lo dispuesto por el artículo </w:t>
            </w:r>
            <w:hyperlink r:id="rId30" w:anchor="1" w:history="1">
              <w:r w:rsidR="006D3947" w:rsidRPr="00F72FB3">
                <w:rPr>
                  <w:rStyle w:val="Hipervnculo"/>
                  <w:rFonts w:ascii="Arial" w:hAnsi="Arial" w:cs="Arial"/>
                  <w:color w:val="auto"/>
                  <w:sz w:val="21"/>
                  <w:szCs w:val="21"/>
                  <w:u w:val="none"/>
                </w:rPr>
                <w:t>1</w:t>
              </w:r>
            </w:hyperlink>
            <w:r w:rsidR="006D3947" w:rsidRPr="00F72FB3">
              <w:rPr>
                <w:rFonts w:ascii="Arial" w:hAnsi="Arial" w:cs="Arial"/>
                <w:b/>
                <w:bCs/>
                <w:sz w:val="21"/>
                <w:szCs w:val="21"/>
              </w:rPr>
              <w:t> </w:t>
            </w:r>
            <w:r w:rsidR="006D3947" w:rsidRPr="00F72FB3">
              <w:rPr>
                <w:rFonts w:ascii="Arial" w:hAnsi="Arial" w:cs="Arial"/>
                <w:sz w:val="21"/>
                <w:szCs w:val="21"/>
              </w:rPr>
              <w:t>del Decreto-ley 2811 de 1974:</w:t>
            </w:r>
          </w:p>
          <w:p w:rsidR="006D3947" w:rsidRPr="00F72FB3" w:rsidRDefault="006D3947" w:rsidP="006D3947">
            <w:pPr>
              <w:pStyle w:val="NormalWeb"/>
              <w:spacing w:line="270" w:lineRule="atLeast"/>
              <w:jc w:val="both"/>
              <w:rPr>
                <w:rFonts w:ascii="Arial" w:hAnsi="Arial" w:cs="Arial"/>
                <w:sz w:val="21"/>
                <w:szCs w:val="21"/>
              </w:rPr>
            </w:pPr>
            <w:r w:rsidRPr="00F72FB3">
              <w:rPr>
                <w:rFonts w:ascii="Arial" w:hAnsi="Arial" w:cs="Arial"/>
                <w:sz w:val="21"/>
                <w:szCs w:val="21"/>
              </w:rPr>
              <w:t xml:space="preserve">En el manejo y uso del recurso de agua, tanto la administración como los usuarios, sean estos de aguas públicas o privadas, cumplirán los principios generales y las reglas establecidas por el Código Nacional de los Recursos Naturales </w:t>
            </w:r>
            <w:r w:rsidRPr="00F72FB3">
              <w:rPr>
                <w:rFonts w:ascii="Arial" w:hAnsi="Arial" w:cs="Arial"/>
                <w:sz w:val="21"/>
                <w:szCs w:val="21"/>
              </w:rPr>
              <w:lastRenderedPageBreak/>
              <w:t>Renovables y de Protección al Medio Ambiente, especialmente los consagrados en los artículos </w:t>
            </w:r>
            <w:hyperlink r:id="rId31" w:anchor="9" w:history="1">
              <w:r w:rsidRPr="00F72FB3">
                <w:rPr>
                  <w:rStyle w:val="Hipervnculo"/>
                  <w:rFonts w:ascii="Arial" w:hAnsi="Arial" w:cs="Arial"/>
                  <w:color w:val="auto"/>
                  <w:sz w:val="21"/>
                  <w:szCs w:val="21"/>
                  <w:u w:val="none"/>
                </w:rPr>
                <w:t>9</w:t>
              </w:r>
            </w:hyperlink>
            <w:r w:rsidRPr="00F72FB3">
              <w:rPr>
                <w:rFonts w:ascii="Arial" w:hAnsi="Arial" w:cs="Arial"/>
                <w:sz w:val="21"/>
                <w:szCs w:val="21"/>
              </w:rPr>
              <w:t> y </w:t>
            </w:r>
            <w:hyperlink r:id="rId32" w:anchor="45" w:history="1">
              <w:r w:rsidRPr="00F72FB3">
                <w:rPr>
                  <w:rStyle w:val="Hipervnculo"/>
                  <w:rFonts w:ascii="Arial" w:hAnsi="Arial" w:cs="Arial"/>
                  <w:color w:val="auto"/>
                  <w:sz w:val="21"/>
                  <w:szCs w:val="21"/>
                  <w:u w:val="none"/>
                </w:rPr>
                <w:t>45</w:t>
              </w:r>
            </w:hyperlink>
            <w:r w:rsidRPr="00F72FB3">
              <w:rPr>
                <w:rFonts w:ascii="Arial" w:hAnsi="Arial" w:cs="Arial"/>
                <w:sz w:val="21"/>
                <w:szCs w:val="21"/>
              </w:rPr>
              <w:t> a </w:t>
            </w:r>
            <w:hyperlink r:id="rId33" w:anchor="49" w:history="1">
              <w:r w:rsidRPr="00F72FB3">
                <w:rPr>
                  <w:rStyle w:val="Hipervnculo"/>
                  <w:rFonts w:ascii="Arial" w:hAnsi="Arial" w:cs="Arial"/>
                  <w:color w:val="auto"/>
                  <w:sz w:val="21"/>
                  <w:szCs w:val="21"/>
                  <w:u w:val="none"/>
                </w:rPr>
                <w:t>49</w:t>
              </w:r>
            </w:hyperlink>
            <w:r w:rsidRPr="00F72FB3">
              <w:rPr>
                <w:rFonts w:ascii="Arial" w:hAnsi="Arial" w:cs="Arial"/>
                <w:sz w:val="21"/>
                <w:szCs w:val="21"/>
              </w:rPr>
              <w:t> del citado Código.</w:t>
            </w:r>
          </w:p>
          <w:p w:rsidR="006D3947" w:rsidRPr="00F72FB3" w:rsidRDefault="006D3947" w:rsidP="006D3947">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34" w:anchor="2" w:history="1">
              <w:r w:rsidRPr="00F72FB3">
                <w:rPr>
                  <w:rStyle w:val="Hipervnculo"/>
                  <w:rFonts w:ascii="Arial" w:hAnsi="Arial" w:cs="Arial"/>
                  <w:i/>
                  <w:iCs/>
                  <w:color w:val="auto"/>
                  <w:sz w:val="21"/>
                  <w:szCs w:val="21"/>
                  <w:u w:val="none"/>
                </w:rPr>
                <w:t>2</w:t>
              </w:r>
            </w:hyperlink>
            <w:r w:rsidRPr="00F72FB3">
              <w:rPr>
                <w:rStyle w:val="iaj"/>
                <w:rFonts w:ascii="Arial" w:hAnsi="Arial" w:cs="Arial"/>
                <w:i/>
                <w:iCs/>
                <w:sz w:val="21"/>
                <w:szCs w:val="21"/>
              </w:rPr>
              <w:t>)</w:t>
            </w:r>
            <w:r w:rsidR="00125D19" w:rsidRPr="00F72FB3">
              <w:rPr>
                <w:rStyle w:val="iaj"/>
                <w:rFonts w:ascii="Arial" w:hAnsi="Arial" w:cs="Arial"/>
                <w:i/>
                <w:iCs/>
                <w:sz w:val="21"/>
                <w:szCs w:val="21"/>
              </w:rPr>
              <w:t>”</w:t>
            </w:r>
            <w:r w:rsidRPr="00F72FB3">
              <w:rPr>
                <w:rStyle w:val="iaj"/>
                <w:rFonts w:ascii="Arial" w:hAnsi="Arial" w:cs="Arial"/>
                <w:i/>
                <w:iCs/>
                <w:sz w:val="21"/>
                <w:szCs w:val="21"/>
              </w:rPr>
              <w:t>.</w:t>
            </w:r>
          </w:p>
          <w:p w:rsidR="00D074B0" w:rsidRPr="00F72FB3" w:rsidRDefault="00D074B0">
            <w:pPr>
              <w:rPr>
                <w:rFonts w:ascii="Arial" w:hAnsi="Arial" w:cs="Arial"/>
                <w:sz w:val="21"/>
                <w:szCs w:val="21"/>
              </w:rPr>
            </w:pPr>
          </w:p>
        </w:tc>
        <w:tc>
          <w:tcPr>
            <w:tcW w:w="3969" w:type="dxa"/>
          </w:tcPr>
          <w:p w:rsidR="006D3947" w:rsidRPr="00F72FB3" w:rsidRDefault="00125D19" w:rsidP="006D3947">
            <w:pPr>
              <w:pStyle w:val="NormalWeb"/>
              <w:spacing w:line="270" w:lineRule="atLeast"/>
              <w:jc w:val="both"/>
              <w:rPr>
                <w:rFonts w:ascii="Arial" w:hAnsi="Arial" w:cs="Arial"/>
                <w:sz w:val="21"/>
                <w:szCs w:val="21"/>
              </w:rPr>
            </w:pPr>
            <w:r w:rsidRPr="00F72FB3">
              <w:rPr>
                <w:rFonts w:ascii="Arial" w:hAnsi="Arial" w:cs="Arial"/>
                <w:b/>
                <w:bCs/>
                <w:sz w:val="21"/>
                <w:szCs w:val="21"/>
              </w:rPr>
              <w:lastRenderedPageBreak/>
              <w:t>“</w:t>
            </w:r>
            <w:r w:rsidR="006D3947" w:rsidRPr="00F72FB3">
              <w:rPr>
                <w:rFonts w:ascii="Arial" w:hAnsi="Arial" w:cs="Arial"/>
                <w:b/>
                <w:bCs/>
                <w:sz w:val="21"/>
                <w:szCs w:val="21"/>
              </w:rPr>
              <w:t>ARTÍCULO 2.2.3.2.1.2. PRESERVACIÓN, MANEJO Y USO DE LAS AGUAS.</w:t>
            </w:r>
            <w:r w:rsidR="006D3947" w:rsidRPr="00F72FB3">
              <w:rPr>
                <w:rStyle w:val="iaj"/>
                <w:rFonts w:ascii="Arial" w:hAnsi="Arial" w:cs="Arial"/>
                <w:i/>
                <w:iCs/>
                <w:sz w:val="21"/>
                <w:szCs w:val="21"/>
              </w:rPr>
              <w:t> </w:t>
            </w:r>
            <w:r w:rsidR="006D3947" w:rsidRPr="00F72FB3">
              <w:rPr>
                <w:rFonts w:ascii="Arial" w:hAnsi="Arial" w:cs="Arial"/>
                <w:sz w:val="21"/>
                <w:szCs w:val="21"/>
              </w:rPr>
              <w:t xml:space="preserve">La preservación y manejo de las aguas son de utilidad pública e interés social, </w:t>
            </w:r>
            <w:r w:rsidR="006D3947" w:rsidRPr="00F72FB3">
              <w:rPr>
                <w:rFonts w:ascii="Arial" w:hAnsi="Arial" w:cs="Arial"/>
                <w:b/>
                <w:sz w:val="21"/>
                <w:szCs w:val="21"/>
              </w:rPr>
              <w:t xml:space="preserve">al </w:t>
            </w:r>
            <w:r w:rsidR="006D3947" w:rsidRPr="00F72FB3">
              <w:rPr>
                <w:rFonts w:ascii="Arial" w:hAnsi="Arial" w:cs="Arial"/>
                <w:sz w:val="21"/>
                <w:szCs w:val="21"/>
              </w:rPr>
              <w:t>tenor de lo dispuesto por el artículo </w:t>
            </w:r>
            <w:hyperlink r:id="rId35" w:anchor="1" w:history="1">
              <w:r w:rsidR="006D3947" w:rsidRPr="00F72FB3">
                <w:rPr>
                  <w:rStyle w:val="Hipervnculo"/>
                  <w:rFonts w:ascii="Arial" w:hAnsi="Arial" w:cs="Arial"/>
                  <w:color w:val="auto"/>
                  <w:sz w:val="21"/>
                  <w:szCs w:val="21"/>
                  <w:u w:val="none"/>
                </w:rPr>
                <w:t>1</w:t>
              </w:r>
            </w:hyperlink>
            <w:r w:rsidR="006D3947" w:rsidRPr="00F72FB3">
              <w:rPr>
                <w:rFonts w:ascii="Arial" w:hAnsi="Arial" w:cs="Arial"/>
                <w:b/>
                <w:bCs/>
                <w:sz w:val="21"/>
                <w:szCs w:val="21"/>
              </w:rPr>
              <w:t> </w:t>
            </w:r>
            <w:r w:rsidR="006D3947" w:rsidRPr="00F72FB3">
              <w:rPr>
                <w:rFonts w:ascii="Arial" w:hAnsi="Arial" w:cs="Arial"/>
                <w:sz w:val="21"/>
                <w:szCs w:val="21"/>
              </w:rPr>
              <w:t>del Decreto-ley 2811 de 1974:</w:t>
            </w:r>
          </w:p>
          <w:p w:rsidR="006D3947" w:rsidRPr="00F72FB3" w:rsidRDefault="006D3947" w:rsidP="006D3947">
            <w:pPr>
              <w:pStyle w:val="NormalWeb"/>
              <w:spacing w:line="270" w:lineRule="atLeast"/>
              <w:jc w:val="both"/>
              <w:rPr>
                <w:rFonts w:ascii="Arial" w:hAnsi="Arial" w:cs="Arial"/>
                <w:sz w:val="21"/>
                <w:szCs w:val="21"/>
              </w:rPr>
            </w:pPr>
            <w:r w:rsidRPr="00F72FB3">
              <w:rPr>
                <w:rFonts w:ascii="Arial" w:hAnsi="Arial" w:cs="Arial"/>
                <w:sz w:val="21"/>
                <w:szCs w:val="21"/>
              </w:rPr>
              <w:t xml:space="preserve">En el manejo y uso del recurso de agua, tanto la administración como los usuarios, sean estos de aguas públicas o privadas, cumplirán los principios generales y las reglas establecidas por el Código Nacional de los Recursos Naturales Renovables y de Protección al </w:t>
            </w:r>
            <w:r w:rsidRPr="00F72FB3">
              <w:rPr>
                <w:rFonts w:ascii="Arial" w:hAnsi="Arial" w:cs="Arial"/>
                <w:sz w:val="21"/>
                <w:szCs w:val="21"/>
              </w:rPr>
              <w:lastRenderedPageBreak/>
              <w:t>Medio Ambiente, especialmente los consagrados en los artículos </w:t>
            </w:r>
            <w:hyperlink r:id="rId36" w:anchor="9" w:history="1">
              <w:r w:rsidRPr="00F72FB3">
                <w:rPr>
                  <w:rStyle w:val="Hipervnculo"/>
                  <w:rFonts w:ascii="Arial" w:hAnsi="Arial" w:cs="Arial"/>
                  <w:color w:val="auto"/>
                  <w:sz w:val="21"/>
                  <w:szCs w:val="21"/>
                  <w:u w:val="none"/>
                </w:rPr>
                <w:t>9</w:t>
              </w:r>
            </w:hyperlink>
            <w:r w:rsidRPr="00F72FB3">
              <w:rPr>
                <w:rFonts w:ascii="Arial" w:hAnsi="Arial" w:cs="Arial"/>
                <w:sz w:val="21"/>
                <w:szCs w:val="21"/>
              </w:rPr>
              <w:t> y </w:t>
            </w:r>
            <w:hyperlink r:id="rId37" w:anchor="45" w:history="1">
              <w:r w:rsidRPr="00F72FB3">
                <w:rPr>
                  <w:rStyle w:val="Hipervnculo"/>
                  <w:rFonts w:ascii="Arial" w:hAnsi="Arial" w:cs="Arial"/>
                  <w:color w:val="auto"/>
                  <w:sz w:val="21"/>
                  <w:szCs w:val="21"/>
                  <w:u w:val="none"/>
                </w:rPr>
                <w:t>45</w:t>
              </w:r>
            </w:hyperlink>
            <w:r w:rsidRPr="00F72FB3">
              <w:rPr>
                <w:rFonts w:ascii="Arial" w:hAnsi="Arial" w:cs="Arial"/>
                <w:sz w:val="21"/>
                <w:szCs w:val="21"/>
              </w:rPr>
              <w:t> a </w:t>
            </w:r>
            <w:hyperlink r:id="rId38" w:anchor="49" w:history="1">
              <w:r w:rsidRPr="00F72FB3">
                <w:rPr>
                  <w:rStyle w:val="Hipervnculo"/>
                  <w:rFonts w:ascii="Arial" w:hAnsi="Arial" w:cs="Arial"/>
                  <w:color w:val="auto"/>
                  <w:sz w:val="21"/>
                  <w:szCs w:val="21"/>
                  <w:u w:val="none"/>
                </w:rPr>
                <w:t>49</w:t>
              </w:r>
            </w:hyperlink>
            <w:r w:rsidRPr="00F72FB3">
              <w:rPr>
                <w:rFonts w:ascii="Arial" w:hAnsi="Arial" w:cs="Arial"/>
                <w:sz w:val="21"/>
                <w:szCs w:val="21"/>
              </w:rPr>
              <w:t> del citado Código.</w:t>
            </w:r>
          </w:p>
          <w:p w:rsidR="006D3947" w:rsidRPr="00F72FB3" w:rsidRDefault="006D3947" w:rsidP="006D3947">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39" w:anchor="2" w:history="1">
              <w:r w:rsidRPr="00F72FB3">
                <w:rPr>
                  <w:rStyle w:val="Hipervnculo"/>
                  <w:rFonts w:ascii="Arial" w:hAnsi="Arial" w:cs="Arial"/>
                  <w:i/>
                  <w:iCs/>
                  <w:color w:val="auto"/>
                  <w:sz w:val="21"/>
                  <w:szCs w:val="21"/>
                  <w:u w:val="none"/>
                </w:rPr>
                <w:t>2</w:t>
              </w:r>
            </w:hyperlink>
            <w:r w:rsidRPr="00F72FB3">
              <w:rPr>
                <w:rStyle w:val="iaj"/>
                <w:rFonts w:ascii="Arial" w:hAnsi="Arial" w:cs="Arial"/>
                <w:i/>
                <w:iCs/>
                <w:sz w:val="21"/>
                <w:szCs w:val="21"/>
              </w:rPr>
              <w:t>)</w:t>
            </w:r>
            <w:r w:rsidR="006D63BE" w:rsidRPr="00F72FB3">
              <w:rPr>
                <w:rStyle w:val="iaj"/>
                <w:rFonts w:ascii="Arial" w:hAnsi="Arial" w:cs="Arial"/>
                <w:i/>
                <w:iCs/>
                <w:sz w:val="21"/>
                <w:szCs w:val="21"/>
              </w:rPr>
              <w:t>”</w:t>
            </w:r>
            <w:r w:rsidRPr="00F72FB3">
              <w:rPr>
                <w:rStyle w:val="iaj"/>
                <w:rFonts w:ascii="Arial" w:hAnsi="Arial" w:cs="Arial"/>
                <w:i/>
                <w:iCs/>
                <w:sz w:val="21"/>
                <w:szCs w:val="21"/>
              </w:rPr>
              <w:t>.</w:t>
            </w:r>
          </w:p>
          <w:p w:rsidR="00D074B0" w:rsidRPr="00F72FB3" w:rsidRDefault="00D074B0">
            <w:pPr>
              <w:rPr>
                <w:rFonts w:ascii="Arial" w:hAnsi="Arial" w:cs="Arial"/>
                <w:sz w:val="21"/>
                <w:szCs w:val="21"/>
              </w:rPr>
            </w:pPr>
          </w:p>
        </w:tc>
      </w:tr>
      <w:tr w:rsidR="00836299" w:rsidRPr="00F72FB3" w:rsidTr="00743C48">
        <w:tc>
          <w:tcPr>
            <w:tcW w:w="2552" w:type="dxa"/>
          </w:tcPr>
          <w:p w:rsidR="001C41DB" w:rsidRPr="00F72FB3" w:rsidRDefault="00637ADD" w:rsidP="001C41DB">
            <w:pPr>
              <w:pStyle w:val="NormalWeb"/>
              <w:spacing w:line="270" w:lineRule="atLeast"/>
              <w:jc w:val="both"/>
              <w:rPr>
                <w:rFonts w:ascii="Arial" w:hAnsi="Arial" w:cs="Arial"/>
                <w:sz w:val="21"/>
                <w:szCs w:val="21"/>
              </w:rPr>
            </w:pPr>
            <w:bookmarkStart w:id="13" w:name="12"/>
            <w:r w:rsidRPr="00F72FB3">
              <w:rPr>
                <w:rFonts w:ascii="Arial" w:hAnsi="Arial" w:cs="Arial"/>
                <w:b/>
                <w:bCs/>
                <w:sz w:val="21"/>
                <w:szCs w:val="21"/>
              </w:rPr>
              <w:lastRenderedPageBreak/>
              <w:t>“</w:t>
            </w:r>
            <w:r w:rsidR="001C41DB" w:rsidRPr="00F72FB3">
              <w:rPr>
                <w:rFonts w:ascii="Arial" w:hAnsi="Arial" w:cs="Arial"/>
                <w:b/>
                <w:bCs/>
                <w:sz w:val="21"/>
                <w:szCs w:val="21"/>
              </w:rPr>
              <w:t>ARTICULO 12. </w:t>
            </w:r>
            <w:bookmarkEnd w:id="13"/>
            <w:r w:rsidR="001C41DB" w:rsidRPr="00F72FB3">
              <w:rPr>
                <w:rFonts w:ascii="Arial" w:hAnsi="Arial" w:cs="Arial"/>
                <w:sz w:val="21"/>
                <w:szCs w:val="21"/>
              </w:rPr>
              <w:t>Playa fluvial es la superficie de terreno comprendida entre la línea de las bajas aguas de los ríos y aquella a donde llegan éstas, ordinaria y naturalmente en su mayor incremento.</w:t>
            </w:r>
          </w:p>
          <w:p w:rsidR="001C41DB" w:rsidRPr="00F72FB3" w:rsidRDefault="001C41DB" w:rsidP="001C41DB">
            <w:pPr>
              <w:pStyle w:val="NormalWeb"/>
              <w:spacing w:line="270" w:lineRule="atLeast"/>
              <w:jc w:val="both"/>
              <w:rPr>
                <w:rFonts w:ascii="Arial" w:hAnsi="Arial" w:cs="Arial"/>
                <w:sz w:val="21"/>
                <w:szCs w:val="21"/>
              </w:rPr>
            </w:pPr>
            <w:r w:rsidRPr="00F72FB3">
              <w:rPr>
                <w:rFonts w:ascii="Arial" w:hAnsi="Arial" w:cs="Arial"/>
                <w:sz w:val="21"/>
                <w:szCs w:val="21"/>
              </w:rPr>
              <w:t>Playa lacustre es la superficie de terreno comprendida entre los más bajos y los más altos niveles ordinarios y naturales del respectivo lago o laguna.</w:t>
            </w:r>
          </w:p>
          <w:p w:rsidR="00D074B0" w:rsidRPr="00F72FB3" w:rsidRDefault="00A569AB" w:rsidP="000277D4">
            <w:pPr>
              <w:pStyle w:val="NormalWeb"/>
              <w:spacing w:line="270" w:lineRule="atLeast"/>
              <w:jc w:val="both"/>
              <w:rPr>
                <w:rStyle w:val="iaj"/>
                <w:rFonts w:ascii="Arial" w:hAnsi="Arial" w:cs="Arial"/>
                <w:i/>
                <w:iCs/>
                <w:sz w:val="21"/>
                <w:szCs w:val="21"/>
              </w:rPr>
            </w:pPr>
            <w:r w:rsidRPr="00F72FB3">
              <w:rPr>
                <w:rStyle w:val="iaj"/>
                <w:rFonts w:ascii="Arial" w:hAnsi="Arial" w:cs="Arial"/>
                <w:i/>
                <w:iCs/>
                <w:sz w:val="21"/>
                <w:szCs w:val="21"/>
              </w:rPr>
              <w:t>(Decreto 1541 de 1978, artículo 1</w:t>
            </w:r>
            <w:hyperlink r:id="rId40" w:anchor="2" w:history="1">
              <w:r w:rsidRPr="00F72FB3">
                <w:rPr>
                  <w:rStyle w:val="Hipervnculo"/>
                  <w:rFonts w:ascii="Arial" w:hAnsi="Arial" w:cs="Arial"/>
                  <w:i/>
                  <w:iCs/>
                  <w:color w:val="auto"/>
                  <w:sz w:val="21"/>
                  <w:szCs w:val="21"/>
                  <w:u w:val="none"/>
                </w:rPr>
                <w:t>2</w:t>
              </w:r>
            </w:hyperlink>
            <w:r w:rsidRPr="00F72FB3">
              <w:rPr>
                <w:rStyle w:val="iaj"/>
                <w:rFonts w:ascii="Arial" w:hAnsi="Arial" w:cs="Arial"/>
                <w:i/>
                <w:iCs/>
                <w:sz w:val="21"/>
                <w:szCs w:val="21"/>
              </w:rPr>
              <w:t>)”.</w:t>
            </w:r>
          </w:p>
          <w:p w:rsidR="000277D4" w:rsidRPr="00F72FB3" w:rsidRDefault="000277D4" w:rsidP="000277D4">
            <w:pPr>
              <w:pStyle w:val="NormalWeb"/>
              <w:spacing w:line="270" w:lineRule="atLeast"/>
              <w:jc w:val="both"/>
              <w:rPr>
                <w:rFonts w:ascii="Arial" w:hAnsi="Arial" w:cs="Arial"/>
                <w:sz w:val="21"/>
                <w:szCs w:val="21"/>
              </w:rPr>
            </w:pPr>
          </w:p>
        </w:tc>
        <w:tc>
          <w:tcPr>
            <w:tcW w:w="3614" w:type="dxa"/>
          </w:tcPr>
          <w:p w:rsidR="00A569AB" w:rsidRPr="00F72FB3" w:rsidRDefault="00637ADD" w:rsidP="00A569AB">
            <w:pPr>
              <w:pStyle w:val="NormalWeb"/>
              <w:spacing w:line="270" w:lineRule="atLeast"/>
              <w:jc w:val="both"/>
              <w:rPr>
                <w:rFonts w:ascii="Arial" w:hAnsi="Arial" w:cs="Arial"/>
                <w:sz w:val="21"/>
                <w:szCs w:val="21"/>
              </w:rPr>
            </w:pPr>
            <w:bookmarkStart w:id="14" w:name="2.2.3.2.3.2"/>
            <w:r w:rsidRPr="00F72FB3">
              <w:rPr>
                <w:rFonts w:ascii="Arial" w:hAnsi="Arial" w:cs="Arial"/>
                <w:b/>
                <w:bCs/>
                <w:sz w:val="21"/>
                <w:szCs w:val="21"/>
              </w:rPr>
              <w:t>“</w:t>
            </w:r>
            <w:r w:rsidR="00A569AB" w:rsidRPr="00F72FB3">
              <w:rPr>
                <w:rFonts w:ascii="Arial" w:hAnsi="Arial" w:cs="Arial"/>
                <w:b/>
                <w:bCs/>
                <w:sz w:val="21"/>
                <w:szCs w:val="21"/>
              </w:rPr>
              <w:t>ARTÍCULO 2.2.3.2.3.2. PLAYA FLUVIAL.</w:t>
            </w:r>
            <w:bookmarkEnd w:id="14"/>
            <w:r w:rsidR="00A569AB" w:rsidRPr="00F72FB3">
              <w:rPr>
                <w:rStyle w:val="iaj"/>
                <w:rFonts w:ascii="Arial" w:hAnsi="Arial" w:cs="Arial"/>
                <w:i/>
                <w:iCs/>
                <w:sz w:val="21"/>
                <w:szCs w:val="21"/>
              </w:rPr>
              <w:t> </w:t>
            </w:r>
            <w:r w:rsidR="00A569AB" w:rsidRPr="00F72FB3">
              <w:rPr>
                <w:rFonts w:ascii="Arial" w:hAnsi="Arial" w:cs="Arial"/>
                <w:sz w:val="21"/>
                <w:szCs w:val="21"/>
              </w:rPr>
              <w:t>Playa fluvial es la superficie de terreno comprendida entre la línea de las bajas aguas de los ríos y aquella a donde llegan estas, ordinaria y naturalmente en su mayor incremento.</w:t>
            </w:r>
          </w:p>
          <w:p w:rsidR="00A569AB" w:rsidRPr="00F72FB3" w:rsidRDefault="00A569AB" w:rsidP="00A569AB">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41" w:anchor="12" w:history="1">
              <w:r w:rsidRPr="00F72FB3">
                <w:rPr>
                  <w:rStyle w:val="Hipervnculo"/>
                  <w:rFonts w:ascii="Arial" w:hAnsi="Arial" w:cs="Arial"/>
                  <w:i/>
                  <w:iCs/>
                  <w:color w:val="auto"/>
                  <w:sz w:val="21"/>
                  <w:szCs w:val="21"/>
                  <w:u w:val="none"/>
                </w:rPr>
                <w:t>12</w:t>
              </w:r>
            </w:hyperlink>
            <w:r w:rsidRPr="00F72FB3">
              <w:rPr>
                <w:rStyle w:val="iaj"/>
                <w:rFonts w:ascii="Arial" w:hAnsi="Arial" w:cs="Arial"/>
                <w:i/>
                <w:iCs/>
                <w:sz w:val="21"/>
                <w:szCs w:val="21"/>
              </w:rPr>
              <w:t>)”.</w:t>
            </w:r>
          </w:p>
          <w:p w:rsidR="00D074B0" w:rsidRPr="00F72FB3" w:rsidRDefault="00D074B0">
            <w:pPr>
              <w:rPr>
                <w:rFonts w:ascii="Arial" w:hAnsi="Arial" w:cs="Arial"/>
                <w:sz w:val="21"/>
                <w:szCs w:val="21"/>
              </w:rPr>
            </w:pPr>
          </w:p>
        </w:tc>
        <w:tc>
          <w:tcPr>
            <w:tcW w:w="3969" w:type="dxa"/>
          </w:tcPr>
          <w:p w:rsidR="00A569AB" w:rsidRPr="00F72FB3" w:rsidRDefault="00637ADD" w:rsidP="00A569AB">
            <w:pPr>
              <w:pStyle w:val="NormalWeb"/>
              <w:spacing w:line="270" w:lineRule="atLeast"/>
              <w:jc w:val="both"/>
              <w:rPr>
                <w:rFonts w:ascii="Arial" w:hAnsi="Arial" w:cs="Arial"/>
                <w:sz w:val="21"/>
                <w:szCs w:val="21"/>
              </w:rPr>
            </w:pPr>
            <w:r w:rsidRPr="00F72FB3">
              <w:rPr>
                <w:rFonts w:ascii="Arial" w:hAnsi="Arial" w:cs="Arial"/>
                <w:b/>
                <w:bCs/>
                <w:sz w:val="21"/>
                <w:szCs w:val="21"/>
              </w:rPr>
              <w:t>“</w:t>
            </w:r>
            <w:r w:rsidR="00A569AB" w:rsidRPr="00F72FB3">
              <w:rPr>
                <w:rFonts w:ascii="Arial" w:hAnsi="Arial" w:cs="Arial"/>
                <w:b/>
                <w:bCs/>
                <w:sz w:val="21"/>
                <w:szCs w:val="21"/>
              </w:rPr>
              <w:t>ARTÍCULO 2.2.3.2.3.2. PLAYA FLUVIAL.</w:t>
            </w:r>
            <w:r w:rsidR="00A569AB" w:rsidRPr="00F72FB3">
              <w:rPr>
                <w:rStyle w:val="iaj"/>
                <w:rFonts w:ascii="Arial" w:hAnsi="Arial" w:cs="Arial"/>
                <w:i/>
                <w:iCs/>
                <w:sz w:val="21"/>
                <w:szCs w:val="21"/>
              </w:rPr>
              <w:t> </w:t>
            </w:r>
            <w:r w:rsidR="00A569AB" w:rsidRPr="00F72FB3">
              <w:rPr>
                <w:rFonts w:ascii="Arial" w:hAnsi="Arial" w:cs="Arial"/>
                <w:sz w:val="21"/>
                <w:szCs w:val="21"/>
              </w:rPr>
              <w:t>Playa fluvial es la superficie de terreno comprendida entre la línea de las bajas aguas de los ríos y aquella a donde llegan estas, ordinaria y naturalmente en su mayor incremento.</w:t>
            </w:r>
          </w:p>
          <w:p w:rsidR="00A569AB" w:rsidRPr="00F72FB3" w:rsidRDefault="00A569AB" w:rsidP="00A569AB">
            <w:pPr>
              <w:pStyle w:val="NormalWeb"/>
              <w:spacing w:line="270" w:lineRule="atLeast"/>
              <w:jc w:val="both"/>
              <w:rPr>
                <w:rFonts w:ascii="Arial" w:hAnsi="Arial" w:cs="Arial"/>
                <w:b/>
                <w:sz w:val="21"/>
                <w:szCs w:val="21"/>
              </w:rPr>
            </w:pPr>
            <w:r w:rsidRPr="00F72FB3">
              <w:rPr>
                <w:rFonts w:ascii="Arial" w:hAnsi="Arial" w:cs="Arial"/>
                <w:b/>
                <w:sz w:val="21"/>
                <w:szCs w:val="21"/>
              </w:rPr>
              <w:t>Playa lacustre es la superficie de terreno comprendida entre los más bajos y los más altos niveles ordinarios y naturales del respectivo lago o laguna.</w:t>
            </w:r>
          </w:p>
          <w:p w:rsidR="00A569AB" w:rsidRPr="00F72FB3" w:rsidRDefault="00A569AB" w:rsidP="00A569AB">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42" w:anchor="12" w:history="1">
              <w:r w:rsidRPr="00F72FB3">
                <w:rPr>
                  <w:rStyle w:val="Hipervnculo"/>
                  <w:rFonts w:ascii="Arial" w:hAnsi="Arial" w:cs="Arial"/>
                  <w:i/>
                  <w:iCs/>
                  <w:color w:val="auto"/>
                  <w:sz w:val="21"/>
                  <w:szCs w:val="21"/>
                  <w:u w:val="none"/>
                </w:rPr>
                <w:t>12</w:t>
              </w:r>
            </w:hyperlink>
            <w:r w:rsidRPr="00F72FB3">
              <w:rPr>
                <w:rStyle w:val="iaj"/>
                <w:rFonts w:ascii="Arial" w:hAnsi="Arial" w:cs="Arial"/>
                <w:i/>
                <w:iCs/>
                <w:sz w:val="21"/>
                <w:szCs w:val="21"/>
              </w:rPr>
              <w:t>)”.</w:t>
            </w:r>
          </w:p>
          <w:p w:rsidR="00D074B0" w:rsidRPr="00F72FB3" w:rsidRDefault="00D074B0">
            <w:pPr>
              <w:rPr>
                <w:rFonts w:ascii="Arial" w:hAnsi="Arial" w:cs="Arial"/>
                <w:sz w:val="21"/>
                <w:szCs w:val="21"/>
              </w:rPr>
            </w:pPr>
          </w:p>
        </w:tc>
      </w:tr>
      <w:tr w:rsidR="00836299" w:rsidRPr="00F72FB3" w:rsidTr="00743C48">
        <w:tc>
          <w:tcPr>
            <w:tcW w:w="2552" w:type="dxa"/>
          </w:tcPr>
          <w:p w:rsidR="007C554E" w:rsidRPr="00F72FB3" w:rsidRDefault="007C554E" w:rsidP="007C554E">
            <w:pPr>
              <w:pStyle w:val="NormalWeb"/>
              <w:spacing w:line="270" w:lineRule="atLeast"/>
              <w:jc w:val="both"/>
              <w:rPr>
                <w:rFonts w:ascii="Arial" w:hAnsi="Arial" w:cs="Arial"/>
                <w:sz w:val="21"/>
                <w:szCs w:val="21"/>
              </w:rPr>
            </w:pPr>
            <w:bookmarkStart w:id="15" w:name="57"/>
            <w:r w:rsidRPr="00F72FB3">
              <w:rPr>
                <w:rFonts w:ascii="Arial" w:hAnsi="Arial" w:cs="Arial"/>
                <w:b/>
                <w:bCs/>
                <w:sz w:val="21"/>
                <w:szCs w:val="21"/>
              </w:rPr>
              <w:t>“ARTICULO 57</w:t>
            </w:r>
            <w:bookmarkEnd w:id="15"/>
            <w:r w:rsidRPr="00F72FB3">
              <w:rPr>
                <w:rFonts w:ascii="Arial" w:hAnsi="Arial" w:cs="Arial"/>
                <w:b/>
                <w:bCs/>
                <w:sz w:val="21"/>
                <w:szCs w:val="21"/>
              </w:rPr>
              <w:t xml:space="preserve">. </w:t>
            </w:r>
            <w:r w:rsidRPr="00F72FB3">
              <w:rPr>
                <w:rFonts w:ascii="Arial" w:hAnsi="Arial" w:cs="Arial"/>
                <w:sz w:val="21"/>
                <w:szCs w:val="21"/>
              </w:rPr>
              <w:t xml:space="preserve">Por lo menos con diez (10) días de anticipación a la práctica de la visita ocular el Instituto Nacional de los Recursos Naturales Renovables y del Ambiente -INDERENA-, </w:t>
            </w:r>
            <w:r w:rsidRPr="00F72FB3">
              <w:rPr>
                <w:rFonts w:ascii="Arial" w:hAnsi="Arial" w:cs="Arial"/>
                <w:sz w:val="21"/>
                <w:szCs w:val="21"/>
              </w:rPr>
              <w:lastRenderedPageBreak/>
              <w:t>hará fijar en lugar público de sus oficinas y de la Alcaldía o de la Inspección de la localidad, un aviso en el cual se indique el lugar, la fecha y el objeto de la visita, para que las personas que se crean con derecho a intervenir puedan hacerlo.</w:t>
            </w:r>
          </w:p>
          <w:p w:rsidR="007C554E" w:rsidRPr="00F72FB3" w:rsidRDefault="007C554E" w:rsidP="007C554E">
            <w:pPr>
              <w:pStyle w:val="NormalWeb"/>
              <w:spacing w:line="270" w:lineRule="atLeast"/>
              <w:jc w:val="both"/>
              <w:rPr>
                <w:rFonts w:ascii="Arial" w:hAnsi="Arial" w:cs="Arial"/>
                <w:sz w:val="21"/>
                <w:szCs w:val="21"/>
              </w:rPr>
            </w:pPr>
            <w:r w:rsidRPr="00F72FB3">
              <w:rPr>
                <w:rFonts w:ascii="Arial" w:hAnsi="Arial" w:cs="Arial"/>
                <w:sz w:val="21"/>
                <w:szCs w:val="21"/>
              </w:rPr>
              <w:t>Para mayor información, en aquellos lugares donde existan facilidades de transmisión radial, el Instituto Nacional de los Recursos Naturales Renovables y del Ambiente -INDERENA-, podrá, a costa del peticionario, ordenar un comunicado con los datos a que se refiere el inciso anterior, utilizando tales medios”.</w:t>
            </w:r>
          </w:p>
          <w:p w:rsidR="00ED7A00" w:rsidRPr="00F72FB3" w:rsidRDefault="00ED7A00" w:rsidP="00ED7A00">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43" w:anchor="57" w:history="1">
              <w:r w:rsidRPr="00F72FB3">
                <w:rPr>
                  <w:rStyle w:val="Hipervnculo"/>
                  <w:rFonts w:ascii="Arial" w:hAnsi="Arial" w:cs="Arial"/>
                  <w:i/>
                  <w:iCs/>
                  <w:color w:val="auto"/>
                  <w:sz w:val="21"/>
                  <w:szCs w:val="21"/>
                  <w:u w:val="none"/>
                </w:rPr>
                <w:t>57</w:t>
              </w:r>
            </w:hyperlink>
            <w:r w:rsidRPr="00F72FB3">
              <w:rPr>
                <w:rStyle w:val="iaj"/>
                <w:rFonts w:ascii="Arial" w:hAnsi="Arial" w:cs="Arial"/>
                <w:i/>
                <w:iCs/>
                <w:sz w:val="21"/>
                <w:szCs w:val="21"/>
              </w:rPr>
              <w:t>)”.</w:t>
            </w:r>
          </w:p>
          <w:p w:rsidR="00D074B0" w:rsidRPr="00F72FB3" w:rsidRDefault="00D074B0">
            <w:pPr>
              <w:rPr>
                <w:rFonts w:ascii="Arial" w:hAnsi="Arial" w:cs="Arial"/>
                <w:sz w:val="21"/>
                <w:szCs w:val="21"/>
              </w:rPr>
            </w:pPr>
          </w:p>
        </w:tc>
        <w:tc>
          <w:tcPr>
            <w:tcW w:w="3614" w:type="dxa"/>
          </w:tcPr>
          <w:p w:rsidR="007C554E" w:rsidRPr="00F72FB3" w:rsidRDefault="00270F2D" w:rsidP="007C554E">
            <w:pPr>
              <w:pStyle w:val="NormalWeb"/>
              <w:spacing w:line="270" w:lineRule="atLeast"/>
              <w:jc w:val="both"/>
              <w:rPr>
                <w:rFonts w:ascii="Arial" w:hAnsi="Arial" w:cs="Arial"/>
                <w:sz w:val="21"/>
                <w:szCs w:val="21"/>
              </w:rPr>
            </w:pPr>
            <w:bookmarkStart w:id="16" w:name="2.2.3.2.9.4"/>
            <w:r w:rsidRPr="00F72FB3">
              <w:rPr>
                <w:rFonts w:ascii="Arial" w:hAnsi="Arial" w:cs="Arial"/>
                <w:b/>
                <w:bCs/>
                <w:sz w:val="21"/>
                <w:szCs w:val="21"/>
              </w:rPr>
              <w:lastRenderedPageBreak/>
              <w:t>“</w:t>
            </w:r>
            <w:r w:rsidR="007C554E" w:rsidRPr="00F72FB3">
              <w:rPr>
                <w:rFonts w:ascii="Arial" w:hAnsi="Arial" w:cs="Arial"/>
                <w:b/>
                <w:bCs/>
                <w:sz w:val="21"/>
                <w:szCs w:val="21"/>
              </w:rPr>
              <w:t>ARTÍCULO 2.2.3.2.9.4. FIJACIÓN DE AVISO.</w:t>
            </w:r>
            <w:bookmarkEnd w:id="16"/>
            <w:r w:rsidR="007C554E" w:rsidRPr="00F72FB3">
              <w:rPr>
                <w:rStyle w:val="iaj"/>
                <w:rFonts w:ascii="Arial" w:hAnsi="Arial" w:cs="Arial"/>
                <w:i/>
                <w:iCs/>
                <w:sz w:val="21"/>
                <w:szCs w:val="21"/>
              </w:rPr>
              <w:t> </w:t>
            </w:r>
            <w:r w:rsidR="007C554E" w:rsidRPr="00F72FB3">
              <w:rPr>
                <w:rFonts w:ascii="Arial" w:hAnsi="Arial" w:cs="Arial"/>
                <w:sz w:val="21"/>
                <w:szCs w:val="21"/>
              </w:rPr>
              <w:t xml:space="preserve">Por lo menos con diez (10) días de anticipación a la práctica de la visita ocular la Autoridad Ambiental competente hará fijar en lugar público de sus oficinas y de la Alcaldía o de la Inspección de la localidad, un aviso en el cual se indique el lugar; la fecha y el objeto </w:t>
            </w:r>
            <w:r w:rsidR="007C554E" w:rsidRPr="00F72FB3">
              <w:rPr>
                <w:rFonts w:ascii="Arial" w:hAnsi="Arial" w:cs="Arial"/>
                <w:sz w:val="21"/>
                <w:szCs w:val="21"/>
              </w:rPr>
              <w:lastRenderedPageBreak/>
              <w:t xml:space="preserve">de la visita </w:t>
            </w:r>
            <w:r w:rsidR="007C554E" w:rsidRPr="00F72FB3">
              <w:rPr>
                <w:rFonts w:ascii="Arial" w:hAnsi="Arial" w:cs="Arial"/>
                <w:b/>
                <w:sz w:val="21"/>
                <w:szCs w:val="21"/>
              </w:rPr>
              <w:t>para que se</w:t>
            </w:r>
            <w:r w:rsidRPr="00F72FB3">
              <w:rPr>
                <w:rFonts w:ascii="Arial" w:hAnsi="Arial" w:cs="Arial"/>
                <w:b/>
                <w:sz w:val="21"/>
                <w:szCs w:val="21"/>
              </w:rPr>
              <w:t xml:space="preserve"> c</w:t>
            </w:r>
            <w:r w:rsidR="007C554E" w:rsidRPr="00F72FB3">
              <w:rPr>
                <w:rFonts w:ascii="Arial" w:hAnsi="Arial" w:cs="Arial"/>
                <w:b/>
                <w:sz w:val="21"/>
                <w:szCs w:val="21"/>
              </w:rPr>
              <w:t>rean</w:t>
            </w:r>
            <w:r w:rsidR="007C554E" w:rsidRPr="00F72FB3">
              <w:rPr>
                <w:rFonts w:ascii="Arial" w:hAnsi="Arial" w:cs="Arial"/>
                <w:sz w:val="21"/>
                <w:szCs w:val="21"/>
              </w:rPr>
              <w:t xml:space="preserve"> con derecho a intervenir puedan hacerlo.</w:t>
            </w:r>
          </w:p>
          <w:p w:rsidR="007C554E" w:rsidRPr="00F72FB3" w:rsidRDefault="007C554E" w:rsidP="007C554E">
            <w:pPr>
              <w:pStyle w:val="NormalWeb"/>
              <w:spacing w:line="270" w:lineRule="atLeast"/>
              <w:jc w:val="both"/>
              <w:rPr>
                <w:rFonts w:ascii="Arial" w:hAnsi="Arial" w:cs="Arial"/>
                <w:sz w:val="21"/>
                <w:szCs w:val="21"/>
              </w:rPr>
            </w:pPr>
            <w:r w:rsidRPr="00F72FB3">
              <w:rPr>
                <w:rFonts w:ascii="Arial" w:hAnsi="Arial" w:cs="Arial"/>
                <w:sz w:val="21"/>
                <w:szCs w:val="21"/>
              </w:rPr>
              <w:t>Para mayor información, en aquellos lugares donde existan facilidades de transmisión radial, la Autoridad Ambiental competente podrá a costa del peticionario, ordenar un comunicado con los datos a que se refiere el inciso anterior, utilizando tales medios.</w:t>
            </w:r>
          </w:p>
          <w:p w:rsidR="007C554E" w:rsidRPr="00F72FB3" w:rsidRDefault="007C554E" w:rsidP="007C554E">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44" w:anchor="57" w:history="1">
              <w:r w:rsidRPr="00F72FB3">
                <w:rPr>
                  <w:rStyle w:val="Hipervnculo"/>
                  <w:rFonts w:ascii="Arial" w:hAnsi="Arial" w:cs="Arial"/>
                  <w:i/>
                  <w:iCs/>
                  <w:color w:val="auto"/>
                  <w:sz w:val="21"/>
                  <w:szCs w:val="21"/>
                  <w:u w:val="none"/>
                </w:rPr>
                <w:t>57</w:t>
              </w:r>
            </w:hyperlink>
            <w:r w:rsidRPr="00F72FB3">
              <w:rPr>
                <w:rStyle w:val="iaj"/>
                <w:rFonts w:ascii="Arial" w:hAnsi="Arial" w:cs="Arial"/>
                <w:i/>
                <w:iCs/>
                <w:sz w:val="21"/>
                <w:szCs w:val="21"/>
              </w:rPr>
              <w:t>)</w:t>
            </w:r>
            <w:r w:rsidR="00270F2D" w:rsidRPr="00F72FB3">
              <w:rPr>
                <w:rStyle w:val="iaj"/>
                <w:rFonts w:ascii="Arial" w:hAnsi="Arial" w:cs="Arial"/>
                <w:i/>
                <w:iCs/>
                <w:sz w:val="21"/>
                <w:szCs w:val="21"/>
              </w:rPr>
              <w:t>”</w:t>
            </w:r>
            <w:r w:rsidRPr="00F72FB3">
              <w:rPr>
                <w:rStyle w:val="iaj"/>
                <w:rFonts w:ascii="Arial" w:hAnsi="Arial" w:cs="Arial"/>
                <w:i/>
                <w:iCs/>
                <w:sz w:val="21"/>
                <w:szCs w:val="21"/>
              </w:rPr>
              <w:t>.</w:t>
            </w:r>
          </w:p>
          <w:p w:rsidR="00D074B0" w:rsidRPr="00F72FB3" w:rsidRDefault="00D074B0">
            <w:pPr>
              <w:rPr>
                <w:rFonts w:ascii="Arial" w:hAnsi="Arial" w:cs="Arial"/>
                <w:sz w:val="21"/>
                <w:szCs w:val="21"/>
              </w:rPr>
            </w:pPr>
          </w:p>
        </w:tc>
        <w:tc>
          <w:tcPr>
            <w:tcW w:w="3969" w:type="dxa"/>
          </w:tcPr>
          <w:p w:rsidR="00F20A6F" w:rsidRPr="00F72FB3" w:rsidRDefault="00270F2D" w:rsidP="00F20A6F">
            <w:pPr>
              <w:pStyle w:val="NormalWeb"/>
              <w:spacing w:line="270" w:lineRule="atLeast"/>
              <w:jc w:val="both"/>
              <w:rPr>
                <w:rFonts w:ascii="Arial" w:hAnsi="Arial" w:cs="Arial"/>
                <w:sz w:val="21"/>
                <w:szCs w:val="21"/>
              </w:rPr>
            </w:pPr>
            <w:r w:rsidRPr="00F72FB3">
              <w:rPr>
                <w:rFonts w:ascii="Arial" w:hAnsi="Arial" w:cs="Arial"/>
                <w:b/>
                <w:bCs/>
                <w:sz w:val="21"/>
                <w:szCs w:val="21"/>
              </w:rPr>
              <w:lastRenderedPageBreak/>
              <w:t>“</w:t>
            </w:r>
            <w:r w:rsidR="00F20A6F" w:rsidRPr="00F72FB3">
              <w:rPr>
                <w:rFonts w:ascii="Arial" w:hAnsi="Arial" w:cs="Arial"/>
                <w:b/>
                <w:bCs/>
                <w:sz w:val="21"/>
                <w:szCs w:val="21"/>
              </w:rPr>
              <w:t>ARTÍCULO 2.2.3.2.9.4. FIJACIÓN DE AVISO.</w:t>
            </w:r>
            <w:r w:rsidR="00F20A6F" w:rsidRPr="00F72FB3">
              <w:rPr>
                <w:rStyle w:val="iaj"/>
                <w:rFonts w:ascii="Arial" w:hAnsi="Arial" w:cs="Arial"/>
                <w:i/>
                <w:iCs/>
                <w:sz w:val="21"/>
                <w:szCs w:val="21"/>
              </w:rPr>
              <w:t> </w:t>
            </w:r>
            <w:r w:rsidR="00F20A6F" w:rsidRPr="00F72FB3">
              <w:rPr>
                <w:rFonts w:ascii="Arial" w:hAnsi="Arial" w:cs="Arial"/>
                <w:sz w:val="21"/>
                <w:szCs w:val="21"/>
              </w:rPr>
              <w:t xml:space="preserve">Por lo menos con diez (10) días de anticipación a la práctica de la visita ocular la Autoridad Ambiental competente hará fijar en lugar público de sus oficinas y de la Alcaldía o de la Inspección de la localidad, un aviso en el cual se indique el lugar; la fecha y el objeto de la visita </w:t>
            </w:r>
            <w:r w:rsidR="00F20A6F" w:rsidRPr="00F72FB3">
              <w:rPr>
                <w:rFonts w:ascii="Arial" w:hAnsi="Arial" w:cs="Arial"/>
                <w:b/>
                <w:sz w:val="21"/>
                <w:szCs w:val="21"/>
              </w:rPr>
              <w:t xml:space="preserve">para que las </w:t>
            </w:r>
            <w:r w:rsidR="00F20A6F" w:rsidRPr="00F72FB3">
              <w:rPr>
                <w:rFonts w:ascii="Arial" w:hAnsi="Arial" w:cs="Arial"/>
                <w:b/>
                <w:sz w:val="21"/>
                <w:szCs w:val="21"/>
              </w:rPr>
              <w:lastRenderedPageBreak/>
              <w:t>personas que se crean</w:t>
            </w:r>
            <w:r w:rsidR="00F20A6F" w:rsidRPr="00F72FB3">
              <w:rPr>
                <w:rFonts w:ascii="Arial" w:hAnsi="Arial" w:cs="Arial"/>
                <w:sz w:val="21"/>
                <w:szCs w:val="21"/>
              </w:rPr>
              <w:t xml:space="preserve"> con derecho a intervenir puedan hacerlo.</w:t>
            </w:r>
          </w:p>
          <w:p w:rsidR="00F20A6F" w:rsidRPr="00F72FB3" w:rsidRDefault="00F20A6F" w:rsidP="00F20A6F">
            <w:pPr>
              <w:pStyle w:val="NormalWeb"/>
              <w:spacing w:line="270" w:lineRule="atLeast"/>
              <w:jc w:val="both"/>
              <w:rPr>
                <w:rFonts w:ascii="Arial" w:hAnsi="Arial" w:cs="Arial"/>
                <w:sz w:val="21"/>
                <w:szCs w:val="21"/>
              </w:rPr>
            </w:pPr>
            <w:r w:rsidRPr="00F72FB3">
              <w:rPr>
                <w:rFonts w:ascii="Arial" w:hAnsi="Arial" w:cs="Arial"/>
                <w:sz w:val="21"/>
                <w:szCs w:val="21"/>
              </w:rPr>
              <w:t>Para mayor información, en aquellos lugares donde existan facilidades de transmisión radial, la Autoridad Ambiental competente podrá a costa del peticionario, ordenar un comunicado con los datos a que se refiere el inciso anterior, utilizando tales medios.</w:t>
            </w:r>
          </w:p>
          <w:p w:rsidR="00F20A6F" w:rsidRPr="00F72FB3" w:rsidRDefault="00F20A6F" w:rsidP="00F20A6F">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45" w:anchor="57" w:history="1">
              <w:r w:rsidRPr="00F72FB3">
                <w:rPr>
                  <w:rStyle w:val="Hipervnculo"/>
                  <w:rFonts w:ascii="Arial" w:hAnsi="Arial" w:cs="Arial"/>
                  <w:i/>
                  <w:iCs/>
                  <w:color w:val="auto"/>
                  <w:sz w:val="21"/>
                  <w:szCs w:val="21"/>
                  <w:u w:val="none"/>
                </w:rPr>
                <w:t>57</w:t>
              </w:r>
            </w:hyperlink>
            <w:r w:rsidRPr="00F72FB3">
              <w:rPr>
                <w:rStyle w:val="iaj"/>
                <w:rFonts w:ascii="Arial" w:hAnsi="Arial" w:cs="Arial"/>
                <w:i/>
                <w:iCs/>
                <w:sz w:val="21"/>
                <w:szCs w:val="21"/>
              </w:rPr>
              <w:t>)</w:t>
            </w:r>
            <w:r w:rsidR="00270F2D" w:rsidRPr="00F72FB3">
              <w:rPr>
                <w:rStyle w:val="iaj"/>
                <w:rFonts w:ascii="Arial" w:hAnsi="Arial" w:cs="Arial"/>
                <w:i/>
                <w:iCs/>
                <w:sz w:val="21"/>
                <w:szCs w:val="21"/>
              </w:rPr>
              <w:t>”</w:t>
            </w:r>
            <w:r w:rsidRPr="00F72FB3">
              <w:rPr>
                <w:rStyle w:val="iaj"/>
                <w:rFonts w:ascii="Arial" w:hAnsi="Arial" w:cs="Arial"/>
                <w:i/>
                <w:iCs/>
                <w:sz w:val="21"/>
                <w:szCs w:val="21"/>
              </w:rPr>
              <w:t>.</w:t>
            </w:r>
          </w:p>
          <w:p w:rsidR="00D074B0" w:rsidRPr="00F72FB3" w:rsidRDefault="00D074B0">
            <w:pPr>
              <w:rPr>
                <w:rFonts w:ascii="Arial" w:hAnsi="Arial" w:cs="Arial"/>
                <w:sz w:val="21"/>
                <w:szCs w:val="21"/>
              </w:rPr>
            </w:pPr>
          </w:p>
        </w:tc>
      </w:tr>
      <w:tr w:rsidR="00836299" w:rsidRPr="00F72FB3" w:rsidTr="00743C48">
        <w:tc>
          <w:tcPr>
            <w:tcW w:w="2552" w:type="dxa"/>
          </w:tcPr>
          <w:p w:rsidR="008A70E8" w:rsidRPr="00F72FB3" w:rsidRDefault="008A70E8" w:rsidP="008A70E8">
            <w:pPr>
              <w:pStyle w:val="NormalWeb"/>
              <w:spacing w:line="270" w:lineRule="atLeast"/>
              <w:jc w:val="both"/>
              <w:rPr>
                <w:rFonts w:ascii="Arial" w:hAnsi="Arial" w:cs="Arial"/>
                <w:sz w:val="21"/>
                <w:szCs w:val="21"/>
              </w:rPr>
            </w:pPr>
            <w:bookmarkStart w:id="17" w:name="118"/>
            <w:r w:rsidRPr="00F72FB3">
              <w:rPr>
                <w:rFonts w:ascii="Arial" w:hAnsi="Arial" w:cs="Arial"/>
                <w:b/>
                <w:bCs/>
                <w:sz w:val="21"/>
                <w:szCs w:val="21"/>
              </w:rPr>
              <w:lastRenderedPageBreak/>
              <w:t>ARTICULO 118. </w:t>
            </w:r>
            <w:bookmarkEnd w:id="17"/>
            <w:r w:rsidRPr="00F72FB3">
              <w:rPr>
                <w:rFonts w:ascii="Arial" w:hAnsi="Arial" w:cs="Arial"/>
                <w:sz w:val="21"/>
                <w:szCs w:val="21"/>
              </w:rPr>
              <w:t xml:space="preserve"> Sin perjuicio de los derechos adquiridos y de las disposiciones especiales previstas por el Decreto - Ley 2811 de 1974, el Instituto Nacional de los Recursos Naturales Renovables y del Ambiente -INDERENA-, podrá decretar reservas de aguas, entendiéndose por tales:</w:t>
            </w:r>
          </w:p>
          <w:p w:rsidR="008A70E8" w:rsidRPr="00F72FB3" w:rsidRDefault="008A70E8" w:rsidP="008A70E8">
            <w:pPr>
              <w:pStyle w:val="NormalWeb"/>
              <w:spacing w:line="270" w:lineRule="atLeast"/>
              <w:jc w:val="both"/>
              <w:rPr>
                <w:rFonts w:ascii="Arial" w:hAnsi="Arial" w:cs="Arial"/>
                <w:sz w:val="21"/>
                <w:szCs w:val="21"/>
              </w:rPr>
            </w:pPr>
            <w:r w:rsidRPr="00F72FB3">
              <w:rPr>
                <w:rFonts w:ascii="Arial" w:hAnsi="Arial" w:cs="Arial"/>
                <w:sz w:val="21"/>
                <w:szCs w:val="21"/>
              </w:rPr>
              <w:t xml:space="preserve">a. La prohibición de otorgar permiso o concesión para usar </w:t>
            </w:r>
            <w:r w:rsidRPr="00F72FB3">
              <w:rPr>
                <w:rFonts w:ascii="Arial" w:hAnsi="Arial" w:cs="Arial"/>
                <w:sz w:val="21"/>
                <w:szCs w:val="21"/>
              </w:rPr>
              <w:lastRenderedPageBreak/>
              <w:t>determinadas corrientes o depósitos de aguas, lagos de dominio público, o partes o secciones de ellos, y</w:t>
            </w:r>
          </w:p>
          <w:p w:rsidR="008A70E8" w:rsidRPr="00F72FB3" w:rsidRDefault="008A70E8" w:rsidP="008A70E8">
            <w:pPr>
              <w:pStyle w:val="NormalWeb"/>
              <w:spacing w:line="270" w:lineRule="atLeast"/>
              <w:jc w:val="both"/>
              <w:rPr>
                <w:rFonts w:ascii="Arial" w:hAnsi="Arial" w:cs="Arial"/>
                <w:sz w:val="21"/>
                <w:szCs w:val="21"/>
              </w:rPr>
            </w:pPr>
            <w:r w:rsidRPr="00F72FB3">
              <w:rPr>
                <w:rFonts w:ascii="Arial" w:hAnsi="Arial" w:cs="Arial"/>
                <w:sz w:val="21"/>
                <w:szCs w:val="21"/>
              </w:rPr>
              <w:t>b. La prohibición de otorgar permisos o concesiones para determina</w:t>
            </w:r>
            <w:r w:rsidR="00C370CF" w:rsidRPr="00F72FB3">
              <w:rPr>
                <w:rFonts w:ascii="Arial" w:hAnsi="Arial" w:cs="Arial"/>
                <w:sz w:val="21"/>
                <w:szCs w:val="21"/>
              </w:rPr>
              <w:t>dos</w:t>
            </w:r>
            <w:r w:rsidRPr="00F72FB3">
              <w:rPr>
                <w:rFonts w:ascii="Arial" w:hAnsi="Arial" w:cs="Arial"/>
                <w:sz w:val="21"/>
                <w:szCs w:val="21"/>
              </w:rPr>
              <w:t xml:space="preserve"> usos de corrientes, depósitos de agua o de sus lechos o cauces.</w:t>
            </w:r>
          </w:p>
          <w:p w:rsidR="00286C6C" w:rsidRPr="00F72FB3" w:rsidRDefault="00286C6C" w:rsidP="00286C6C">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46" w:anchor="118" w:history="1">
              <w:r w:rsidRPr="00F72FB3">
                <w:rPr>
                  <w:rStyle w:val="Hipervnculo"/>
                  <w:rFonts w:ascii="Arial" w:hAnsi="Arial" w:cs="Arial"/>
                  <w:i/>
                  <w:iCs/>
                  <w:color w:val="auto"/>
                  <w:sz w:val="21"/>
                  <w:szCs w:val="21"/>
                  <w:u w:val="none"/>
                </w:rPr>
                <w:t>118</w:t>
              </w:r>
            </w:hyperlink>
            <w:r w:rsidRPr="00F72FB3">
              <w:rPr>
                <w:rStyle w:val="iaj"/>
                <w:rFonts w:ascii="Arial" w:hAnsi="Arial" w:cs="Arial"/>
                <w:i/>
                <w:iCs/>
                <w:sz w:val="21"/>
                <w:szCs w:val="21"/>
              </w:rPr>
              <w:t>).</w:t>
            </w:r>
          </w:p>
          <w:p w:rsidR="00D074B0" w:rsidRPr="00F72FB3" w:rsidRDefault="00D074B0">
            <w:pPr>
              <w:rPr>
                <w:rFonts w:ascii="Arial" w:hAnsi="Arial" w:cs="Arial"/>
                <w:sz w:val="21"/>
                <w:szCs w:val="21"/>
              </w:rPr>
            </w:pPr>
          </w:p>
        </w:tc>
        <w:tc>
          <w:tcPr>
            <w:tcW w:w="3614" w:type="dxa"/>
          </w:tcPr>
          <w:p w:rsidR="00C370CF" w:rsidRPr="00F72FB3" w:rsidRDefault="00C370CF" w:rsidP="00C370CF">
            <w:pPr>
              <w:pStyle w:val="NormalWeb"/>
              <w:spacing w:line="270" w:lineRule="atLeast"/>
              <w:jc w:val="both"/>
              <w:rPr>
                <w:rFonts w:ascii="Arial" w:hAnsi="Arial" w:cs="Arial"/>
                <w:sz w:val="21"/>
                <w:szCs w:val="21"/>
              </w:rPr>
            </w:pPr>
            <w:bookmarkStart w:id="18" w:name="2.2.3.2.13.12"/>
            <w:r w:rsidRPr="00F72FB3">
              <w:rPr>
                <w:rFonts w:ascii="Arial" w:hAnsi="Arial" w:cs="Arial"/>
                <w:b/>
                <w:bCs/>
                <w:sz w:val="21"/>
                <w:szCs w:val="21"/>
              </w:rPr>
              <w:lastRenderedPageBreak/>
              <w:t>ARTÍCULO 2.2.3.2.13.12. DECLARACIÓN DE RESERVAS Y AGOTAMIENTO.</w:t>
            </w:r>
            <w:bookmarkEnd w:id="18"/>
            <w:r w:rsidRPr="00F72FB3">
              <w:rPr>
                <w:rStyle w:val="iaj"/>
                <w:rFonts w:ascii="Arial" w:hAnsi="Arial" w:cs="Arial"/>
                <w:i/>
                <w:iCs/>
                <w:sz w:val="21"/>
                <w:szCs w:val="21"/>
              </w:rPr>
              <w:t> </w:t>
            </w:r>
            <w:r w:rsidRPr="00F72FB3">
              <w:rPr>
                <w:rFonts w:ascii="Arial" w:hAnsi="Arial" w:cs="Arial"/>
                <w:sz w:val="21"/>
                <w:szCs w:val="21"/>
              </w:rPr>
              <w:t>Sin perjuicio de los derechos adquiridos y de las disposiciones especiales previstas por el Decreto-ley </w:t>
            </w:r>
            <w:hyperlink r:id="rId47" w:anchor="INICIO" w:history="1">
              <w:r w:rsidRPr="00F72FB3">
                <w:rPr>
                  <w:rStyle w:val="Hipervnculo"/>
                  <w:rFonts w:ascii="Arial" w:hAnsi="Arial" w:cs="Arial"/>
                  <w:color w:val="auto"/>
                  <w:sz w:val="21"/>
                  <w:szCs w:val="21"/>
                  <w:u w:val="none"/>
                </w:rPr>
                <w:t>2811</w:t>
              </w:r>
            </w:hyperlink>
            <w:r w:rsidRPr="00F72FB3">
              <w:rPr>
                <w:rFonts w:ascii="Arial" w:hAnsi="Arial" w:cs="Arial"/>
                <w:sz w:val="21"/>
                <w:szCs w:val="21"/>
              </w:rPr>
              <w:t>de 1974, la Autoridad Ambiental competente, podrá decretar reservas de agua, entendiéndose por tales:</w:t>
            </w:r>
          </w:p>
          <w:p w:rsidR="00C370CF" w:rsidRPr="00F72FB3" w:rsidRDefault="00C370CF" w:rsidP="00C370CF">
            <w:pPr>
              <w:pStyle w:val="NormalWeb"/>
              <w:spacing w:line="270" w:lineRule="atLeast"/>
              <w:jc w:val="both"/>
              <w:rPr>
                <w:rFonts w:ascii="Arial" w:hAnsi="Arial" w:cs="Arial"/>
                <w:sz w:val="21"/>
                <w:szCs w:val="21"/>
              </w:rPr>
            </w:pPr>
            <w:r w:rsidRPr="00F72FB3">
              <w:rPr>
                <w:rFonts w:ascii="Arial" w:hAnsi="Arial" w:cs="Arial"/>
                <w:sz w:val="21"/>
                <w:szCs w:val="21"/>
              </w:rPr>
              <w:t xml:space="preserve">a) La prohibición de otorgar permiso o concesión para usar determinadas corrientes o depósitos de </w:t>
            </w:r>
            <w:r w:rsidRPr="00F72FB3">
              <w:rPr>
                <w:rFonts w:ascii="Arial" w:hAnsi="Arial" w:cs="Arial"/>
                <w:b/>
                <w:sz w:val="21"/>
                <w:szCs w:val="21"/>
              </w:rPr>
              <w:t>agua</w:t>
            </w:r>
            <w:r w:rsidRPr="00F72FB3">
              <w:rPr>
                <w:rFonts w:ascii="Arial" w:hAnsi="Arial" w:cs="Arial"/>
                <w:sz w:val="21"/>
                <w:szCs w:val="21"/>
              </w:rPr>
              <w:t xml:space="preserve">, lagos de dominio público, </w:t>
            </w:r>
            <w:r w:rsidRPr="00F72FB3">
              <w:rPr>
                <w:rFonts w:ascii="Arial" w:hAnsi="Arial" w:cs="Arial"/>
                <w:b/>
                <w:sz w:val="21"/>
                <w:szCs w:val="21"/>
              </w:rPr>
              <w:t>partes</w:t>
            </w:r>
            <w:r w:rsidRPr="00F72FB3">
              <w:rPr>
                <w:rFonts w:ascii="Arial" w:hAnsi="Arial" w:cs="Arial"/>
                <w:sz w:val="21"/>
                <w:szCs w:val="21"/>
              </w:rPr>
              <w:t xml:space="preserve"> o secciones de ellos, y</w:t>
            </w:r>
          </w:p>
          <w:p w:rsidR="00C370CF" w:rsidRPr="00F72FB3" w:rsidRDefault="00C370CF" w:rsidP="00C370CF">
            <w:pPr>
              <w:pStyle w:val="NormalWeb"/>
              <w:spacing w:line="270" w:lineRule="atLeast"/>
              <w:jc w:val="both"/>
              <w:rPr>
                <w:rFonts w:ascii="Arial" w:hAnsi="Arial" w:cs="Arial"/>
                <w:sz w:val="21"/>
                <w:szCs w:val="21"/>
              </w:rPr>
            </w:pPr>
            <w:r w:rsidRPr="00F72FB3">
              <w:rPr>
                <w:rFonts w:ascii="Arial" w:hAnsi="Arial" w:cs="Arial"/>
                <w:sz w:val="21"/>
                <w:szCs w:val="21"/>
              </w:rPr>
              <w:lastRenderedPageBreak/>
              <w:t xml:space="preserve">b) La prohibición de otorgar permisos o concesiones para </w:t>
            </w:r>
            <w:r w:rsidRPr="00F72FB3">
              <w:rPr>
                <w:rFonts w:ascii="Arial" w:hAnsi="Arial" w:cs="Arial"/>
                <w:b/>
                <w:sz w:val="21"/>
                <w:szCs w:val="21"/>
              </w:rPr>
              <w:t>determinados</w:t>
            </w:r>
            <w:r w:rsidRPr="00F72FB3">
              <w:rPr>
                <w:rFonts w:ascii="Arial" w:hAnsi="Arial" w:cs="Arial"/>
                <w:sz w:val="21"/>
                <w:szCs w:val="21"/>
              </w:rPr>
              <w:t xml:space="preserve"> </w:t>
            </w:r>
            <w:r w:rsidRPr="00F72FB3">
              <w:rPr>
                <w:rFonts w:ascii="Arial" w:hAnsi="Arial" w:cs="Arial"/>
                <w:b/>
                <w:sz w:val="21"/>
                <w:szCs w:val="21"/>
              </w:rPr>
              <w:t>usos corrientes</w:t>
            </w:r>
            <w:r w:rsidRPr="00F72FB3">
              <w:rPr>
                <w:rFonts w:ascii="Arial" w:hAnsi="Arial" w:cs="Arial"/>
                <w:sz w:val="21"/>
                <w:szCs w:val="21"/>
              </w:rPr>
              <w:t>, depósitos de agua o de sus lechos o cauces.</w:t>
            </w:r>
          </w:p>
          <w:p w:rsidR="00C370CF" w:rsidRPr="00F72FB3" w:rsidRDefault="00C370CF" w:rsidP="00C370CF">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48" w:anchor="118" w:history="1">
              <w:r w:rsidRPr="00F72FB3">
                <w:rPr>
                  <w:rStyle w:val="Hipervnculo"/>
                  <w:rFonts w:ascii="Arial" w:hAnsi="Arial" w:cs="Arial"/>
                  <w:i/>
                  <w:iCs/>
                  <w:color w:val="auto"/>
                  <w:sz w:val="21"/>
                  <w:szCs w:val="21"/>
                  <w:u w:val="none"/>
                </w:rPr>
                <w:t>118</w:t>
              </w:r>
            </w:hyperlink>
            <w:r w:rsidRPr="00F72FB3">
              <w:rPr>
                <w:rStyle w:val="iaj"/>
                <w:rFonts w:ascii="Arial" w:hAnsi="Arial" w:cs="Arial"/>
                <w:i/>
                <w:iCs/>
                <w:sz w:val="21"/>
                <w:szCs w:val="21"/>
              </w:rPr>
              <w:t>).</w:t>
            </w:r>
          </w:p>
          <w:p w:rsidR="00D074B0" w:rsidRPr="00F72FB3" w:rsidRDefault="00D074B0">
            <w:pPr>
              <w:rPr>
                <w:rFonts w:ascii="Arial" w:hAnsi="Arial" w:cs="Arial"/>
                <w:sz w:val="21"/>
                <w:szCs w:val="21"/>
              </w:rPr>
            </w:pPr>
          </w:p>
        </w:tc>
        <w:tc>
          <w:tcPr>
            <w:tcW w:w="3969" w:type="dxa"/>
          </w:tcPr>
          <w:p w:rsidR="00C370CF" w:rsidRPr="00F72FB3" w:rsidRDefault="00C370CF" w:rsidP="00C370CF">
            <w:pPr>
              <w:pStyle w:val="NormalWeb"/>
              <w:spacing w:line="270" w:lineRule="atLeast"/>
              <w:jc w:val="both"/>
              <w:rPr>
                <w:rFonts w:ascii="Arial" w:hAnsi="Arial" w:cs="Arial"/>
                <w:sz w:val="21"/>
                <w:szCs w:val="21"/>
              </w:rPr>
            </w:pPr>
            <w:r w:rsidRPr="00F72FB3">
              <w:rPr>
                <w:rFonts w:ascii="Arial" w:hAnsi="Arial" w:cs="Arial"/>
                <w:b/>
                <w:bCs/>
                <w:sz w:val="21"/>
                <w:szCs w:val="21"/>
              </w:rPr>
              <w:lastRenderedPageBreak/>
              <w:t>ARTÍCULO 2.2.3.2.13.12. DECLARACIÓN DE RESERVAS Y AGOTAMIENTO.</w:t>
            </w:r>
            <w:r w:rsidRPr="00F72FB3">
              <w:rPr>
                <w:rStyle w:val="iaj"/>
                <w:rFonts w:ascii="Arial" w:hAnsi="Arial" w:cs="Arial"/>
                <w:i/>
                <w:iCs/>
                <w:sz w:val="21"/>
                <w:szCs w:val="21"/>
              </w:rPr>
              <w:t> </w:t>
            </w:r>
            <w:r w:rsidRPr="00F72FB3">
              <w:rPr>
                <w:rFonts w:ascii="Arial" w:hAnsi="Arial" w:cs="Arial"/>
                <w:sz w:val="21"/>
                <w:szCs w:val="21"/>
              </w:rPr>
              <w:t>Sin perjuicio de los derechos adquiridos y de las disposiciones especiales previstas por el Decreto-ley </w:t>
            </w:r>
            <w:hyperlink r:id="rId49" w:anchor="INICIO" w:history="1">
              <w:r w:rsidRPr="00F72FB3">
                <w:rPr>
                  <w:rStyle w:val="Hipervnculo"/>
                  <w:rFonts w:ascii="Arial" w:hAnsi="Arial" w:cs="Arial"/>
                  <w:color w:val="auto"/>
                  <w:sz w:val="21"/>
                  <w:szCs w:val="21"/>
                  <w:u w:val="none"/>
                </w:rPr>
                <w:t>2811</w:t>
              </w:r>
            </w:hyperlink>
            <w:r w:rsidRPr="00F72FB3">
              <w:rPr>
                <w:rFonts w:ascii="Arial" w:hAnsi="Arial" w:cs="Arial"/>
                <w:sz w:val="21"/>
                <w:szCs w:val="21"/>
              </w:rPr>
              <w:t>de 1974, la Autoridad Ambiental competente, podrá decretar reservas de agua, entendiéndose por tales:</w:t>
            </w:r>
          </w:p>
          <w:p w:rsidR="00C370CF" w:rsidRPr="00F72FB3" w:rsidRDefault="00C370CF" w:rsidP="00C370CF">
            <w:pPr>
              <w:pStyle w:val="NormalWeb"/>
              <w:spacing w:line="270" w:lineRule="atLeast"/>
              <w:jc w:val="both"/>
              <w:rPr>
                <w:rFonts w:ascii="Arial" w:hAnsi="Arial" w:cs="Arial"/>
                <w:sz w:val="21"/>
                <w:szCs w:val="21"/>
              </w:rPr>
            </w:pPr>
            <w:r w:rsidRPr="00F72FB3">
              <w:rPr>
                <w:rFonts w:ascii="Arial" w:hAnsi="Arial" w:cs="Arial"/>
                <w:sz w:val="21"/>
                <w:szCs w:val="21"/>
              </w:rPr>
              <w:t xml:space="preserve">a) La prohibición de otorgar permiso o concesión para usar determinadas corrientes o depósitos de </w:t>
            </w:r>
            <w:r w:rsidRPr="00F72FB3">
              <w:rPr>
                <w:rFonts w:ascii="Arial" w:hAnsi="Arial" w:cs="Arial"/>
                <w:b/>
                <w:sz w:val="21"/>
                <w:szCs w:val="21"/>
              </w:rPr>
              <w:t>aguas</w:t>
            </w:r>
            <w:r w:rsidRPr="00F72FB3">
              <w:rPr>
                <w:rFonts w:ascii="Arial" w:hAnsi="Arial" w:cs="Arial"/>
                <w:sz w:val="21"/>
                <w:szCs w:val="21"/>
              </w:rPr>
              <w:t xml:space="preserve">, lagos de dominio público, </w:t>
            </w:r>
            <w:r w:rsidRPr="00F72FB3">
              <w:rPr>
                <w:rFonts w:ascii="Arial" w:hAnsi="Arial" w:cs="Arial"/>
                <w:b/>
                <w:sz w:val="21"/>
                <w:szCs w:val="21"/>
              </w:rPr>
              <w:t>o partes</w:t>
            </w:r>
            <w:r w:rsidRPr="00F72FB3">
              <w:rPr>
                <w:rFonts w:ascii="Arial" w:hAnsi="Arial" w:cs="Arial"/>
                <w:sz w:val="21"/>
                <w:szCs w:val="21"/>
              </w:rPr>
              <w:t xml:space="preserve"> o secciones de ellos, y</w:t>
            </w:r>
          </w:p>
          <w:p w:rsidR="00C370CF" w:rsidRPr="00F72FB3" w:rsidRDefault="00C370CF" w:rsidP="00C370CF">
            <w:pPr>
              <w:pStyle w:val="NormalWeb"/>
              <w:spacing w:line="270" w:lineRule="atLeast"/>
              <w:jc w:val="both"/>
              <w:rPr>
                <w:rFonts w:ascii="Arial" w:hAnsi="Arial" w:cs="Arial"/>
                <w:sz w:val="21"/>
                <w:szCs w:val="21"/>
              </w:rPr>
            </w:pPr>
            <w:r w:rsidRPr="00F72FB3">
              <w:rPr>
                <w:rFonts w:ascii="Arial" w:hAnsi="Arial" w:cs="Arial"/>
                <w:sz w:val="21"/>
                <w:szCs w:val="21"/>
              </w:rPr>
              <w:lastRenderedPageBreak/>
              <w:t xml:space="preserve">b) La prohibición de otorgar permisos o concesiones para </w:t>
            </w:r>
            <w:r w:rsidRPr="00F72FB3">
              <w:rPr>
                <w:rFonts w:ascii="Arial" w:hAnsi="Arial" w:cs="Arial"/>
                <w:b/>
                <w:sz w:val="21"/>
                <w:szCs w:val="21"/>
              </w:rPr>
              <w:t>determinados</w:t>
            </w:r>
            <w:r w:rsidRPr="00F72FB3">
              <w:rPr>
                <w:rFonts w:ascii="Arial" w:hAnsi="Arial" w:cs="Arial"/>
                <w:sz w:val="21"/>
                <w:szCs w:val="21"/>
              </w:rPr>
              <w:t xml:space="preserve"> </w:t>
            </w:r>
            <w:r w:rsidRPr="00F72FB3">
              <w:rPr>
                <w:rFonts w:ascii="Arial" w:hAnsi="Arial" w:cs="Arial"/>
                <w:b/>
                <w:sz w:val="21"/>
                <w:szCs w:val="21"/>
              </w:rPr>
              <w:t xml:space="preserve">usos </w:t>
            </w:r>
            <w:r w:rsidR="00737B04" w:rsidRPr="00F72FB3">
              <w:rPr>
                <w:rFonts w:ascii="Arial" w:hAnsi="Arial" w:cs="Arial"/>
                <w:b/>
                <w:sz w:val="21"/>
                <w:szCs w:val="21"/>
              </w:rPr>
              <w:t xml:space="preserve">de </w:t>
            </w:r>
            <w:r w:rsidRPr="00F72FB3">
              <w:rPr>
                <w:rFonts w:ascii="Arial" w:hAnsi="Arial" w:cs="Arial"/>
                <w:b/>
                <w:sz w:val="21"/>
                <w:szCs w:val="21"/>
              </w:rPr>
              <w:t>corrientes</w:t>
            </w:r>
            <w:r w:rsidRPr="00F72FB3">
              <w:rPr>
                <w:rFonts w:ascii="Arial" w:hAnsi="Arial" w:cs="Arial"/>
                <w:sz w:val="21"/>
                <w:szCs w:val="21"/>
              </w:rPr>
              <w:t>, depósitos de agua o de sus lechos o cauces.</w:t>
            </w:r>
          </w:p>
          <w:p w:rsidR="00C370CF" w:rsidRPr="00F72FB3" w:rsidRDefault="00C370CF" w:rsidP="00C370CF">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50" w:anchor="118" w:history="1">
              <w:r w:rsidRPr="00F72FB3">
                <w:rPr>
                  <w:rStyle w:val="Hipervnculo"/>
                  <w:rFonts w:ascii="Arial" w:hAnsi="Arial" w:cs="Arial"/>
                  <w:i/>
                  <w:iCs/>
                  <w:color w:val="auto"/>
                  <w:sz w:val="21"/>
                  <w:szCs w:val="21"/>
                  <w:u w:val="none"/>
                </w:rPr>
                <w:t>118</w:t>
              </w:r>
            </w:hyperlink>
            <w:r w:rsidRPr="00F72FB3">
              <w:rPr>
                <w:rStyle w:val="iaj"/>
                <w:rFonts w:ascii="Arial" w:hAnsi="Arial" w:cs="Arial"/>
                <w:i/>
                <w:iCs/>
                <w:sz w:val="21"/>
                <w:szCs w:val="21"/>
              </w:rPr>
              <w:t>).</w:t>
            </w:r>
          </w:p>
          <w:p w:rsidR="00D074B0" w:rsidRPr="00F72FB3" w:rsidRDefault="00D074B0">
            <w:pPr>
              <w:rPr>
                <w:rFonts w:ascii="Arial" w:hAnsi="Arial" w:cs="Arial"/>
                <w:sz w:val="21"/>
                <w:szCs w:val="21"/>
              </w:rPr>
            </w:pPr>
          </w:p>
        </w:tc>
      </w:tr>
      <w:tr w:rsidR="00836299" w:rsidRPr="00F72FB3" w:rsidTr="00743C48">
        <w:tc>
          <w:tcPr>
            <w:tcW w:w="2552" w:type="dxa"/>
          </w:tcPr>
          <w:p w:rsidR="00286C6C" w:rsidRPr="00F72FB3" w:rsidRDefault="00BF4C37" w:rsidP="00286C6C">
            <w:pPr>
              <w:spacing w:before="100" w:beforeAutospacing="1" w:after="100" w:afterAutospacing="1" w:line="270" w:lineRule="atLeast"/>
              <w:jc w:val="both"/>
              <w:rPr>
                <w:rFonts w:ascii="Arial" w:eastAsia="Times New Roman" w:hAnsi="Arial" w:cs="Arial"/>
                <w:sz w:val="21"/>
                <w:szCs w:val="21"/>
                <w:lang w:eastAsia="es-CO"/>
              </w:rPr>
            </w:pPr>
            <w:bookmarkStart w:id="19" w:name="124"/>
            <w:r w:rsidRPr="00F72FB3">
              <w:rPr>
                <w:rFonts w:ascii="Arial" w:eastAsia="Times New Roman" w:hAnsi="Arial" w:cs="Arial"/>
                <w:b/>
                <w:bCs/>
                <w:sz w:val="21"/>
                <w:szCs w:val="21"/>
                <w:lang w:eastAsia="es-CO"/>
              </w:rPr>
              <w:lastRenderedPageBreak/>
              <w:t>“</w:t>
            </w:r>
            <w:r w:rsidR="00286C6C" w:rsidRPr="00F72FB3">
              <w:rPr>
                <w:rFonts w:ascii="Arial" w:eastAsia="Times New Roman" w:hAnsi="Arial" w:cs="Arial"/>
                <w:b/>
                <w:bCs/>
                <w:sz w:val="21"/>
                <w:szCs w:val="21"/>
                <w:lang w:eastAsia="es-CO"/>
              </w:rPr>
              <w:t>ARTICULO 124. </w:t>
            </w:r>
            <w:bookmarkEnd w:id="19"/>
            <w:r w:rsidR="00286C6C" w:rsidRPr="00F72FB3">
              <w:rPr>
                <w:rFonts w:ascii="Arial" w:eastAsia="Times New Roman" w:hAnsi="Arial" w:cs="Arial"/>
                <w:sz w:val="21"/>
                <w:szCs w:val="21"/>
                <w:lang w:eastAsia="es-CO"/>
              </w:rPr>
              <w:t xml:space="preserve">Para proteger determinadas fuentes o depósitos de agua, el Instituto Nacional de los Recursos Naturales Renovables y del Ambiente -INDERENA-, podrá alindar zonas aledañas a ellos, en las cuales se </w:t>
            </w:r>
            <w:proofErr w:type="spellStart"/>
            <w:r w:rsidR="00286C6C" w:rsidRPr="00F72FB3">
              <w:rPr>
                <w:rFonts w:ascii="Arial" w:eastAsia="Times New Roman" w:hAnsi="Arial" w:cs="Arial"/>
                <w:sz w:val="21"/>
                <w:szCs w:val="21"/>
                <w:lang w:eastAsia="es-CO"/>
              </w:rPr>
              <w:t>prohiba</w:t>
            </w:r>
            <w:proofErr w:type="spellEnd"/>
            <w:r w:rsidR="00286C6C" w:rsidRPr="00F72FB3">
              <w:rPr>
                <w:rFonts w:ascii="Arial" w:eastAsia="Times New Roman" w:hAnsi="Arial" w:cs="Arial"/>
                <w:sz w:val="21"/>
                <w:szCs w:val="21"/>
                <w:lang w:eastAsia="es-CO"/>
              </w:rPr>
              <w:t xml:space="preserve"> o restrinja el ejercicio de actividades, tales como vertimiento de aguas </w:t>
            </w:r>
            <w:r w:rsidR="00532643" w:rsidRPr="00F72FB3">
              <w:rPr>
                <w:rFonts w:ascii="Arial" w:eastAsia="Times New Roman" w:hAnsi="Arial" w:cs="Arial"/>
                <w:sz w:val="21"/>
                <w:szCs w:val="21"/>
                <w:lang w:eastAsia="es-CO"/>
              </w:rPr>
              <w:t>negras</w:t>
            </w:r>
            <w:r w:rsidR="00286C6C" w:rsidRPr="00F72FB3">
              <w:rPr>
                <w:rFonts w:ascii="Arial" w:eastAsia="Times New Roman" w:hAnsi="Arial" w:cs="Arial"/>
                <w:sz w:val="21"/>
                <w:szCs w:val="21"/>
                <w:lang w:eastAsia="es-CO"/>
              </w:rPr>
              <w:t>, uso de fertilizantes o pesticidas, cría de especies de ganado depredador y otras similares.</w:t>
            </w:r>
          </w:p>
          <w:p w:rsidR="00286C6C" w:rsidRPr="00F72FB3" w:rsidRDefault="00286C6C" w:rsidP="00286C6C">
            <w:pPr>
              <w:spacing w:before="100" w:beforeAutospacing="1" w:after="100" w:afterAutospacing="1" w:line="270" w:lineRule="atLeast"/>
              <w:jc w:val="both"/>
              <w:rPr>
                <w:rFonts w:ascii="Arial" w:eastAsia="Times New Roman" w:hAnsi="Arial" w:cs="Arial"/>
                <w:sz w:val="21"/>
                <w:szCs w:val="21"/>
                <w:lang w:eastAsia="es-CO"/>
              </w:rPr>
            </w:pPr>
            <w:r w:rsidRPr="00F72FB3">
              <w:rPr>
                <w:rFonts w:ascii="Arial" w:eastAsia="Times New Roman" w:hAnsi="Arial" w:cs="Arial"/>
                <w:sz w:val="21"/>
                <w:szCs w:val="21"/>
                <w:lang w:eastAsia="es-CO"/>
              </w:rPr>
              <w:t xml:space="preserve">El Instituto Nacional de los Recursos Naturales Renovables y del Ambiente -INDERENA-, podrá prohibir, temporal o definitivamente, ciertos usos, tales como los recreativos, deportivos y la pesca, en toda una cuenca o </w:t>
            </w:r>
            <w:proofErr w:type="spellStart"/>
            <w:r w:rsidRPr="00F72FB3">
              <w:rPr>
                <w:rFonts w:ascii="Arial" w:eastAsia="Times New Roman" w:hAnsi="Arial" w:cs="Arial"/>
                <w:sz w:val="21"/>
                <w:szCs w:val="21"/>
                <w:lang w:eastAsia="es-CO"/>
              </w:rPr>
              <w:t>subcuenca</w:t>
            </w:r>
            <w:proofErr w:type="spellEnd"/>
            <w:r w:rsidRPr="00F72FB3">
              <w:rPr>
                <w:rFonts w:ascii="Arial" w:eastAsia="Times New Roman" w:hAnsi="Arial" w:cs="Arial"/>
                <w:sz w:val="21"/>
                <w:szCs w:val="21"/>
                <w:lang w:eastAsia="es-CO"/>
              </w:rPr>
              <w:t xml:space="preserve"> </w:t>
            </w:r>
            <w:r w:rsidRPr="00F72FB3">
              <w:rPr>
                <w:rFonts w:ascii="Arial" w:eastAsia="Times New Roman" w:hAnsi="Arial" w:cs="Arial"/>
                <w:sz w:val="21"/>
                <w:szCs w:val="21"/>
                <w:lang w:eastAsia="es-CO"/>
              </w:rPr>
              <w:lastRenderedPageBreak/>
              <w:t>hidrográfica o sectores de ella, cuando del análisis de las aguas servidas o de los desechos industriales que se viertan a una corriente o cuerpo de agua se deduzca que existe contaminación o peligro de contaminación que deba ser prevenida o corregida en forma inmediata.</w:t>
            </w:r>
          </w:p>
          <w:p w:rsidR="00286C6C" w:rsidRPr="00F72FB3" w:rsidRDefault="00286C6C" w:rsidP="00286C6C">
            <w:pPr>
              <w:spacing w:before="100" w:beforeAutospacing="1" w:after="100" w:afterAutospacing="1" w:line="270" w:lineRule="atLeast"/>
              <w:jc w:val="both"/>
              <w:rPr>
                <w:rFonts w:ascii="Arial" w:eastAsia="Times New Roman" w:hAnsi="Arial" w:cs="Arial"/>
                <w:sz w:val="21"/>
                <w:szCs w:val="21"/>
                <w:lang w:eastAsia="es-CO"/>
              </w:rPr>
            </w:pPr>
            <w:r w:rsidRPr="00F72FB3">
              <w:rPr>
                <w:rFonts w:ascii="Arial" w:eastAsia="Times New Roman" w:hAnsi="Arial" w:cs="Arial"/>
                <w:sz w:val="21"/>
                <w:szCs w:val="21"/>
                <w:lang w:eastAsia="es-CO"/>
              </w:rPr>
              <w:t>Podrá, igualmente, restringir o prohibir los demás usos con el fin de restaurar o recuperar una corriente o cuerpo de agua deteriorado o contaminado.</w:t>
            </w:r>
          </w:p>
          <w:p w:rsidR="00286C6C" w:rsidRPr="00F72FB3" w:rsidRDefault="00286C6C" w:rsidP="00286C6C">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51" w:anchor="118" w:history="1">
              <w:r w:rsidRPr="00F72FB3">
                <w:rPr>
                  <w:rStyle w:val="Hipervnculo"/>
                  <w:rFonts w:ascii="Arial" w:hAnsi="Arial" w:cs="Arial"/>
                  <w:i/>
                  <w:iCs/>
                  <w:color w:val="auto"/>
                  <w:sz w:val="21"/>
                  <w:szCs w:val="21"/>
                  <w:u w:val="none"/>
                </w:rPr>
                <w:t>124</w:t>
              </w:r>
            </w:hyperlink>
            <w:r w:rsidRPr="00F72FB3">
              <w:rPr>
                <w:rStyle w:val="iaj"/>
                <w:rFonts w:ascii="Arial" w:hAnsi="Arial" w:cs="Arial"/>
                <w:i/>
                <w:iCs/>
                <w:sz w:val="21"/>
                <w:szCs w:val="21"/>
              </w:rPr>
              <w:t>)</w:t>
            </w:r>
            <w:r w:rsidR="00BF4C37" w:rsidRPr="00F72FB3">
              <w:rPr>
                <w:rStyle w:val="iaj"/>
                <w:rFonts w:ascii="Arial" w:hAnsi="Arial" w:cs="Arial"/>
                <w:i/>
                <w:iCs/>
                <w:sz w:val="21"/>
                <w:szCs w:val="21"/>
              </w:rPr>
              <w:t>”</w:t>
            </w:r>
            <w:r w:rsidRPr="00F72FB3">
              <w:rPr>
                <w:rStyle w:val="iaj"/>
                <w:rFonts w:ascii="Arial" w:hAnsi="Arial" w:cs="Arial"/>
                <w:i/>
                <w:iCs/>
                <w:sz w:val="21"/>
                <w:szCs w:val="21"/>
              </w:rPr>
              <w:t>.</w:t>
            </w:r>
          </w:p>
          <w:p w:rsidR="002C4F65" w:rsidRPr="00F72FB3" w:rsidRDefault="002C4F65" w:rsidP="00286C6C">
            <w:pPr>
              <w:jc w:val="both"/>
              <w:rPr>
                <w:rFonts w:ascii="Arial" w:hAnsi="Arial" w:cs="Arial"/>
                <w:sz w:val="21"/>
                <w:szCs w:val="21"/>
              </w:rPr>
            </w:pPr>
          </w:p>
        </w:tc>
        <w:tc>
          <w:tcPr>
            <w:tcW w:w="3614" w:type="dxa"/>
          </w:tcPr>
          <w:p w:rsidR="00286C6C" w:rsidRPr="00F72FB3" w:rsidRDefault="00BF4C37" w:rsidP="00286C6C">
            <w:pPr>
              <w:pStyle w:val="NormalWeb"/>
              <w:spacing w:line="270" w:lineRule="atLeast"/>
              <w:jc w:val="both"/>
              <w:rPr>
                <w:rFonts w:ascii="Arial" w:hAnsi="Arial" w:cs="Arial"/>
                <w:sz w:val="21"/>
                <w:szCs w:val="21"/>
              </w:rPr>
            </w:pPr>
            <w:bookmarkStart w:id="20" w:name="2.2.3.2.13.18"/>
            <w:r w:rsidRPr="00F72FB3">
              <w:rPr>
                <w:rFonts w:ascii="Arial" w:hAnsi="Arial" w:cs="Arial"/>
                <w:b/>
                <w:bCs/>
                <w:sz w:val="21"/>
                <w:szCs w:val="21"/>
              </w:rPr>
              <w:lastRenderedPageBreak/>
              <w:t>“</w:t>
            </w:r>
            <w:r w:rsidR="00286C6C" w:rsidRPr="00F72FB3">
              <w:rPr>
                <w:rFonts w:ascii="Arial" w:hAnsi="Arial" w:cs="Arial"/>
                <w:b/>
                <w:bCs/>
                <w:sz w:val="21"/>
                <w:szCs w:val="21"/>
              </w:rPr>
              <w:t>ARTÍCULO 2.2.3.2.13.18. FACULTADES PARA LA PROTECCIÓN DE FUENTES O DEPÓSITOS DE AGUAS.</w:t>
            </w:r>
            <w:bookmarkEnd w:id="20"/>
            <w:r w:rsidR="00286C6C" w:rsidRPr="00F72FB3">
              <w:rPr>
                <w:rFonts w:ascii="Arial" w:hAnsi="Arial" w:cs="Arial"/>
                <w:sz w:val="21"/>
                <w:szCs w:val="21"/>
              </w:rPr>
              <w:t xml:space="preserve"> Para proteger determinadas fuentes </w:t>
            </w:r>
            <w:proofErr w:type="spellStart"/>
            <w:r w:rsidR="00286C6C" w:rsidRPr="00F72FB3">
              <w:rPr>
                <w:rFonts w:ascii="Arial" w:hAnsi="Arial" w:cs="Arial"/>
                <w:sz w:val="21"/>
                <w:szCs w:val="21"/>
              </w:rPr>
              <w:t>ó</w:t>
            </w:r>
            <w:proofErr w:type="spellEnd"/>
            <w:r w:rsidR="00286C6C" w:rsidRPr="00F72FB3">
              <w:rPr>
                <w:rFonts w:ascii="Arial" w:hAnsi="Arial" w:cs="Arial"/>
                <w:sz w:val="21"/>
                <w:szCs w:val="21"/>
              </w:rPr>
              <w:t xml:space="preserve"> depósitos de aguas, la Autoridad Ambiental competente podrá alindar zonas aledañas a ellos, en las cuales se prohíba o restrinja el ejercicio de actividades, tales como vertimiento de aguas </w:t>
            </w:r>
            <w:r w:rsidR="00286C6C" w:rsidRPr="00F72FB3">
              <w:rPr>
                <w:rFonts w:ascii="Arial" w:hAnsi="Arial" w:cs="Arial"/>
                <w:b/>
                <w:sz w:val="21"/>
                <w:szCs w:val="21"/>
              </w:rPr>
              <w:t>servidas</w:t>
            </w:r>
            <w:r w:rsidR="00286C6C" w:rsidRPr="00F72FB3">
              <w:rPr>
                <w:rFonts w:ascii="Arial" w:hAnsi="Arial" w:cs="Arial"/>
                <w:sz w:val="21"/>
                <w:szCs w:val="21"/>
              </w:rPr>
              <w:t xml:space="preserve"> </w:t>
            </w:r>
            <w:r w:rsidR="00286C6C" w:rsidRPr="00F72FB3">
              <w:rPr>
                <w:rFonts w:ascii="Arial" w:hAnsi="Arial" w:cs="Arial"/>
                <w:b/>
                <w:sz w:val="21"/>
                <w:szCs w:val="21"/>
              </w:rPr>
              <w:t>o residuales</w:t>
            </w:r>
            <w:r w:rsidR="00286C6C" w:rsidRPr="00F72FB3">
              <w:rPr>
                <w:rFonts w:ascii="Arial" w:hAnsi="Arial" w:cs="Arial"/>
                <w:sz w:val="21"/>
                <w:szCs w:val="21"/>
              </w:rPr>
              <w:t xml:space="preserve"> uso de fertilizantes o </w:t>
            </w:r>
            <w:r w:rsidR="00286C6C" w:rsidRPr="00F72FB3">
              <w:rPr>
                <w:rFonts w:ascii="Arial" w:hAnsi="Arial" w:cs="Arial"/>
                <w:b/>
                <w:sz w:val="21"/>
                <w:szCs w:val="21"/>
              </w:rPr>
              <w:t>plaguicidas</w:t>
            </w:r>
            <w:r w:rsidR="00286C6C" w:rsidRPr="00F72FB3">
              <w:rPr>
                <w:rFonts w:ascii="Arial" w:hAnsi="Arial" w:cs="Arial"/>
                <w:sz w:val="21"/>
                <w:szCs w:val="21"/>
              </w:rPr>
              <w:t>, cría de especies de ganado depredador y otras similares.</w:t>
            </w:r>
          </w:p>
          <w:p w:rsidR="00286C6C" w:rsidRPr="00F72FB3" w:rsidRDefault="00286C6C" w:rsidP="00286C6C">
            <w:pPr>
              <w:pStyle w:val="NormalWeb"/>
              <w:spacing w:line="270" w:lineRule="atLeast"/>
              <w:jc w:val="both"/>
              <w:rPr>
                <w:rFonts w:ascii="Arial" w:hAnsi="Arial" w:cs="Arial"/>
                <w:sz w:val="21"/>
                <w:szCs w:val="21"/>
              </w:rPr>
            </w:pPr>
            <w:r w:rsidRPr="00F72FB3">
              <w:rPr>
                <w:rFonts w:ascii="Arial" w:hAnsi="Arial" w:cs="Arial"/>
                <w:sz w:val="21"/>
                <w:szCs w:val="21"/>
              </w:rPr>
              <w:t xml:space="preserve">La Autoridad Ambiental competente podrá prohibir, temporal o definitivamente, ciertos usos, tales como los recreativos, deportivos y la pesca, en toda una cuenca o </w:t>
            </w:r>
            <w:proofErr w:type="spellStart"/>
            <w:r w:rsidRPr="00F72FB3">
              <w:rPr>
                <w:rFonts w:ascii="Arial" w:hAnsi="Arial" w:cs="Arial"/>
                <w:sz w:val="21"/>
                <w:szCs w:val="21"/>
              </w:rPr>
              <w:t>subcuenca</w:t>
            </w:r>
            <w:proofErr w:type="spellEnd"/>
            <w:r w:rsidRPr="00F72FB3">
              <w:rPr>
                <w:rFonts w:ascii="Arial" w:hAnsi="Arial" w:cs="Arial"/>
                <w:sz w:val="21"/>
                <w:szCs w:val="21"/>
              </w:rPr>
              <w:t xml:space="preserve"> hidrográfica o sectores ella, cuando del análisis de las aguas </w:t>
            </w:r>
            <w:r w:rsidRPr="00F72FB3">
              <w:rPr>
                <w:rFonts w:ascii="Arial" w:hAnsi="Arial" w:cs="Arial"/>
                <w:b/>
                <w:sz w:val="21"/>
                <w:szCs w:val="21"/>
              </w:rPr>
              <w:t>servidas a</w:t>
            </w:r>
            <w:r w:rsidRPr="00F72FB3">
              <w:rPr>
                <w:rFonts w:ascii="Arial" w:hAnsi="Arial" w:cs="Arial"/>
                <w:sz w:val="21"/>
                <w:szCs w:val="21"/>
              </w:rPr>
              <w:t xml:space="preserve"> los desechos industriales que se viertan a una corriente o cuerpo de agua se deduzca que existe contaminación o peligro de contaminación que deba ser </w:t>
            </w:r>
            <w:r w:rsidRPr="00F72FB3">
              <w:rPr>
                <w:rFonts w:ascii="Arial" w:hAnsi="Arial" w:cs="Arial"/>
                <w:sz w:val="21"/>
                <w:szCs w:val="21"/>
              </w:rPr>
              <w:lastRenderedPageBreak/>
              <w:t>prevenida o corregida en forma inmediata.</w:t>
            </w:r>
          </w:p>
          <w:p w:rsidR="00286C6C" w:rsidRPr="00F72FB3" w:rsidRDefault="00286C6C" w:rsidP="00286C6C">
            <w:pPr>
              <w:pStyle w:val="NormalWeb"/>
              <w:spacing w:line="270" w:lineRule="atLeast"/>
              <w:jc w:val="both"/>
              <w:rPr>
                <w:rFonts w:ascii="Arial" w:hAnsi="Arial" w:cs="Arial"/>
                <w:sz w:val="21"/>
                <w:szCs w:val="21"/>
              </w:rPr>
            </w:pPr>
            <w:r w:rsidRPr="00F72FB3">
              <w:rPr>
                <w:rFonts w:ascii="Arial" w:hAnsi="Arial" w:cs="Arial"/>
                <w:sz w:val="21"/>
                <w:szCs w:val="21"/>
              </w:rPr>
              <w:t xml:space="preserve">Podrá, igualmente, restringir o prohibir los demás usos </w:t>
            </w:r>
            <w:r w:rsidRPr="00F72FB3">
              <w:rPr>
                <w:rFonts w:ascii="Arial" w:hAnsi="Arial" w:cs="Arial"/>
                <w:b/>
                <w:sz w:val="21"/>
                <w:szCs w:val="21"/>
              </w:rPr>
              <w:t xml:space="preserve">con el </w:t>
            </w:r>
            <w:r w:rsidRPr="00F72FB3">
              <w:rPr>
                <w:rFonts w:ascii="Arial" w:hAnsi="Arial" w:cs="Arial"/>
                <w:sz w:val="21"/>
                <w:szCs w:val="21"/>
              </w:rPr>
              <w:t>de restaurar o recuperar una corriente o cuerpo de agua deteriorado o contaminado.</w:t>
            </w:r>
          </w:p>
          <w:p w:rsidR="00286C6C" w:rsidRPr="00F72FB3" w:rsidRDefault="00286C6C" w:rsidP="00286C6C">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52" w:anchor="124" w:history="1">
              <w:r w:rsidRPr="00F72FB3">
                <w:rPr>
                  <w:rStyle w:val="Hipervnculo"/>
                  <w:rFonts w:ascii="Arial" w:hAnsi="Arial" w:cs="Arial"/>
                  <w:i/>
                  <w:iCs/>
                  <w:color w:val="auto"/>
                  <w:sz w:val="21"/>
                  <w:szCs w:val="21"/>
                  <w:u w:val="none"/>
                </w:rPr>
                <w:t>124</w:t>
              </w:r>
            </w:hyperlink>
            <w:r w:rsidRPr="00F72FB3">
              <w:rPr>
                <w:rStyle w:val="iaj"/>
                <w:rFonts w:ascii="Arial" w:hAnsi="Arial" w:cs="Arial"/>
                <w:i/>
                <w:iCs/>
                <w:sz w:val="21"/>
                <w:szCs w:val="21"/>
              </w:rPr>
              <w:t>)</w:t>
            </w:r>
            <w:r w:rsidR="00BF4C37" w:rsidRPr="00F72FB3">
              <w:rPr>
                <w:rStyle w:val="iaj"/>
                <w:rFonts w:ascii="Arial" w:hAnsi="Arial" w:cs="Arial"/>
                <w:i/>
                <w:iCs/>
                <w:sz w:val="21"/>
                <w:szCs w:val="21"/>
              </w:rPr>
              <w:t>”</w:t>
            </w:r>
            <w:r w:rsidRPr="00F72FB3">
              <w:rPr>
                <w:rStyle w:val="iaj"/>
                <w:rFonts w:ascii="Arial" w:hAnsi="Arial" w:cs="Arial"/>
                <w:i/>
                <w:iCs/>
                <w:sz w:val="21"/>
                <w:szCs w:val="21"/>
              </w:rPr>
              <w:t>.</w:t>
            </w:r>
          </w:p>
          <w:p w:rsidR="002C4F65" w:rsidRPr="00F72FB3" w:rsidRDefault="002C4F65">
            <w:pPr>
              <w:rPr>
                <w:rFonts w:ascii="Arial" w:hAnsi="Arial" w:cs="Arial"/>
                <w:sz w:val="21"/>
                <w:szCs w:val="21"/>
              </w:rPr>
            </w:pPr>
          </w:p>
        </w:tc>
        <w:tc>
          <w:tcPr>
            <w:tcW w:w="3969" w:type="dxa"/>
          </w:tcPr>
          <w:p w:rsidR="00286C6C" w:rsidRPr="00F72FB3" w:rsidRDefault="00BF4C37" w:rsidP="00286C6C">
            <w:pPr>
              <w:pStyle w:val="NormalWeb"/>
              <w:spacing w:line="270" w:lineRule="atLeast"/>
              <w:jc w:val="both"/>
              <w:rPr>
                <w:rFonts w:ascii="Arial" w:hAnsi="Arial" w:cs="Arial"/>
                <w:sz w:val="21"/>
                <w:szCs w:val="21"/>
              </w:rPr>
            </w:pPr>
            <w:r w:rsidRPr="00F72FB3">
              <w:rPr>
                <w:rFonts w:ascii="Arial" w:hAnsi="Arial" w:cs="Arial"/>
                <w:b/>
                <w:bCs/>
                <w:sz w:val="21"/>
                <w:szCs w:val="21"/>
              </w:rPr>
              <w:lastRenderedPageBreak/>
              <w:t>“</w:t>
            </w:r>
            <w:r w:rsidR="00286C6C" w:rsidRPr="00F72FB3">
              <w:rPr>
                <w:rFonts w:ascii="Arial" w:hAnsi="Arial" w:cs="Arial"/>
                <w:b/>
                <w:bCs/>
                <w:sz w:val="21"/>
                <w:szCs w:val="21"/>
              </w:rPr>
              <w:t>ARTÍCULO 2.2.3.2.13.18. FACULTADES PARA LA PROTECCIÓN DE FUENTES O DEPÓSITOS DE AGUAS.</w:t>
            </w:r>
            <w:r w:rsidR="00286C6C" w:rsidRPr="00F72FB3">
              <w:rPr>
                <w:rFonts w:ascii="Arial" w:hAnsi="Arial" w:cs="Arial"/>
                <w:sz w:val="21"/>
                <w:szCs w:val="21"/>
              </w:rPr>
              <w:t xml:space="preserve"> Para proteger determinadas fuentes </w:t>
            </w:r>
            <w:proofErr w:type="spellStart"/>
            <w:r w:rsidR="00286C6C" w:rsidRPr="00F72FB3">
              <w:rPr>
                <w:rFonts w:ascii="Arial" w:hAnsi="Arial" w:cs="Arial"/>
                <w:sz w:val="21"/>
                <w:szCs w:val="21"/>
              </w:rPr>
              <w:t>ó</w:t>
            </w:r>
            <w:proofErr w:type="spellEnd"/>
            <w:r w:rsidR="00286C6C" w:rsidRPr="00F72FB3">
              <w:rPr>
                <w:rFonts w:ascii="Arial" w:hAnsi="Arial" w:cs="Arial"/>
                <w:sz w:val="21"/>
                <w:szCs w:val="21"/>
              </w:rPr>
              <w:t xml:space="preserve"> depósitos de aguas, la Autoridad Ambiental competente podrá alindar zonas aledañas a ellos, en las cuales se prohíba o restrinja el ejercicio de actividades, tales como vertimiento de aguas </w:t>
            </w:r>
            <w:r w:rsidR="00532643" w:rsidRPr="00F72FB3">
              <w:rPr>
                <w:rFonts w:ascii="Arial" w:hAnsi="Arial" w:cs="Arial"/>
                <w:b/>
                <w:sz w:val="21"/>
                <w:szCs w:val="21"/>
              </w:rPr>
              <w:t>negras</w:t>
            </w:r>
            <w:r w:rsidR="00286C6C" w:rsidRPr="00F72FB3">
              <w:rPr>
                <w:rFonts w:ascii="Arial" w:hAnsi="Arial" w:cs="Arial"/>
                <w:b/>
                <w:sz w:val="21"/>
                <w:szCs w:val="21"/>
              </w:rPr>
              <w:t>,</w:t>
            </w:r>
            <w:r w:rsidR="00286C6C" w:rsidRPr="00F72FB3">
              <w:rPr>
                <w:rFonts w:ascii="Arial" w:hAnsi="Arial" w:cs="Arial"/>
                <w:sz w:val="21"/>
                <w:szCs w:val="21"/>
              </w:rPr>
              <w:t xml:space="preserve"> uso de fertilizantes </w:t>
            </w:r>
            <w:r w:rsidR="00286C6C" w:rsidRPr="00F72FB3">
              <w:rPr>
                <w:rFonts w:ascii="Arial" w:hAnsi="Arial" w:cs="Arial"/>
                <w:b/>
                <w:sz w:val="21"/>
                <w:szCs w:val="21"/>
              </w:rPr>
              <w:t>o p</w:t>
            </w:r>
            <w:r w:rsidR="00532643" w:rsidRPr="00F72FB3">
              <w:rPr>
                <w:rFonts w:ascii="Arial" w:hAnsi="Arial" w:cs="Arial"/>
                <w:b/>
                <w:sz w:val="21"/>
                <w:szCs w:val="21"/>
              </w:rPr>
              <w:t>e</w:t>
            </w:r>
            <w:r w:rsidR="001E1ADC" w:rsidRPr="00F72FB3">
              <w:rPr>
                <w:rFonts w:ascii="Arial" w:hAnsi="Arial" w:cs="Arial"/>
                <w:b/>
                <w:sz w:val="21"/>
                <w:szCs w:val="21"/>
              </w:rPr>
              <w:t>s</w:t>
            </w:r>
            <w:r w:rsidR="00532643" w:rsidRPr="00F72FB3">
              <w:rPr>
                <w:rFonts w:ascii="Arial" w:hAnsi="Arial" w:cs="Arial"/>
                <w:b/>
                <w:sz w:val="21"/>
                <w:szCs w:val="21"/>
              </w:rPr>
              <w:t>ti</w:t>
            </w:r>
            <w:r w:rsidR="00286C6C" w:rsidRPr="00F72FB3">
              <w:rPr>
                <w:rFonts w:ascii="Arial" w:hAnsi="Arial" w:cs="Arial"/>
                <w:b/>
                <w:sz w:val="21"/>
                <w:szCs w:val="21"/>
              </w:rPr>
              <w:t>cidas,</w:t>
            </w:r>
            <w:r w:rsidR="00286C6C" w:rsidRPr="00F72FB3">
              <w:rPr>
                <w:rFonts w:ascii="Arial" w:hAnsi="Arial" w:cs="Arial"/>
                <w:sz w:val="21"/>
                <w:szCs w:val="21"/>
              </w:rPr>
              <w:t xml:space="preserve"> cría de especies de ganado depredador y otras similares.</w:t>
            </w:r>
          </w:p>
          <w:p w:rsidR="00286C6C" w:rsidRPr="00F72FB3" w:rsidRDefault="00286C6C" w:rsidP="00286C6C">
            <w:pPr>
              <w:pStyle w:val="NormalWeb"/>
              <w:spacing w:line="270" w:lineRule="atLeast"/>
              <w:jc w:val="both"/>
              <w:rPr>
                <w:rFonts w:ascii="Arial" w:hAnsi="Arial" w:cs="Arial"/>
                <w:sz w:val="21"/>
                <w:szCs w:val="21"/>
              </w:rPr>
            </w:pPr>
            <w:r w:rsidRPr="00F72FB3">
              <w:rPr>
                <w:rFonts w:ascii="Arial" w:hAnsi="Arial" w:cs="Arial"/>
                <w:sz w:val="21"/>
                <w:szCs w:val="21"/>
              </w:rPr>
              <w:t xml:space="preserve">La Autoridad Ambiental competente podrá prohibir, temporal o definitivamente, ciertos usos, tales como los recreativos, deportivos y la pesca, en toda una cuenca o </w:t>
            </w:r>
            <w:proofErr w:type="spellStart"/>
            <w:r w:rsidRPr="00F72FB3">
              <w:rPr>
                <w:rFonts w:ascii="Arial" w:hAnsi="Arial" w:cs="Arial"/>
                <w:sz w:val="21"/>
                <w:szCs w:val="21"/>
              </w:rPr>
              <w:t>subcuenca</w:t>
            </w:r>
            <w:proofErr w:type="spellEnd"/>
            <w:r w:rsidRPr="00F72FB3">
              <w:rPr>
                <w:rFonts w:ascii="Arial" w:hAnsi="Arial" w:cs="Arial"/>
                <w:sz w:val="21"/>
                <w:szCs w:val="21"/>
              </w:rPr>
              <w:t xml:space="preserve"> hidrográfica o sectores ella, cuando del análisis de las aguas </w:t>
            </w:r>
            <w:r w:rsidRPr="00F72FB3">
              <w:rPr>
                <w:rFonts w:ascii="Arial" w:hAnsi="Arial" w:cs="Arial"/>
                <w:b/>
                <w:sz w:val="21"/>
                <w:szCs w:val="21"/>
              </w:rPr>
              <w:t xml:space="preserve">servidas </w:t>
            </w:r>
            <w:r w:rsidR="00987DF4" w:rsidRPr="00F72FB3">
              <w:rPr>
                <w:rFonts w:ascii="Arial" w:hAnsi="Arial" w:cs="Arial"/>
                <w:b/>
                <w:sz w:val="21"/>
                <w:szCs w:val="21"/>
              </w:rPr>
              <w:t>o de</w:t>
            </w:r>
            <w:r w:rsidRPr="00F72FB3">
              <w:rPr>
                <w:rFonts w:ascii="Arial" w:hAnsi="Arial" w:cs="Arial"/>
                <w:sz w:val="21"/>
                <w:szCs w:val="21"/>
              </w:rPr>
              <w:t xml:space="preserve"> los desechos industriales que se viertan a una corriente o cuerpo de agua se deduzca que existe contaminación o peligro de contaminación que deba ser prevenida o corregida en forma inmediata.</w:t>
            </w:r>
          </w:p>
          <w:p w:rsidR="00286C6C" w:rsidRPr="00F72FB3" w:rsidRDefault="00286C6C" w:rsidP="00286C6C">
            <w:pPr>
              <w:pStyle w:val="NormalWeb"/>
              <w:spacing w:line="270" w:lineRule="atLeast"/>
              <w:jc w:val="both"/>
              <w:rPr>
                <w:rFonts w:ascii="Arial" w:hAnsi="Arial" w:cs="Arial"/>
                <w:sz w:val="21"/>
                <w:szCs w:val="21"/>
              </w:rPr>
            </w:pPr>
            <w:r w:rsidRPr="00F72FB3">
              <w:rPr>
                <w:rFonts w:ascii="Arial" w:hAnsi="Arial" w:cs="Arial"/>
                <w:sz w:val="21"/>
                <w:szCs w:val="21"/>
              </w:rPr>
              <w:lastRenderedPageBreak/>
              <w:t xml:space="preserve">Podrá, igualmente, restringir o prohibir los demás usos </w:t>
            </w:r>
            <w:r w:rsidRPr="00F72FB3">
              <w:rPr>
                <w:rFonts w:ascii="Arial" w:hAnsi="Arial" w:cs="Arial"/>
                <w:b/>
                <w:sz w:val="21"/>
                <w:szCs w:val="21"/>
              </w:rPr>
              <w:t xml:space="preserve">con el </w:t>
            </w:r>
            <w:r w:rsidR="00987DF4" w:rsidRPr="00F72FB3">
              <w:rPr>
                <w:rFonts w:ascii="Arial" w:hAnsi="Arial" w:cs="Arial"/>
                <w:b/>
                <w:sz w:val="21"/>
                <w:szCs w:val="21"/>
              </w:rPr>
              <w:t xml:space="preserve">fin </w:t>
            </w:r>
            <w:r w:rsidRPr="00F72FB3">
              <w:rPr>
                <w:rFonts w:ascii="Arial" w:hAnsi="Arial" w:cs="Arial"/>
                <w:sz w:val="21"/>
                <w:szCs w:val="21"/>
              </w:rPr>
              <w:t>de restaurar o recuperar una corriente o cuerpo de agua deteriorado o contaminado.</w:t>
            </w:r>
          </w:p>
          <w:p w:rsidR="00286C6C" w:rsidRPr="00F72FB3" w:rsidRDefault="00286C6C" w:rsidP="00286C6C">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53" w:anchor="124" w:history="1">
              <w:r w:rsidRPr="00F72FB3">
                <w:rPr>
                  <w:rStyle w:val="Hipervnculo"/>
                  <w:rFonts w:ascii="Arial" w:hAnsi="Arial" w:cs="Arial"/>
                  <w:i/>
                  <w:iCs/>
                  <w:color w:val="auto"/>
                  <w:sz w:val="21"/>
                  <w:szCs w:val="21"/>
                  <w:u w:val="none"/>
                </w:rPr>
                <w:t>124</w:t>
              </w:r>
            </w:hyperlink>
            <w:r w:rsidRPr="00F72FB3">
              <w:rPr>
                <w:rStyle w:val="iaj"/>
                <w:rFonts w:ascii="Arial" w:hAnsi="Arial" w:cs="Arial"/>
                <w:i/>
                <w:iCs/>
                <w:sz w:val="21"/>
                <w:szCs w:val="21"/>
              </w:rPr>
              <w:t>)</w:t>
            </w:r>
            <w:r w:rsidR="00BF4C37" w:rsidRPr="00F72FB3">
              <w:rPr>
                <w:rStyle w:val="iaj"/>
                <w:rFonts w:ascii="Arial" w:hAnsi="Arial" w:cs="Arial"/>
                <w:i/>
                <w:iCs/>
                <w:sz w:val="21"/>
                <w:szCs w:val="21"/>
              </w:rPr>
              <w:t>”</w:t>
            </w:r>
            <w:r w:rsidRPr="00F72FB3">
              <w:rPr>
                <w:rStyle w:val="iaj"/>
                <w:rFonts w:ascii="Arial" w:hAnsi="Arial" w:cs="Arial"/>
                <w:i/>
                <w:iCs/>
                <w:sz w:val="21"/>
                <w:szCs w:val="21"/>
              </w:rPr>
              <w:t>.</w:t>
            </w:r>
          </w:p>
          <w:p w:rsidR="002C4F65" w:rsidRPr="00F72FB3" w:rsidRDefault="002C4F65">
            <w:pPr>
              <w:rPr>
                <w:rFonts w:ascii="Arial" w:hAnsi="Arial" w:cs="Arial"/>
                <w:sz w:val="21"/>
                <w:szCs w:val="21"/>
              </w:rPr>
            </w:pPr>
          </w:p>
        </w:tc>
      </w:tr>
      <w:tr w:rsidR="00836299" w:rsidRPr="00F72FB3" w:rsidTr="00743C48">
        <w:tc>
          <w:tcPr>
            <w:tcW w:w="2552" w:type="dxa"/>
          </w:tcPr>
          <w:p w:rsidR="00BF4C37" w:rsidRPr="00F72FB3" w:rsidRDefault="00BF4C37" w:rsidP="00BF4C37">
            <w:pPr>
              <w:pStyle w:val="NormalWeb"/>
              <w:spacing w:line="270" w:lineRule="atLeast"/>
              <w:jc w:val="both"/>
              <w:rPr>
                <w:rFonts w:ascii="Arial" w:hAnsi="Arial" w:cs="Arial"/>
                <w:sz w:val="21"/>
                <w:szCs w:val="21"/>
              </w:rPr>
            </w:pPr>
            <w:bookmarkStart w:id="21" w:name="152"/>
            <w:r w:rsidRPr="00F72FB3">
              <w:rPr>
                <w:rFonts w:ascii="Arial" w:hAnsi="Arial" w:cs="Arial"/>
                <w:b/>
                <w:bCs/>
                <w:sz w:val="21"/>
                <w:szCs w:val="21"/>
              </w:rPr>
              <w:lastRenderedPageBreak/>
              <w:t>ARTICULO 152</w:t>
            </w:r>
            <w:bookmarkEnd w:id="21"/>
            <w:r w:rsidRPr="00F72FB3">
              <w:rPr>
                <w:rFonts w:ascii="Arial" w:hAnsi="Arial" w:cs="Arial"/>
                <w:b/>
                <w:bCs/>
                <w:sz w:val="21"/>
                <w:szCs w:val="21"/>
              </w:rPr>
              <w:t xml:space="preserve">. </w:t>
            </w:r>
            <w:r w:rsidRPr="00F72FB3">
              <w:rPr>
                <w:rFonts w:ascii="Arial" w:hAnsi="Arial" w:cs="Arial"/>
                <w:sz w:val="21"/>
                <w:szCs w:val="21"/>
              </w:rPr>
              <w:t>Al término de todo permiso de exploración de aguas subterráneas, el permisionario tiene un plazo de sesenta (60) días hábiles para entregar al Instituto Nacional de los Recursos Naturales Renovables y del Ambiente -INDERENA-, por cada pozo perforado, un informe que debe contener, cuando menos, los siguientes puntos:</w:t>
            </w:r>
          </w:p>
          <w:p w:rsidR="00BF4C37" w:rsidRPr="00F72FB3" w:rsidRDefault="00BF4C37" w:rsidP="00BF4C37">
            <w:pPr>
              <w:pStyle w:val="NormalWeb"/>
              <w:spacing w:line="270" w:lineRule="atLeast"/>
              <w:jc w:val="both"/>
              <w:rPr>
                <w:rFonts w:ascii="Arial" w:hAnsi="Arial" w:cs="Arial"/>
                <w:sz w:val="21"/>
                <w:szCs w:val="21"/>
              </w:rPr>
            </w:pPr>
            <w:r w:rsidRPr="00F72FB3">
              <w:rPr>
                <w:rFonts w:ascii="Arial" w:hAnsi="Arial" w:cs="Arial"/>
                <w:sz w:val="21"/>
                <w:szCs w:val="21"/>
              </w:rPr>
              <w:t xml:space="preserve">a. Ubicación del pozo perforado y de otros que existan dentro del área de exploración o </w:t>
            </w:r>
            <w:r w:rsidRPr="00F72FB3">
              <w:rPr>
                <w:rFonts w:ascii="Arial" w:hAnsi="Arial" w:cs="Arial"/>
                <w:sz w:val="21"/>
                <w:szCs w:val="21"/>
              </w:rPr>
              <w:lastRenderedPageBreak/>
              <w:t>próximos a esta. La ubicación se hará por coordenadas geográficas y siempre que sea posible con base en cartas del Instituto Geográfico "Agustín Codazzi";</w:t>
            </w:r>
          </w:p>
          <w:p w:rsidR="00BF4C37" w:rsidRPr="00F72FB3" w:rsidRDefault="00BF4C37" w:rsidP="00BF4C37">
            <w:pPr>
              <w:pStyle w:val="NormalWeb"/>
              <w:spacing w:line="270" w:lineRule="atLeast"/>
              <w:jc w:val="both"/>
              <w:rPr>
                <w:rFonts w:ascii="Arial" w:hAnsi="Arial" w:cs="Arial"/>
                <w:sz w:val="21"/>
                <w:szCs w:val="21"/>
              </w:rPr>
            </w:pPr>
            <w:r w:rsidRPr="00F72FB3">
              <w:rPr>
                <w:rFonts w:ascii="Arial" w:hAnsi="Arial" w:cs="Arial"/>
                <w:sz w:val="21"/>
                <w:szCs w:val="21"/>
              </w:rPr>
              <w:t>(…)</w:t>
            </w:r>
          </w:p>
          <w:p w:rsidR="00BF4C37" w:rsidRPr="00F72FB3" w:rsidRDefault="00BF4C37" w:rsidP="00BF4C37">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54" w:anchor="118" w:history="1">
              <w:r w:rsidRPr="00F72FB3">
                <w:rPr>
                  <w:rStyle w:val="Hipervnculo"/>
                  <w:rFonts w:ascii="Arial" w:hAnsi="Arial" w:cs="Arial"/>
                  <w:i/>
                  <w:iCs/>
                  <w:color w:val="auto"/>
                  <w:sz w:val="21"/>
                  <w:szCs w:val="21"/>
                  <w:u w:val="none"/>
                </w:rPr>
                <w:t>152</w:t>
              </w:r>
            </w:hyperlink>
            <w:r w:rsidRPr="00F72FB3">
              <w:rPr>
                <w:rStyle w:val="iaj"/>
                <w:rFonts w:ascii="Arial" w:hAnsi="Arial" w:cs="Arial"/>
                <w:i/>
                <w:iCs/>
                <w:sz w:val="21"/>
                <w:szCs w:val="21"/>
              </w:rPr>
              <w:t>)”.</w:t>
            </w:r>
          </w:p>
          <w:p w:rsidR="002C4F65" w:rsidRPr="00F72FB3" w:rsidRDefault="002C4F65">
            <w:pPr>
              <w:rPr>
                <w:rFonts w:ascii="Arial" w:hAnsi="Arial" w:cs="Arial"/>
                <w:sz w:val="21"/>
                <w:szCs w:val="21"/>
              </w:rPr>
            </w:pPr>
          </w:p>
        </w:tc>
        <w:tc>
          <w:tcPr>
            <w:tcW w:w="3614" w:type="dxa"/>
          </w:tcPr>
          <w:p w:rsidR="00BF4C37" w:rsidRPr="00F72FB3" w:rsidRDefault="00BF4C37" w:rsidP="00BF4C37">
            <w:pPr>
              <w:pStyle w:val="NormalWeb"/>
              <w:spacing w:line="270" w:lineRule="atLeast"/>
              <w:jc w:val="both"/>
              <w:rPr>
                <w:rFonts w:ascii="Arial" w:hAnsi="Arial" w:cs="Arial"/>
                <w:sz w:val="21"/>
                <w:szCs w:val="21"/>
              </w:rPr>
            </w:pPr>
            <w:bookmarkStart w:id="22" w:name="2.2.3.2.16.10"/>
            <w:r w:rsidRPr="00F72FB3">
              <w:rPr>
                <w:rFonts w:ascii="Arial" w:hAnsi="Arial" w:cs="Arial"/>
                <w:b/>
                <w:bCs/>
                <w:sz w:val="21"/>
                <w:szCs w:val="21"/>
              </w:rPr>
              <w:lastRenderedPageBreak/>
              <w:t>ARTÍCULO 2.2.3.2.16.10. INFORME DEL PERMISIONARIO.</w:t>
            </w:r>
            <w:bookmarkEnd w:id="22"/>
            <w:r w:rsidRPr="00F72FB3">
              <w:rPr>
                <w:rStyle w:val="iaj"/>
                <w:rFonts w:ascii="Arial" w:hAnsi="Arial" w:cs="Arial"/>
                <w:i/>
                <w:iCs/>
                <w:sz w:val="21"/>
                <w:szCs w:val="21"/>
              </w:rPr>
              <w:t> </w:t>
            </w:r>
            <w:r w:rsidRPr="00F72FB3">
              <w:rPr>
                <w:rFonts w:ascii="Arial" w:hAnsi="Arial" w:cs="Arial"/>
                <w:sz w:val="21"/>
                <w:szCs w:val="21"/>
              </w:rPr>
              <w:t xml:space="preserve">Al término de todo permiso de exploración de aguas subterráneas, el permisionario tiene un plazo de sesenta (60) días hábiles para entregar a la Autoridad Ambiental competente por </w:t>
            </w:r>
            <w:r w:rsidRPr="00F72FB3">
              <w:rPr>
                <w:rFonts w:ascii="Arial" w:hAnsi="Arial" w:cs="Arial"/>
                <w:b/>
                <w:sz w:val="21"/>
                <w:szCs w:val="21"/>
              </w:rPr>
              <w:t>cada perforado</w:t>
            </w:r>
            <w:r w:rsidRPr="00F72FB3">
              <w:rPr>
                <w:rFonts w:ascii="Arial" w:hAnsi="Arial" w:cs="Arial"/>
                <w:sz w:val="21"/>
                <w:szCs w:val="21"/>
              </w:rPr>
              <w:t xml:space="preserve"> un informe que debe contener, cuando menos, los siguientes puntos:</w:t>
            </w:r>
          </w:p>
          <w:p w:rsidR="00BF4C37" w:rsidRPr="00F72FB3" w:rsidRDefault="00BF4C37" w:rsidP="00BF4C37">
            <w:pPr>
              <w:pStyle w:val="NormalWeb"/>
              <w:spacing w:line="270" w:lineRule="atLeast"/>
              <w:jc w:val="both"/>
              <w:rPr>
                <w:rFonts w:ascii="Arial" w:hAnsi="Arial" w:cs="Arial"/>
                <w:sz w:val="21"/>
                <w:szCs w:val="21"/>
              </w:rPr>
            </w:pPr>
            <w:r w:rsidRPr="00F72FB3">
              <w:rPr>
                <w:rFonts w:ascii="Arial" w:hAnsi="Arial" w:cs="Arial"/>
                <w:sz w:val="21"/>
                <w:szCs w:val="21"/>
              </w:rPr>
              <w:t xml:space="preserve">a) Ubicación del pozo perforado y de otros que existan dentro del área de exploración o próximos a esta. La ubicación se hará por coordenadas geográficas con base a WGS84 y siempre que sea posible con coordenadas planas </w:t>
            </w:r>
            <w:r w:rsidRPr="00F72FB3">
              <w:rPr>
                <w:rFonts w:ascii="Arial" w:hAnsi="Arial" w:cs="Arial"/>
                <w:b/>
                <w:sz w:val="21"/>
                <w:szCs w:val="21"/>
              </w:rPr>
              <w:t>origen Bogotá "Magna Sirgas"</w:t>
            </w:r>
            <w:r w:rsidRPr="00F72FB3">
              <w:rPr>
                <w:rFonts w:ascii="Arial" w:hAnsi="Arial" w:cs="Arial"/>
                <w:sz w:val="21"/>
                <w:szCs w:val="21"/>
              </w:rPr>
              <w:t xml:space="preserve"> con base en cartas </w:t>
            </w:r>
            <w:r w:rsidRPr="00F72FB3">
              <w:rPr>
                <w:rFonts w:ascii="Arial" w:hAnsi="Arial" w:cs="Arial"/>
                <w:sz w:val="21"/>
                <w:szCs w:val="21"/>
              </w:rPr>
              <w:lastRenderedPageBreak/>
              <w:t>del Instituto Geográfico "Agustín Codazzi";</w:t>
            </w:r>
          </w:p>
          <w:p w:rsidR="00846264" w:rsidRPr="00F72FB3" w:rsidRDefault="00846264" w:rsidP="00BF4C37">
            <w:pPr>
              <w:pStyle w:val="NormalWeb"/>
              <w:spacing w:line="270" w:lineRule="atLeast"/>
              <w:jc w:val="both"/>
              <w:rPr>
                <w:rFonts w:ascii="Arial" w:hAnsi="Arial" w:cs="Arial"/>
                <w:sz w:val="21"/>
                <w:szCs w:val="21"/>
              </w:rPr>
            </w:pPr>
            <w:r w:rsidRPr="00F72FB3">
              <w:rPr>
                <w:rFonts w:ascii="Arial" w:hAnsi="Arial" w:cs="Arial"/>
                <w:sz w:val="21"/>
                <w:szCs w:val="21"/>
              </w:rPr>
              <w:t>(…)</w:t>
            </w:r>
          </w:p>
          <w:p w:rsidR="00846264" w:rsidRPr="00F72FB3" w:rsidRDefault="00846264" w:rsidP="00846264">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55" w:anchor="118" w:history="1">
              <w:r w:rsidRPr="00F72FB3">
                <w:rPr>
                  <w:rStyle w:val="Hipervnculo"/>
                  <w:rFonts w:ascii="Arial" w:hAnsi="Arial" w:cs="Arial"/>
                  <w:i/>
                  <w:iCs/>
                  <w:color w:val="auto"/>
                  <w:sz w:val="21"/>
                  <w:szCs w:val="21"/>
                  <w:u w:val="none"/>
                </w:rPr>
                <w:t>152</w:t>
              </w:r>
            </w:hyperlink>
            <w:r w:rsidRPr="00F72FB3">
              <w:rPr>
                <w:rStyle w:val="iaj"/>
                <w:rFonts w:ascii="Arial" w:hAnsi="Arial" w:cs="Arial"/>
                <w:i/>
                <w:iCs/>
                <w:sz w:val="21"/>
                <w:szCs w:val="21"/>
              </w:rPr>
              <w:t>)”.</w:t>
            </w:r>
          </w:p>
          <w:p w:rsidR="002C4F65" w:rsidRPr="00F72FB3" w:rsidRDefault="002C4F65">
            <w:pPr>
              <w:rPr>
                <w:rFonts w:ascii="Arial" w:hAnsi="Arial" w:cs="Arial"/>
                <w:sz w:val="21"/>
                <w:szCs w:val="21"/>
              </w:rPr>
            </w:pPr>
          </w:p>
        </w:tc>
        <w:tc>
          <w:tcPr>
            <w:tcW w:w="3969" w:type="dxa"/>
          </w:tcPr>
          <w:p w:rsidR="00BF4C37" w:rsidRPr="00F72FB3" w:rsidRDefault="00BF4C37" w:rsidP="00BF4C37">
            <w:pPr>
              <w:pStyle w:val="NormalWeb"/>
              <w:spacing w:line="270" w:lineRule="atLeast"/>
              <w:jc w:val="both"/>
              <w:rPr>
                <w:rFonts w:ascii="Arial" w:hAnsi="Arial" w:cs="Arial"/>
                <w:sz w:val="21"/>
                <w:szCs w:val="21"/>
              </w:rPr>
            </w:pPr>
            <w:r w:rsidRPr="00F72FB3">
              <w:rPr>
                <w:rFonts w:ascii="Arial" w:hAnsi="Arial" w:cs="Arial"/>
                <w:b/>
                <w:bCs/>
                <w:sz w:val="21"/>
                <w:szCs w:val="21"/>
              </w:rPr>
              <w:lastRenderedPageBreak/>
              <w:t>ARTÍCULO 2.2.3.2.16.10. INFORME DEL PERMISIONARIO.</w:t>
            </w:r>
            <w:r w:rsidRPr="00F72FB3">
              <w:rPr>
                <w:rStyle w:val="iaj"/>
                <w:rFonts w:ascii="Arial" w:hAnsi="Arial" w:cs="Arial"/>
                <w:i/>
                <w:iCs/>
                <w:sz w:val="21"/>
                <w:szCs w:val="21"/>
              </w:rPr>
              <w:t> </w:t>
            </w:r>
            <w:r w:rsidRPr="00F72FB3">
              <w:rPr>
                <w:rFonts w:ascii="Arial" w:hAnsi="Arial" w:cs="Arial"/>
                <w:sz w:val="21"/>
                <w:szCs w:val="21"/>
              </w:rPr>
              <w:t xml:space="preserve">Al término de todo permiso de exploración de aguas subterráneas, el permisionario tiene un plazo de sesenta (60) días hábiles para entregar a la Autoridad Ambiental competente por </w:t>
            </w:r>
            <w:r w:rsidRPr="00F72FB3">
              <w:rPr>
                <w:rFonts w:ascii="Arial" w:hAnsi="Arial" w:cs="Arial"/>
                <w:b/>
                <w:sz w:val="21"/>
                <w:szCs w:val="21"/>
              </w:rPr>
              <w:t>cada pozo</w:t>
            </w:r>
            <w:r w:rsidRPr="00F72FB3">
              <w:rPr>
                <w:rFonts w:ascii="Arial" w:hAnsi="Arial" w:cs="Arial"/>
                <w:sz w:val="21"/>
                <w:szCs w:val="21"/>
              </w:rPr>
              <w:t xml:space="preserve"> perforado un informe que debe contener, cuando menos, los siguientes puntos:</w:t>
            </w:r>
          </w:p>
          <w:p w:rsidR="00BF4C37" w:rsidRPr="00F72FB3" w:rsidRDefault="00BF4C37" w:rsidP="00BF4C37">
            <w:pPr>
              <w:pStyle w:val="NormalWeb"/>
              <w:spacing w:line="270" w:lineRule="atLeast"/>
              <w:jc w:val="both"/>
              <w:rPr>
                <w:rFonts w:ascii="Arial" w:hAnsi="Arial" w:cs="Arial"/>
                <w:sz w:val="21"/>
                <w:szCs w:val="21"/>
              </w:rPr>
            </w:pPr>
            <w:r w:rsidRPr="00F72FB3">
              <w:rPr>
                <w:rFonts w:ascii="Arial" w:hAnsi="Arial" w:cs="Arial"/>
                <w:sz w:val="21"/>
                <w:szCs w:val="21"/>
              </w:rPr>
              <w:t>a) Ubicación del pozo perforado y de otros que existan dentro del área de exploración o próximos a esta. La ubicación se hará por coordenadas geográficas con base a WGS84 y siempre que sea posible con coordenadas planas</w:t>
            </w:r>
            <w:r w:rsidR="00C76585" w:rsidRPr="00F72FB3">
              <w:rPr>
                <w:rFonts w:ascii="Arial" w:hAnsi="Arial" w:cs="Arial"/>
                <w:sz w:val="21"/>
                <w:szCs w:val="21"/>
              </w:rPr>
              <w:t xml:space="preserve"> </w:t>
            </w:r>
            <w:r w:rsidR="00E425C7" w:rsidRPr="00F72FB3">
              <w:rPr>
                <w:rFonts w:ascii="Arial" w:hAnsi="Arial" w:cs="Arial"/>
                <w:b/>
                <w:sz w:val="21"/>
                <w:szCs w:val="21"/>
              </w:rPr>
              <w:t xml:space="preserve">Sistema </w:t>
            </w:r>
            <w:r w:rsidR="00C76585" w:rsidRPr="00F72FB3">
              <w:rPr>
                <w:rFonts w:ascii="Arial" w:hAnsi="Arial" w:cs="Arial"/>
                <w:b/>
                <w:sz w:val="21"/>
                <w:szCs w:val="21"/>
              </w:rPr>
              <w:t>"Magna Sirgas"</w:t>
            </w:r>
            <w:r w:rsidR="00846264" w:rsidRPr="00F72FB3">
              <w:rPr>
                <w:rFonts w:ascii="Arial" w:hAnsi="Arial" w:cs="Arial"/>
                <w:b/>
                <w:sz w:val="21"/>
                <w:szCs w:val="21"/>
              </w:rPr>
              <w:t xml:space="preserve"> origen B</w:t>
            </w:r>
            <w:r w:rsidRPr="00F72FB3">
              <w:rPr>
                <w:rFonts w:ascii="Arial" w:hAnsi="Arial" w:cs="Arial"/>
                <w:b/>
                <w:sz w:val="21"/>
                <w:szCs w:val="21"/>
              </w:rPr>
              <w:t>ogotá</w:t>
            </w:r>
            <w:r w:rsidRPr="00F72FB3">
              <w:rPr>
                <w:rFonts w:ascii="Arial" w:hAnsi="Arial" w:cs="Arial"/>
                <w:sz w:val="21"/>
                <w:szCs w:val="21"/>
              </w:rPr>
              <w:t xml:space="preserve">  con base en cartas del Instituto Geográfico "Agustín Codazzi";</w:t>
            </w:r>
          </w:p>
          <w:p w:rsidR="002C4F65" w:rsidRPr="00F72FB3" w:rsidRDefault="00846264">
            <w:pPr>
              <w:rPr>
                <w:rFonts w:ascii="Arial" w:hAnsi="Arial" w:cs="Arial"/>
                <w:sz w:val="21"/>
                <w:szCs w:val="21"/>
              </w:rPr>
            </w:pPr>
            <w:r w:rsidRPr="00F72FB3">
              <w:rPr>
                <w:rFonts w:ascii="Arial" w:hAnsi="Arial" w:cs="Arial"/>
                <w:sz w:val="21"/>
                <w:szCs w:val="21"/>
              </w:rPr>
              <w:t>(…)</w:t>
            </w:r>
          </w:p>
          <w:p w:rsidR="00846264" w:rsidRPr="00F72FB3" w:rsidRDefault="00846264">
            <w:pPr>
              <w:rPr>
                <w:rFonts w:ascii="Arial" w:hAnsi="Arial" w:cs="Arial"/>
                <w:sz w:val="21"/>
                <w:szCs w:val="21"/>
              </w:rPr>
            </w:pPr>
          </w:p>
          <w:p w:rsidR="00846264" w:rsidRPr="00F72FB3" w:rsidRDefault="00846264" w:rsidP="00846264">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56" w:anchor="118" w:history="1">
              <w:r w:rsidRPr="00F72FB3">
                <w:rPr>
                  <w:rStyle w:val="Hipervnculo"/>
                  <w:rFonts w:ascii="Arial" w:hAnsi="Arial" w:cs="Arial"/>
                  <w:i/>
                  <w:iCs/>
                  <w:color w:val="auto"/>
                  <w:sz w:val="21"/>
                  <w:szCs w:val="21"/>
                  <w:u w:val="none"/>
                </w:rPr>
                <w:t>152</w:t>
              </w:r>
            </w:hyperlink>
            <w:r w:rsidRPr="00F72FB3">
              <w:rPr>
                <w:rStyle w:val="iaj"/>
                <w:rFonts w:ascii="Arial" w:hAnsi="Arial" w:cs="Arial"/>
                <w:i/>
                <w:iCs/>
                <w:sz w:val="21"/>
                <w:szCs w:val="21"/>
              </w:rPr>
              <w:t>)”.</w:t>
            </w:r>
          </w:p>
          <w:p w:rsidR="00846264" w:rsidRPr="00F72FB3" w:rsidRDefault="00846264">
            <w:pPr>
              <w:rPr>
                <w:rFonts w:ascii="Arial" w:hAnsi="Arial" w:cs="Arial"/>
                <w:sz w:val="21"/>
                <w:szCs w:val="21"/>
              </w:rPr>
            </w:pPr>
          </w:p>
        </w:tc>
      </w:tr>
      <w:tr w:rsidR="00836299" w:rsidRPr="00F72FB3" w:rsidTr="00743C48">
        <w:tc>
          <w:tcPr>
            <w:tcW w:w="2552" w:type="dxa"/>
          </w:tcPr>
          <w:p w:rsidR="00426E94" w:rsidRPr="00F72FB3" w:rsidRDefault="005170C0" w:rsidP="00426E94">
            <w:pPr>
              <w:pStyle w:val="NormalWeb"/>
              <w:spacing w:line="270" w:lineRule="atLeast"/>
              <w:jc w:val="both"/>
              <w:rPr>
                <w:rFonts w:ascii="Arial" w:hAnsi="Arial" w:cs="Arial"/>
                <w:sz w:val="21"/>
                <w:szCs w:val="21"/>
              </w:rPr>
            </w:pPr>
            <w:bookmarkStart w:id="23" w:name="161"/>
            <w:r w:rsidRPr="00F72FB3">
              <w:rPr>
                <w:rFonts w:ascii="Arial" w:hAnsi="Arial" w:cs="Arial"/>
                <w:b/>
                <w:bCs/>
                <w:sz w:val="21"/>
                <w:szCs w:val="21"/>
              </w:rPr>
              <w:lastRenderedPageBreak/>
              <w:t>“</w:t>
            </w:r>
            <w:r w:rsidR="00426E94" w:rsidRPr="00F72FB3">
              <w:rPr>
                <w:rFonts w:ascii="Arial" w:hAnsi="Arial" w:cs="Arial"/>
                <w:b/>
                <w:bCs/>
                <w:sz w:val="21"/>
                <w:szCs w:val="21"/>
              </w:rPr>
              <w:t>ARTICULO 161.</w:t>
            </w:r>
            <w:bookmarkEnd w:id="23"/>
            <w:r w:rsidR="00426E94" w:rsidRPr="00F72FB3">
              <w:rPr>
                <w:rFonts w:ascii="Arial" w:hAnsi="Arial" w:cs="Arial"/>
                <w:sz w:val="21"/>
                <w:szCs w:val="21"/>
              </w:rPr>
              <w:t> Las concesiones para alumbrar aguas subterráneas en terrenos ajenos al concesionario solo pueden otorgarse para uso doméstico y abrevadero, previa la constitución de servidumbres y si concurren las siguientes circunstancias:</w:t>
            </w:r>
          </w:p>
          <w:p w:rsidR="00426E94" w:rsidRPr="00F72FB3" w:rsidRDefault="00426E94" w:rsidP="00426E94">
            <w:pPr>
              <w:pStyle w:val="NormalWeb"/>
              <w:spacing w:line="270" w:lineRule="atLeast"/>
              <w:jc w:val="both"/>
              <w:rPr>
                <w:rFonts w:ascii="Arial" w:hAnsi="Arial" w:cs="Arial"/>
                <w:sz w:val="21"/>
                <w:szCs w:val="21"/>
              </w:rPr>
            </w:pPr>
            <w:r w:rsidRPr="00F72FB3">
              <w:rPr>
                <w:rFonts w:ascii="Arial" w:hAnsi="Arial" w:cs="Arial"/>
                <w:sz w:val="21"/>
                <w:szCs w:val="21"/>
              </w:rPr>
              <w:t>a. Que en el terreno del solicitante no existen aguas superficiales, ni subterráneas en profundidad económicamente explotable, según su capacidad financiera;</w:t>
            </w:r>
          </w:p>
          <w:p w:rsidR="00426E94" w:rsidRPr="00F72FB3" w:rsidRDefault="00426E94" w:rsidP="00426E94">
            <w:pPr>
              <w:pStyle w:val="NormalWeb"/>
              <w:spacing w:line="270" w:lineRule="atLeast"/>
              <w:jc w:val="both"/>
              <w:rPr>
                <w:rFonts w:ascii="Arial" w:hAnsi="Arial" w:cs="Arial"/>
                <w:sz w:val="21"/>
                <w:szCs w:val="21"/>
              </w:rPr>
            </w:pPr>
            <w:r w:rsidRPr="00F72FB3">
              <w:rPr>
                <w:rFonts w:ascii="Arial" w:hAnsi="Arial" w:cs="Arial"/>
                <w:sz w:val="21"/>
                <w:szCs w:val="21"/>
              </w:rPr>
              <w:t>b. Que ocurra el caso previsto por el artículo </w:t>
            </w:r>
            <w:hyperlink r:id="rId57" w:anchor="160" w:history="1">
              <w:r w:rsidRPr="00F72FB3">
                <w:rPr>
                  <w:rStyle w:val="Hipervnculo"/>
                  <w:rFonts w:ascii="Arial" w:hAnsi="Arial" w:cs="Arial"/>
                  <w:color w:val="auto"/>
                  <w:sz w:val="21"/>
                  <w:szCs w:val="21"/>
                  <w:u w:val="none"/>
                </w:rPr>
                <w:t>160</w:t>
              </w:r>
            </w:hyperlink>
            <w:r w:rsidRPr="00F72FB3">
              <w:rPr>
                <w:rFonts w:ascii="Arial" w:hAnsi="Arial" w:cs="Arial"/>
                <w:sz w:val="21"/>
                <w:szCs w:val="21"/>
              </w:rPr>
              <w:t xml:space="preserve"> de este Decreto, o que el propietario, tenedor o poseedor del predio no ejerza la opción que le reconocen el </w:t>
            </w:r>
            <w:r w:rsidRPr="00F72FB3">
              <w:rPr>
                <w:rFonts w:ascii="Arial" w:hAnsi="Arial" w:cs="Arial"/>
                <w:sz w:val="21"/>
                <w:szCs w:val="21"/>
              </w:rPr>
              <w:lastRenderedPageBreak/>
              <w:t>artículo </w:t>
            </w:r>
            <w:hyperlink r:id="rId58" w:anchor="159" w:history="1">
              <w:r w:rsidRPr="00F72FB3">
                <w:rPr>
                  <w:rStyle w:val="Hipervnculo"/>
                  <w:rFonts w:ascii="Arial" w:hAnsi="Arial" w:cs="Arial"/>
                  <w:color w:val="auto"/>
                  <w:sz w:val="21"/>
                  <w:szCs w:val="21"/>
                  <w:u w:val="none"/>
                </w:rPr>
                <w:t>159</w:t>
              </w:r>
            </w:hyperlink>
            <w:r w:rsidRPr="00F72FB3">
              <w:rPr>
                <w:rFonts w:ascii="Arial" w:hAnsi="Arial" w:cs="Arial"/>
                <w:sz w:val="21"/>
                <w:szCs w:val="21"/>
              </w:rPr>
              <w:t> en el término fijado.</w:t>
            </w:r>
          </w:p>
          <w:p w:rsidR="00426E94" w:rsidRPr="00F72FB3" w:rsidRDefault="00426E94" w:rsidP="00426E94">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59" w:anchor="161" w:history="1">
              <w:r w:rsidRPr="00F72FB3">
                <w:rPr>
                  <w:rStyle w:val="Hipervnculo"/>
                  <w:rFonts w:ascii="Arial" w:hAnsi="Arial" w:cs="Arial"/>
                  <w:i/>
                  <w:iCs/>
                  <w:color w:val="auto"/>
                  <w:sz w:val="21"/>
                  <w:szCs w:val="21"/>
                  <w:u w:val="none"/>
                </w:rPr>
                <w:t>161</w:t>
              </w:r>
            </w:hyperlink>
            <w:r w:rsidRPr="00F72FB3">
              <w:rPr>
                <w:rStyle w:val="iaj"/>
                <w:rFonts w:ascii="Arial" w:hAnsi="Arial" w:cs="Arial"/>
                <w:i/>
                <w:iCs/>
                <w:sz w:val="21"/>
                <w:szCs w:val="21"/>
              </w:rPr>
              <w:t>)</w:t>
            </w:r>
            <w:r w:rsidR="005170C0" w:rsidRPr="00F72FB3">
              <w:rPr>
                <w:rStyle w:val="iaj"/>
                <w:rFonts w:ascii="Arial" w:hAnsi="Arial" w:cs="Arial"/>
                <w:i/>
                <w:iCs/>
                <w:sz w:val="21"/>
                <w:szCs w:val="21"/>
              </w:rPr>
              <w:t>”</w:t>
            </w:r>
            <w:r w:rsidRPr="00F72FB3">
              <w:rPr>
                <w:rStyle w:val="iaj"/>
                <w:rFonts w:ascii="Arial" w:hAnsi="Arial" w:cs="Arial"/>
                <w:i/>
                <w:iCs/>
                <w:sz w:val="21"/>
                <w:szCs w:val="21"/>
              </w:rPr>
              <w:t>.</w:t>
            </w:r>
          </w:p>
          <w:p w:rsidR="00426E94" w:rsidRPr="00F72FB3" w:rsidRDefault="00426E94" w:rsidP="00426E94">
            <w:pPr>
              <w:rPr>
                <w:rFonts w:ascii="Arial" w:hAnsi="Arial" w:cs="Arial"/>
                <w:sz w:val="21"/>
                <w:szCs w:val="21"/>
              </w:rPr>
            </w:pPr>
          </w:p>
        </w:tc>
        <w:tc>
          <w:tcPr>
            <w:tcW w:w="3614" w:type="dxa"/>
          </w:tcPr>
          <w:p w:rsidR="00426E94" w:rsidRPr="00F72FB3" w:rsidRDefault="005170C0" w:rsidP="00426E94">
            <w:pPr>
              <w:pStyle w:val="NormalWeb"/>
              <w:spacing w:line="270" w:lineRule="atLeast"/>
              <w:jc w:val="both"/>
              <w:rPr>
                <w:rFonts w:ascii="Arial" w:hAnsi="Arial" w:cs="Arial"/>
                <w:sz w:val="21"/>
                <w:szCs w:val="21"/>
              </w:rPr>
            </w:pPr>
            <w:bookmarkStart w:id="24" w:name="2.2.3.2.16.18"/>
            <w:r w:rsidRPr="00F72FB3">
              <w:rPr>
                <w:rFonts w:ascii="Arial" w:hAnsi="Arial" w:cs="Arial"/>
                <w:b/>
                <w:bCs/>
                <w:sz w:val="21"/>
                <w:szCs w:val="21"/>
              </w:rPr>
              <w:lastRenderedPageBreak/>
              <w:t>“</w:t>
            </w:r>
            <w:r w:rsidR="00426E94" w:rsidRPr="00F72FB3">
              <w:rPr>
                <w:rFonts w:ascii="Arial" w:hAnsi="Arial" w:cs="Arial"/>
                <w:b/>
                <w:bCs/>
                <w:sz w:val="21"/>
                <w:szCs w:val="21"/>
              </w:rPr>
              <w:t>ARTÍCULO 2.2.3.2.16.18. CONCESIONES AGUAS SUBTERRÁNEAS EN TERRENOS AJENOS AL CONCESIONARIO.</w:t>
            </w:r>
            <w:bookmarkEnd w:id="24"/>
            <w:r w:rsidR="00426E94" w:rsidRPr="00F72FB3">
              <w:rPr>
                <w:rFonts w:ascii="Arial" w:hAnsi="Arial" w:cs="Arial"/>
                <w:sz w:val="21"/>
                <w:szCs w:val="21"/>
              </w:rPr>
              <w:t> Las concesiones para alumbrar aguas subterráneas en terrenos ajenos al concesionario sólo pueden otorgarse para uso doméstico y abrevadero, previa la constitución de servidumbre y si concurren las siguientes circunstancias:</w:t>
            </w:r>
          </w:p>
          <w:p w:rsidR="00426E94" w:rsidRPr="00F72FB3" w:rsidRDefault="00426E94" w:rsidP="00426E94">
            <w:pPr>
              <w:pStyle w:val="NormalWeb"/>
              <w:spacing w:line="270" w:lineRule="atLeast"/>
              <w:jc w:val="both"/>
              <w:rPr>
                <w:rFonts w:ascii="Arial" w:hAnsi="Arial" w:cs="Arial"/>
                <w:sz w:val="21"/>
                <w:szCs w:val="21"/>
              </w:rPr>
            </w:pPr>
            <w:r w:rsidRPr="00F72FB3">
              <w:rPr>
                <w:rFonts w:ascii="Arial" w:hAnsi="Arial" w:cs="Arial"/>
                <w:sz w:val="21"/>
                <w:szCs w:val="21"/>
              </w:rPr>
              <w:t xml:space="preserve">a) Que </w:t>
            </w:r>
            <w:r w:rsidRPr="00F72FB3">
              <w:rPr>
                <w:rFonts w:ascii="Arial" w:hAnsi="Arial" w:cs="Arial"/>
                <w:b/>
                <w:sz w:val="21"/>
                <w:szCs w:val="21"/>
              </w:rPr>
              <w:t>el</w:t>
            </w:r>
            <w:r w:rsidRPr="00F72FB3">
              <w:rPr>
                <w:rFonts w:ascii="Arial" w:hAnsi="Arial" w:cs="Arial"/>
                <w:sz w:val="21"/>
                <w:szCs w:val="21"/>
              </w:rPr>
              <w:t xml:space="preserve"> terreno del solicitante no existen aguas superficiales, ni subterráneas en profundidad económicamente explotable, según su capacidad financiera;</w:t>
            </w:r>
          </w:p>
          <w:p w:rsidR="00426E94" w:rsidRPr="00F72FB3" w:rsidRDefault="00426E94" w:rsidP="00426E94">
            <w:pPr>
              <w:pStyle w:val="NormalWeb"/>
              <w:spacing w:line="270" w:lineRule="atLeast"/>
              <w:jc w:val="both"/>
              <w:rPr>
                <w:rFonts w:ascii="Arial" w:hAnsi="Arial" w:cs="Arial"/>
                <w:sz w:val="21"/>
                <w:szCs w:val="21"/>
              </w:rPr>
            </w:pPr>
            <w:r w:rsidRPr="00F72FB3">
              <w:rPr>
                <w:rFonts w:ascii="Arial" w:hAnsi="Arial" w:cs="Arial"/>
                <w:sz w:val="21"/>
                <w:szCs w:val="21"/>
              </w:rPr>
              <w:t>b) Que ocurra el caso previsto por el artículo </w:t>
            </w:r>
            <w:hyperlink r:id="rId60" w:anchor="2.2.3.2.16.17" w:history="1">
              <w:r w:rsidRPr="00F72FB3">
                <w:rPr>
                  <w:rStyle w:val="Hipervnculo"/>
                  <w:rFonts w:ascii="Arial" w:hAnsi="Arial" w:cs="Arial"/>
                  <w:color w:val="auto"/>
                  <w:sz w:val="21"/>
                  <w:szCs w:val="21"/>
                  <w:u w:val="none"/>
                </w:rPr>
                <w:t>2.2.3.2.16.17</w:t>
              </w:r>
            </w:hyperlink>
            <w:r w:rsidRPr="00F72FB3">
              <w:rPr>
                <w:rFonts w:ascii="Arial" w:hAnsi="Arial" w:cs="Arial"/>
                <w:sz w:val="21"/>
                <w:szCs w:val="21"/>
              </w:rPr>
              <w:t xml:space="preserve"> de este Decreto, o que el propietario, tenedor o poseedor del predio no ejerza la opción que le reconoce </w:t>
            </w:r>
            <w:r w:rsidRPr="00F72FB3">
              <w:rPr>
                <w:rFonts w:ascii="Arial" w:hAnsi="Arial" w:cs="Arial"/>
                <w:b/>
                <w:sz w:val="21"/>
                <w:szCs w:val="21"/>
              </w:rPr>
              <w:t>el presente</w:t>
            </w:r>
            <w:r w:rsidRPr="00F72FB3">
              <w:rPr>
                <w:rFonts w:ascii="Arial" w:hAnsi="Arial" w:cs="Arial"/>
                <w:sz w:val="21"/>
                <w:szCs w:val="21"/>
              </w:rPr>
              <w:t xml:space="preserve"> el artículo </w:t>
            </w:r>
            <w:hyperlink r:id="rId61" w:anchor="2.2.3.2.16.16" w:history="1">
              <w:r w:rsidRPr="00F72FB3">
                <w:rPr>
                  <w:rStyle w:val="Hipervnculo"/>
                  <w:rFonts w:ascii="Arial" w:hAnsi="Arial" w:cs="Arial"/>
                  <w:color w:val="auto"/>
                  <w:sz w:val="21"/>
                  <w:szCs w:val="21"/>
                  <w:u w:val="none"/>
                </w:rPr>
                <w:t>2.2.3.2.16.16</w:t>
              </w:r>
            </w:hyperlink>
            <w:r w:rsidRPr="00F72FB3">
              <w:rPr>
                <w:rFonts w:ascii="Arial" w:hAnsi="Arial" w:cs="Arial"/>
                <w:sz w:val="21"/>
                <w:szCs w:val="21"/>
              </w:rPr>
              <w:t> en el término fijado.</w:t>
            </w:r>
          </w:p>
          <w:p w:rsidR="00426E94" w:rsidRPr="00F72FB3" w:rsidRDefault="00426E94" w:rsidP="00426E94">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62" w:anchor="161" w:history="1">
              <w:r w:rsidRPr="00F72FB3">
                <w:rPr>
                  <w:rStyle w:val="Hipervnculo"/>
                  <w:rFonts w:ascii="Arial" w:hAnsi="Arial" w:cs="Arial"/>
                  <w:i/>
                  <w:iCs/>
                  <w:color w:val="auto"/>
                  <w:sz w:val="21"/>
                  <w:szCs w:val="21"/>
                  <w:u w:val="none"/>
                </w:rPr>
                <w:t>161</w:t>
              </w:r>
            </w:hyperlink>
            <w:r w:rsidRPr="00F72FB3">
              <w:rPr>
                <w:rStyle w:val="iaj"/>
                <w:rFonts w:ascii="Arial" w:hAnsi="Arial" w:cs="Arial"/>
                <w:i/>
                <w:iCs/>
                <w:sz w:val="21"/>
                <w:szCs w:val="21"/>
              </w:rPr>
              <w:t>)</w:t>
            </w:r>
            <w:r w:rsidR="005170C0" w:rsidRPr="00F72FB3">
              <w:rPr>
                <w:rStyle w:val="iaj"/>
                <w:rFonts w:ascii="Arial" w:hAnsi="Arial" w:cs="Arial"/>
                <w:i/>
                <w:iCs/>
                <w:sz w:val="21"/>
                <w:szCs w:val="21"/>
              </w:rPr>
              <w:t>”</w:t>
            </w:r>
            <w:r w:rsidRPr="00F72FB3">
              <w:rPr>
                <w:rStyle w:val="iaj"/>
                <w:rFonts w:ascii="Arial" w:hAnsi="Arial" w:cs="Arial"/>
                <w:i/>
                <w:iCs/>
                <w:sz w:val="21"/>
                <w:szCs w:val="21"/>
              </w:rPr>
              <w:t>.</w:t>
            </w:r>
          </w:p>
          <w:p w:rsidR="00426E94" w:rsidRPr="00F72FB3" w:rsidRDefault="00426E94" w:rsidP="00426E94">
            <w:pPr>
              <w:rPr>
                <w:rFonts w:ascii="Arial" w:hAnsi="Arial" w:cs="Arial"/>
                <w:sz w:val="21"/>
                <w:szCs w:val="21"/>
              </w:rPr>
            </w:pPr>
          </w:p>
        </w:tc>
        <w:tc>
          <w:tcPr>
            <w:tcW w:w="3969" w:type="dxa"/>
          </w:tcPr>
          <w:p w:rsidR="00426E94" w:rsidRPr="00F72FB3" w:rsidRDefault="005170C0" w:rsidP="00426E94">
            <w:pPr>
              <w:pStyle w:val="NormalWeb"/>
              <w:spacing w:line="270" w:lineRule="atLeast"/>
              <w:jc w:val="both"/>
              <w:rPr>
                <w:rFonts w:ascii="Arial" w:hAnsi="Arial" w:cs="Arial"/>
                <w:sz w:val="21"/>
                <w:szCs w:val="21"/>
              </w:rPr>
            </w:pPr>
            <w:r w:rsidRPr="00F72FB3">
              <w:rPr>
                <w:rFonts w:ascii="Arial" w:hAnsi="Arial" w:cs="Arial"/>
                <w:b/>
                <w:bCs/>
                <w:sz w:val="21"/>
                <w:szCs w:val="21"/>
              </w:rPr>
              <w:t>“</w:t>
            </w:r>
            <w:r w:rsidR="00426E94" w:rsidRPr="00F72FB3">
              <w:rPr>
                <w:rFonts w:ascii="Arial" w:hAnsi="Arial" w:cs="Arial"/>
                <w:b/>
                <w:bCs/>
                <w:sz w:val="21"/>
                <w:szCs w:val="21"/>
              </w:rPr>
              <w:t>ARTÍCULO 2.2.3.2.16.18. CONCESIONES AGUAS SUBTERRÁNEAS EN TERRENOS AJENOS AL CONCESIONARIO.</w:t>
            </w:r>
            <w:r w:rsidR="00426E94" w:rsidRPr="00F72FB3">
              <w:rPr>
                <w:rFonts w:ascii="Arial" w:hAnsi="Arial" w:cs="Arial"/>
                <w:sz w:val="21"/>
                <w:szCs w:val="21"/>
              </w:rPr>
              <w:t> Las concesiones para alumbrar aguas subterráneas en terrenos ajenos al concesionario sólo pueden otorgarse para uso doméstico y abrevadero, previa la constitución de servidumbre y si concurren las siguientes circunstancias:</w:t>
            </w:r>
          </w:p>
          <w:p w:rsidR="00426E94" w:rsidRPr="00F72FB3" w:rsidRDefault="00426E94" w:rsidP="00426E94">
            <w:pPr>
              <w:pStyle w:val="NormalWeb"/>
              <w:spacing w:line="270" w:lineRule="atLeast"/>
              <w:jc w:val="both"/>
              <w:rPr>
                <w:rFonts w:ascii="Arial" w:hAnsi="Arial" w:cs="Arial"/>
                <w:sz w:val="21"/>
                <w:szCs w:val="21"/>
              </w:rPr>
            </w:pPr>
            <w:r w:rsidRPr="00F72FB3">
              <w:rPr>
                <w:rFonts w:ascii="Arial" w:hAnsi="Arial" w:cs="Arial"/>
                <w:sz w:val="21"/>
                <w:szCs w:val="21"/>
              </w:rPr>
              <w:t xml:space="preserve">a) Que </w:t>
            </w:r>
            <w:r w:rsidRPr="00F72FB3">
              <w:rPr>
                <w:rFonts w:ascii="Arial" w:hAnsi="Arial" w:cs="Arial"/>
                <w:b/>
                <w:sz w:val="21"/>
                <w:szCs w:val="21"/>
              </w:rPr>
              <w:t xml:space="preserve">en </w:t>
            </w:r>
            <w:r w:rsidRPr="00F72FB3">
              <w:rPr>
                <w:rFonts w:ascii="Arial" w:hAnsi="Arial" w:cs="Arial"/>
                <w:sz w:val="21"/>
                <w:szCs w:val="21"/>
              </w:rPr>
              <w:t>el terreno del solicitante no</w:t>
            </w:r>
            <w:r w:rsidRPr="00F72FB3">
              <w:rPr>
                <w:rFonts w:ascii="Arial" w:hAnsi="Arial" w:cs="Arial"/>
                <w:b/>
                <w:sz w:val="21"/>
                <w:szCs w:val="21"/>
              </w:rPr>
              <w:t xml:space="preserve"> existan</w:t>
            </w:r>
            <w:r w:rsidRPr="00F72FB3">
              <w:rPr>
                <w:rFonts w:ascii="Arial" w:hAnsi="Arial" w:cs="Arial"/>
                <w:sz w:val="21"/>
                <w:szCs w:val="21"/>
              </w:rPr>
              <w:t xml:space="preserve"> aguas superficiales, ni subterráneas en profundidad económicamente explotable, según su capacidad financiera;</w:t>
            </w:r>
          </w:p>
          <w:p w:rsidR="00426E94" w:rsidRPr="00F72FB3" w:rsidRDefault="00426E94" w:rsidP="00426E94">
            <w:pPr>
              <w:pStyle w:val="NormalWeb"/>
              <w:spacing w:line="270" w:lineRule="atLeast"/>
              <w:jc w:val="both"/>
              <w:rPr>
                <w:rFonts w:ascii="Arial" w:hAnsi="Arial" w:cs="Arial"/>
                <w:sz w:val="21"/>
                <w:szCs w:val="21"/>
              </w:rPr>
            </w:pPr>
            <w:r w:rsidRPr="00F72FB3">
              <w:rPr>
                <w:rFonts w:ascii="Arial" w:hAnsi="Arial" w:cs="Arial"/>
                <w:sz w:val="21"/>
                <w:szCs w:val="21"/>
              </w:rPr>
              <w:t>b) Que ocurra el caso previsto por el artículo </w:t>
            </w:r>
            <w:hyperlink r:id="rId63" w:anchor="2.2.3.2.16.17" w:history="1">
              <w:r w:rsidRPr="00F72FB3">
                <w:rPr>
                  <w:rStyle w:val="Hipervnculo"/>
                  <w:rFonts w:ascii="Arial" w:hAnsi="Arial" w:cs="Arial"/>
                  <w:color w:val="auto"/>
                  <w:sz w:val="21"/>
                  <w:szCs w:val="21"/>
                  <w:u w:val="none"/>
                </w:rPr>
                <w:t>2.2.3.2.16.17</w:t>
              </w:r>
            </w:hyperlink>
            <w:r w:rsidRPr="00F72FB3">
              <w:rPr>
                <w:rFonts w:ascii="Arial" w:hAnsi="Arial" w:cs="Arial"/>
                <w:sz w:val="21"/>
                <w:szCs w:val="21"/>
              </w:rPr>
              <w:t xml:space="preserve"> de este Decreto, o que el propietario, tenedor o poseedor del predio no ejerza la opción que le reconoce </w:t>
            </w:r>
            <w:r w:rsidRPr="00F72FB3">
              <w:rPr>
                <w:rFonts w:ascii="Arial" w:hAnsi="Arial" w:cs="Arial"/>
                <w:b/>
                <w:sz w:val="21"/>
                <w:szCs w:val="21"/>
              </w:rPr>
              <w:t>el  artículo </w:t>
            </w:r>
            <w:hyperlink r:id="rId64" w:anchor="2.2.3.2.16.16" w:history="1">
              <w:r w:rsidRPr="00F72FB3">
                <w:rPr>
                  <w:rStyle w:val="Hipervnculo"/>
                  <w:rFonts w:ascii="Arial" w:hAnsi="Arial" w:cs="Arial"/>
                  <w:color w:val="auto"/>
                  <w:sz w:val="21"/>
                  <w:szCs w:val="21"/>
                  <w:u w:val="none"/>
                </w:rPr>
                <w:t>2.2.3.2.16.16</w:t>
              </w:r>
            </w:hyperlink>
            <w:r w:rsidRPr="00F72FB3">
              <w:rPr>
                <w:rFonts w:ascii="Arial" w:hAnsi="Arial" w:cs="Arial"/>
                <w:sz w:val="21"/>
                <w:szCs w:val="21"/>
              </w:rPr>
              <w:t> en el término fijado.</w:t>
            </w:r>
          </w:p>
          <w:p w:rsidR="00426E94" w:rsidRPr="00F72FB3" w:rsidRDefault="00426E94" w:rsidP="00426E94">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65" w:anchor="161" w:history="1">
              <w:r w:rsidRPr="00F72FB3">
                <w:rPr>
                  <w:rStyle w:val="Hipervnculo"/>
                  <w:rFonts w:ascii="Arial" w:hAnsi="Arial" w:cs="Arial"/>
                  <w:i/>
                  <w:iCs/>
                  <w:color w:val="auto"/>
                  <w:sz w:val="21"/>
                  <w:szCs w:val="21"/>
                  <w:u w:val="none"/>
                </w:rPr>
                <w:t>161</w:t>
              </w:r>
            </w:hyperlink>
            <w:r w:rsidRPr="00F72FB3">
              <w:rPr>
                <w:rStyle w:val="iaj"/>
                <w:rFonts w:ascii="Arial" w:hAnsi="Arial" w:cs="Arial"/>
                <w:i/>
                <w:iCs/>
                <w:sz w:val="21"/>
                <w:szCs w:val="21"/>
              </w:rPr>
              <w:t>)</w:t>
            </w:r>
            <w:r w:rsidR="005170C0" w:rsidRPr="00F72FB3">
              <w:rPr>
                <w:rStyle w:val="iaj"/>
                <w:rFonts w:ascii="Arial" w:hAnsi="Arial" w:cs="Arial"/>
                <w:i/>
                <w:iCs/>
                <w:sz w:val="21"/>
                <w:szCs w:val="21"/>
              </w:rPr>
              <w:t>”.</w:t>
            </w:r>
          </w:p>
          <w:p w:rsidR="00426E94" w:rsidRPr="00F72FB3" w:rsidRDefault="00426E94" w:rsidP="00426E94">
            <w:pPr>
              <w:rPr>
                <w:rFonts w:ascii="Arial" w:hAnsi="Arial" w:cs="Arial"/>
                <w:sz w:val="21"/>
                <w:szCs w:val="21"/>
              </w:rPr>
            </w:pPr>
          </w:p>
        </w:tc>
      </w:tr>
      <w:tr w:rsidR="00836299" w:rsidRPr="00F72FB3" w:rsidTr="00743C48">
        <w:tc>
          <w:tcPr>
            <w:tcW w:w="2552" w:type="dxa"/>
          </w:tcPr>
          <w:p w:rsidR="005170C0" w:rsidRPr="00F72FB3" w:rsidRDefault="005170C0" w:rsidP="005170C0">
            <w:pPr>
              <w:pStyle w:val="NormalWeb"/>
              <w:spacing w:line="270" w:lineRule="atLeast"/>
              <w:jc w:val="both"/>
              <w:rPr>
                <w:rFonts w:ascii="Arial" w:hAnsi="Arial" w:cs="Arial"/>
                <w:sz w:val="21"/>
                <w:szCs w:val="21"/>
              </w:rPr>
            </w:pPr>
            <w:bookmarkStart w:id="25" w:name="167"/>
            <w:r w:rsidRPr="00F72FB3">
              <w:rPr>
                <w:rFonts w:ascii="Arial" w:hAnsi="Arial" w:cs="Arial"/>
                <w:b/>
                <w:bCs/>
                <w:sz w:val="21"/>
                <w:szCs w:val="21"/>
              </w:rPr>
              <w:lastRenderedPageBreak/>
              <w:t>“ARTICULO 167.</w:t>
            </w:r>
            <w:bookmarkEnd w:id="25"/>
            <w:r w:rsidRPr="00F72FB3">
              <w:rPr>
                <w:rFonts w:ascii="Arial" w:hAnsi="Arial" w:cs="Arial"/>
                <w:b/>
                <w:bCs/>
                <w:sz w:val="21"/>
                <w:szCs w:val="21"/>
              </w:rPr>
              <w:t xml:space="preserve"> </w:t>
            </w:r>
            <w:r w:rsidRPr="00F72FB3">
              <w:rPr>
                <w:rFonts w:ascii="Arial" w:hAnsi="Arial" w:cs="Arial"/>
                <w:sz w:val="21"/>
                <w:szCs w:val="21"/>
              </w:rPr>
              <w:t>Por los mismos motivos, el Instituto Nacional de los Recursos Naturales Renovables y del Ambiente -INDERENA-, podrá tomar además de las medidas previstas por los artículos </w:t>
            </w:r>
            <w:hyperlink r:id="rId66" w:anchor="121" w:history="1">
              <w:r w:rsidRPr="00F72FB3">
                <w:rPr>
                  <w:rStyle w:val="Hipervnculo"/>
                  <w:rFonts w:ascii="Arial" w:hAnsi="Arial" w:cs="Arial"/>
                  <w:color w:val="auto"/>
                  <w:sz w:val="21"/>
                  <w:szCs w:val="21"/>
                  <w:u w:val="none"/>
                </w:rPr>
                <w:t>121</w:t>
              </w:r>
            </w:hyperlink>
            <w:r w:rsidRPr="00F72FB3">
              <w:rPr>
                <w:rFonts w:ascii="Arial" w:hAnsi="Arial" w:cs="Arial"/>
                <w:sz w:val="21"/>
                <w:szCs w:val="21"/>
              </w:rPr>
              <w:t> a </w:t>
            </w:r>
            <w:hyperlink r:id="rId67" w:anchor="123" w:history="1">
              <w:r w:rsidRPr="00F72FB3">
                <w:rPr>
                  <w:rStyle w:val="Hipervnculo"/>
                  <w:rFonts w:ascii="Arial" w:hAnsi="Arial" w:cs="Arial"/>
                  <w:color w:val="auto"/>
                  <w:sz w:val="21"/>
                  <w:szCs w:val="21"/>
                  <w:u w:val="none"/>
                </w:rPr>
                <w:t>123</w:t>
              </w:r>
            </w:hyperlink>
            <w:r w:rsidRPr="00F72FB3">
              <w:rPr>
                <w:rFonts w:ascii="Arial" w:hAnsi="Arial" w:cs="Arial"/>
                <w:sz w:val="21"/>
                <w:szCs w:val="21"/>
              </w:rPr>
              <w:t> de este Decreto, las siguientes:</w:t>
            </w:r>
          </w:p>
          <w:p w:rsidR="005170C0" w:rsidRPr="00F72FB3" w:rsidRDefault="005170C0" w:rsidP="005170C0">
            <w:pPr>
              <w:pStyle w:val="NormalWeb"/>
              <w:spacing w:line="270" w:lineRule="atLeast"/>
              <w:jc w:val="both"/>
              <w:rPr>
                <w:rFonts w:ascii="Arial" w:hAnsi="Arial" w:cs="Arial"/>
                <w:sz w:val="21"/>
                <w:szCs w:val="21"/>
              </w:rPr>
            </w:pPr>
            <w:r w:rsidRPr="00F72FB3">
              <w:rPr>
                <w:rFonts w:ascii="Arial" w:hAnsi="Arial" w:cs="Arial"/>
                <w:sz w:val="21"/>
                <w:szCs w:val="21"/>
              </w:rPr>
              <w:t>a. Ordenar a los concesionarios la construcción de las obras y trabajos que sean necesarios para recargar y conservar el pozo, o</w:t>
            </w:r>
          </w:p>
          <w:p w:rsidR="002C63BB" w:rsidRPr="00F72FB3" w:rsidRDefault="002C63BB" w:rsidP="002C63BB">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68" w:anchor="161" w:history="1">
              <w:r w:rsidRPr="00F72FB3">
                <w:rPr>
                  <w:rStyle w:val="Hipervnculo"/>
                  <w:rFonts w:ascii="Arial" w:hAnsi="Arial" w:cs="Arial"/>
                  <w:i/>
                  <w:iCs/>
                  <w:color w:val="auto"/>
                  <w:sz w:val="21"/>
                  <w:szCs w:val="21"/>
                  <w:u w:val="none"/>
                </w:rPr>
                <w:t>167</w:t>
              </w:r>
            </w:hyperlink>
            <w:r w:rsidRPr="00F72FB3">
              <w:rPr>
                <w:rStyle w:val="iaj"/>
                <w:rFonts w:ascii="Arial" w:hAnsi="Arial" w:cs="Arial"/>
                <w:i/>
                <w:iCs/>
                <w:sz w:val="21"/>
                <w:szCs w:val="21"/>
              </w:rPr>
              <w:t>)”.</w:t>
            </w:r>
          </w:p>
          <w:p w:rsidR="00426E94" w:rsidRPr="00F72FB3" w:rsidRDefault="00426E94" w:rsidP="00426E94">
            <w:pPr>
              <w:rPr>
                <w:rFonts w:ascii="Arial" w:hAnsi="Arial" w:cs="Arial"/>
                <w:sz w:val="21"/>
                <w:szCs w:val="21"/>
              </w:rPr>
            </w:pPr>
          </w:p>
        </w:tc>
        <w:tc>
          <w:tcPr>
            <w:tcW w:w="3614" w:type="dxa"/>
          </w:tcPr>
          <w:p w:rsidR="00841694" w:rsidRPr="00F72FB3" w:rsidRDefault="002C63BB" w:rsidP="005170C0">
            <w:pPr>
              <w:pStyle w:val="NormalWeb"/>
              <w:spacing w:line="270" w:lineRule="atLeast"/>
              <w:jc w:val="both"/>
              <w:rPr>
                <w:rFonts w:ascii="Arial" w:hAnsi="Arial" w:cs="Arial"/>
                <w:sz w:val="21"/>
                <w:szCs w:val="21"/>
              </w:rPr>
            </w:pPr>
            <w:bookmarkStart w:id="26" w:name="2.2.3.2.17.2"/>
            <w:r w:rsidRPr="00F72FB3">
              <w:rPr>
                <w:rFonts w:ascii="Arial" w:hAnsi="Arial" w:cs="Arial"/>
                <w:b/>
                <w:bCs/>
                <w:sz w:val="21"/>
                <w:szCs w:val="21"/>
              </w:rPr>
              <w:t>“</w:t>
            </w:r>
            <w:r w:rsidR="005170C0" w:rsidRPr="00F72FB3">
              <w:rPr>
                <w:rFonts w:ascii="Arial" w:hAnsi="Arial" w:cs="Arial"/>
                <w:b/>
                <w:bCs/>
                <w:sz w:val="21"/>
                <w:szCs w:val="21"/>
              </w:rPr>
              <w:t>ARTÍCULO 2.2.3.2.17.2. OTRAS FACULTADES DE LA AUTORIDAD AMBIENTAL</w:t>
            </w:r>
            <w:bookmarkEnd w:id="26"/>
            <w:r w:rsidR="00841694" w:rsidRPr="00F72FB3">
              <w:rPr>
                <w:rFonts w:ascii="Arial" w:hAnsi="Arial" w:cs="Arial"/>
                <w:b/>
                <w:bCs/>
                <w:sz w:val="21"/>
                <w:szCs w:val="21"/>
              </w:rPr>
              <w:t xml:space="preserve"> (…)</w:t>
            </w:r>
            <w:r w:rsidR="005170C0" w:rsidRPr="00F72FB3">
              <w:rPr>
                <w:rFonts w:ascii="Arial" w:hAnsi="Arial" w:cs="Arial"/>
                <w:sz w:val="21"/>
                <w:szCs w:val="21"/>
              </w:rPr>
              <w:t> </w:t>
            </w:r>
          </w:p>
          <w:p w:rsidR="005170C0" w:rsidRPr="00F72FB3" w:rsidRDefault="00841694" w:rsidP="005170C0">
            <w:pPr>
              <w:pStyle w:val="NormalWeb"/>
              <w:spacing w:line="270" w:lineRule="atLeast"/>
              <w:jc w:val="both"/>
              <w:rPr>
                <w:rFonts w:ascii="Arial" w:hAnsi="Arial" w:cs="Arial"/>
                <w:sz w:val="21"/>
                <w:szCs w:val="21"/>
              </w:rPr>
            </w:pPr>
            <w:r w:rsidRPr="00F72FB3">
              <w:rPr>
                <w:rFonts w:ascii="Arial" w:hAnsi="Arial" w:cs="Arial"/>
                <w:sz w:val="21"/>
                <w:szCs w:val="21"/>
              </w:rPr>
              <w:t xml:space="preserve"> </w:t>
            </w:r>
            <w:r w:rsidR="005170C0" w:rsidRPr="00F72FB3">
              <w:rPr>
                <w:rFonts w:ascii="Arial" w:hAnsi="Arial" w:cs="Arial"/>
                <w:sz w:val="21"/>
                <w:szCs w:val="21"/>
              </w:rPr>
              <w:t xml:space="preserve">a) Ordenar a los concesionarios la construcción de las obras y trabajos que sean </w:t>
            </w:r>
            <w:r w:rsidR="005170C0" w:rsidRPr="00F72FB3">
              <w:rPr>
                <w:rFonts w:ascii="Arial" w:hAnsi="Arial" w:cs="Arial"/>
                <w:b/>
                <w:sz w:val="21"/>
                <w:szCs w:val="21"/>
              </w:rPr>
              <w:t>innecesarios</w:t>
            </w:r>
            <w:r w:rsidR="005170C0" w:rsidRPr="00F72FB3">
              <w:rPr>
                <w:rFonts w:ascii="Arial" w:hAnsi="Arial" w:cs="Arial"/>
                <w:sz w:val="21"/>
                <w:szCs w:val="21"/>
              </w:rPr>
              <w:t xml:space="preserve"> para recargar y conservar el pozo, o,</w:t>
            </w:r>
          </w:p>
          <w:p w:rsidR="00426E94" w:rsidRPr="00F72FB3" w:rsidRDefault="002C63BB" w:rsidP="00426E94">
            <w:pPr>
              <w:rPr>
                <w:rFonts w:ascii="Arial" w:hAnsi="Arial" w:cs="Arial"/>
                <w:sz w:val="21"/>
                <w:szCs w:val="21"/>
              </w:rPr>
            </w:pPr>
            <w:r w:rsidRPr="00F72FB3">
              <w:rPr>
                <w:rFonts w:ascii="Arial" w:hAnsi="Arial" w:cs="Arial"/>
                <w:sz w:val="21"/>
                <w:szCs w:val="21"/>
              </w:rPr>
              <w:t>(…)</w:t>
            </w:r>
          </w:p>
          <w:p w:rsidR="002C63BB" w:rsidRPr="00F72FB3" w:rsidRDefault="002C63BB" w:rsidP="00426E94">
            <w:pPr>
              <w:rPr>
                <w:rFonts w:ascii="Arial" w:hAnsi="Arial" w:cs="Arial"/>
                <w:sz w:val="21"/>
                <w:szCs w:val="21"/>
              </w:rPr>
            </w:pPr>
          </w:p>
          <w:p w:rsidR="002C63BB" w:rsidRPr="00F72FB3" w:rsidRDefault="002C63BB" w:rsidP="002C63BB">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69" w:anchor="161" w:history="1">
              <w:r w:rsidRPr="00F72FB3">
                <w:rPr>
                  <w:rStyle w:val="Hipervnculo"/>
                  <w:rFonts w:ascii="Arial" w:hAnsi="Arial" w:cs="Arial"/>
                  <w:i/>
                  <w:iCs/>
                  <w:color w:val="auto"/>
                  <w:sz w:val="21"/>
                  <w:szCs w:val="21"/>
                  <w:u w:val="none"/>
                </w:rPr>
                <w:t>167</w:t>
              </w:r>
            </w:hyperlink>
            <w:r w:rsidRPr="00F72FB3">
              <w:rPr>
                <w:rStyle w:val="iaj"/>
                <w:rFonts w:ascii="Arial" w:hAnsi="Arial" w:cs="Arial"/>
                <w:i/>
                <w:iCs/>
                <w:sz w:val="21"/>
                <w:szCs w:val="21"/>
              </w:rPr>
              <w:t>)”.</w:t>
            </w:r>
          </w:p>
          <w:p w:rsidR="002C63BB" w:rsidRPr="00F72FB3" w:rsidRDefault="002C63BB" w:rsidP="00426E94">
            <w:pPr>
              <w:rPr>
                <w:rFonts w:ascii="Arial" w:hAnsi="Arial" w:cs="Arial"/>
                <w:sz w:val="21"/>
                <w:szCs w:val="21"/>
              </w:rPr>
            </w:pPr>
          </w:p>
        </w:tc>
        <w:tc>
          <w:tcPr>
            <w:tcW w:w="3969" w:type="dxa"/>
          </w:tcPr>
          <w:p w:rsidR="001A5977" w:rsidRPr="00F72FB3" w:rsidRDefault="002C63BB" w:rsidP="001A5977">
            <w:pPr>
              <w:jc w:val="both"/>
              <w:rPr>
                <w:rFonts w:ascii="Arial" w:hAnsi="Arial" w:cs="Arial"/>
                <w:sz w:val="21"/>
                <w:szCs w:val="21"/>
                <w:lang w:val="es-ES"/>
              </w:rPr>
            </w:pPr>
            <w:r w:rsidRPr="00F72FB3">
              <w:rPr>
                <w:rFonts w:ascii="Arial" w:hAnsi="Arial" w:cs="Arial"/>
                <w:b/>
                <w:bCs/>
                <w:sz w:val="21"/>
                <w:szCs w:val="21"/>
              </w:rPr>
              <w:t>“</w:t>
            </w:r>
            <w:r w:rsidR="005170C0" w:rsidRPr="00F72FB3">
              <w:rPr>
                <w:rFonts w:ascii="Arial" w:hAnsi="Arial" w:cs="Arial"/>
                <w:b/>
                <w:bCs/>
                <w:sz w:val="21"/>
                <w:szCs w:val="21"/>
              </w:rPr>
              <w:t>ARTÍCULO 2.2.3.2.17.2. OTRAS FACULT</w:t>
            </w:r>
            <w:r w:rsidR="00686FF7" w:rsidRPr="00F72FB3">
              <w:rPr>
                <w:rFonts w:ascii="Arial" w:hAnsi="Arial" w:cs="Arial"/>
                <w:b/>
                <w:bCs/>
                <w:sz w:val="21"/>
                <w:szCs w:val="21"/>
              </w:rPr>
              <w:t>ADES DE LA AUTORIDAD AMBIENTAL</w:t>
            </w:r>
            <w:r w:rsidR="00686FF7" w:rsidRPr="00F72FB3">
              <w:rPr>
                <w:rFonts w:ascii="Arial" w:hAnsi="Arial" w:cs="Arial"/>
                <w:bCs/>
                <w:sz w:val="21"/>
                <w:szCs w:val="21"/>
              </w:rPr>
              <w:t xml:space="preserve"> (…)</w:t>
            </w:r>
          </w:p>
          <w:p w:rsidR="005170C0" w:rsidRPr="00F72FB3" w:rsidRDefault="001A5977" w:rsidP="005170C0">
            <w:pPr>
              <w:pStyle w:val="NormalWeb"/>
              <w:spacing w:line="270" w:lineRule="atLeast"/>
              <w:jc w:val="both"/>
              <w:rPr>
                <w:rFonts w:ascii="Arial" w:hAnsi="Arial" w:cs="Arial"/>
                <w:sz w:val="21"/>
                <w:szCs w:val="21"/>
              </w:rPr>
            </w:pPr>
            <w:r w:rsidRPr="00F72FB3">
              <w:rPr>
                <w:rFonts w:ascii="Arial" w:hAnsi="Arial" w:cs="Arial"/>
                <w:bCs/>
                <w:sz w:val="21"/>
                <w:szCs w:val="21"/>
              </w:rPr>
              <w:t xml:space="preserve"> </w:t>
            </w:r>
            <w:r w:rsidR="005170C0" w:rsidRPr="00F72FB3">
              <w:rPr>
                <w:rFonts w:ascii="Arial" w:hAnsi="Arial" w:cs="Arial"/>
                <w:sz w:val="21"/>
                <w:szCs w:val="21"/>
              </w:rPr>
              <w:t xml:space="preserve">a) Ordenar a los concesionarios la construcción de las obras y trabajos que sean </w:t>
            </w:r>
            <w:r w:rsidR="005170C0" w:rsidRPr="00F72FB3">
              <w:rPr>
                <w:rFonts w:ascii="Arial" w:hAnsi="Arial" w:cs="Arial"/>
                <w:b/>
                <w:sz w:val="21"/>
                <w:szCs w:val="21"/>
              </w:rPr>
              <w:t>necesarios</w:t>
            </w:r>
            <w:r w:rsidR="005170C0" w:rsidRPr="00F72FB3">
              <w:rPr>
                <w:rFonts w:ascii="Arial" w:hAnsi="Arial" w:cs="Arial"/>
                <w:sz w:val="21"/>
                <w:szCs w:val="21"/>
              </w:rPr>
              <w:t xml:space="preserve"> para recargar y conservar el pozo, o,</w:t>
            </w:r>
          </w:p>
          <w:p w:rsidR="00426E94" w:rsidRPr="00F72FB3" w:rsidRDefault="002C63BB" w:rsidP="00426E94">
            <w:pPr>
              <w:rPr>
                <w:rFonts w:ascii="Arial" w:hAnsi="Arial" w:cs="Arial"/>
                <w:sz w:val="21"/>
                <w:szCs w:val="21"/>
              </w:rPr>
            </w:pPr>
            <w:r w:rsidRPr="00F72FB3">
              <w:rPr>
                <w:rFonts w:ascii="Arial" w:hAnsi="Arial" w:cs="Arial"/>
                <w:sz w:val="21"/>
                <w:szCs w:val="21"/>
              </w:rPr>
              <w:t>(…)</w:t>
            </w:r>
          </w:p>
          <w:p w:rsidR="002C63BB" w:rsidRPr="00F72FB3" w:rsidRDefault="002C63BB" w:rsidP="00426E94">
            <w:pPr>
              <w:rPr>
                <w:rFonts w:ascii="Arial" w:hAnsi="Arial" w:cs="Arial"/>
                <w:sz w:val="21"/>
                <w:szCs w:val="21"/>
              </w:rPr>
            </w:pPr>
          </w:p>
          <w:p w:rsidR="002C63BB" w:rsidRPr="00F72FB3" w:rsidRDefault="002C63BB" w:rsidP="002C63BB">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70" w:anchor="161" w:history="1">
              <w:r w:rsidRPr="00F72FB3">
                <w:rPr>
                  <w:rStyle w:val="Hipervnculo"/>
                  <w:rFonts w:ascii="Arial" w:hAnsi="Arial" w:cs="Arial"/>
                  <w:i/>
                  <w:iCs/>
                  <w:color w:val="auto"/>
                  <w:sz w:val="21"/>
                  <w:szCs w:val="21"/>
                  <w:u w:val="none"/>
                </w:rPr>
                <w:t>167</w:t>
              </w:r>
            </w:hyperlink>
            <w:r w:rsidRPr="00F72FB3">
              <w:rPr>
                <w:rStyle w:val="iaj"/>
                <w:rFonts w:ascii="Arial" w:hAnsi="Arial" w:cs="Arial"/>
                <w:i/>
                <w:iCs/>
                <w:sz w:val="21"/>
                <w:szCs w:val="21"/>
              </w:rPr>
              <w:t>)”.</w:t>
            </w:r>
          </w:p>
          <w:p w:rsidR="002C63BB" w:rsidRPr="00F72FB3" w:rsidRDefault="002C63BB" w:rsidP="00426E94">
            <w:pPr>
              <w:rPr>
                <w:rFonts w:ascii="Arial" w:hAnsi="Arial" w:cs="Arial"/>
                <w:sz w:val="21"/>
                <w:szCs w:val="21"/>
              </w:rPr>
            </w:pPr>
          </w:p>
        </w:tc>
      </w:tr>
      <w:tr w:rsidR="00836299" w:rsidRPr="00F72FB3" w:rsidTr="00743C48">
        <w:tc>
          <w:tcPr>
            <w:tcW w:w="2552" w:type="dxa"/>
          </w:tcPr>
          <w:p w:rsidR="0047007D" w:rsidRPr="00F72FB3" w:rsidRDefault="0047007D" w:rsidP="0047007D">
            <w:pPr>
              <w:pStyle w:val="NormalWeb"/>
              <w:spacing w:line="270" w:lineRule="atLeast"/>
              <w:jc w:val="both"/>
              <w:rPr>
                <w:rFonts w:ascii="Arial" w:hAnsi="Arial" w:cs="Arial"/>
                <w:sz w:val="21"/>
                <w:szCs w:val="21"/>
              </w:rPr>
            </w:pPr>
            <w:bookmarkStart w:id="27" w:name="63"/>
            <w:r w:rsidRPr="00F72FB3">
              <w:rPr>
                <w:rFonts w:ascii="Arial" w:hAnsi="Arial" w:cs="Arial"/>
                <w:b/>
                <w:bCs/>
                <w:sz w:val="21"/>
                <w:szCs w:val="21"/>
              </w:rPr>
              <w:t>“ARTÍCULO 63. (…)</w:t>
            </w:r>
            <w:bookmarkEnd w:id="27"/>
          </w:p>
          <w:p w:rsidR="0047007D" w:rsidRPr="00F72FB3" w:rsidRDefault="0047007D" w:rsidP="0047007D">
            <w:pPr>
              <w:pStyle w:val="NormalWeb"/>
              <w:spacing w:line="270" w:lineRule="atLeast"/>
              <w:jc w:val="both"/>
              <w:rPr>
                <w:rFonts w:ascii="Arial" w:hAnsi="Arial" w:cs="Arial"/>
                <w:sz w:val="21"/>
                <w:szCs w:val="21"/>
              </w:rPr>
            </w:pPr>
            <w:r w:rsidRPr="00F72FB3">
              <w:rPr>
                <w:rFonts w:ascii="Arial" w:hAnsi="Arial" w:cs="Arial"/>
                <w:sz w:val="21"/>
                <w:szCs w:val="21"/>
              </w:rPr>
              <w:t>6. Definición de los indicadores con base en los cuales se realizará el seguimiento al cumplimiento de los objetivos del Plan.</w:t>
            </w:r>
          </w:p>
          <w:p w:rsidR="0047007D" w:rsidRPr="00F72FB3" w:rsidRDefault="0047007D" w:rsidP="0047007D">
            <w:pPr>
              <w:pStyle w:val="NormalWeb"/>
              <w:spacing w:line="270" w:lineRule="atLeast"/>
              <w:jc w:val="both"/>
              <w:rPr>
                <w:rFonts w:ascii="Arial" w:hAnsi="Arial" w:cs="Arial"/>
                <w:sz w:val="21"/>
                <w:szCs w:val="21"/>
              </w:rPr>
            </w:pPr>
            <w:r w:rsidRPr="00F72FB3">
              <w:rPr>
                <w:rFonts w:ascii="Arial" w:hAnsi="Arial" w:cs="Arial"/>
                <w:sz w:val="21"/>
                <w:szCs w:val="21"/>
              </w:rPr>
              <w:t>(…)</w:t>
            </w:r>
          </w:p>
          <w:p w:rsidR="0047007D" w:rsidRPr="00F72FB3" w:rsidRDefault="0047007D" w:rsidP="0047007D">
            <w:pPr>
              <w:pStyle w:val="NormalWeb"/>
              <w:spacing w:line="270" w:lineRule="atLeast"/>
              <w:jc w:val="both"/>
              <w:rPr>
                <w:rFonts w:ascii="Arial" w:hAnsi="Arial" w:cs="Arial"/>
                <w:sz w:val="21"/>
                <w:szCs w:val="21"/>
              </w:rPr>
            </w:pPr>
            <w:r w:rsidRPr="00F72FB3">
              <w:rPr>
                <w:rFonts w:ascii="Arial" w:hAnsi="Arial" w:cs="Arial"/>
                <w:i/>
                <w:iCs/>
                <w:sz w:val="21"/>
                <w:szCs w:val="21"/>
              </w:rPr>
              <w:t>(Decreto 3930 de 2010, artículo </w:t>
            </w:r>
            <w:hyperlink r:id="rId71" w:anchor="63" w:history="1">
              <w:r w:rsidRPr="00F72FB3">
                <w:rPr>
                  <w:rStyle w:val="Hipervnculo"/>
                  <w:rFonts w:ascii="Arial" w:hAnsi="Arial" w:cs="Arial"/>
                  <w:i/>
                  <w:iCs/>
                  <w:color w:val="auto"/>
                  <w:sz w:val="21"/>
                  <w:szCs w:val="21"/>
                  <w:u w:val="none"/>
                </w:rPr>
                <w:t>63</w:t>
              </w:r>
            </w:hyperlink>
            <w:r w:rsidRPr="00F72FB3">
              <w:rPr>
                <w:rFonts w:ascii="Arial" w:hAnsi="Arial" w:cs="Arial"/>
                <w:i/>
                <w:iCs/>
                <w:sz w:val="21"/>
                <w:szCs w:val="21"/>
              </w:rPr>
              <w:t>)”.</w:t>
            </w:r>
          </w:p>
          <w:p w:rsidR="0047007D" w:rsidRPr="00F72FB3" w:rsidRDefault="0047007D" w:rsidP="0047007D">
            <w:pPr>
              <w:rPr>
                <w:rFonts w:ascii="Arial" w:hAnsi="Arial" w:cs="Arial"/>
                <w:sz w:val="21"/>
                <w:szCs w:val="21"/>
              </w:rPr>
            </w:pPr>
          </w:p>
        </w:tc>
        <w:tc>
          <w:tcPr>
            <w:tcW w:w="3614" w:type="dxa"/>
          </w:tcPr>
          <w:p w:rsidR="0047007D" w:rsidRPr="00F72FB3" w:rsidRDefault="0047007D" w:rsidP="0047007D">
            <w:pPr>
              <w:pStyle w:val="NormalWeb"/>
              <w:spacing w:line="270" w:lineRule="atLeast"/>
              <w:jc w:val="both"/>
              <w:rPr>
                <w:rFonts w:ascii="Arial" w:hAnsi="Arial" w:cs="Arial"/>
                <w:b/>
                <w:bCs/>
                <w:sz w:val="21"/>
                <w:szCs w:val="21"/>
              </w:rPr>
            </w:pPr>
            <w:bookmarkStart w:id="28" w:name="2.2.3.3.6.3"/>
            <w:r w:rsidRPr="00F72FB3">
              <w:rPr>
                <w:rFonts w:ascii="Arial" w:hAnsi="Arial" w:cs="Arial"/>
                <w:b/>
                <w:bCs/>
                <w:sz w:val="21"/>
                <w:szCs w:val="21"/>
              </w:rPr>
              <w:t>“ARTÍCULO 2.2.3.3.6.3.</w:t>
            </w:r>
            <w:bookmarkEnd w:id="28"/>
            <w:r w:rsidRPr="00F72FB3">
              <w:rPr>
                <w:rFonts w:ascii="Arial" w:hAnsi="Arial" w:cs="Arial"/>
                <w:b/>
                <w:bCs/>
                <w:sz w:val="21"/>
                <w:szCs w:val="21"/>
              </w:rPr>
              <w:t xml:space="preserve"> (…)</w:t>
            </w:r>
          </w:p>
          <w:p w:rsidR="0047007D" w:rsidRPr="00F72FB3" w:rsidRDefault="0047007D" w:rsidP="0047007D">
            <w:pPr>
              <w:pStyle w:val="NormalWeb"/>
              <w:spacing w:line="270" w:lineRule="atLeast"/>
              <w:jc w:val="both"/>
              <w:rPr>
                <w:rFonts w:ascii="Arial" w:hAnsi="Arial" w:cs="Arial"/>
                <w:b/>
                <w:sz w:val="21"/>
                <w:szCs w:val="21"/>
              </w:rPr>
            </w:pPr>
            <w:r w:rsidRPr="00F72FB3">
              <w:rPr>
                <w:rFonts w:ascii="Arial" w:hAnsi="Arial" w:cs="Arial"/>
                <w:sz w:val="21"/>
                <w:szCs w:val="21"/>
              </w:rPr>
              <w:t xml:space="preserve">6. Definición de los indicadores con base en los cuales se realizará </w:t>
            </w:r>
            <w:r w:rsidRPr="00F72FB3">
              <w:rPr>
                <w:rFonts w:ascii="Arial" w:hAnsi="Arial" w:cs="Arial"/>
                <w:b/>
                <w:sz w:val="21"/>
                <w:szCs w:val="21"/>
              </w:rPr>
              <w:t>el</w:t>
            </w:r>
          </w:p>
          <w:p w:rsidR="0047007D" w:rsidRPr="00F72FB3" w:rsidRDefault="0047007D" w:rsidP="0047007D">
            <w:pPr>
              <w:pStyle w:val="NormalWeb"/>
              <w:spacing w:line="270" w:lineRule="atLeast"/>
              <w:jc w:val="both"/>
              <w:rPr>
                <w:rFonts w:ascii="Arial" w:hAnsi="Arial" w:cs="Arial"/>
                <w:sz w:val="21"/>
                <w:szCs w:val="21"/>
              </w:rPr>
            </w:pPr>
            <w:r w:rsidRPr="00F72FB3">
              <w:rPr>
                <w:rFonts w:ascii="Arial" w:hAnsi="Arial" w:cs="Arial"/>
                <w:sz w:val="21"/>
                <w:szCs w:val="21"/>
              </w:rPr>
              <w:t>(…)</w:t>
            </w:r>
          </w:p>
          <w:p w:rsidR="0047007D" w:rsidRPr="00F72FB3" w:rsidRDefault="0047007D" w:rsidP="0047007D">
            <w:pPr>
              <w:pStyle w:val="NormalWeb"/>
              <w:spacing w:line="270" w:lineRule="atLeast"/>
              <w:jc w:val="both"/>
              <w:rPr>
                <w:rFonts w:ascii="Arial" w:hAnsi="Arial" w:cs="Arial"/>
                <w:sz w:val="21"/>
                <w:szCs w:val="21"/>
              </w:rPr>
            </w:pPr>
            <w:r w:rsidRPr="00F72FB3">
              <w:rPr>
                <w:rFonts w:ascii="Arial" w:hAnsi="Arial" w:cs="Arial"/>
                <w:i/>
                <w:iCs/>
                <w:sz w:val="21"/>
                <w:szCs w:val="21"/>
              </w:rPr>
              <w:t>(Decreto 3930 de 2010, artículo </w:t>
            </w:r>
            <w:hyperlink r:id="rId72" w:anchor="63" w:history="1">
              <w:r w:rsidRPr="00F72FB3">
                <w:rPr>
                  <w:rStyle w:val="Hipervnculo"/>
                  <w:rFonts w:ascii="Arial" w:hAnsi="Arial" w:cs="Arial"/>
                  <w:i/>
                  <w:iCs/>
                  <w:color w:val="auto"/>
                  <w:sz w:val="21"/>
                  <w:szCs w:val="21"/>
                  <w:u w:val="none"/>
                </w:rPr>
                <w:t>63</w:t>
              </w:r>
            </w:hyperlink>
            <w:r w:rsidRPr="00F72FB3">
              <w:rPr>
                <w:rFonts w:ascii="Arial" w:hAnsi="Arial" w:cs="Arial"/>
                <w:i/>
                <w:iCs/>
                <w:sz w:val="21"/>
                <w:szCs w:val="21"/>
              </w:rPr>
              <w:t>)”.</w:t>
            </w:r>
          </w:p>
          <w:p w:rsidR="0047007D" w:rsidRPr="00F72FB3" w:rsidRDefault="0047007D" w:rsidP="0047007D">
            <w:pPr>
              <w:pStyle w:val="NormalWeb"/>
              <w:spacing w:line="270" w:lineRule="atLeast"/>
              <w:jc w:val="both"/>
              <w:rPr>
                <w:rStyle w:val="iaj"/>
                <w:rFonts w:ascii="Arial" w:hAnsi="Arial" w:cs="Arial"/>
                <w:i/>
                <w:iCs/>
                <w:sz w:val="21"/>
                <w:szCs w:val="21"/>
              </w:rPr>
            </w:pPr>
          </w:p>
        </w:tc>
        <w:tc>
          <w:tcPr>
            <w:tcW w:w="3969" w:type="dxa"/>
          </w:tcPr>
          <w:p w:rsidR="0047007D" w:rsidRPr="00F72FB3" w:rsidRDefault="0047007D" w:rsidP="0047007D">
            <w:pPr>
              <w:pStyle w:val="NormalWeb"/>
              <w:spacing w:line="270" w:lineRule="atLeast"/>
              <w:jc w:val="both"/>
              <w:rPr>
                <w:rFonts w:ascii="Arial" w:hAnsi="Arial" w:cs="Arial"/>
                <w:b/>
                <w:bCs/>
                <w:sz w:val="21"/>
                <w:szCs w:val="21"/>
              </w:rPr>
            </w:pPr>
            <w:r w:rsidRPr="00F72FB3">
              <w:rPr>
                <w:rFonts w:ascii="Arial" w:hAnsi="Arial" w:cs="Arial"/>
                <w:b/>
                <w:bCs/>
                <w:sz w:val="21"/>
                <w:szCs w:val="21"/>
              </w:rPr>
              <w:t>“ARTÍCULO 2.2.3.3.6.3. (…)</w:t>
            </w:r>
          </w:p>
          <w:p w:rsidR="0047007D" w:rsidRPr="00F72FB3" w:rsidRDefault="0047007D" w:rsidP="0047007D">
            <w:pPr>
              <w:pStyle w:val="NormalWeb"/>
              <w:spacing w:line="270" w:lineRule="atLeast"/>
              <w:jc w:val="both"/>
              <w:rPr>
                <w:rFonts w:ascii="Arial" w:hAnsi="Arial" w:cs="Arial"/>
                <w:b/>
                <w:sz w:val="21"/>
                <w:szCs w:val="21"/>
              </w:rPr>
            </w:pPr>
            <w:r w:rsidRPr="00F72FB3">
              <w:rPr>
                <w:rFonts w:ascii="Arial" w:hAnsi="Arial" w:cs="Arial"/>
                <w:sz w:val="21"/>
                <w:szCs w:val="21"/>
              </w:rPr>
              <w:t xml:space="preserve">6. Definición de los indicadores con base en los cuales se realizará </w:t>
            </w:r>
            <w:r w:rsidRPr="00F72FB3">
              <w:rPr>
                <w:rFonts w:ascii="Arial" w:hAnsi="Arial" w:cs="Arial"/>
                <w:b/>
                <w:sz w:val="21"/>
                <w:szCs w:val="21"/>
              </w:rPr>
              <w:t>el seguimiento al cumplimiento de los objetivos del Plan.</w:t>
            </w:r>
          </w:p>
          <w:p w:rsidR="0047007D" w:rsidRPr="00F72FB3" w:rsidRDefault="0047007D" w:rsidP="0047007D">
            <w:pPr>
              <w:pStyle w:val="NormalWeb"/>
              <w:spacing w:line="270" w:lineRule="atLeast"/>
              <w:jc w:val="both"/>
              <w:rPr>
                <w:rFonts w:ascii="Arial" w:hAnsi="Arial" w:cs="Arial"/>
                <w:sz w:val="21"/>
                <w:szCs w:val="21"/>
              </w:rPr>
            </w:pPr>
            <w:r w:rsidRPr="00F72FB3">
              <w:rPr>
                <w:rFonts w:ascii="Arial" w:hAnsi="Arial" w:cs="Arial"/>
                <w:sz w:val="21"/>
                <w:szCs w:val="21"/>
              </w:rPr>
              <w:t>(…)</w:t>
            </w:r>
          </w:p>
          <w:p w:rsidR="0047007D" w:rsidRPr="00F72FB3" w:rsidRDefault="0047007D" w:rsidP="0047007D">
            <w:pPr>
              <w:pStyle w:val="NormalWeb"/>
              <w:spacing w:line="270" w:lineRule="atLeast"/>
              <w:jc w:val="both"/>
              <w:rPr>
                <w:rFonts w:ascii="Arial" w:hAnsi="Arial" w:cs="Arial"/>
                <w:sz w:val="21"/>
                <w:szCs w:val="21"/>
              </w:rPr>
            </w:pPr>
            <w:r w:rsidRPr="00F72FB3">
              <w:rPr>
                <w:rFonts w:ascii="Arial" w:hAnsi="Arial" w:cs="Arial"/>
                <w:i/>
                <w:iCs/>
                <w:sz w:val="21"/>
                <w:szCs w:val="21"/>
              </w:rPr>
              <w:t>(Decreto 3930 de 2010, artículo </w:t>
            </w:r>
            <w:hyperlink r:id="rId73" w:anchor="63" w:history="1">
              <w:r w:rsidRPr="00F72FB3">
                <w:rPr>
                  <w:rStyle w:val="Hipervnculo"/>
                  <w:rFonts w:ascii="Arial" w:hAnsi="Arial" w:cs="Arial"/>
                  <w:i/>
                  <w:iCs/>
                  <w:color w:val="auto"/>
                  <w:sz w:val="21"/>
                  <w:szCs w:val="21"/>
                  <w:u w:val="none"/>
                </w:rPr>
                <w:t>63</w:t>
              </w:r>
            </w:hyperlink>
            <w:r w:rsidRPr="00F72FB3">
              <w:rPr>
                <w:rFonts w:ascii="Arial" w:hAnsi="Arial" w:cs="Arial"/>
                <w:i/>
                <w:iCs/>
                <w:sz w:val="21"/>
                <w:szCs w:val="21"/>
              </w:rPr>
              <w:t>)”.</w:t>
            </w:r>
          </w:p>
          <w:p w:rsidR="0047007D" w:rsidRPr="00F72FB3" w:rsidRDefault="0047007D" w:rsidP="0047007D">
            <w:pPr>
              <w:rPr>
                <w:rFonts w:ascii="Arial" w:hAnsi="Arial" w:cs="Arial"/>
                <w:sz w:val="21"/>
                <w:szCs w:val="21"/>
              </w:rPr>
            </w:pPr>
          </w:p>
        </w:tc>
      </w:tr>
      <w:tr w:rsidR="00836299" w:rsidRPr="00F72FB3" w:rsidTr="00743C48">
        <w:tc>
          <w:tcPr>
            <w:tcW w:w="2552" w:type="dxa"/>
          </w:tcPr>
          <w:p w:rsidR="0047007D" w:rsidRPr="00F72FB3" w:rsidRDefault="001D2616" w:rsidP="001D2616">
            <w:pPr>
              <w:jc w:val="both"/>
              <w:rPr>
                <w:rFonts w:ascii="Arial" w:hAnsi="Arial" w:cs="Arial"/>
                <w:sz w:val="21"/>
                <w:szCs w:val="21"/>
              </w:rPr>
            </w:pPr>
            <w:bookmarkStart w:id="29" w:name="38"/>
            <w:r w:rsidRPr="00F72FB3">
              <w:rPr>
                <w:rFonts w:ascii="Arial" w:hAnsi="Arial" w:cs="Arial"/>
                <w:b/>
                <w:bCs/>
                <w:sz w:val="21"/>
                <w:szCs w:val="21"/>
              </w:rPr>
              <w:lastRenderedPageBreak/>
              <w:t>ARTICULO 38.</w:t>
            </w:r>
            <w:bookmarkEnd w:id="29"/>
            <w:r w:rsidRPr="00F72FB3">
              <w:rPr>
                <w:rFonts w:ascii="Arial" w:hAnsi="Arial" w:cs="Arial"/>
                <w:sz w:val="21"/>
                <w:szCs w:val="21"/>
              </w:rPr>
              <w:t> Los criterios de calidad admisibles para la destinación del recurso humano y doméstico son los que se relacionan a continuación, e indican que para su potabilización se requiere solamente tratamiento convencional:</w:t>
            </w:r>
          </w:p>
          <w:p w:rsidR="001D2616" w:rsidRPr="00F72FB3" w:rsidRDefault="001D2616" w:rsidP="001D2616">
            <w:pPr>
              <w:jc w:val="both"/>
              <w:rPr>
                <w:rFonts w:ascii="Arial" w:hAnsi="Arial" w:cs="Arial"/>
                <w:sz w:val="21"/>
                <w:szCs w:val="21"/>
              </w:rPr>
            </w:pPr>
            <w:r w:rsidRPr="00F72FB3">
              <w:rPr>
                <w:rFonts w:ascii="Arial" w:hAnsi="Arial" w:cs="Arial"/>
                <w:sz w:val="21"/>
                <w:szCs w:val="21"/>
              </w:rPr>
              <w:t>(…)</w:t>
            </w:r>
          </w:p>
          <w:p w:rsidR="001D2616" w:rsidRPr="00F72FB3" w:rsidRDefault="001D2616" w:rsidP="001D2616">
            <w:pPr>
              <w:jc w:val="both"/>
              <w:rPr>
                <w:rFonts w:ascii="Arial" w:hAnsi="Arial" w:cs="Arial"/>
                <w:sz w:val="21"/>
                <w:szCs w:val="21"/>
              </w:rPr>
            </w:pPr>
            <w:r w:rsidRPr="00F72FB3">
              <w:rPr>
                <w:rFonts w:ascii="Arial" w:hAnsi="Arial" w:cs="Arial"/>
                <w:sz w:val="21"/>
                <w:szCs w:val="21"/>
              </w:rPr>
              <w:t>pH</w:t>
            </w:r>
          </w:p>
          <w:p w:rsidR="001D2616" w:rsidRPr="00F72FB3" w:rsidRDefault="001D2616" w:rsidP="001D2616">
            <w:pPr>
              <w:jc w:val="both"/>
              <w:rPr>
                <w:rFonts w:ascii="Arial" w:hAnsi="Arial" w:cs="Arial"/>
                <w:sz w:val="21"/>
                <w:szCs w:val="21"/>
              </w:rPr>
            </w:pPr>
            <w:r w:rsidRPr="00F72FB3">
              <w:rPr>
                <w:rFonts w:ascii="Arial" w:hAnsi="Arial" w:cs="Arial"/>
                <w:sz w:val="21"/>
                <w:szCs w:val="21"/>
              </w:rPr>
              <w:t>(…)</w:t>
            </w:r>
          </w:p>
          <w:p w:rsidR="001D2616" w:rsidRPr="00F72FB3" w:rsidRDefault="001D2616" w:rsidP="001D2616">
            <w:pPr>
              <w:jc w:val="both"/>
              <w:rPr>
                <w:rFonts w:ascii="Arial" w:hAnsi="Arial" w:cs="Arial"/>
                <w:sz w:val="21"/>
                <w:szCs w:val="21"/>
                <w:vertAlign w:val="subscript"/>
                <w:lang w:eastAsia="es-CO"/>
              </w:rPr>
            </w:pPr>
            <w:r w:rsidRPr="00F72FB3">
              <w:rPr>
                <w:rFonts w:ascii="Arial" w:hAnsi="Arial" w:cs="Arial"/>
                <w:sz w:val="21"/>
                <w:szCs w:val="21"/>
                <w:lang w:eastAsia="es-CO"/>
              </w:rPr>
              <w:t>SO</w:t>
            </w:r>
            <w:r w:rsidRPr="00F72FB3">
              <w:rPr>
                <w:rFonts w:ascii="Arial" w:hAnsi="Arial" w:cs="Arial"/>
                <w:sz w:val="21"/>
                <w:szCs w:val="21"/>
                <w:vertAlign w:val="superscript"/>
                <w:lang w:eastAsia="es-CO"/>
              </w:rPr>
              <w:t>2-</w:t>
            </w:r>
            <w:r w:rsidRPr="00F72FB3">
              <w:rPr>
                <w:rFonts w:ascii="Arial" w:hAnsi="Arial" w:cs="Arial"/>
                <w:sz w:val="21"/>
                <w:szCs w:val="21"/>
                <w:vertAlign w:val="subscript"/>
                <w:lang w:eastAsia="es-CO"/>
              </w:rPr>
              <w:t>4</w:t>
            </w:r>
          </w:p>
          <w:p w:rsidR="001D2616" w:rsidRPr="00F72FB3" w:rsidRDefault="001D2616" w:rsidP="001D2616">
            <w:pPr>
              <w:jc w:val="both"/>
              <w:rPr>
                <w:rFonts w:ascii="Arial" w:hAnsi="Arial" w:cs="Arial"/>
                <w:sz w:val="24"/>
                <w:szCs w:val="24"/>
                <w:vertAlign w:val="subscript"/>
                <w:lang w:eastAsia="es-CO"/>
              </w:rPr>
            </w:pPr>
            <w:r w:rsidRPr="00F72FB3">
              <w:rPr>
                <w:rFonts w:ascii="Arial" w:hAnsi="Arial" w:cs="Arial"/>
                <w:sz w:val="24"/>
                <w:szCs w:val="24"/>
                <w:vertAlign w:val="subscript"/>
                <w:lang w:eastAsia="es-CO"/>
              </w:rPr>
              <w:t>(…)</w:t>
            </w:r>
          </w:p>
          <w:p w:rsidR="001D2616" w:rsidRPr="00F72FB3" w:rsidRDefault="001D2616" w:rsidP="001D2616">
            <w:pPr>
              <w:jc w:val="both"/>
              <w:rPr>
                <w:rFonts w:ascii="Arial" w:hAnsi="Arial" w:cs="Arial"/>
                <w:sz w:val="21"/>
                <w:szCs w:val="21"/>
              </w:rPr>
            </w:pPr>
            <w:r w:rsidRPr="00F72FB3">
              <w:rPr>
                <w:rStyle w:val="baj"/>
                <w:rFonts w:ascii="Arial" w:hAnsi="Arial" w:cs="Arial"/>
                <w:b/>
                <w:bCs/>
                <w:sz w:val="21"/>
                <w:szCs w:val="21"/>
              </w:rPr>
              <w:t>PARAGRAFO 1.</w:t>
            </w:r>
            <w:r w:rsidRPr="00F72FB3">
              <w:rPr>
                <w:rFonts w:ascii="Arial" w:hAnsi="Arial" w:cs="Arial"/>
                <w:sz w:val="21"/>
                <w:szCs w:val="21"/>
              </w:rPr>
              <w:t> La condición de valor "no detectable" se entenderá que es la establecida por el método aprobado por el Ministerio de Salud.</w:t>
            </w:r>
          </w:p>
          <w:p w:rsidR="001D2616" w:rsidRPr="00F72FB3" w:rsidRDefault="001D2616" w:rsidP="001D2616">
            <w:pPr>
              <w:jc w:val="both"/>
              <w:rPr>
                <w:rFonts w:ascii="Arial" w:hAnsi="Arial" w:cs="Arial"/>
                <w:sz w:val="21"/>
                <w:szCs w:val="21"/>
                <w:vertAlign w:val="subscript"/>
                <w:lang w:eastAsia="es-CO"/>
              </w:rPr>
            </w:pPr>
            <w:r w:rsidRPr="00F72FB3">
              <w:rPr>
                <w:rFonts w:ascii="Arial" w:hAnsi="Arial" w:cs="Arial"/>
                <w:sz w:val="21"/>
                <w:szCs w:val="21"/>
              </w:rPr>
              <w:t>(…)</w:t>
            </w:r>
          </w:p>
          <w:p w:rsidR="001D2616" w:rsidRPr="00F72FB3" w:rsidRDefault="001D2616" w:rsidP="001D2616">
            <w:pPr>
              <w:jc w:val="both"/>
              <w:rPr>
                <w:rFonts w:ascii="Arial" w:hAnsi="Arial" w:cs="Arial"/>
                <w:sz w:val="21"/>
                <w:szCs w:val="21"/>
              </w:rPr>
            </w:pPr>
          </w:p>
        </w:tc>
        <w:tc>
          <w:tcPr>
            <w:tcW w:w="3614" w:type="dxa"/>
          </w:tcPr>
          <w:p w:rsidR="0047007D" w:rsidRPr="00F72FB3" w:rsidRDefault="001D2616" w:rsidP="001D2616">
            <w:pPr>
              <w:jc w:val="both"/>
              <w:rPr>
                <w:rFonts w:ascii="Arial" w:hAnsi="Arial" w:cs="Arial"/>
                <w:sz w:val="21"/>
                <w:szCs w:val="21"/>
              </w:rPr>
            </w:pPr>
            <w:r w:rsidRPr="00F72FB3">
              <w:rPr>
                <w:rFonts w:ascii="Arial" w:hAnsi="Arial" w:cs="Arial"/>
                <w:b/>
                <w:bCs/>
                <w:sz w:val="21"/>
                <w:szCs w:val="21"/>
              </w:rPr>
              <w:t>ARTICULO 2.2.3.3.9.3.</w:t>
            </w:r>
            <w:r w:rsidRPr="00F72FB3">
              <w:rPr>
                <w:rFonts w:ascii="Arial" w:hAnsi="Arial" w:cs="Arial"/>
                <w:sz w:val="21"/>
                <w:szCs w:val="21"/>
              </w:rPr>
              <w:t>  Los criterios de calidad admisibles para la destinación del recurso humano y doméstico son los que se relacionan a continuación, e indican que para su potabilización se requiere solamente tratamiento convencional:</w:t>
            </w:r>
          </w:p>
          <w:p w:rsidR="001D2616" w:rsidRPr="00F72FB3" w:rsidRDefault="001D2616" w:rsidP="001D2616">
            <w:pPr>
              <w:jc w:val="both"/>
              <w:rPr>
                <w:rFonts w:ascii="Arial" w:hAnsi="Arial" w:cs="Arial"/>
                <w:sz w:val="21"/>
                <w:szCs w:val="21"/>
              </w:rPr>
            </w:pPr>
            <w:r w:rsidRPr="00F72FB3">
              <w:rPr>
                <w:rFonts w:ascii="Arial" w:hAnsi="Arial" w:cs="Arial"/>
                <w:sz w:val="21"/>
                <w:szCs w:val="21"/>
              </w:rPr>
              <w:t>(…)</w:t>
            </w:r>
          </w:p>
          <w:p w:rsidR="001D2616" w:rsidRPr="00F72FB3" w:rsidRDefault="001D2616" w:rsidP="001D2616">
            <w:pPr>
              <w:jc w:val="both"/>
              <w:rPr>
                <w:rFonts w:ascii="Arial" w:hAnsi="Arial" w:cs="Arial"/>
                <w:sz w:val="21"/>
                <w:szCs w:val="21"/>
              </w:rPr>
            </w:pPr>
            <w:proofErr w:type="spellStart"/>
            <w:r w:rsidRPr="00F72FB3">
              <w:rPr>
                <w:rFonts w:ascii="Arial" w:hAnsi="Arial" w:cs="Arial"/>
                <w:sz w:val="21"/>
                <w:szCs w:val="21"/>
              </w:rPr>
              <w:t>Ph</w:t>
            </w:r>
            <w:proofErr w:type="spellEnd"/>
          </w:p>
          <w:p w:rsidR="001D2616" w:rsidRPr="00F72FB3" w:rsidRDefault="001D2616" w:rsidP="001D2616">
            <w:pPr>
              <w:jc w:val="both"/>
              <w:rPr>
                <w:rFonts w:ascii="Arial" w:hAnsi="Arial" w:cs="Arial"/>
                <w:sz w:val="21"/>
                <w:szCs w:val="21"/>
              </w:rPr>
            </w:pPr>
            <w:r w:rsidRPr="00F72FB3">
              <w:rPr>
                <w:rFonts w:ascii="Arial" w:hAnsi="Arial" w:cs="Arial"/>
                <w:sz w:val="21"/>
                <w:szCs w:val="21"/>
              </w:rPr>
              <w:t>(…)</w:t>
            </w:r>
          </w:p>
          <w:p w:rsidR="001D2616" w:rsidRPr="00F72FB3" w:rsidRDefault="001D2616" w:rsidP="001D2616">
            <w:pPr>
              <w:jc w:val="both"/>
              <w:rPr>
                <w:rFonts w:ascii="Arial" w:eastAsia="Calibri" w:hAnsi="Arial" w:cs="Arial"/>
                <w:sz w:val="21"/>
                <w:szCs w:val="21"/>
                <w:vertAlign w:val="subscript"/>
              </w:rPr>
            </w:pPr>
            <w:r w:rsidRPr="00F72FB3">
              <w:rPr>
                <w:rFonts w:ascii="Arial" w:eastAsia="Calibri" w:hAnsi="Arial" w:cs="Arial"/>
                <w:sz w:val="21"/>
                <w:szCs w:val="21"/>
              </w:rPr>
              <w:t>SO=</w:t>
            </w:r>
            <w:r w:rsidRPr="00F72FB3">
              <w:rPr>
                <w:rFonts w:ascii="Arial" w:eastAsia="Calibri" w:hAnsi="Arial" w:cs="Arial"/>
                <w:sz w:val="21"/>
                <w:szCs w:val="21"/>
                <w:vertAlign w:val="subscript"/>
              </w:rPr>
              <w:t>4</w:t>
            </w:r>
          </w:p>
          <w:p w:rsidR="00C93080" w:rsidRPr="00F72FB3" w:rsidRDefault="00C93080" w:rsidP="001D2616">
            <w:pPr>
              <w:jc w:val="both"/>
              <w:rPr>
                <w:rFonts w:ascii="Arial" w:eastAsia="Calibri" w:hAnsi="Arial" w:cs="Arial"/>
                <w:sz w:val="21"/>
                <w:szCs w:val="21"/>
                <w:vertAlign w:val="subscript"/>
              </w:rPr>
            </w:pPr>
            <w:r w:rsidRPr="00F72FB3">
              <w:rPr>
                <w:rFonts w:ascii="Arial" w:eastAsia="Calibri" w:hAnsi="Arial" w:cs="Arial"/>
                <w:sz w:val="21"/>
                <w:szCs w:val="21"/>
                <w:vertAlign w:val="subscript"/>
              </w:rPr>
              <w:t>(…)</w:t>
            </w:r>
          </w:p>
          <w:p w:rsidR="00C16E9C" w:rsidRPr="00F72FB3" w:rsidRDefault="00C16E9C" w:rsidP="00C16E9C">
            <w:pPr>
              <w:spacing w:before="100" w:beforeAutospacing="1" w:after="100" w:afterAutospacing="1"/>
              <w:jc w:val="both"/>
              <w:rPr>
                <w:rFonts w:ascii="Arial" w:hAnsi="Arial" w:cs="Arial"/>
                <w:sz w:val="21"/>
                <w:szCs w:val="21"/>
                <w:shd w:val="clear" w:color="auto" w:fill="FFFFFF"/>
                <w:lang w:val="es-ES" w:eastAsia="es-CO"/>
              </w:rPr>
            </w:pPr>
            <w:r w:rsidRPr="00F72FB3">
              <w:rPr>
                <w:rFonts w:ascii="Arial" w:hAnsi="Arial" w:cs="Arial"/>
                <w:b/>
                <w:bCs/>
                <w:sz w:val="21"/>
                <w:szCs w:val="21"/>
                <w:shd w:val="clear" w:color="auto" w:fill="FFFFFF"/>
                <w:lang w:val="es-ES" w:eastAsia="es-CO"/>
              </w:rPr>
              <w:t>Parágrafo 1°.</w:t>
            </w:r>
            <w:r w:rsidRPr="00F72FB3">
              <w:rPr>
                <w:rFonts w:ascii="Arial" w:hAnsi="Arial" w:cs="Arial"/>
                <w:sz w:val="21"/>
                <w:szCs w:val="21"/>
                <w:shd w:val="clear" w:color="auto" w:fill="FFFFFF"/>
                <w:lang w:val="es-ES" w:eastAsia="es-CO"/>
              </w:rPr>
              <w:t> La condición de valor "</w:t>
            </w:r>
            <w:r w:rsidRPr="00F72FB3">
              <w:rPr>
                <w:rFonts w:ascii="Arial" w:hAnsi="Arial" w:cs="Arial"/>
                <w:i/>
                <w:sz w:val="21"/>
                <w:szCs w:val="21"/>
                <w:shd w:val="clear" w:color="auto" w:fill="FFFFFF"/>
                <w:lang w:val="es-ES" w:eastAsia="es-CO"/>
              </w:rPr>
              <w:t>no detectable</w:t>
            </w:r>
            <w:r w:rsidRPr="00F72FB3">
              <w:rPr>
                <w:rFonts w:ascii="Arial" w:hAnsi="Arial" w:cs="Arial"/>
                <w:sz w:val="21"/>
                <w:szCs w:val="21"/>
                <w:shd w:val="clear" w:color="auto" w:fill="FFFFFF"/>
                <w:lang w:val="es-ES" w:eastAsia="es-CO"/>
              </w:rPr>
              <w:t>" se entenderá que es la establecida por el método aprobado por el Ministerio de Salud.</w:t>
            </w:r>
          </w:p>
          <w:p w:rsidR="00C93080" w:rsidRPr="00F72FB3" w:rsidRDefault="00C93080" w:rsidP="001D2616">
            <w:pPr>
              <w:jc w:val="both"/>
              <w:rPr>
                <w:rFonts w:ascii="Arial" w:hAnsi="Arial" w:cs="Arial"/>
                <w:sz w:val="21"/>
                <w:szCs w:val="21"/>
              </w:rPr>
            </w:pPr>
          </w:p>
        </w:tc>
        <w:tc>
          <w:tcPr>
            <w:tcW w:w="3969" w:type="dxa"/>
          </w:tcPr>
          <w:p w:rsidR="0047007D" w:rsidRPr="00F72FB3" w:rsidRDefault="001D2616" w:rsidP="001D2616">
            <w:pPr>
              <w:jc w:val="both"/>
              <w:rPr>
                <w:rFonts w:ascii="Arial" w:hAnsi="Arial" w:cs="Arial"/>
                <w:sz w:val="21"/>
                <w:szCs w:val="21"/>
              </w:rPr>
            </w:pPr>
            <w:r w:rsidRPr="00F72FB3">
              <w:rPr>
                <w:rFonts w:ascii="Arial" w:hAnsi="Arial" w:cs="Arial"/>
                <w:b/>
                <w:bCs/>
                <w:sz w:val="21"/>
                <w:szCs w:val="21"/>
              </w:rPr>
              <w:t>ARTICULO 2.2.3.3.9.3.</w:t>
            </w:r>
            <w:r w:rsidRPr="00F72FB3">
              <w:rPr>
                <w:rFonts w:ascii="Arial" w:hAnsi="Arial" w:cs="Arial"/>
                <w:sz w:val="21"/>
                <w:szCs w:val="21"/>
              </w:rPr>
              <w:t>  Los criterios de calidad admisibles para la destinación del recurso humano y doméstico son los que se relacionan a continuación, e indican que para su potabilización se requiere solamente tratamiento convencional:</w:t>
            </w:r>
          </w:p>
          <w:p w:rsidR="001D2616" w:rsidRPr="00F72FB3" w:rsidRDefault="001D2616" w:rsidP="001D2616">
            <w:pPr>
              <w:jc w:val="both"/>
              <w:rPr>
                <w:rFonts w:ascii="Arial" w:hAnsi="Arial" w:cs="Arial"/>
                <w:sz w:val="21"/>
                <w:szCs w:val="21"/>
              </w:rPr>
            </w:pPr>
            <w:r w:rsidRPr="00F72FB3">
              <w:rPr>
                <w:rFonts w:ascii="Arial" w:hAnsi="Arial" w:cs="Arial"/>
                <w:sz w:val="21"/>
                <w:szCs w:val="21"/>
              </w:rPr>
              <w:t>(…)</w:t>
            </w:r>
          </w:p>
          <w:p w:rsidR="001D2616" w:rsidRPr="00F72FB3" w:rsidRDefault="001D2616" w:rsidP="001D2616">
            <w:pPr>
              <w:jc w:val="both"/>
              <w:rPr>
                <w:rFonts w:ascii="Arial" w:hAnsi="Arial" w:cs="Arial"/>
                <w:sz w:val="21"/>
                <w:szCs w:val="21"/>
              </w:rPr>
            </w:pPr>
            <w:r w:rsidRPr="00F72FB3">
              <w:rPr>
                <w:rFonts w:ascii="Arial" w:hAnsi="Arial" w:cs="Arial"/>
                <w:sz w:val="21"/>
                <w:szCs w:val="21"/>
              </w:rPr>
              <w:t>pH</w:t>
            </w:r>
          </w:p>
          <w:p w:rsidR="001D2616" w:rsidRPr="00F72FB3" w:rsidRDefault="001D2616" w:rsidP="001D2616">
            <w:pPr>
              <w:jc w:val="both"/>
              <w:rPr>
                <w:rFonts w:ascii="Arial" w:hAnsi="Arial" w:cs="Arial"/>
                <w:sz w:val="21"/>
                <w:szCs w:val="21"/>
              </w:rPr>
            </w:pPr>
            <w:r w:rsidRPr="00F72FB3">
              <w:rPr>
                <w:rFonts w:ascii="Arial" w:hAnsi="Arial" w:cs="Arial"/>
                <w:sz w:val="21"/>
                <w:szCs w:val="21"/>
              </w:rPr>
              <w:t>(…)</w:t>
            </w:r>
          </w:p>
          <w:p w:rsidR="001D2616" w:rsidRPr="00F72FB3" w:rsidRDefault="001D2616" w:rsidP="001D2616">
            <w:pPr>
              <w:jc w:val="both"/>
              <w:rPr>
                <w:rFonts w:ascii="Arial" w:hAnsi="Arial" w:cs="Arial"/>
                <w:sz w:val="21"/>
                <w:szCs w:val="21"/>
                <w:vertAlign w:val="subscript"/>
                <w:lang w:eastAsia="es-CO"/>
              </w:rPr>
            </w:pPr>
            <w:r w:rsidRPr="00F72FB3">
              <w:rPr>
                <w:rFonts w:ascii="Arial" w:hAnsi="Arial" w:cs="Arial"/>
                <w:sz w:val="21"/>
                <w:szCs w:val="21"/>
                <w:lang w:eastAsia="es-CO"/>
              </w:rPr>
              <w:t>SO</w:t>
            </w:r>
            <w:r w:rsidRPr="00F72FB3">
              <w:rPr>
                <w:rFonts w:ascii="Arial" w:hAnsi="Arial" w:cs="Arial"/>
                <w:sz w:val="21"/>
                <w:szCs w:val="21"/>
                <w:vertAlign w:val="superscript"/>
                <w:lang w:eastAsia="es-CO"/>
              </w:rPr>
              <w:t>2-</w:t>
            </w:r>
            <w:r w:rsidRPr="00F72FB3">
              <w:rPr>
                <w:rFonts w:ascii="Arial" w:hAnsi="Arial" w:cs="Arial"/>
                <w:sz w:val="21"/>
                <w:szCs w:val="21"/>
                <w:vertAlign w:val="subscript"/>
                <w:lang w:eastAsia="es-CO"/>
              </w:rPr>
              <w:t>4</w:t>
            </w:r>
          </w:p>
          <w:p w:rsidR="001D2616" w:rsidRPr="00F72FB3" w:rsidRDefault="00043412" w:rsidP="001D2616">
            <w:pPr>
              <w:jc w:val="both"/>
              <w:rPr>
                <w:rFonts w:ascii="Arial" w:hAnsi="Arial" w:cs="Arial"/>
                <w:sz w:val="24"/>
                <w:szCs w:val="24"/>
                <w:vertAlign w:val="subscript"/>
                <w:lang w:eastAsia="es-CO"/>
              </w:rPr>
            </w:pPr>
            <w:r w:rsidRPr="00F72FB3">
              <w:rPr>
                <w:rFonts w:ascii="Arial" w:hAnsi="Arial" w:cs="Arial"/>
                <w:sz w:val="24"/>
                <w:szCs w:val="24"/>
                <w:vertAlign w:val="subscript"/>
                <w:lang w:eastAsia="es-CO"/>
              </w:rPr>
              <w:t>(…)</w:t>
            </w:r>
          </w:p>
          <w:p w:rsidR="001D2616" w:rsidRPr="00F72FB3" w:rsidRDefault="001D2616" w:rsidP="001D2616">
            <w:pPr>
              <w:jc w:val="both"/>
              <w:rPr>
                <w:rFonts w:ascii="Arial" w:hAnsi="Arial" w:cs="Arial"/>
                <w:sz w:val="21"/>
                <w:szCs w:val="21"/>
                <w:shd w:val="clear" w:color="auto" w:fill="FFFFFF"/>
                <w:lang w:val="es-ES" w:eastAsia="es-CO"/>
              </w:rPr>
            </w:pPr>
            <w:r w:rsidRPr="00F72FB3">
              <w:rPr>
                <w:rFonts w:ascii="Arial" w:hAnsi="Arial" w:cs="Arial"/>
                <w:b/>
                <w:bCs/>
                <w:sz w:val="21"/>
                <w:szCs w:val="21"/>
                <w:shd w:val="clear" w:color="auto" w:fill="FFFFFF"/>
                <w:lang w:val="es-ES" w:eastAsia="es-CO"/>
              </w:rPr>
              <w:t xml:space="preserve">Parágrafo 1. </w:t>
            </w:r>
            <w:r w:rsidRPr="00F72FB3">
              <w:rPr>
                <w:rFonts w:ascii="Arial" w:hAnsi="Arial" w:cs="Arial"/>
                <w:sz w:val="21"/>
                <w:szCs w:val="21"/>
                <w:shd w:val="clear" w:color="auto" w:fill="FFFFFF"/>
                <w:lang w:val="es-ES" w:eastAsia="es-CO"/>
              </w:rPr>
              <w:t>La condición de valor "</w:t>
            </w:r>
            <w:r w:rsidRPr="00F72FB3">
              <w:rPr>
                <w:rFonts w:ascii="Arial" w:hAnsi="Arial" w:cs="Arial"/>
                <w:i/>
                <w:sz w:val="21"/>
                <w:szCs w:val="21"/>
                <w:shd w:val="clear" w:color="auto" w:fill="FFFFFF"/>
                <w:lang w:val="es-ES" w:eastAsia="es-CO"/>
              </w:rPr>
              <w:t>no detectable</w:t>
            </w:r>
            <w:r w:rsidRPr="00F72FB3">
              <w:rPr>
                <w:rFonts w:ascii="Arial" w:hAnsi="Arial" w:cs="Arial"/>
                <w:sz w:val="21"/>
                <w:szCs w:val="21"/>
                <w:shd w:val="clear" w:color="auto" w:fill="FFFFFF"/>
                <w:lang w:val="es-ES" w:eastAsia="es-CO"/>
              </w:rPr>
              <w:t>" se entenderá que es la establecida por el método aprobado por el IDEAM</w:t>
            </w:r>
            <w:proofErr w:type="gramStart"/>
            <w:r w:rsidRPr="00F72FB3">
              <w:rPr>
                <w:rFonts w:ascii="Arial" w:hAnsi="Arial" w:cs="Arial"/>
                <w:sz w:val="21"/>
                <w:szCs w:val="21"/>
                <w:shd w:val="clear" w:color="auto" w:fill="FFFFFF"/>
                <w:lang w:val="es-ES" w:eastAsia="es-CO"/>
              </w:rPr>
              <w:t>.</w:t>
            </w:r>
            <w:r w:rsidRPr="00F72FB3">
              <w:rPr>
                <w:rFonts w:ascii="Arial" w:hAnsi="Arial" w:cs="Arial"/>
                <w:bCs/>
                <w:sz w:val="21"/>
                <w:szCs w:val="21"/>
                <w:shd w:val="clear" w:color="auto" w:fill="FFFFFF"/>
                <w:lang w:val="es-ES" w:eastAsia="es-CO"/>
              </w:rPr>
              <w:t>(</w:t>
            </w:r>
            <w:proofErr w:type="gramEnd"/>
            <w:r w:rsidRPr="00F72FB3">
              <w:rPr>
                <w:rFonts w:ascii="Arial" w:hAnsi="Arial" w:cs="Arial"/>
                <w:bCs/>
                <w:sz w:val="21"/>
                <w:szCs w:val="21"/>
                <w:shd w:val="clear" w:color="auto" w:fill="FFFFFF"/>
                <w:lang w:val="es-ES" w:eastAsia="es-CO"/>
              </w:rPr>
              <w:t>…)</w:t>
            </w:r>
            <w:r w:rsidRPr="00F72FB3">
              <w:rPr>
                <w:rFonts w:ascii="Arial" w:hAnsi="Arial" w:cs="Arial"/>
                <w:sz w:val="21"/>
                <w:szCs w:val="21"/>
                <w:shd w:val="clear" w:color="auto" w:fill="FFFFFF"/>
                <w:lang w:val="es-ES" w:eastAsia="es-CO"/>
              </w:rPr>
              <w:t xml:space="preserve">. </w:t>
            </w:r>
          </w:p>
          <w:p w:rsidR="00043412" w:rsidRPr="00F72FB3" w:rsidRDefault="00043412" w:rsidP="001D2616">
            <w:pPr>
              <w:jc w:val="both"/>
              <w:rPr>
                <w:rFonts w:ascii="Arial" w:hAnsi="Arial" w:cs="Arial"/>
                <w:i/>
                <w:sz w:val="21"/>
                <w:szCs w:val="21"/>
                <w:lang w:val="es-ES" w:eastAsia="es-CO"/>
              </w:rPr>
            </w:pPr>
          </w:p>
          <w:p w:rsidR="001D2616" w:rsidRPr="00F72FB3" w:rsidRDefault="001D2616" w:rsidP="001D2616">
            <w:pPr>
              <w:jc w:val="both"/>
              <w:rPr>
                <w:rFonts w:ascii="Arial" w:hAnsi="Arial" w:cs="Arial"/>
                <w:i/>
                <w:sz w:val="21"/>
                <w:szCs w:val="21"/>
                <w:lang w:val="es-ES" w:eastAsia="es-CO"/>
              </w:rPr>
            </w:pPr>
            <w:r w:rsidRPr="00F72FB3">
              <w:rPr>
                <w:rFonts w:ascii="Arial" w:hAnsi="Arial" w:cs="Arial"/>
                <w:i/>
                <w:sz w:val="21"/>
                <w:szCs w:val="21"/>
                <w:lang w:val="es-ES" w:eastAsia="es-CO"/>
              </w:rPr>
              <w:t>(Decreto 1594 de 1984, art. 38 y el Decreto 1600 de 1994, artículo 5)”.</w:t>
            </w:r>
          </w:p>
          <w:p w:rsidR="001D2616" w:rsidRPr="00F72FB3" w:rsidRDefault="001D2616" w:rsidP="001D2616">
            <w:pPr>
              <w:jc w:val="both"/>
              <w:rPr>
                <w:rFonts w:ascii="Arial" w:hAnsi="Arial" w:cs="Arial"/>
                <w:sz w:val="21"/>
                <w:szCs w:val="21"/>
              </w:rPr>
            </w:pPr>
          </w:p>
        </w:tc>
      </w:tr>
      <w:tr w:rsidR="00836299" w:rsidRPr="00F72FB3" w:rsidTr="00743C48">
        <w:tc>
          <w:tcPr>
            <w:tcW w:w="2552" w:type="dxa"/>
          </w:tcPr>
          <w:p w:rsidR="0047007D" w:rsidRPr="00F72FB3" w:rsidRDefault="0047007D" w:rsidP="0047007D">
            <w:pPr>
              <w:rPr>
                <w:rFonts w:ascii="Arial" w:hAnsi="Arial" w:cs="Arial"/>
                <w:sz w:val="21"/>
                <w:szCs w:val="21"/>
              </w:rPr>
            </w:pPr>
            <w:r w:rsidRPr="00F72FB3">
              <w:rPr>
                <w:rStyle w:val="iaj"/>
                <w:rFonts w:ascii="Arial" w:hAnsi="Arial" w:cs="Arial"/>
                <w:iCs/>
                <w:sz w:val="21"/>
                <w:szCs w:val="21"/>
              </w:rPr>
              <w:t>Art.45 D.1594</w:t>
            </w:r>
          </w:p>
        </w:tc>
        <w:tc>
          <w:tcPr>
            <w:tcW w:w="3614" w:type="dxa"/>
          </w:tcPr>
          <w:p w:rsidR="0047007D" w:rsidRPr="00F72FB3" w:rsidRDefault="0047007D" w:rsidP="0047007D">
            <w:pPr>
              <w:rPr>
                <w:rFonts w:ascii="Arial" w:hAnsi="Arial" w:cs="Arial"/>
                <w:sz w:val="21"/>
                <w:szCs w:val="21"/>
              </w:rPr>
            </w:pPr>
          </w:p>
        </w:tc>
        <w:tc>
          <w:tcPr>
            <w:tcW w:w="3969" w:type="dxa"/>
          </w:tcPr>
          <w:p w:rsidR="0047007D" w:rsidRPr="00F72FB3" w:rsidRDefault="0047007D" w:rsidP="0047007D">
            <w:pPr>
              <w:rPr>
                <w:rFonts w:ascii="Arial" w:hAnsi="Arial" w:cs="Arial"/>
                <w:sz w:val="21"/>
                <w:szCs w:val="21"/>
              </w:rPr>
            </w:pPr>
            <w:r w:rsidRPr="00F72FB3">
              <w:rPr>
                <w:rFonts w:ascii="Arial" w:hAnsi="Arial" w:cs="Arial"/>
                <w:sz w:val="21"/>
                <w:szCs w:val="21"/>
              </w:rPr>
              <w:t>Ver más adelante</w:t>
            </w:r>
          </w:p>
        </w:tc>
      </w:tr>
      <w:tr w:rsidR="00836299" w:rsidRPr="00F72FB3" w:rsidTr="00743C48">
        <w:tc>
          <w:tcPr>
            <w:tcW w:w="2552" w:type="dxa"/>
          </w:tcPr>
          <w:p w:rsidR="0047007D" w:rsidRPr="005F5594" w:rsidRDefault="0047007D" w:rsidP="005F5594">
            <w:pPr>
              <w:pStyle w:val="NormalWeb"/>
              <w:spacing w:line="270" w:lineRule="atLeast"/>
              <w:jc w:val="both"/>
              <w:rPr>
                <w:rFonts w:ascii="Arial" w:hAnsi="Arial" w:cs="Arial"/>
                <w:bCs/>
                <w:sz w:val="21"/>
                <w:szCs w:val="21"/>
              </w:rPr>
            </w:pPr>
            <w:r w:rsidRPr="005F5594">
              <w:rPr>
                <w:rFonts w:ascii="Arial" w:hAnsi="Arial" w:cs="Arial"/>
                <w:bCs/>
                <w:sz w:val="21"/>
                <w:szCs w:val="21"/>
              </w:rPr>
              <w:t>“</w:t>
            </w:r>
            <w:r w:rsidRPr="005F5594">
              <w:rPr>
                <w:rFonts w:ascii="Arial" w:hAnsi="Arial" w:cs="Arial"/>
                <w:b/>
                <w:bCs/>
                <w:sz w:val="21"/>
                <w:szCs w:val="21"/>
              </w:rPr>
              <w:t>Articulo 48.</w:t>
            </w:r>
            <w:r w:rsidRPr="005F5594">
              <w:rPr>
                <w:rFonts w:ascii="Arial" w:hAnsi="Arial" w:cs="Arial"/>
                <w:bCs/>
                <w:sz w:val="21"/>
                <w:szCs w:val="21"/>
              </w:rPr>
              <w:t xml:space="preserve"> Para el uso industrial, no se establecen criterios de calidad, con excepción de las actividades relacionadas con explotación de cauces, playas y lechos, para las cuales se deberán tener en cuenta los criterios contemplados en el parágrafo 1 del artículo 42 y en el artículo 43 en lo referente a sustancias tóxicas o irritantes, pH, grasas y aceites flotantes, materiales flotantes provenientes de actividad humana y </w:t>
            </w:r>
            <w:proofErr w:type="spellStart"/>
            <w:r w:rsidRPr="005F5594">
              <w:rPr>
                <w:rFonts w:ascii="Arial" w:hAnsi="Arial" w:cs="Arial"/>
                <w:bCs/>
                <w:sz w:val="21"/>
                <w:szCs w:val="21"/>
              </w:rPr>
              <w:t>coliformes</w:t>
            </w:r>
            <w:proofErr w:type="spellEnd"/>
            <w:r w:rsidRPr="005F5594">
              <w:rPr>
                <w:rFonts w:ascii="Arial" w:hAnsi="Arial" w:cs="Arial"/>
                <w:bCs/>
                <w:sz w:val="21"/>
                <w:szCs w:val="21"/>
              </w:rPr>
              <w:t xml:space="preserve"> totales.</w:t>
            </w:r>
          </w:p>
          <w:p w:rsidR="0047007D" w:rsidRPr="00F72FB3" w:rsidRDefault="0047007D" w:rsidP="0047007D">
            <w:pPr>
              <w:pStyle w:val="NormalWeb"/>
              <w:shd w:val="clear" w:color="auto" w:fill="FFFFFF"/>
              <w:jc w:val="both"/>
              <w:rPr>
                <w:rFonts w:ascii="Arial" w:hAnsi="Arial" w:cs="Arial"/>
                <w:sz w:val="21"/>
                <w:szCs w:val="21"/>
              </w:rPr>
            </w:pPr>
            <w:r w:rsidRPr="00F72FB3">
              <w:rPr>
                <w:rFonts w:ascii="Arial" w:hAnsi="Arial" w:cs="Arial"/>
                <w:bCs/>
                <w:sz w:val="21"/>
                <w:szCs w:val="21"/>
              </w:rPr>
              <w:t>Parágrafo. </w:t>
            </w:r>
            <w:r w:rsidRPr="00F72FB3">
              <w:rPr>
                <w:rFonts w:ascii="Arial" w:hAnsi="Arial" w:cs="Arial"/>
                <w:sz w:val="21"/>
                <w:szCs w:val="21"/>
              </w:rPr>
              <w:t xml:space="preserve">Los criterios de calidad a que hace referencia el presente artículo se aplicarán </w:t>
            </w:r>
            <w:r w:rsidRPr="00F72FB3">
              <w:rPr>
                <w:rFonts w:ascii="Arial" w:hAnsi="Arial" w:cs="Arial"/>
                <w:sz w:val="21"/>
                <w:szCs w:val="21"/>
              </w:rPr>
              <w:lastRenderedPageBreak/>
              <w:t>únicamente cuando haya contacto directo”.</w:t>
            </w:r>
          </w:p>
          <w:p w:rsidR="0047007D" w:rsidRPr="00F72FB3" w:rsidRDefault="0047007D" w:rsidP="0047007D">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1594 de 1984, artículo </w:t>
            </w:r>
            <w:hyperlink r:id="rId74" w:anchor="48" w:history="1">
              <w:r w:rsidRPr="00F72FB3">
                <w:rPr>
                  <w:rStyle w:val="Hipervnculo"/>
                  <w:rFonts w:ascii="Arial" w:hAnsi="Arial" w:cs="Arial"/>
                  <w:i/>
                  <w:iCs/>
                  <w:color w:val="auto"/>
                  <w:sz w:val="21"/>
                  <w:szCs w:val="21"/>
                  <w:u w:val="none"/>
                </w:rPr>
                <w:t>48</w:t>
              </w:r>
            </w:hyperlink>
            <w:r w:rsidRPr="00F72FB3">
              <w:rPr>
                <w:rStyle w:val="iaj"/>
                <w:rFonts w:ascii="Arial" w:hAnsi="Arial" w:cs="Arial"/>
                <w:i/>
                <w:iCs/>
                <w:sz w:val="21"/>
                <w:szCs w:val="21"/>
              </w:rPr>
              <w:t>)”.</w:t>
            </w:r>
          </w:p>
          <w:p w:rsidR="0047007D" w:rsidRPr="00F72FB3" w:rsidRDefault="0047007D" w:rsidP="0047007D">
            <w:pPr>
              <w:jc w:val="both"/>
              <w:rPr>
                <w:rFonts w:ascii="Arial" w:hAnsi="Arial" w:cs="Arial"/>
                <w:sz w:val="21"/>
                <w:szCs w:val="21"/>
              </w:rPr>
            </w:pPr>
          </w:p>
        </w:tc>
        <w:tc>
          <w:tcPr>
            <w:tcW w:w="3614" w:type="dxa"/>
          </w:tcPr>
          <w:p w:rsidR="0047007D" w:rsidRPr="00F72FB3" w:rsidRDefault="0047007D" w:rsidP="0047007D">
            <w:pPr>
              <w:pStyle w:val="NormalWeb"/>
              <w:spacing w:line="270" w:lineRule="atLeast"/>
              <w:jc w:val="both"/>
              <w:rPr>
                <w:rFonts w:ascii="Arial" w:hAnsi="Arial" w:cs="Arial"/>
                <w:sz w:val="21"/>
                <w:szCs w:val="21"/>
              </w:rPr>
            </w:pPr>
            <w:bookmarkStart w:id="30" w:name="2.2.3.3.9.13"/>
            <w:r w:rsidRPr="00F72FB3">
              <w:rPr>
                <w:rFonts w:ascii="Arial" w:hAnsi="Arial" w:cs="Arial"/>
                <w:b/>
                <w:bCs/>
                <w:sz w:val="21"/>
                <w:szCs w:val="21"/>
              </w:rPr>
              <w:lastRenderedPageBreak/>
              <w:t>ARTÍCULO 2.2.3.3.9.13. TRANSITORIO. USO INDUSTRIAL.</w:t>
            </w:r>
            <w:bookmarkEnd w:id="30"/>
            <w:r w:rsidRPr="00F72FB3">
              <w:rPr>
                <w:rStyle w:val="iaj"/>
                <w:rFonts w:ascii="Arial" w:hAnsi="Arial" w:cs="Arial"/>
                <w:i/>
                <w:iCs/>
                <w:sz w:val="21"/>
                <w:szCs w:val="21"/>
              </w:rPr>
              <w:t> </w:t>
            </w:r>
            <w:r w:rsidRPr="00F72FB3">
              <w:rPr>
                <w:rFonts w:ascii="Arial" w:hAnsi="Arial" w:cs="Arial"/>
                <w:sz w:val="21"/>
                <w:szCs w:val="21"/>
              </w:rPr>
              <w:t>Para el uso industrial, no se establecen criterios de calidad, con excepción de las actividades relacionadas con explotación de cauces, playas y lechos, para las cuales se deberán tener en cuenta los criterios contemplados en el parágrafo 1 del artículo </w:t>
            </w:r>
            <w:hyperlink r:id="rId75" w:anchor="2.2.3.3.9.7" w:history="1">
              <w:r w:rsidRPr="00F72FB3">
                <w:rPr>
                  <w:rStyle w:val="Hipervnculo"/>
                  <w:rFonts w:ascii="Arial" w:hAnsi="Arial" w:cs="Arial"/>
                  <w:color w:val="auto"/>
                  <w:sz w:val="21"/>
                  <w:szCs w:val="21"/>
                  <w:u w:val="none"/>
                </w:rPr>
                <w:t>2.2.3.3.9.7</w:t>
              </w:r>
            </w:hyperlink>
            <w:r w:rsidRPr="00F72FB3">
              <w:rPr>
                <w:rFonts w:ascii="Arial" w:hAnsi="Arial" w:cs="Arial"/>
                <w:sz w:val="21"/>
                <w:szCs w:val="21"/>
              </w:rPr>
              <w:t xml:space="preserve"> y en el </w:t>
            </w:r>
            <w:r w:rsidRPr="00F72FB3">
              <w:rPr>
                <w:rFonts w:ascii="Arial" w:hAnsi="Arial" w:cs="Arial"/>
                <w:b/>
                <w:sz w:val="21"/>
                <w:szCs w:val="21"/>
              </w:rPr>
              <w:t>artículo 43</w:t>
            </w:r>
            <w:r w:rsidRPr="00F72FB3">
              <w:rPr>
                <w:rFonts w:ascii="Arial" w:hAnsi="Arial" w:cs="Arial"/>
                <w:sz w:val="21"/>
                <w:szCs w:val="21"/>
              </w:rPr>
              <w:t xml:space="preserve"> </w:t>
            </w:r>
            <w:hyperlink r:id="rId76" w:anchor="2.2.3.3.9.8" w:history="1">
              <w:r w:rsidRPr="00F72FB3">
                <w:rPr>
                  <w:rStyle w:val="Hipervnculo"/>
                  <w:rFonts w:ascii="Arial" w:hAnsi="Arial" w:cs="Arial"/>
                  <w:color w:val="auto"/>
                  <w:sz w:val="21"/>
                  <w:szCs w:val="21"/>
                  <w:u w:val="none"/>
                </w:rPr>
                <w:t>2.2.3.3.9.8</w:t>
              </w:r>
            </w:hyperlink>
            <w:r w:rsidRPr="00F72FB3">
              <w:rPr>
                <w:rFonts w:ascii="Arial" w:hAnsi="Arial" w:cs="Arial"/>
                <w:sz w:val="21"/>
                <w:szCs w:val="21"/>
              </w:rPr>
              <w:t xml:space="preserve"> en lo referente a sustancias tóxicas o irritantes, pH, grasas y aceites flotantes, materiales flotantes provenientes de actividad humana y </w:t>
            </w:r>
            <w:proofErr w:type="spellStart"/>
            <w:r w:rsidRPr="00F72FB3">
              <w:rPr>
                <w:rFonts w:ascii="Arial" w:hAnsi="Arial" w:cs="Arial"/>
                <w:sz w:val="21"/>
                <w:szCs w:val="21"/>
              </w:rPr>
              <w:t>coliformes</w:t>
            </w:r>
            <w:proofErr w:type="spellEnd"/>
            <w:r w:rsidRPr="00F72FB3">
              <w:rPr>
                <w:rFonts w:ascii="Arial" w:hAnsi="Arial" w:cs="Arial"/>
                <w:sz w:val="21"/>
                <w:szCs w:val="21"/>
              </w:rPr>
              <w:t xml:space="preserve"> totales.</w:t>
            </w:r>
          </w:p>
          <w:p w:rsidR="0047007D" w:rsidRPr="00F72FB3" w:rsidRDefault="0047007D" w:rsidP="0047007D">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1594 de 1984, artículo </w:t>
            </w:r>
            <w:hyperlink r:id="rId77" w:anchor="48" w:history="1">
              <w:r w:rsidRPr="00F72FB3">
                <w:rPr>
                  <w:rStyle w:val="Hipervnculo"/>
                  <w:rFonts w:ascii="Arial" w:hAnsi="Arial" w:cs="Arial"/>
                  <w:i/>
                  <w:iCs/>
                  <w:color w:val="auto"/>
                  <w:sz w:val="21"/>
                  <w:szCs w:val="21"/>
                  <w:u w:val="none"/>
                </w:rPr>
                <w:t>48</w:t>
              </w:r>
            </w:hyperlink>
            <w:r w:rsidRPr="00F72FB3">
              <w:rPr>
                <w:rStyle w:val="iaj"/>
                <w:rFonts w:ascii="Arial" w:hAnsi="Arial" w:cs="Arial"/>
                <w:i/>
                <w:iCs/>
                <w:sz w:val="21"/>
                <w:szCs w:val="21"/>
              </w:rPr>
              <w:t>)”.</w:t>
            </w:r>
          </w:p>
          <w:p w:rsidR="0047007D" w:rsidRPr="00F72FB3" w:rsidRDefault="0047007D" w:rsidP="0047007D">
            <w:pPr>
              <w:rPr>
                <w:rFonts w:ascii="Arial" w:hAnsi="Arial" w:cs="Arial"/>
                <w:sz w:val="21"/>
                <w:szCs w:val="21"/>
              </w:rPr>
            </w:pPr>
          </w:p>
        </w:tc>
        <w:tc>
          <w:tcPr>
            <w:tcW w:w="3969" w:type="dxa"/>
          </w:tcPr>
          <w:p w:rsidR="0047007D" w:rsidRPr="00F72FB3" w:rsidRDefault="0047007D" w:rsidP="0047007D">
            <w:pPr>
              <w:pStyle w:val="NormalWeb"/>
              <w:spacing w:line="270" w:lineRule="atLeast"/>
              <w:jc w:val="both"/>
              <w:rPr>
                <w:rFonts w:ascii="Arial" w:hAnsi="Arial" w:cs="Arial"/>
                <w:sz w:val="21"/>
                <w:szCs w:val="21"/>
              </w:rPr>
            </w:pPr>
            <w:r w:rsidRPr="00F72FB3">
              <w:rPr>
                <w:rFonts w:ascii="Arial" w:hAnsi="Arial" w:cs="Arial"/>
                <w:b/>
                <w:bCs/>
                <w:sz w:val="21"/>
                <w:szCs w:val="21"/>
              </w:rPr>
              <w:t>ARTÍCULO 2.2.3.3.9.13. TRANSITORIO. USO INDUSTRIAL.</w:t>
            </w:r>
            <w:r w:rsidRPr="00F72FB3">
              <w:rPr>
                <w:rStyle w:val="iaj"/>
                <w:rFonts w:ascii="Arial" w:hAnsi="Arial" w:cs="Arial"/>
                <w:i/>
                <w:iCs/>
                <w:sz w:val="21"/>
                <w:szCs w:val="21"/>
              </w:rPr>
              <w:t> </w:t>
            </w:r>
            <w:r w:rsidRPr="00F72FB3">
              <w:rPr>
                <w:rFonts w:ascii="Arial" w:hAnsi="Arial" w:cs="Arial"/>
                <w:sz w:val="21"/>
                <w:szCs w:val="21"/>
              </w:rPr>
              <w:t>Para el uso industrial, no se establecen criterios de calidad, con excepción de las actividades relacionadas con explotación de cauces, playas y lechos, para las cuales se deberán tener en cuenta los criterios contemplados en el parágrafo 1 del artículo </w:t>
            </w:r>
            <w:hyperlink r:id="rId78" w:anchor="2.2.3.3.9.7" w:history="1">
              <w:r w:rsidRPr="00F72FB3">
                <w:rPr>
                  <w:rStyle w:val="Hipervnculo"/>
                  <w:rFonts w:ascii="Arial" w:hAnsi="Arial" w:cs="Arial"/>
                  <w:color w:val="auto"/>
                  <w:sz w:val="21"/>
                  <w:szCs w:val="21"/>
                  <w:u w:val="none"/>
                </w:rPr>
                <w:t>2.2.3.3.9.7</w:t>
              </w:r>
            </w:hyperlink>
            <w:r w:rsidRPr="00F72FB3">
              <w:rPr>
                <w:rFonts w:ascii="Arial" w:hAnsi="Arial" w:cs="Arial"/>
                <w:sz w:val="21"/>
                <w:szCs w:val="21"/>
              </w:rPr>
              <w:t xml:space="preserve"> y en el </w:t>
            </w:r>
            <w:r w:rsidRPr="00F72FB3">
              <w:rPr>
                <w:rFonts w:ascii="Arial" w:hAnsi="Arial" w:cs="Arial"/>
                <w:b/>
                <w:sz w:val="21"/>
                <w:szCs w:val="21"/>
              </w:rPr>
              <w:t xml:space="preserve">artículo </w:t>
            </w:r>
            <w:hyperlink r:id="rId79" w:anchor="2.2.3.3.9.8" w:history="1">
              <w:r w:rsidRPr="00F72FB3">
                <w:rPr>
                  <w:rStyle w:val="Hipervnculo"/>
                  <w:rFonts w:ascii="Arial" w:hAnsi="Arial" w:cs="Arial"/>
                  <w:b/>
                  <w:color w:val="auto"/>
                  <w:sz w:val="21"/>
                  <w:szCs w:val="21"/>
                  <w:u w:val="none"/>
                </w:rPr>
                <w:t>2.2.3.3.9.8</w:t>
              </w:r>
            </w:hyperlink>
            <w:r w:rsidRPr="00F72FB3">
              <w:rPr>
                <w:rFonts w:ascii="Arial" w:hAnsi="Arial" w:cs="Arial"/>
                <w:sz w:val="21"/>
                <w:szCs w:val="21"/>
              </w:rPr>
              <w:t xml:space="preserve"> en lo referente a sustancias tóxicas o irritantes, pH, grasas y aceites flotantes, materiales flotantes provenientes de actividad humana y </w:t>
            </w:r>
            <w:proofErr w:type="spellStart"/>
            <w:r w:rsidRPr="00F72FB3">
              <w:rPr>
                <w:rFonts w:ascii="Arial" w:hAnsi="Arial" w:cs="Arial"/>
                <w:sz w:val="21"/>
                <w:szCs w:val="21"/>
              </w:rPr>
              <w:t>coliformes</w:t>
            </w:r>
            <w:proofErr w:type="spellEnd"/>
            <w:r w:rsidRPr="00F72FB3">
              <w:rPr>
                <w:rFonts w:ascii="Arial" w:hAnsi="Arial" w:cs="Arial"/>
                <w:sz w:val="21"/>
                <w:szCs w:val="21"/>
              </w:rPr>
              <w:t xml:space="preserve"> totales.</w:t>
            </w:r>
          </w:p>
          <w:p w:rsidR="0047007D" w:rsidRPr="00F72FB3" w:rsidRDefault="0047007D" w:rsidP="0047007D">
            <w:pPr>
              <w:pStyle w:val="NormalWeb"/>
              <w:shd w:val="clear" w:color="auto" w:fill="FFFFFF"/>
              <w:jc w:val="both"/>
              <w:rPr>
                <w:rFonts w:ascii="Arial" w:hAnsi="Arial" w:cs="Arial"/>
                <w:sz w:val="21"/>
                <w:szCs w:val="21"/>
              </w:rPr>
            </w:pPr>
            <w:r w:rsidRPr="00F72FB3">
              <w:rPr>
                <w:rFonts w:ascii="Arial" w:hAnsi="Arial" w:cs="Arial"/>
                <w:b/>
                <w:bCs/>
                <w:sz w:val="21"/>
                <w:szCs w:val="21"/>
              </w:rPr>
              <w:t>Parágrafo. </w:t>
            </w:r>
            <w:r w:rsidRPr="00F72FB3">
              <w:rPr>
                <w:rFonts w:ascii="Arial" w:hAnsi="Arial" w:cs="Arial"/>
                <w:b/>
                <w:sz w:val="21"/>
                <w:szCs w:val="21"/>
              </w:rPr>
              <w:t>Los criterios de calidad a que hace referencia el presente artículo se aplicarán únicamente cuando haya contacto directo</w:t>
            </w:r>
            <w:r w:rsidRPr="00F72FB3">
              <w:rPr>
                <w:rFonts w:ascii="Arial" w:hAnsi="Arial" w:cs="Arial"/>
                <w:sz w:val="21"/>
                <w:szCs w:val="21"/>
              </w:rPr>
              <w:t>”.</w:t>
            </w:r>
          </w:p>
          <w:p w:rsidR="0047007D" w:rsidRPr="00F72FB3" w:rsidRDefault="0047007D" w:rsidP="0047007D">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1594 de 1984, artículo </w:t>
            </w:r>
            <w:hyperlink r:id="rId80" w:anchor="48" w:history="1">
              <w:r w:rsidRPr="00F72FB3">
                <w:rPr>
                  <w:rStyle w:val="Hipervnculo"/>
                  <w:rFonts w:ascii="Arial" w:hAnsi="Arial" w:cs="Arial"/>
                  <w:i/>
                  <w:iCs/>
                  <w:color w:val="auto"/>
                  <w:sz w:val="21"/>
                  <w:szCs w:val="21"/>
                  <w:u w:val="none"/>
                </w:rPr>
                <w:t>48</w:t>
              </w:r>
            </w:hyperlink>
            <w:r w:rsidRPr="00F72FB3">
              <w:rPr>
                <w:rStyle w:val="iaj"/>
                <w:rFonts w:ascii="Arial" w:hAnsi="Arial" w:cs="Arial"/>
                <w:i/>
                <w:iCs/>
                <w:sz w:val="21"/>
                <w:szCs w:val="21"/>
              </w:rPr>
              <w:t>)”.</w:t>
            </w:r>
          </w:p>
          <w:p w:rsidR="0047007D" w:rsidRPr="00F72FB3" w:rsidRDefault="0047007D" w:rsidP="0047007D">
            <w:pPr>
              <w:rPr>
                <w:rFonts w:ascii="Arial" w:hAnsi="Arial" w:cs="Arial"/>
                <w:sz w:val="21"/>
                <w:szCs w:val="21"/>
              </w:rPr>
            </w:pPr>
          </w:p>
        </w:tc>
      </w:tr>
      <w:tr w:rsidR="00836299" w:rsidRPr="00F72FB3" w:rsidTr="00743C48">
        <w:tc>
          <w:tcPr>
            <w:tcW w:w="2552" w:type="dxa"/>
            <w:shd w:val="clear" w:color="auto" w:fill="FFFFFF" w:themeFill="background1"/>
          </w:tcPr>
          <w:p w:rsidR="0047007D" w:rsidRPr="00F72FB3" w:rsidRDefault="0047007D" w:rsidP="0047007D">
            <w:pPr>
              <w:pStyle w:val="NormalWeb"/>
              <w:spacing w:line="270" w:lineRule="atLeast"/>
              <w:jc w:val="both"/>
              <w:rPr>
                <w:rStyle w:val="iaj"/>
                <w:iCs/>
              </w:rPr>
            </w:pPr>
            <w:r w:rsidRPr="00F72FB3">
              <w:rPr>
                <w:rStyle w:val="iaj"/>
                <w:rFonts w:ascii="Arial" w:hAnsi="Arial" w:cs="Arial"/>
                <w:iCs/>
                <w:sz w:val="21"/>
                <w:szCs w:val="21"/>
              </w:rPr>
              <w:lastRenderedPageBreak/>
              <w:t>Artículo 73 D. 1594</w:t>
            </w:r>
          </w:p>
        </w:tc>
        <w:tc>
          <w:tcPr>
            <w:tcW w:w="3614" w:type="dxa"/>
          </w:tcPr>
          <w:p w:rsidR="0047007D" w:rsidRPr="00F72FB3" w:rsidRDefault="0047007D" w:rsidP="0047007D">
            <w:pPr>
              <w:pStyle w:val="NormalWeb"/>
              <w:spacing w:line="270" w:lineRule="atLeast"/>
              <w:jc w:val="both"/>
              <w:rPr>
                <w:rStyle w:val="iaj"/>
                <w:rFonts w:ascii="Arial" w:hAnsi="Arial" w:cs="Arial"/>
                <w:i/>
                <w:iCs/>
                <w:sz w:val="21"/>
                <w:szCs w:val="21"/>
              </w:rPr>
            </w:pPr>
          </w:p>
        </w:tc>
        <w:tc>
          <w:tcPr>
            <w:tcW w:w="3969" w:type="dxa"/>
          </w:tcPr>
          <w:p w:rsidR="0047007D" w:rsidRPr="00F72FB3" w:rsidRDefault="0047007D" w:rsidP="0047007D">
            <w:pPr>
              <w:rPr>
                <w:rFonts w:ascii="Arial" w:hAnsi="Arial" w:cs="Arial"/>
                <w:sz w:val="21"/>
                <w:szCs w:val="21"/>
              </w:rPr>
            </w:pPr>
            <w:r w:rsidRPr="00F72FB3">
              <w:rPr>
                <w:rFonts w:ascii="Arial" w:hAnsi="Arial" w:cs="Arial"/>
                <w:sz w:val="21"/>
                <w:szCs w:val="21"/>
              </w:rPr>
              <w:t>Ver más adelante</w:t>
            </w:r>
          </w:p>
        </w:tc>
      </w:tr>
      <w:tr w:rsidR="00836299" w:rsidRPr="00F72FB3" w:rsidTr="00743C48">
        <w:tc>
          <w:tcPr>
            <w:tcW w:w="2552" w:type="dxa"/>
            <w:shd w:val="clear" w:color="auto" w:fill="FFFFFF" w:themeFill="background1"/>
          </w:tcPr>
          <w:p w:rsidR="0047007D" w:rsidRPr="00F72FB3" w:rsidRDefault="0047007D" w:rsidP="0047007D">
            <w:pPr>
              <w:pStyle w:val="NormalWeb"/>
              <w:spacing w:line="270" w:lineRule="atLeast"/>
              <w:jc w:val="both"/>
              <w:rPr>
                <w:rStyle w:val="iaj"/>
                <w:rFonts w:ascii="Arial" w:hAnsi="Arial" w:cs="Arial"/>
                <w:iCs/>
                <w:sz w:val="21"/>
                <w:szCs w:val="21"/>
              </w:rPr>
            </w:pPr>
            <w:r w:rsidRPr="00F72FB3">
              <w:rPr>
                <w:rStyle w:val="iaj"/>
                <w:rFonts w:ascii="Arial" w:hAnsi="Arial" w:cs="Arial"/>
                <w:iCs/>
                <w:sz w:val="21"/>
                <w:szCs w:val="21"/>
              </w:rPr>
              <w:t>Artículo 155 D. 1594.</w:t>
            </w:r>
          </w:p>
        </w:tc>
        <w:tc>
          <w:tcPr>
            <w:tcW w:w="3614" w:type="dxa"/>
          </w:tcPr>
          <w:p w:rsidR="0047007D" w:rsidRPr="00F72FB3" w:rsidRDefault="0047007D" w:rsidP="0047007D">
            <w:pPr>
              <w:pStyle w:val="NormalWeb"/>
              <w:spacing w:line="270" w:lineRule="atLeast"/>
              <w:jc w:val="both"/>
              <w:rPr>
                <w:rStyle w:val="iaj"/>
                <w:rFonts w:ascii="Arial" w:hAnsi="Arial" w:cs="Arial"/>
                <w:i/>
                <w:iCs/>
                <w:sz w:val="21"/>
                <w:szCs w:val="21"/>
              </w:rPr>
            </w:pPr>
          </w:p>
        </w:tc>
        <w:tc>
          <w:tcPr>
            <w:tcW w:w="3969" w:type="dxa"/>
          </w:tcPr>
          <w:p w:rsidR="0047007D" w:rsidRPr="00F72FB3" w:rsidRDefault="0047007D" w:rsidP="0047007D">
            <w:pPr>
              <w:rPr>
                <w:rFonts w:ascii="Arial" w:hAnsi="Arial" w:cs="Arial"/>
                <w:sz w:val="21"/>
                <w:szCs w:val="21"/>
              </w:rPr>
            </w:pPr>
            <w:r w:rsidRPr="00F72FB3">
              <w:rPr>
                <w:rFonts w:ascii="Arial" w:hAnsi="Arial" w:cs="Arial"/>
                <w:sz w:val="21"/>
                <w:szCs w:val="21"/>
              </w:rPr>
              <w:t>Ver más adelante</w:t>
            </w:r>
          </w:p>
        </w:tc>
      </w:tr>
      <w:tr w:rsidR="00836299" w:rsidRPr="00F72FB3" w:rsidTr="00743C48">
        <w:tc>
          <w:tcPr>
            <w:tcW w:w="2552" w:type="dxa"/>
          </w:tcPr>
          <w:p w:rsidR="00AF58AD" w:rsidRPr="00F72FB3" w:rsidRDefault="00AF58AD" w:rsidP="00AF58AD">
            <w:pPr>
              <w:pStyle w:val="NormalWeb"/>
              <w:spacing w:line="270" w:lineRule="atLeast"/>
              <w:jc w:val="both"/>
              <w:rPr>
                <w:rFonts w:ascii="Arial" w:hAnsi="Arial" w:cs="Arial"/>
                <w:sz w:val="21"/>
                <w:szCs w:val="21"/>
              </w:rPr>
            </w:pPr>
            <w:r w:rsidRPr="00F72FB3">
              <w:rPr>
                <w:rFonts w:ascii="Arial" w:hAnsi="Arial" w:cs="Arial"/>
                <w:b/>
                <w:bCs/>
                <w:sz w:val="21"/>
                <w:szCs w:val="21"/>
              </w:rPr>
              <w:t>“ARTÍCULO 8.</w:t>
            </w:r>
            <w:r w:rsidRPr="00F72FB3">
              <w:rPr>
                <w:rFonts w:ascii="Arial" w:hAnsi="Arial" w:cs="Arial"/>
                <w:sz w:val="21"/>
                <w:szCs w:val="21"/>
              </w:rPr>
              <w:t xml:space="preserve">  </w:t>
            </w:r>
            <w:r w:rsidRPr="00F72FB3">
              <w:rPr>
                <w:rFonts w:ascii="Arial" w:hAnsi="Arial" w:cs="Arial"/>
                <w:b/>
                <w:bCs/>
                <w:i/>
                <w:sz w:val="21"/>
                <w:szCs w:val="21"/>
                <w:lang w:val="es-ES"/>
              </w:rPr>
              <w:t>Adopción</w:t>
            </w:r>
            <w:r w:rsidRPr="00F72FB3">
              <w:rPr>
                <w:rFonts w:ascii="Arial" w:hAnsi="Arial" w:cs="Arial"/>
                <w:b/>
                <w:bCs/>
                <w:sz w:val="21"/>
                <w:szCs w:val="21"/>
                <w:lang w:val="es-ES"/>
              </w:rPr>
              <w:t>.</w:t>
            </w:r>
            <w:r w:rsidRPr="00F72FB3">
              <w:rPr>
                <w:rFonts w:ascii="Arial" w:hAnsi="Arial" w:cs="Arial"/>
                <w:sz w:val="21"/>
                <w:szCs w:val="21"/>
              </w:rPr>
              <w:t xml:space="preserve"> (…)</w:t>
            </w:r>
          </w:p>
          <w:p w:rsidR="00AF58AD" w:rsidRPr="00F72FB3" w:rsidRDefault="00AF58AD" w:rsidP="00AF58AD">
            <w:pPr>
              <w:jc w:val="both"/>
              <w:rPr>
                <w:rFonts w:ascii="Arial" w:hAnsi="Arial" w:cs="Arial"/>
                <w:sz w:val="21"/>
                <w:szCs w:val="21"/>
              </w:rPr>
            </w:pPr>
            <w:r w:rsidRPr="00F72FB3">
              <w:rPr>
                <w:rStyle w:val="baj"/>
                <w:rFonts w:ascii="Arial" w:hAnsi="Arial" w:cs="Arial"/>
                <w:b/>
                <w:bCs/>
                <w:sz w:val="21"/>
                <w:szCs w:val="21"/>
              </w:rPr>
              <w:t>PARÁGRAFO 2o.</w:t>
            </w:r>
            <w:r w:rsidRPr="00F72FB3">
              <w:rPr>
                <w:rFonts w:ascii="Arial" w:hAnsi="Arial" w:cs="Arial"/>
                <w:sz w:val="21"/>
                <w:szCs w:val="21"/>
              </w:rPr>
              <w:t xml:space="preserve"> La modificación del </w:t>
            </w:r>
            <w:proofErr w:type="spellStart"/>
            <w:r w:rsidRPr="00F72FB3">
              <w:rPr>
                <w:rFonts w:ascii="Arial" w:hAnsi="Arial" w:cs="Arial"/>
                <w:sz w:val="21"/>
                <w:szCs w:val="21"/>
              </w:rPr>
              <w:t>Pomiuac</w:t>
            </w:r>
            <w:proofErr w:type="spellEnd"/>
            <w:r w:rsidRPr="00F72FB3">
              <w:rPr>
                <w:rFonts w:ascii="Arial" w:hAnsi="Arial" w:cs="Arial"/>
                <w:sz w:val="21"/>
                <w:szCs w:val="21"/>
              </w:rPr>
              <w:t xml:space="preserve"> se sujetará al procedimiento previsto para las fases de caracterización y diagnóstico, prospectiva y zonificación y formulación y adopción del Plan.</w:t>
            </w:r>
          </w:p>
          <w:p w:rsidR="00AF58AD" w:rsidRPr="00F72FB3" w:rsidRDefault="00AF58AD" w:rsidP="00AF58AD">
            <w:pPr>
              <w:jc w:val="both"/>
              <w:rPr>
                <w:rFonts w:ascii="Arial" w:hAnsi="Arial" w:cs="Arial"/>
                <w:sz w:val="21"/>
                <w:szCs w:val="21"/>
              </w:rPr>
            </w:pPr>
          </w:p>
          <w:p w:rsidR="00AF58AD" w:rsidRPr="00F72FB3" w:rsidRDefault="00AF58AD" w:rsidP="00AF58AD">
            <w:pPr>
              <w:jc w:val="both"/>
              <w:rPr>
                <w:rFonts w:ascii="Arial" w:hAnsi="Arial" w:cs="Arial"/>
                <w:sz w:val="21"/>
                <w:szCs w:val="21"/>
              </w:rPr>
            </w:pPr>
            <w:r w:rsidRPr="00F72FB3">
              <w:rPr>
                <w:rStyle w:val="iaj"/>
                <w:rFonts w:ascii="Arial" w:hAnsi="Arial" w:cs="Arial"/>
                <w:i/>
                <w:iCs/>
                <w:sz w:val="21"/>
                <w:szCs w:val="21"/>
              </w:rPr>
              <w:t>(Decreto 1120 de 2013, artículo </w:t>
            </w:r>
            <w:hyperlink r:id="rId81" w:anchor="8" w:history="1">
              <w:r w:rsidRPr="00F72FB3">
                <w:rPr>
                  <w:rStyle w:val="Hipervnculo"/>
                  <w:rFonts w:ascii="Arial" w:hAnsi="Arial" w:cs="Arial"/>
                  <w:i/>
                  <w:iCs/>
                  <w:color w:val="auto"/>
                  <w:sz w:val="21"/>
                  <w:szCs w:val="21"/>
                  <w:u w:val="none"/>
                </w:rPr>
                <w:t>8</w:t>
              </w:r>
            </w:hyperlink>
            <w:r w:rsidRPr="00F72FB3">
              <w:rPr>
                <w:rStyle w:val="iaj"/>
                <w:rFonts w:ascii="Arial" w:hAnsi="Arial" w:cs="Arial"/>
                <w:i/>
                <w:iCs/>
                <w:sz w:val="21"/>
                <w:szCs w:val="21"/>
              </w:rPr>
              <w:t>)”.</w:t>
            </w:r>
          </w:p>
        </w:tc>
        <w:tc>
          <w:tcPr>
            <w:tcW w:w="3614" w:type="dxa"/>
          </w:tcPr>
          <w:p w:rsidR="00AF58AD" w:rsidRPr="00F72FB3" w:rsidRDefault="00AF58AD" w:rsidP="00AF58AD">
            <w:pPr>
              <w:pStyle w:val="NormalWeb"/>
              <w:spacing w:line="270" w:lineRule="atLeast"/>
              <w:jc w:val="both"/>
              <w:rPr>
                <w:rFonts w:ascii="Arial" w:hAnsi="Arial" w:cs="Arial"/>
                <w:sz w:val="21"/>
                <w:szCs w:val="21"/>
              </w:rPr>
            </w:pPr>
            <w:bookmarkStart w:id="31" w:name="2.2.4.2.3.4"/>
            <w:r w:rsidRPr="00F72FB3">
              <w:rPr>
                <w:rFonts w:ascii="Arial" w:hAnsi="Arial" w:cs="Arial"/>
                <w:b/>
                <w:bCs/>
                <w:sz w:val="21"/>
                <w:szCs w:val="21"/>
              </w:rPr>
              <w:t xml:space="preserve">“ARTÍCULO 2.2.4.2.3.4. </w:t>
            </w:r>
            <w:bookmarkEnd w:id="31"/>
            <w:r w:rsidRPr="00F72FB3">
              <w:rPr>
                <w:rFonts w:ascii="Arial" w:hAnsi="Arial" w:cs="Arial"/>
                <w:b/>
                <w:bCs/>
                <w:i/>
                <w:sz w:val="21"/>
                <w:szCs w:val="21"/>
                <w:lang w:val="es-ES"/>
              </w:rPr>
              <w:t>Adopción</w:t>
            </w:r>
            <w:r w:rsidRPr="00F72FB3">
              <w:rPr>
                <w:rFonts w:ascii="Arial" w:hAnsi="Arial" w:cs="Arial"/>
                <w:b/>
                <w:bCs/>
                <w:sz w:val="21"/>
                <w:szCs w:val="21"/>
                <w:lang w:val="es-ES"/>
              </w:rPr>
              <w:t>.</w:t>
            </w:r>
            <w:r w:rsidRPr="00F72FB3">
              <w:rPr>
                <w:rFonts w:ascii="Arial" w:hAnsi="Arial" w:cs="Arial"/>
                <w:sz w:val="21"/>
                <w:szCs w:val="21"/>
              </w:rPr>
              <w:t xml:space="preserve"> (…)</w:t>
            </w:r>
          </w:p>
          <w:p w:rsidR="00AF58AD" w:rsidRPr="00F72FB3" w:rsidRDefault="00AF58AD" w:rsidP="00AF58AD">
            <w:pPr>
              <w:pStyle w:val="NormalWeb"/>
              <w:spacing w:line="270" w:lineRule="atLeast"/>
              <w:jc w:val="both"/>
              <w:rPr>
                <w:rFonts w:ascii="Arial" w:hAnsi="Arial" w:cs="Arial"/>
                <w:sz w:val="21"/>
                <w:szCs w:val="21"/>
              </w:rPr>
            </w:pPr>
            <w:r w:rsidRPr="00F72FB3">
              <w:rPr>
                <w:rStyle w:val="baj"/>
                <w:rFonts w:ascii="Arial" w:hAnsi="Arial" w:cs="Arial"/>
                <w:b/>
                <w:bCs/>
                <w:sz w:val="21"/>
                <w:szCs w:val="21"/>
              </w:rPr>
              <w:t>PARÁGRAFO 2o. </w:t>
            </w:r>
            <w:r w:rsidRPr="00F72FB3">
              <w:rPr>
                <w:rFonts w:ascii="Arial" w:hAnsi="Arial" w:cs="Arial"/>
                <w:sz w:val="21"/>
                <w:szCs w:val="21"/>
              </w:rPr>
              <w:t xml:space="preserve">La modificación del </w:t>
            </w:r>
            <w:proofErr w:type="spellStart"/>
            <w:r w:rsidRPr="00F72FB3">
              <w:rPr>
                <w:rFonts w:ascii="Arial" w:hAnsi="Arial" w:cs="Arial"/>
                <w:sz w:val="21"/>
                <w:szCs w:val="21"/>
              </w:rPr>
              <w:t>Pomiuac</w:t>
            </w:r>
            <w:proofErr w:type="spellEnd"/>
            <w:r w:rsidRPr="00F72FB3">
              <w:rPr>
                <w:rFonts w:ascii="Arial" w:hAnsi="Arial" w:cs="Arial"/>
                <w:sz w:val="21"/>
                <w:szCs w:val="21"/>
              </w:rPr>
              <w:t xml:space="preserve"> se sujetará al procedimiento previsto para las fases de caracterización y diagnóstico, prospectiva y zonificación </w:t>
            </w:r>
            <w:r w:rsidRPr="00F72FB3">
              <w:rPr>
                <w:rFonts w:ascii="Arial" w:hAnsi="Arial" w:cs="Arial"/>
                <w:b/>
                <w:sz w:val="21"/>
                <w:szCs w:val="21"/>
              </w:rPr>
              <w:t>y</w:t>
            </w:r>
          </w:p>
          <w:p w:rsidR="00AF58AD" w:rsidRPr="00F72FB3" w:rsidRDefault="00AF58AD" w:rsidP="00AF58AD">
            <w:pPr>
              <w:pStyle w:val="NormalWeb"/>
              <w:spacing w:line="270" w:lineRule="atLeast"/>
              <w:jc w:val="both"/>
              <w:rPr>
                <w:rStyle w:val="iaj"/>
                <w:rFonts w:ascii="Arial" w:hAnsi="Arial" w:cs="Arial"/>
                <w:i/>
                <w:iCs/>
                <w:sz w:val="21"/>
                <w:szCs w:val="21"/>
              </w:rPr>
            </w:pPr>
            <w:r w:rsidRPr="00F72FB3">
              <w:rPr>
                <w:rStyle w:val="iaj"/>
                <w:rFonts w:ascii="Arial" w:hAnsi="Arial" w:cs="Arial"/>
                <w:i/>
                <w:iCs/>
                <w:sz w:val="21"/>
                <w:szCs w:val="21"/>
              </w:rPr>
              <w:t>(Decreto 1120 de 2013, artículo </w:t>
            </w:r>
            <w:hyperlink r:id="rId82" w:anchor="8" w:history="1">
              <w:r w:rsidRPr="00F72FB3">
                <w:rPr>
                  <w:rStyle w:val="Hipervnculo"/>
                  <w:rFonts w:ascii="Arial" w:hAnsi="Arial" w:cs="Arial"/>
                  <w:i/>
                  <w:iCs/>
                  <w:color w:val="auto"/>
                  <w:sz w:val="21"/>
                  <w:szCs w:val="21"/>
                  <w:u w:val="none"/>
                </w:rPr>
                <w:t>8</w:t>
              </w:r>
            </w:hyperlink>
            <w:r w:rsidRPr="00F72FB3">
              <w:rPr>
                <w:rStyle w:val="iaj"/>
                <w:rFonts w:ascii="Arial" w:hAnsi="Arial" w:cs="Arial"/>
                <w:i/>
                <w:iCs/>
                <w:sz w:val="21"/>
                <w:szCs w:val="21"/>
              </w:rPr>
              <w:t>)”.</w:t>
            </w:r>
          </w:p>
        </w:tc>
        <w:tc>
          <w:tcPr>
            <w:tcW w:w="3969" w:type="dxa"/>
          </w:tcPr>
          <w:p w:rsidR="00AF58AD" w:rsidRPr="00F72FB3" w:rsidRDefault="00AF58AD" w:rsidP="00AF58AD">
            <w:pPr>
              <w:pStyle w:val="NormalWeb"/>
              <w:spacing w:line="270" w:lineRule="atLeast"/>
              <w:jc w:val="both"/>
              <w:rPr>
                <w:rFonts w:ascii="Arial" w:hAnsi="Arial" w:cs="Arial"/>
                <w:sz w:val="21"/>
                <w:szCs w:val="21"/>
              </w:rPr>
            </w:pPr>
            <w:r w:rsidRPr="00F72FB3">
              <w:rPr>
                <w:rFonts w:ascii="Arial" w:hAnsi="Arial" w:cs="Arial"/>
                <w:b/>
                <w:bCs/>
                <w:sz w:val="21"/>
                <w:szCs w:val="21"/>
              </w:rPr>
              <w:t xml:space="preserve">“ARTÍCULO 2.2.4.2.3.4. </w:t>
            </w:r>
            <w:r w:rsidRPr="00F72FB3">
              <w:rPr>
                <w:rFonts w:ascii="Arial" w:hAnsi="Arial" w:cs="Arial"/>
                <w:sz w:val="21"/>
                <w:szCs w:val="21"/>
              </w:rPr>
              <w:t xml:space="preserve"> </w:t>
            </w:r>
            <w:r w:rsidRPr="00F72FB3">
              <w:rPr>
                <w:rFonts w:ascii="Arial" w:hAnsi="Arial" w:cs="Arial"/>
                <w:b/>
                <w:bCs/>
                <w:i/>
                <w:sz w:val="21"/>
                <w:szCs w:val="21"/>
                <w:lang w:val="es-ES"/>
              </w:rPr>
              <w:t>Adopción</w:t>
            </w:r>
            <w:r w:rsidRPr="00F72FB3">
              <w:rPr>
                <w:rFonts w:ascii="Arial" w:hAnsi="Arial" w:cs="Arial"/>
                <w:b/>
                <w:bCs/>
                <w:sz w:val="21"/>
                <w:szCs w:val="21"/>
                <w:lang w:val="es-ES"/>
              </w:rPr>
              <w:t>.</w:t>
            </w:r>
            <w:r w:rsidRPr="00F72FB3">
              <w:rPr>
                <w:rFonts w:ascii="Arial" w:hAnsi="Arial" w:cs="Arial"/>
                <w:sz w:val="21"/>
                <w:szCs w:val="21"/>
              </w:rPr>
              <w:t xml:space="preserve"> (…)</w:t>
            </w:r>
          </w:p>
          <w:p w:rsidR="00AF58AD" w:rsidRPr="00F72FB3" w:rsidRDefault="00AF58AD" w:rsidP="00AF58AD">
            <w:pPr>
              <w:pStyle w:val="NormalWeb"/>
              <w:spacing w:line="270" w:lineRule="atLeast"/>
              <w:jc w:val="both"/>
              <w:rPr>
                <w:rFonts w:ascii="Arial" w:hAnsi="Arial" w:cs="Arial"/>
                <w:b/>
                <w:sz w:val="21"/>
                <w:szCs w:val="21"/>
              </w:rPr>
            </w:pPr>
            <w:r w:rsidRPr="00F72FB3">
              <w:rPr>
                <w:rStyle w:val="baj"/>
                <w:rFonts w:ascii="Arial" w:hAnsi="Arial" w:cs="Arial"/>
                <w:b/>
                <w:bCs/>
                <w:sz w:val="21"/>
                <w:szCs w:val="21"/>
              </w:rPr>
              <w:t>PARÁGRAFO 2o. </w:t>
            </w:r>
            <w:r w:rsidRPr="00F72FB3">
              <w:rPr>
                <w:rFonts w:ascii="Arial" w:hAnsi="Arial" w:cs="Arial"/>
                <w:sz w:val="21"/>
                <w:szCs w:val="21"/>
              </w:rPr>
              <w:t xml:space="preserve">La modificación del </w:t>
            </w:r>
            <w:proofErr w:type="spellStart"/>
            <w:r w:rsidRPr="00F72FB3">
              <w:rPr>
                <w:rFonts w:ascii="Arial" w:hAnsi="Arial" w:cs="Arial"/>
                <w:sz w:val="21"/>
                <w:szCs w:val="21"/>
              </w:rPr>
              <w:t>Pomiuac</w:t>
            </w:r>
            <w:proofErr w:type="spellEnd"/>
            <w:r w:rsidRPr="00F72FB3">
              <w:rPr>
                <w:rFonts w:ascii="Arial" w:hAnsi="Arial" w:cs="Arial"/>
                <w:sz w:val="21"/>
                <w:szCs w:val="21"/>
              </w:rPr>
              <w:t xml:space="preserve"> se sujetará al procedimiento previsto para las fases de caracterización y diagnóstico, prospectiva y zonificación </w:t>
            </w:r>
            <w:r w:rsidRPr="00F72FB3">
              <w:rPr>
                <w:rFonts w:ascii="Arial" w:hAnsi="Arial" w:cs="Arial"/>
                <w:b/>
                <w:sz w:val="21"/>
                <w:szCs w:val="21"/>
              </w:rPr>
              <w:t>y</w:t>
            </w:r>
            <w:r w:rsidRPr="00F72FB3">
              <w:rPr>
                <w:rFonts w:ascii="Arial" w:hAnsi="Arial" w:cs="Arial"/>
                <w:sz w:val="21"/>
                <w:szCs w:val="21"/>
              </w:rPr>
              <w:t xml:space="preserve">  </w:t>
            </w:r>
            <w:r w:rsidRPr="00F72FB3">
              <w:rPr>
                <w:rFonts w:ascii="Arial" w:hAnsi="Arial" w:cs="Arial"/>
                <w:b/>
                <w:sz w:val="21"/>
                <w:szCs w:val="21"/>
              </w:rPr>
              <w:t>formulación y adopción del Plan.</w:t>
            </w:r>
          </w:p>
          <w:p w:rsidR="00AF58AD" w:rsidRPr="00F72FB3" w:rsidRDefault="00AF58AD" w:rsidP="00AF58AD">
            <w:pPr>
              <w:pStyle w:val="NormalWeb"/>
              <w:spacing w:line="270" w:lineRule="atLeast"/>
              <w:jc w:val="both"/>
              <w:rPr>
                <w:rFonts w:ascii="Arial" w:hAnsi="Arial" w:cs="Arial"/>
                <w:b/>
                <w:sz w:val="21"/>
                <w:szCs w:val="21"/>
              </w:rPr>
            </w:pPr>
            <w:r w:rsidRPr="00F72FB3">
              <w:rPr>
                <w:rStyle w:val="iaj"/>
                <w:rFonts w:ascii="Arial" w:hAnsi="Arial" w:cs="Arial"/>
                <w:i/>
                <w:iCs/>
                <w:sz w:val="21"/>
                <w:szCs w:val="21"/>
              </w:rPr>
              <w:t>(Decreto 1120 de 2013, artículo </w:t>
            </w:r>
            <w:hyperlink r:id="rId83" w:anchor="8" w:history="1">
              <w:r w:rsidRPr="00F72FB3">
                <w:rPr>
                  <w:rStyle w:val="Hipervnculo"/>
                  <w:rFonts w:ascii="Arial" w:hAnsi="Arial" w:cs="Arial"/>
                  <w:i/>
                  <w:iCs/>
                  <w:color w:val="auto"/>
                  <w:sz w:val="21"/>
                  <w:szCs w:val="21"/>
                  <w:u w:val="none"/>
                </w:rPr>
                <w:t>8</w:t>
              </w:r>
            </w:hyperlink>
            <w:r w:rsidRPr="00F72FB3">
              <w:rPr>
                <w:rStyle w:val="iaj"/>
                <w:rFonts w:ascii="Arial" w:hAnsi="Arial" w:cs="Arial"/>
                <w:i/>
                <w:iCs/>
                <w:sz w:val="21"/>
                <w:szCs w:val="21"/>
              </w:rPr>
              <w:t>)”.</w:t>
            </w:r>
          </w:p>
          <w:p w:rsidR="00AF58AD" w:rsidRPr="00F72FB3" w:rsidRDefault="00AF58AD" w:rsidP="00AF58AD">
            <w:pPr>
              <w:pStyle w:val="NormalWeb"/>
              <w:spacing w:line="270" w:lineRule="atLeast"/>
              <w:jc w:val="both"/>
              <w:rPr>
                <w:rStyle w:val="iaj"/>
                <w:rFonts w:ascii="Arial" w:hAnsi="Arial" w:cs="Arial"/>
                <w:i/>
                <w:iCs/>
                <w:sz w:val="21"/>
                <w:szCs w:val="21"/>
              </w:rPr>
            </w:pPr>
          </w:p>
        </w:tc>
      </w:tr>
      <w:tr w:rsidR="00836299" w:rsidRPr="00F72FB3" w:rsidTr="00743C48">
        <w:tc>
          <w:tcPr>
            <w:tcW w:w="2552" w:type="dxa"/>
          </w:tcPr>
          <w:p w:rsidR="00AF58AD" w:rsidRPr="00F72FB3" w:rsidRDefault="00AF58AD" w:rsidP="00AF58AD">
            <w:pPr>
              <w:rPr>
                <w:rFonts w:ascii="Arial" w:hAnsi="Arial" w:cs="Arial"/>
                <w:b/>
                <w:bCs/>
                <w:sz w:val="21"/>
                <w:szCs w:val="21"/>
              </w:rPr>
            </w:pPr>
            <w:bookmarkStart w:id="32" w:name="15"/>
            <w:r w:rsidRPr="00F72FB3">
              <w:rPr>
                <w:rFonts w:ascii="Arial" w:hAnsi="Arial" w:cs="Arial"/>
                <w:b/>
                <w:bCs/>
                <w:sz w:val="21"/>
                <w:szCs w:val="21"/>
              </w:rPr>
              <w:t>“ARTÍCULO 15.</w:t>
            </w:r>
            <w:bookmarkEnd w:id="32"/>
            <w:r w:rsidRPr="00F72FB3">
              <w:rPr>
                <w:rFonts w:ascii="Arial" w:hAnsi="Arial" w:cs="Arial"/>
                <w:b/>
                <w:bCs/>
                <w:sz w:val="21"/>
                <w:szCs w:val="21"/>
              </w:rPr>
              <w:t xml:space="preserve"> </w:t>
            </w:r>
            <w:r w:rsidRPr="00F72FB3">
              <w:rPr>
                <w:rFonts w:ascii="Arial" w:hAnsi="Arial" w:cs="Arial"/>
                <w:b/>
                <w:bCs/>
                <w:i/>
                <w:sz w:val="21"/>
                <w:szCs w:val="21"/>
              </w:rPr>
              <w:t>Restricciones de actividades en los pastos marinos.</w:t>
            </w:r>
            <w:r w:rsidRPr="00F72FB3">
              <w:rPr>
                <w:rFonts w:ascii="Arial" w:hAnsi="Arial" w:cs="Arial"/>
                <w:b/>
                <w:bCs/>
                <w:sz w:val="21"/>
                <w:szCs w:val="21"/>
              </w:rPr>
              <w:t xml:space="preserve">  (…)</w:t>
            </w:r>
          </w:p>
          <w:p w:rsidR="00AF58AD" w:rsidRPr="00F72FB3" w:rsidRDefault="00AF58AD" w:rsidP="00AF58AD">
            <w:pPr>
              <w:rPr>
                <w:rFonts w:ascii="Arial" w:hAnsi="Arial" w:cs="Arial"/>
                <w:b/>
                <w:bCs/>
                <w:sz w:val="21"/>
                <w:szCs w:val="21"/>
              </w:rPr>
            </w:pPr>
          </w:p>
          <w:p w:rsidR="00AF58AD" w:rsidRPr="00F72FB3" w:rsidRDefault="00AF58AD" w:rsidP="00AF58AD">
            <w:pPr>
              <w:rPr>
                <w:rFonts w:ascii="Arial" w:hAnsi="Arial" w:cs="Arial"/>
                <w:sz w:val="21"/>
                <w:szCs w:val="21"/>
              </w:rPr>
            </w:pPr>
            <w:r w:rsidRPr="00F72FB3">
              <w:rPr>
                <w:rFonts w:ascii="Arial" w:hAnsi="Arial" w:cs="Arial"/>
                <w:sz w:val="21"/>
                <w:szCs w:val="21"/>
              </w:rPr>
              <w:t>1. Reglas de procedimiento:</w:t>
            </w:r>
          </w:p>
          <w:p w:rsidR="00AF58AD" w:rsidRPr="00F72FB3" w:rsidRDefault="00AF58AD" w:rsidP="00AF58AD">
            <w:pPr>
              <w:rPr>
                <w:rFonts w:ascii="Arial" w:hAnsi="Arial" w:cs="Arial"/>
                <w:sz w:val="21"/>
                <w:szCs w:val="21"/>
              </w:rPr>
            </w:pPr>
            <w:r w:rsidRPr="00F72FB3">
              <w:rPr>
                <w:rFonts w:ascii="Arial" w:hAnsi="Arial" w:cs="Arial"/>
                <w:sz w:val="21"/>
                <w:szCs w:val="21"/>
              </w:rPr>
              <w:t>(…)</w:t>
            </w:r>
          </w:p>
          <w:p w:rsidR="00AF58AD" w:rsidRPr="00F72FB3" w:rsidRDefault="00AF58AD" w:rsidP="00AF58AD">
            <w:pPr>
              <w:rPr>
                <w:rFonts w:ascii="Arial" w:hAnsi="Arial" w:cs="Arial"/>
                <w:sz w:val="21"/>
                <w:szCs w:val="21"/>
              </w:rPr>
            </w:pPr>
          </w:p>
          <w:p w:rsidR="00AF58AD" w:rsidRPr="00F72FB3" w:rsidRDefault="00AF58AD" w:rsidP="00AF58AD">
            <w:pPr>
              <w:rPr>
                <w:rFonts w:ascii="Arial" w:hAnsi="Arial" w:cs="Arial"/>
                <w:sz w:val="21"/>
                <w:szCs w:val="21"/>
              </w:rPr>
            </w:pPr>
            <w:r w:rsidRPr="00F72FB3">
              <w:rPr>
                <w:rFonts w:ascii="Arial" w:hAnsi="Arial" w:cs="Arial"/>
                <w:sz w:val="21"/>
                <w:szCs w:val="21"/>
              </w:rPr>
              <w:t>b) El Ministerio de Ambiente y Desarrollo Sostenible, previa evaluación adoptará la zonificación de los pastos marinos; (…)</w:t>
            </w:r>
          </w:p>
          <w:p w:rsidR="00AF58AD" w:rsidRPr="00F72FB3" w:rsidRDefault="00AF58AD" w:rsidP="00AF58AD">
            <w:pPr>
              <w:rPr>
                <w:rFonts w:ascii="Arial" w:hAnsi="Arial" w:cs="Arial"/>
                <w:sz w:val="21"/>
                <w:szCs w:val="21"/>
              </w:rPr>
            </w:pPr>
          </w:p>
          <w:p w:rsidR="00AF58AD" w:rsidRPr="00F72FB3" w:rsidRDefault="00AF58AD" w:rsidP="00AF58AD">
            <w:pPr>
              <w:rPr>
                <w:rFonts w:ascii="Arial" w:hAnsi="Arial" w:cs="Arial"/>
                <w:sz w:val="21"/>
                <w:szCs w:val="21"/>
              </w:rPr>
            </w:pPr>
            <w:r w:rsidRPr="00F72FB3">
              <w:rPr>
                <w:rFonts w:ascii="Arial" w:hAnsi="Arial" w:cs="Arial"/>
                <w:i/>
                <w:iCs/>
                <w:sz w:val="21"/>
                <w:szCs w:val="21"/>
              </w:rPr>
              <w:t>(Decreto 1120 de 2013, artículo </w:t>
            </w:r>
            <w:hyperlink r:id="rId84" w:anchor="15" w:history="1">
              <w:r w:rsidRPr="00F72FB3">
                <w:rPr>
                  <w:rStyle w:val="Hipervnculo"/>
                  <w:rFonts w:ascii="Arial" w:hAnsi="Arial" w:cs="Arial"/>
                  <w:i/>
                  <w:iCs/>
                  <w:color w:val="auto"/>
                  <w:sz w:val="21"/>
                  <w:szCs w:val="21"/>
                  <w:u w:val="none"/>
                </w:rPr>
                <w:t>15</w:t>
              </w:r>
            </w:hyperlink>
            <w:r w:rsidRPr="00F72FB3">
              <w:rPr>
                <w:rFonts w:ascii="Arial" w:hAnsi="Arial" w:cs="Arial"/>
                <w:i/>
                <w:iCs/>
                <w:sz w:val="21"/>
                <w:szCs w:val="21"/>
              </w:rPr>
              <w:t>)”.</w:t>
            </w:r>
          </w:p>
        </w:tc>
        <w:tc>
          <w:tcPr>
            <w:tcW w:w="3614" w:type="dxa"/>
          </w:tcPr>
          <w:p w:rsidR="00AF58AD" w:rsidRPr="00F72FB3" w:rsidRDefault="00AF58AD" w:rsidP="00AF58AD">
            <w:pPr>
              <w:rPr>
                <w:rFonts w:ascii="Arial" w:hAnsi="Arial" w:cs="Arial"/>
                <w:b/>
                <w:bCs/>
                <w:sz w:val="21"/>
                <w:szCs w:val="21"/>
              </w:rPr>
            </w:pPr>
            <w:r w:rsidRPr="00F72FB3">
              <w:rPr>
                <w:rFonts w:ascii="Arial" w:hAnsi="Arial" w:cs="Arial"/>
                <w:b/>
                <w:bCs/>
                <w:sz w:val="21"/>
                <w:szCs w:val="21"/>
              </w:rPr>
              <w:t>“ARTÍCULO 2.2.4.2.5.1.</w:t>
            </w:r>
            <w:r w:rsidRPr="00F72FB3">
              <w:rPr>
                <w:rFonts w:ascii="Arial" w:hAnsi="Arial" w:cs="Arial"/>
                <w:b/>
                <w:bCs/>
                <w:i/>
                <w:sz w:val="21"/>
                <w:szCs w:val="21"/>
              </w:rPr>
              <w:t xml:space="preserve"> Restricciones de actividades en los pastos marinos.</w:t>
            </w:r>
            <w:r w:rsidRPr="00F72FB3">
              <w:rPr>
                <w:rFonts w:ascii="Arial" w:hAnsi="Arial" w:cs="Arial"/>
                <w:b/>
                <w:bCs/>
                <w:sz w:val="21"/>
                <w:szCs w:val="21"/>
              </w:rPr>
              <w:t xml:space="preserve">  (…)</w:t>
            </w:r>
          </w:p>
          <w:p w:rsidR="00AF58AD" w:rsidRPr="00F72FB3" w:rsidRDefault="00AF58AD" w:rsidP="00AF58AD">
            <w:pPr>
              <w:rPr>
                <w:rFonts w:ascii="Arial" w:hAnsi="Arial" w:cs="Arial"/>
                <w:b/>
                <w:bCs/>
                <w:sz w:val="21"/>
                <w:szCs w:val="21"/>
              </w:rPr>
            </w:pPr>
          </w:p>
          <w:p w:rsidR="00AF58AD" w:rsidRPr="00F72FB3" w:rsidRDefault="00AF58AD" w:rsidP="00AF58AD">
            <w:pPr>
              <w:rPr>
                <w:rFonts w:ascii="Arial" w:hAnsi="Arial" w:cs="Arial"/>
                <w:sz w:val="21"/>
                <w:szCs w:val="21"/>
              </w:rPr>
            </w:pPr>
            <w:r w:rsidRPr="00F72FB3">
              <w:rPr>
                <w:rFonts w:ascii="Arial" w:hAnsi="Arial" w:cs="Arial"/>
                <w:sz w:val="21"/>
                <w:szCs w:val="21"/>
              </w:rPr>
              <w:t>1. Reglas de procedimiento:</w:t>
            </w:r>
          </w:p>
          <w:p w:rsidR="00AF58AD" w:rsidRPr="00F72FB3" w:rsidRDefault="00AF58AD" w:rsidP="00AF58AD">
            <w:pPr>
              <w:rPr>
                <w:rFonts w:ascii="Arial" w:hAnsi="Arial" w:cs="Arial"/>
                <w:sz w:val="21"/>
                <w:szCs w:val="21"/>
              </w:rPr>
            </w:pPr>
            <w:r w:rsidRPr="00F72FB3">
              <w:rPr>
                <w:rFonts w:ascii="Arial" w:hAnsi="Arial" w:cs="Arial"/>
                <w:sz w:val="21"/>
                <w:szCs w:val="21"/>
              </w:rPr>
              <w:t>(…)</w:t>
            </w:r>
          </w:p>
          <w:p w:rsidR="00AF58AD" w:rsidRPr="00F72FB3" w:rsidRDefault="00AF58AD" w:rsidP="00AF58AD">
            <w:pPr>
              <w:rPr>
                <w:rFonts w:ascii="Arial" w:hAnsi="Arial" w:cs="Arial"/>
                <w:sz w:val="21"/>
                <w:szCs w:val="21"/>
              </w:rPr>
            </w:pPr>
          </w:p>
          <w:p w:rsidR="00AF58AD" w:rsidRPr="00F72FB3" w:rsidRDefault="00AF58AD" w:rsidP="00AF58AD">
            <w:pPr>
              <w:pStyle w:val="NormalWeb"/>
              <w:spacing w:line="270" w:lineRule="atLeast"/>
              <w:jc w:val="both"/>
              <w:rPr>
                <w:rFonts w:ascii="Arial" w:hAnsi="Arial" w:cs="Arial"/>
                <w:sz w:val="21"/>
                <w:szCs w:val="21"/>
              </w:rPr>
            </w:pPr>
            <w:r w:rsidRPr="00F72FB3">
              <w:rPr>
                <w:rFonts w:ascii="Arial" w:hAnsi="Arial" w:cs="Arial"/>
                <w:sz w:val="21"/>
                <w:szCs w:val="21"/>
              </w:rPr>
              <w:t xml:space="preserve">b) El Ministerio de Ambiente y Desarrollo Sostenible, previa </w:t>
            </w:r>
            <w:r w:rsidRPr="00F72FB3">
              <w:rPr>
                <w:rFonts w:ascii="Arial" w:hAnsi="Arial" w:cs="Arial"/>
                <w:b/>
                <w:sz w:val="21"/>
                <w:szCs w:val="21"/>
              </w:rPr>
              <w:t>evaluación zonificación</w:t>
            </w:r>
            <w:r w:rsidRPr="00F72FB3">
              <w:rPr>
                <w:rFonts w:ascii="Arial" w:hAnsi="Arial" w:cs="Arial"/>
                <w:sz w:val="21"/>
                <w:szCs w:val="21"/>
              </w:rPr>
              <w:t xml:space="preserve"> de los pastos marinos;.(…)</w:t>
            </w:r>
          </w:p>
          <w:p w:rsidR="00AF58AD" w:rsidRPr="00F72FB3" w:rsidRDefault="00AF58AD" w:rsidP="00AF58AD">
            <w:pPr>
              <w:rPr>
                <w:rFonts w:ascii="Arial" w:hAnsi="Arial" w:cs="Arial"/>
                <w:sz w:val="21"/>
                <w:szCs w:val="21"/>
              </w:rPr>
            </w:pPr>
          </w:p>
          <w:p w:rsidR="00AF58AD" w:rsidRPr="00F72FB3" w:rsidRDefault="00AF58AD" w:rsidP="00AF58AD">
            <w:pPr>
              <w:pStyle w:val="NormalWeb"/>
              <w:spacing w:line="270" w:lineRule="atLeast"/>
              <w:jc w:val="both"/>
              <w:rPr>
                <w:rStyle w:val="iaj"/>
                <w:rFonts w:ascii="Arial" w:hAnsi="Arial" w:cs="Arial"/>
                <w:i/>
                <w:iCs/>
                <w:sz w:val="21"/>
                <w:szCs w:val="21"/>
              </w:rPr>
            </w:pPr>
            <w:r w:rsidRPr="00F72FB3">
              <w:rPr>
                <w:rFonts w:ascii="Arial" w:hAnsi="Arial" w:cs="Arial"/>
                <w:i/>
                <w:iCs/>
                <w:sz w:val="21"/>
                <w:szCs w:val="21"/>
              </w:rPr>
              <w:t>(Decreto 1120 de 2013, artículo </w:t>
            </w:r>
            <w:hyperlink r:id="rId85" w:anchor="15" w:history="1">
              <w:r w:rsidRPr="00F72FB3">
                <w:rPr>
                  <w:rStyle w:val="Hipervnculo"/>
                  <w:rFonts w:ascii="Arial" w:hAnsi="Arial" w:cs="Arial"/>
                  <w:i/>
                  <w:iCs/>
                  <w:color w:val="auto"/>
                  <w:sz w:val="21"/>
                  <w:szCs w:val="21"/>
                  <w:u w:val="none"/>
                </w:rPr>
                <w:t>15</w:t>
              </w:r>
            </w:hyperlink>
            <w:r w:rsidRPr="00F72FB3">
              <w:rPr>
                <w:rFonts w:ascii="Arial" w:hAnsi="Arial" w:cs="Arial"/>
                <w:i/>
                <w:iCs/>
                <w:sz w:val="21"/>
                <w:szCs w:val="21"/>
              </w:rPr>
              <w:t>)”.</w:t>
            </w:r>
          </w:p>
        </w:tc>
        <w:tc>
          <w:tcPr>
            <w:tcW w:w="3969" w:type="dxa"/>
          </w:tcPr>
          <w:p w:rsidR="00AF58AD" w:rsidRPr="00F72FB3" w:rsidRDefault="00AF58AD" w:rsidP="00AF58AD">
            <w:pPr>
              <w:rPr>
                <w:rFonts w:ascii="Arial" w:hAnsi="Arial" w:cs="Arial"/>
                <w:b/>
                <w:bCs/>
                <w:sz w:val="21"/>
                <w:szCs w:val="21"/>
              </w:rPr>
            </w:pPr>
            <w:r w:rsidRPr="00F72FB3">
              <w:rPr>
                <w:rFonts w:ascii="Arial" w:hAnsi="Arial" w:cs="Arial"/>
                <w:b/>
                <w:bCs/>
                <w:sz w:val="21"/>
                <w:szCs w:val="21"/>
              </w:rPr>
              <w:t xml:space="preserve">“ARTÍCULO 2.2.4.2.5.1. </w:t>
            </w:r>
            <w:r w:rsidRPr="00F72FB3">
              <w:rPr>
                <w:rFonts w:ascii="Arial" w:hAnsi="Arial" w:cs="Arial"/>
                <w:b/>
                <w:bCs/>
                <w:i/>
                <w:sz w:val="21"/>
                <w:szCs w:val="21"/>
              </w:rPr>
              <w:t>Restricciones de actividades en los pastos marinos.</w:t>
            </w:r>
            <w:r w:rsidRPr="00F72FB3">
              <w:rPr>
                <w:rFonts w:ascii="Arial" w:hAnsi="Arial" w:cs="Arial"/>
                <w:b/>
                <w:bCs/>
                <w:sz w:val="21"/>
                <w:szCs w:val="21"/>
              </w:rPr>
              <w:t xml:space="preserve">  (…)</w:t>
            </w:r>
          </w:p>
          <w:p w:rsidR="00AF58AD" w:rsidRPr="00F72FB3" w:rsidRDefault="00AF58AD" w:rsidP="00AF58AD">
            <w:pPr>
              <w:rPr>
                <w:rFonts w:ascii="Arial" w:hAnsi="Arial" w:cs="Arial"/>
                <w:b/>
                <w:bCs/>
                <w:sz w:val="21"/>
                <w:szCs w:val="21"/>
              </w:rPr>
            </w:pPr>
          </w:p>
          <w:p w:rsidR="00AF58AD" w:rsidRPr="00F72FB3" w:rsidRDefault="00AF58AD" w:rsidP="00AF58AD">
            <w:pPr>
              <w:rPr>
                <w:rFonts w:ascii="Arial" w:hAnsi="Arial" w:cs="Arial"/>
                <w:b/>
                <w:bCs/>
                <w:sz w:val="21"/>
                <w:szCs w:val="21"/>
              </w:rPr>
            </w:pPr>
          </w:p>
          <w:p w:rsidR="00AF58AD" w:rsidRPr="00F72FB3" w:rsidRDefault="00AF58AD" w:rsidP="00AF58AD">
            <w:pPr>
              <w:rPr>
                <w:rFonts w:ascii="Arial" w:hAnsi="Arial" w:cs="Arial"/>
                <w:sz w:val="21"/>
                <w:szCs w:val="21"/>
              </w:rPr>
            </w:pPr>
            <w:r w:rsidRPr="00F72FB3">
              <w:rPr>
                <w:rFonts w:ascii="Arial" w:hAnsi="Arial" w:cs="Arial"/>
                <w:sz w:val="21"/>
                <w:szCs w:val="21"/>
              </w:rPr>
              <w:t>1. Reglas de procedimiento:</w:t>
            </w:r>
          </w:p>
          <w:p w:rsidR="00AF58AD" w:rsidRPr="00F72FB3" w:rsidRDefault="00AF58AD" w:rsidP="00AF58AD">
            <w:pPr>
              <w:rPr>
                <w:rFonts w:ascii="Arial" w:hAnsi="Arial" w:cs="Arial"/>
                <w:sz w:val="21"/>
                <w:szCs w:val="21"/>
              </w:rPr>
            </w:pPr>
            <w:r w:rsidRPr="00F72FB3">
              <w:rPr>
                <w:rFonts w:ascii="Arial" w:hAnsi="Arial" w:cs="Arial"/>
                <w:sz w:val="21"/>
                <w:szCs w:val="21"/>
              </w:rPr>
              <w:t>(…)</w:t>
            </w:r>
          </w:p>
          <w:p w:rsidR="00AF58AD" w:rsidRPr="00F72FB3" w:rsidRDefault="00AF58AD" w:rsidP="00AF58AD">
            <w:pPr>
              <w:rPr>
                <w:rFonts w:ascii="Arial" w:hAnsi="Arial" w:cs="Arial"/>
                <w:sz w:val="21"/>
                <w:szCs w:val="21"/>
              </w:rPr>
            </w:pPr>
          </w:p>
          <w:p w:rsidR="00AF58AD" w:rsidRPr="00F72FB3" w:rsidRDefault="00AF58AD" w:rsidP="00AF58AD">
            <w:pPr>
              <w:rPr>
                <w:rFonts w:ascii="Arial" w:hAnsi="Arial" w:cs="Arial"/>
                <w:sz w:val="21"/>
                <w:szCs w:val="21"/>
              </w:rPr>
            </w:pPr>
            <w:r w:rsidRPr="00F72FB3">
              <w:rPr>
                <w:rFonts w:ascii="Arial" w:hAnsi="Arial" w:cs="Arial"/>
                <w:sz w:val="21"/>
                <w:szCs w:val="21"/>
              </w:rPr>
              <w:t xml:space="preserve">b) El Ministerio de Ambiente y Desarrollo Sostenible, previa evaluación </w:t>
            </w:r>
            <w:r w:rsidRPr="00F72FB3">
              <w:rPr>
                <w:rFonts w:ascii="Arial" w:hAnsi="Arial" w:cs="Arial"/>
                <w:b/>
                <w:sz w:val="21"/>
                <w:szCs w:val="21"/>
              </w:rPr>
              <w:t>adoptará la</w:t>
            </w:r>
            <w:r w:rsidRPr="00F72FB3">
              <w:rPr>
                <w:rFonts w:ascii="Arial" w:hAnsi="Arial" w:cs="Arial"/>
                <w:sz w:val="21"/>
                <w:szCs w:val="21"/>
              </w:rPr>
              <w:t xml:space="preserve"> zonificación de los pastos marinos; (…)</w:t>
            </w:r>
          </w:p>
          <w:p w:rsidR="00AF58AD" w:rsidRPr="00F72FB3" w:rsidRDefault="00AF58AD" w:rsidP="00AF58AD">
            <w:pPr>
              <w:rPr>
                <w:rFonts w:ascii="Arial" w:hAnsi="Arial" w:cs="Arial"/>
                <w:sz w:val="21"/>
                <w:szCs w:val="21"/>
              </w:rPr>
            </w:pPr>
          </w:p>
          <w:p w:rsidR="00AF58AD" w:rsidRPr="00F72FB3" w:rsidRDefault="00AF58AD" w:rsidP="00AF58AD">
            <w:pPr>
              <w:rPr>
                <w:rFonts w:ascii="Arial" w:hAnsi="Arial" w:cs="Arial"/>
                <w:sz w:val="21"/>
                <w:szCs w:val="21"/>
              </w:rPr>
            </w:pPr>
            <w:r w:rsidRPr="00F72FB3">
              <w:rPr>
                <w:rFonts w:ascii="Arial" w:hAnsi="Arial" w:cs="Arial"/>
                <w:i/>
                <w:iCs/>
                <w:sz w:val="21"/>
                <w:szCs w:val="21"/>
              </w:rPr>
              <w:t>(Decreto 1120 de 2013, artículo </w:t>
            </w:r>
            <w:hyperlink r:id="rId86" w:anchor="15" w:history="1">
              <w:r w:rsidRPr="00F72FB3">
                <w:rPr>
                  <w:rStyle w:val="Hipervnculo"/>
                  <w:rFonts w:ascii="Arial" w:hAnsi="Arial" w:cs="Arial"/>
                  <w:i/>
                  <w:iCs/>
                  <w:color w:val="auto"/>
                  <w:sz w:val="21"/>
                  <w:szCs w:val="21"/>
                  <w:u w:val="none"/>
                </w:rPr>
                <w:t>15</w:t>
              </w:r>
            </w:hyperlink>
            <w:r w:rsidRPr="00F72FB3">
              <w:rPr>
                <w:rFonts w:ascii="Arial" w:hAnsi="Arial" w:cs="Arial"/>
                <w:i/>
                <w:iCs/>
                <w:sz w:val="21"/>
                <w:szCs w:val="21"/>
              </w:rPr>
              <w:t>)”.</w:t>
            </w:r>
          </w:p>
        </w:tc>
      </w:tr>
      <w:tr w:rsidR="00836299" w:rsidRPr="00F72FB3" w:rsidTr="00743C48">
        <w:tc>
          <w:tcPr>
            <w:tcW w:w="2552" w:type="dxa"/>
          </w:tcPr>
          <w:p w:rsidR="00AF58AD" w:rsidRPr="00F72FB3" w:rsidRDefault="00AF58AD" w:rsidP="00AF58AD">
            <w:pPr>
              <w:pStyle w:val="NormalWeb"/>
              <w:spacing w:line="270" w:lineRule="atLeast"/>
              <w:jc w:val="both"/>
              <w:rPr>
                <w:rFonts w:ascii="Arial" w:hAnsi="Arial" w:cs="Arial"/>
                <w:sz w:val="21"/>
                <w:szCs w:val="21"/>
              </w:rPr>
            </w:pPr>
            <w:bookmarkStart w:id="33" w:name="89"/>
            <w:r w:rsidRPr="00F72FB3">
              <w:rPr>
                <w:rFonts w:ascii="Arial" w:hAnsi="Arial" w:cs="Arial"/>
                <w:b/>
                <w:bCs/>
                <w:sz w:val="21"/>
                <w:szCs w:val="21"/>
              </w:rPr>
              <w:t>“ARTICULO 89. </w:t>
            </w:r>
            <w:bookmarkEnd w:id="33"/>
            <w:r w:rsidRPr="00F72FB3">
              <w:rPr>
                <w:rFonts w:ascii="Arial" w:hAnsi="Arial" w:cs="Arial"/>
                <w:sz w:val="21"/>
                <w:szCs w:val="21"/>
              </w:rPr>
              <w:t xml:space="preserve"> Permisos de emisión de ruido. Los permisos para la realización de actividades o la ejecución de obras y trabajos generadores de ruido que supere los </w:t>
            </w:r>
            <w:r w:rsidRPr="00F72FB3">
              <w:rPr>
                <w:rFonts w:ascii="Arial" w:hAnsi="Arial" w:cs="Arial"/>
                <w:sz w:val="21"/>
                <w:szCs w:val="21"/>
              </w:rPr>
              <w:lastRenderedPageBreak/>
              <w:t>estándares de presión sonora vigentes, o que deban ejecutarse en horarios distintos de los establecidos por los reglamentos, serán otorgados por los alcaldes municipales o distritales, o por la autoridad de policía del lugar, de conformidad con las normas y procedimientos establecidos por el Código Nacional de Policía.</w:t>
            </w:r>
          </w:p>
          <w:p w:rsidR="00AF58AD" w:rsidRPr="00F72FB3" w:rsidRDefault="00AF58AD" w:rsidP="00AF58AD">
            <w:pPr>
              <w:pStyle w:val="NormalWeb"/>
              <w:spacing w:line="270" w:lineRule="atLeast"/>
              <w:jc w:val="both"/>
              <w:rPr>
                <w:rFonts w:ascii="Arial" w:hAnsi="Arial" w:cs="Arial"/>
                <w:sz w:val="21"/>
                <w:szCs w:val="21"/>
              </w:rPr>
            </w:pPr>
            <w:r w:rsidRPr="00F72FB3">
              <w:rPr>
                <w:rFonts w:ascii="Arial" w:hAnsi="Arial" w:cs="Arial"/>
                <w:sz w:val="21"/>
                <w:szCs w:val="21"/>
              </w:rPr>
              <w:t>El permiso de que trata este artículo tendrá vigencia por el tiempo de duración de la actividad o trabajo correspondiente, su término se indicará en el acto de su otorgamiento, y procederá para la celebración de actos culturales, políticos o religiosos; la realización de espectáculos públicos o la ejecución de trabajos u obras que adelanten las entidades públicas o los particulares. El otorgamiento del permiso de que trata este artículo se hará en el mismo acto que autorice la actividad generadora del ruido y en él se establecerán las condiciones y términos en que el permiso se concede.</w:t>
            </w:r>
          </w:p>
          <w:p w:rsidR="00AF58AD" w:rsidRPr="00F72FB3" w:rsidRDefault="00AF58AD" w:rsidP="00AF58AD">
            <w:pPr>
              <w:pStyle w:val="NormalWeb"/>
              <w:spacing w:line="270" w:lineRule="atLeast"/>
              <w:jc w:val="both"/>
              <w:rPr>
                <w:rFonts w:ascii="Arial" w:hAnsi="Arial" w:cs="Arial"/>
                <w:sz w:val="21"/>
                <w:szCs w:val="21"/>
              </w:rPr>
            </w:pPr>
            <w:r w:rsidRPr="00F72FB3">
              <w:rPr>
                <w:rFonts w:ascii="Arial" w:hAnsi="Arial" w:cs="Arial"/>
                <w:sz w:val="21"/>
                <w:szCs w:val="21"/>
              </w:rPr>
              <w:t xml:space="preserve">No podrá concederse permiso para la realización de </w:t>
            </w:r>
            <w:r w:rsidRPr="00F72FB3">
              <w:rPr>
                <w:rFonts w:ascii="Arial" w:hAnsi="Arial" w:cs="Arial"/>
                <w:sz w:val="21"/>
                <w:szCs w:val="21"/>
              </w:rPr>
              <w:lastRenderedPageBreak/>
              <w:t>actividades que emitan ruido al medio ambiente en los sectores A, o de tranquilidad y silencio, de que trata el artículo </w:t>
            </w:r>
            <w:hyperlink r:id="rId87" w:anchor="15" w:history="1">
              <w:r w:rsidRPr="00F72FB3">
                <w:rPr>
                  <w:rStyle w:val="Hipervnculo"/>
                  <w:rFonts w:ascii="Arial" w:hAnsi="Arial" w:cs="Arial"/>
                  <w:color w:val="auto"/>
                  <w:sz w:val="21"/>
                  <w:szCs w:val="21"/>
                  <w:u w:val="none"/>
                </w:rPr>
                <w:t>15</w:t>
              </w:r>
            </w:hyperlink>
            <w:r w:rsidRPr="00F72FB3">
              <w:rPr>
                <w:rFonts w:ascii="Arial" w:hAnsi="Arial" w:cs="Arial"/>
                <w:sz w:val="21"/>
                <w:szCs w:val="21"/>
              </w:rPr>
              <w:t> de este decreto, salvo para la construcción de obras.</w:t>
            </w:r>
          </w:p>
          <w:p w:rsidR="00AF58AD" w:rsidRPr="00F72FB3" w:rsidRDefault="00AF58AD" w:rsidP="00AF58AD">
            <w:pPr>
              <w:rPr>
                <w:rFonts w:ascii="Arial" w:hAnsi="Arial" w:cs="Arial"/>
                <w:b/>
                <w:bCs/>
                <w:sz w:val="21"/>
                <w:szCs w:val="21"/>
              </w:rPr>
            </w:pPr>
            <w:r w:rsidRPr="00F72FB3">
              <w:rPr>
                <w:rFonts w:ascii="Arial" w:hAnsi="Arial" w:cs="Arial"/>
                <w:i/>
                <w:iCs/>
                <w:sz w:val="21"/>
                <w:szCs w:val="21"/>
              </w:rPr>
              <w:t>(Decreto 948 de 1995, artículo 89)”.</w:t>
            </w:r>
          </w:p>
        </w:tc>
        <w:tc>
          <w:tcPr>
            <w:tcW w:w="3614" w:type="dxa"/>
          </w:tcPr>
          <w:p w:rsidR="00AF58AD" w:rsidRPr="00F72FB3" w:rsidRDefault="00AF58AD" w:rsidP="00AF58AD">
            <w:pPr>
              <w:pStyle w:val="NormalWeb"/>
              <w:spacing w:line="270" w:lineRule="atLeast"/>
              <w:jc w:val="both"/>
              <w:rPr>
                <w:rFonts w:ascii="Arial" w:hAnsi="Arial" w:cs="Arial"/>
                <w:sz w:val="21"/>
                <w:szCs w:val="21"/>
              </w:rPr>
            </w:pPr>
            <w:r w:rsidRPr="00F72FB3">
              <w:rPr>
                <w:rFonts w:ascii="Arial" w:hAnsi="Arial" w:cs="Arial"/>
                <w:b/>
                <w:bCs/>
                <w:sz w:val="21"/>
                <w:szCs w:val="21"/>
              </w:rPr>
              <w:lastRenderedPageBreak/>
              <w:t>“ARTICULO</w:t>
            </w:r>
            <w:r w:rsidRPr="00F72FB3">
              <w:rPr>
                <w:rStyle w:val="baj"/>
                <w:rFonts w:ascii="Arial" w:hAnsi="Arial" w:cs="Arial"/>
                <w:b/>
                <w:bCs/>
                <w:sz w:val="21"/>
                <w:szCs w:val="21"/>
              </w:rPr>
              <w:t> </w:t>
            </w:r>
            <w:hyperlink r:id="rId88" w:anchor="2.2.5.1.7.17" w:history="1">
              <w:r w:rsidRPr="00F72FB3">
                <w:rPr>
                  <w:rStyle w:val="Hipervnculo"/>
                  <w:rFonts w:ascii="Arial" w:hAnsi="Arial" w:cs="Arial"/>
                  <w:b/>
                  <w:bCs/>
                  <w:color w:val="auto"/>
                  <w:sz w:val="21"/>
                  <w:szCs w:val="21"/>
                  <w:u w:val="none"/>
                </w:rPr>
                <w:t>2.2.5.1.7.17</w:t>
              </w:r>
            </w:hyperlink>
            <w:r w:rsidRPr="00F72FB3">
              <w:rPr>
                <w:rStyle w:val="baj"/>
                <w:rFonts w:ascii="Arial" w:hAnsi="Arial" w:cs="Arial"/>
                <w:b/>
                <w:bCs/>
                <w:sz w:val="21"/>
                <w:szCs w:val="21"/>
              </w:rPr>
              <w:t> </w:t>
            </w:r>
            <w:r w:rsidRPr="00F72FB3">
              <w:rPr>
                <w:rFonts w:ascii="Arial" w:hAnsi="Arial" w:cs="Arial"/>
                <w:sz w:val="21"/>
                <w:szCs w:val="21"/>
              </w:rPr>
              <w:t xml:space="preserve"> </w:t>
            </w:r>
            <w:r w:rsidRPr="00F72FB3">
              <w:rPr>
                <w:rFonts w:ascii="Arial" w:hAnsi="Arial" w:cs="Arial"/>
                <w:b/>
                <w:sz w:val="21"/>
                <w:szCs w:val="21"/>
              </w:rPr>
              <w:t>PERMISOS DE EMISIÓN DE RUIDO.</w:t>
            </w:r>
            <w:r w:rsidRPr="00F72FB3">
              <w:rPr>
                <w:rFonts w:ascii="Arial" w:hAnsi="Arial" w:cs="Arial"/>
                <w:sz w:val="21"/>
                <w:szCs w:val="21"/>
              </w:rPr>
              <w:t xml:space="preserve"> Los permisos para la realización de actividades o la ejecución de obras y trabajos generadores de ruido que supere los estándares de presión sonora vigentes, o que deban ejecutarse en horarios distintos de </w:t>
            </w:r>
            <w:r w:rsidRPr="00F72FB3">
              <w:rPr>
                <w:rFonts w:ascii="Arial" w:hAnsi="Arial" w:cs="Arial"/>
                <w:sz w:val="21"/>
                <w:szCs w:val="21"/>
              </w:rPr>
              <w:lastRenderedPageBreak/>
              <w:t>los establecidos por los reglamentos, serán otorgados por los alcaldes municipales o distritales, o por la autoridad de policía del lugar, de conformidad con las normas y procedimientos establecidos por el Código Nacional de Policía.</w:t>
            </w:r>
          </w:p>
          <w:p w:rsidR="00AF58AD" w:rsidRPr="00F72FB3" w:rsidRDefault="00AF58AD" w:rsidP="00AF58AD">
            <w:pPr>
              <w:pStyle w:val="NormalWeb"/>
              <w:spacing w:line="270" w:lineRule="atLeast"/>
              <w:jc w:val="both"/>
              <w:rPr>
                <w:rFonts w:ascii="Arial" w:hAnsi="Arial" w:cs="Arial"/>
                <w:sz w:val="21"/>
                <w:szCs w:val="21"/>
              </w:rPr>
            </w:pPr>
            <w:r w:rsidRPr="00F72FB3">
              <w:rPr>
                <w:rFonts w:ascii="Arial" w:hAnsi="Arial" w:cs="Arial"/>
                <w:sz w:val="21"/>
                <w:szCs w:val="21"/>
              </w:rPr>
              <w:t>El permiso de que trata este artículo tendrá vigencia por el tiempo de duración de la actividad o trabajo correspondiente, su término se indicará en el acto de su otorgamiento, y procederá para la celebración de actos</w:t>
            </w:r>
            <w:r w:rsidRPr="00F72FB3">
              <w:rPr>
                <w:rFonts w:ascii="Arial" w:hAnsi="Arial" w:cs="Arial"/>
                <w:b/>
                <w:sz w:val="21"/>
                <w:szCs w:val="21"/>
              </w:rPr>
              <w:t xml:space="preserve"> particulares.</w:t>
            </w:r>
            <w:r w:rsidRPr="00F72FB3">
              <w:rPr>
                <w:rFonts w:ascii="Arial" w:hAnsi="Arial" w:cs="Arial"/>
                <w:sz w:val="21"/>
                <w:szCs w:val="21"/>
              </w:rPr>
              <w:t xml:space="preserve"> El otorgamiento del permiso de que trata este artículo se hará en el mismo acto que autorice la actividad generadora del ruido y en él se establecerán las condiciones y términos en que el permiso se concede. </w:t>
            </w:r>
          </w:p>
          <w:p w:rsidR="00AF58AD" w:rsidRPr="00F72FB3" w:rsidRDefault="00AF58AD" w:rsidP="00AF58AD">
            <w:pPr>
              <w:pStyle w:val="NormalWeb"/>
              <w:spacing w:line="270" w:lineRule="atLeast"/>
              <w:jc w:val="both"/>
              <w:rPr>
                <w:rFonts w:ascii="Arial" w:hAnsi="Arial" w:cs="Arial"/>
                <w:b/>
                <w:bCs/>
                <w:sz w:val="21"/>
                <w:szCs w:val="21"/>
              </w:rPr>
            </w:pPr>
            <w:r w:rsidRPr="00F72FB3">
              <w:rPr>
                <w:rFonts w:ascii="Arial" w:hAnsi="Arial" w:cs="Arial"/>
                <w:i/>
                <w:iCs/>
                <w:sz w:val="21"/>
                <w:szCs w:val="21"/>
              </w:rPr>
              <w:t>(Decreto 948 de 1995, artículo 89)”.</w:t>
            </w:r>
          </w:p>
        </w:tc>
        <w:tc>
          <w:tcPr>
            <w:tcW w:w="3969" w:type="dxa"/>
          </w:tcPr>
          <w:p w:rsidR="00AF58AD" w:rsidRPr="00F72FB3" w:rsidRDefault="00AF58AD" w:rsidP="00AF58AD">
            <w:pPr>
              <w:pStyle w:val="NormalWeb"/>
              <w:spacing w:line="270" w:lineRule="atLeast"/>
              <w:jc w:val="both"/>
              <w:rPr>
                <w:rFonts w:ascii="Arial" w:hAnsi="Arial" w:cs="Arial"/>
                <w:sz w:val="21"/>
                <w:szCs w:val="21"/>
              </w:rPr>
            </w:pPr>
            <w:r w:rsidRPr="00F72FB3">
              <w:rPr>
                <w:rFonts w:ascii="Arial" w:hAnsi="Arial" w:cs="Arial"/>
                <w:b/>
                <w:bCs/>
                <w:sz w:val="21"/>
                <w:szCs w:val="21"/>
              </w:rPr>
              <w:lastRenderedPageBreak/>
              <w:t>“ARTICULO</w:t>
            </w:r>
            <w:r w:rsidRPr="00F72FB3">
              <w:rPr>
                <w:rStyle w:val="baj"/>
                <w:rFonts w:ascii="Arial" w:hAnsi="Arial" w:cs="Arial"/>
                <w:b/>
                <w:bCs/>
                <w:sz w:val="21"/>
                <w:szCs w:val="21"/>
              </w:rPr>
              <w:t> </w:t>
            </w:r>
            <w:hyperlink r:id="rId89" w:anchor="2.2.5.1.7.17" w:history="1">
              <w:r w:rsidRPr="00F72FB3">
                <w:rPr>
                  <w:rStyle w:val="Hipervnculo"/>
                  <w:rFonts w:ascii="Arial" w:hAnsi="Arial" w:cs="Arial"/>
                  <w:b/>
                  <w:bCs/>
                  <w:color w:val="auto"/>
                  <w:sz w:val="21"/>
                  <w:szCs w:val="21"/>
                  <w:u w:val="none"/>
                </w:rPr>
                <w:t>2.2.5.1.7.17</w:t>
              </w:r>
            </w:hyperlink>
            <w:r w:rsidRPr="00F72FB3">
              <w:rPr>
                <w:rStyle w:val="baj"/>
                <w:rFonts w:ascii="Arial" w:hAnsi="Arial" w:cs="Arial"/>
                <w:b/>
                <w:bCs/>
                <w:sz w:val="21"/>
                <w:szCs w:val="21"/>
              </w:rPr>
              <w:t>. </w:t>
            </w:r>
            <w:r w:rsidRPr="00F72FB3">
              <w:rPr>
                <w:rFonts w:ascii="Arial" w:hAnsi="Arial" w:cs="Arial"/>
                <w:b/>
                <w:sz w:val="21"/>
                <w:szCs w:val="21"/>
              </w:rPr>
              <w:t> PERMISOS DE EMISIÓN DE RUIDO.</w:t>
            </w:r>
            <w:r w:rsidRPr="00F72FB3">
              <w:rPr>
                <w:rFonts w:ascii="Arial" w:hAnsi="Arial" w:cs="Arial"/>
                <w:sz w:val="21"/>
                <w:szCs w:val="21"/>
              </w:rPr>
              <w:t xml:space="preserve"> Los permisos para la realización de actividades o la ejecución de obras y trabajos generadores de ruido que supere los estándares de presión sonora vigentes, o que deban ejecutarse en horarios distintos de los establecidos por los </w:t>
            </w:r>
            <w:r w:rsidRPr="00F72FB3">
              <w:rPr>
                <w:rFonts w:ascii="Arial" w:hAnsi="Arial" w:cs="Arial"/>
                <w:sz w:val="21"/>
                <w:szCs w:val="21"/>
              </w:rPr>
              <w:lastRenderedPageBreak/>
              <w:t>reglamentos, serán otorgados por los alcaldes municipales o distritales, o por la autoridad de policía del lugar, de conformidad con las normas y procedimientos establecidos por el Código Nacional de Policía.</w:t>
            </w:r>
          </w:p>
          <w:p w:rsidR="00AF58AD" w:rsidRPr="00F72FB3" w:rsidRDefault="00AF58AD" w:rsidP="00AF58AD">
            <w:pPr>
              <w:pStyle w:val="NormalWeb"/>
              <w:spacing w:line="270" w:lineRule="atLeast"/>
              <w:jc w:val="both"/>
              <w:rPr>
                <w:rFonts w:ascii="Arial" w:hAnsi="Arial" w:cs="Arial"/>
                <w:sz w:val="21"/>
                <w:szCs w:val="21"/>
              </w:rPr>
            </w:pPr>
            <w:r w:rsidRPr="00F72FB3">
              <w:rPr>
                <w:rFonts w:ascii="Arial" w:hAnsi="Arial" w:cs="Arial"/>
                <w:sz w:val="21"/>
                <w:szCs w:val="21"/>
              </w:rPr>
              <w:t xml:space="preserve">El permiso de que trata este artículo tendrá vigencia por el tiempo de duración de la actividad o trabajo correspondiente, su término se indicará en el acto de su otorgamiento, y procederá para la celebración de </w:t>
            </w:r>
            <w:r w:rsidRPr="00F72FB3">
              <w:rPr>
                <w:rFonts w:ascii="Arial" w:hAnsi="Arial" w:cs="Arial"/>
                <w:b/>
                <w:sz w:val="21"/>
                <w:szCs w:val="21"/>
              </w:rPr>
              <w:t>actos culturales, políticos o religiosos; la realización de espectáculos públicos o la ejecución de trabajos u obras que adelanten las entidades públicas o los particulares.</w:t>
            </w:r>
            <w:r w:rsidRPr="00F72FB3">
              <w:rPr>
                <w:rFonts w:ascii="Arial" w:hAnsi="Arial" w:cs="Arial"/>
                <w:sz w:val="21"/>
                <w:szCs w:val="21"/>
              </w:rPr>
              <w:t xml:space="preserve"> El otorgamiento del permiso de que trata este artículo se hará en el mismo acto que autorice la actividad generadora del ruido y en él se establecerán las condiciones y términos en que el permiso se concede.</w:t>
            </w:r>
          </w:p>
          <w:p w:rsidR="00AF58AD" w:rsidRPr="00F72FB3" w:rsidRDefault="00AF58AD" w:rsidP="00AF58AD">
            <w:pPr>
              <w:pStyle w:val="NormalWeb"/>
              <w:spacing w:line="270" w:lineRule="atLeast"/>
              <w:jc w:val="both"/>
              <w:rPr>
                <w:rFonts w:ascii="Arial" w:hAnsi="Arial" w:cs="Arial"/>
                <w:sz w:val="21"/>
                <w:szCs w:val="21"/>
              </w:rPr>
            </w:pPr>
            <w:r w:rsidRPr="00F72FB3">
              <w:rPr>
                <w:rFonts w:ascii="Arial" w:hAnsi="Arial" w:cs="Arial"/>
                <w:sz w:val="21"/>
                <w:szCs w:val="21"/>
              </w:rPr>
              <w:t xml:space="preserve">No podrá concederse permiso para la realización de actividades que emitan ruido al medio ambiente en los sectores A, o de tranquilidad y silencio, de que trata el </w:t>
            </w:r>
            <w:r w:rsidRPr="00F72FB3">
              <w:rPr>
                <w:rFonts w:ascii="Arial" w:hAnsi="Arial" w:cs="Arial"/>
                <w:b/>
                <w:sz w:val="21"/>
                <w:szCs w:val="21"/>
              </w:rPr>
              <w:t>artículo</w:t>
            </w:r>
            <w:bookmarkStart w:id="34" w:name="2.2.5.1.2.13"/>
            <w:r w:rsidRPr="00F72FB3">
              <w:rPr>
                <w:rFonts w:ascii="Arial" w:hAnsi="Arial" w:cs="Arial"/>
                <w:b/>
                <w:bCs/>
                <w:sz w:val="21"/>
                <w:szCs w:val="21"/>
              </w:rPr>
              <w:t xml:space="preserve"> 2.2.5.1.2.13</w:t>
            </w:r>
            <w:bookmarkEnd w:id="34"/>
            <w:r w:rsidRPr="00F72FB3">
              <w:rPr>
                <w:rFonts w:ascii="Arial" w:hAnsi="Arial" w:cs="Arial"/>
                <w:b/>
                <w:bCs/>
                <w:sz w:val="21"/>
                <w:szCs w:val="21"/>
              </w:rPr>
              <w:t>.,</w:t>
            </w:r>
            <w:r w:rsidRPr="00F72FB3">
              <w:rPr>
                <w:rFonts w:ascii="Arial" w:hAnsi="Arial" w:cs="Arial"/>
                <w:b/>
                <w:sz w:val="21"/>
                <w:szCs w:val="21"/>
              </w:rPr>
              <w:t> </w:t>
            </w:r>
            <w:r w:rsidRPr="00F72FB3">
              <w:rPr>
                <w:rFonts w:ascii="Arial" w:hAnsi="Arial" w:cs="Arial"/>
                <w:sz w:val="21"/>
                <w:szCs w:val="21"/>
              </w:rPr>
              <w:t xml:space="preserve"> salvo para la construcción de obras.</w:t>
            </w:r>
          </w:p>
          <w:p w:rsidR="00AF58AD" w:rsidRPr="00F72FB3" w:rsidRDefault="00AF58AD" w:rsidP="00AF58AD">
            <w:pPr>
              <w:rPr>
                <w:rFonts w:ascii="Arial" w:hAnsi="Arial" w:cs="Arial"/>
                <w:b/>
                <w:bCs/>
                <w:sz w:val="21"/>
                <w:szCs w:val="21"/>
              </w:rPr>
            </w:pPr>
            <w:r w:rsidRPr="00F72FB3">
              <w:rPr>
                <w:rFonts w:ascii="Arial" w:hAnsi="Arial" w:cs="Arial"/>
                <w:i/>
                <w:iCs/>
                <w:sz w:val="21"/>
                <w:szCs w:val="21"/>
              </w:rPr>
              <w:t>(Decreto 948 de 1995, artículo 89)”.</w:t>
            </w:r>
          </w:p>
        </w:tc>
      </w:tr>
      <w:tr w:rsidR="00836299" w:rsidRPr="00F72FB3" w:rsidTr="00743C48">
        <w:tc>
          <w:tcPr>
            <w:tcW w:w="2552" w:type="dxa"/>
            <w:shd w:val="clear" w:color="auto" w:fill="auto"/>
          </w:tcPr>
          <w:p w:rsidR="00AF58AD" w:rsidRPr="00F72FB3" w:rsidRDefault="00AF58AD" w:rsidP="005C425C">
            <w:pPr>
              <w:pStyle w:val="NormalWeb"/>
              <w:spacing w:line="270" w:lineRule="atLeast"/>
              <w:jc w:val="both"/>
              <w:rPr>
                <w:rFonts w:ascii="Arial" w:hAnsi="Arial" w:cs="Arial"/>
                <w:b/>
                <w:bCs/>
                <w:sz w:val="21"/>
                <w:szCs w:val="21"/>
              </w:rPr>
            </w:pPr>
            <w:bookmarkStart w:id="35" w:name="4"/>
            <w:r w:rsidRPr="00F72FB3">
              <w:rPr>
                <w:rFonts w:ascii="Arial" w:hAnsi="Arial" w:cs="Arial"/>
                <w:b/>
                <w:bCs/>
                <w:sz w:val="21"/>
                <w:szCs w:val="21"/>
              </w:rPr>
              <w:lastRenderedPageBreak/>
              <w:t xml:space="preserve">ARTICULO 4. </w:t>
            </w:r>
            <w:bookmarkEnd w:id="35"/>
            <w:r w:rsidR="00162685" w:rsidRPr="00F72FB3">
              <w:rPr>
                <w:rFonts w:ascii="Arial" w:hAnsi="Arial" w:cs="Arial"/>
                <w:b/>
                <w:bCs/>
                <w:sz w:val="21"/>
                <w:szCs w:val="21"/>
              </w:rPr>
              <w:t>(…)</w:t>
            </w:r>
          </w:p>
          <w:p w:rsidR="00AF58AD" w:rsidRPr="00F72FB3" w:rsidRDefault="00AF58AD" w:rsidP="00AF58AD">
            <w:pPr>
              <w:pStyle w:val="NormalWeb"/>
              <w:spacing w:line="270" w:lineRule="atLeast"/>
              <w:jc w:val="both"/>
              <w:rPr>
                <w:rFonts w:ascii="Arial" w:hAnsi="Arial" w:cs="Arial"/>
                <w:sz w:val="21"/>
                <w:szCs w:val="21"/>
              </w:rPr>
            </w:pPr>
            <w:r w:rsidRPr="00F72FB3">
              <w:rPr>
                <w:rFonts w:ascii="Arial" w:hAnsi="Arial" w:cs="Arial"/>
                <w:sz w:val="21"/>
                <w:szCs w:val="21"/>
              </w:rPr>
              <w:t>La transferencia debe efectuarse dentro de los noventa (90) días siguientes al mes que se liquida, so pena de incurrir en mora y pagar un interés moratorio del 2.5% mensual sobre saldos vencidos.</w:t>
            </w:r>
          </w:p>
          <w:p w:rsidR="00AF58AD" w:rsidRPr="00F72FB3" w:rsidRDefault="00AF58AD" w:rsidP="00AF58AD">
            <w:pPr>
              <w:pStyle w:val="NormalWeb"/>
              <w:spacing w:line="270" w:lineRule="atLeast"/>
              <w:jc w:val="both"/>
              <w:rPr>
                <w:rStyle w:val="iaj"/>
                <w:rFonts w:ascii="Arial" w:hAnsi="Arial" w:cs="Arial"/>
                <w:i/>
                <w:iCs/>
                <w:sz w:val="21"/>
                <w:szCs w:val="21"/>
              </w:rPr>
            </w:pPr>
            <w:r w:rsidRPr="00F72FB3">
              <w:rPr>
                <w:rStyle w:val="iaj"/>
                <w:rFonts w:ascii="Arial" w:hAnsi="Arial" w:cs="Arial"/>
                <w:i/>
                <w:iCs/>
                <w:sz w:val="21"/>
                <w:szCs w:val="21"/>
              </w:rPr>
              <w:t>(Decreto 1933 de 1994, artículo </w:t>
            </w:r>
            <w:hyperlink r:id="rId90" w:anchor="4" w:history="1">
              <w:r w:rsidRPr="00F72FB3">
                <w:rPr>
                  <w:rStyle w:val="Hipervnculo"/>
                  <w:rFonts w:ascii="Arial" w:hAnsi="Arial" w:cs="Arial"/>
                  <w:i/>
                  <w:iCs/>
                  <w:color w:val="auto"/>
                  <w:sz w:val="21"/>
                  <w:szCs w:val="21"/>
                  <w:u w:val="none"/>
                </w:rPr>
                <w:t>4</w:t>
              </w:r>
            </w:hyperlink>
            <w:r w:rsidRPr="00F72FB3">
              <w:rPr>
                <w:rStyle w:val="iaj"/>
                <w:rFonts w:ascii="Arial" w:hAnsi="Arial" w:cs="Arial"/>
                <w:i/>
                <w:iCs/>
                <w:sz w:val="21"/>
                <w:szCs w:val="21"/>
              </w:rPr>
              <w:t>)”.</w:t>
            </w:r>
          </w:p>
          <w:p w:rsidR="00AF58AD" w:rsidRPr="00F72FB3" w:rsidRDefault="00AF58AD" w:rsidP="00AF58AD">
            <w:pPr>
              <w:pStyle w:val="NormalWeb"/>
              <w:spacing w:line="270" w:lineRule="atLeast"/>
              <w:jc w:val="both"/>
              <w:rPr>
                <w:rFonts w:ascii="Arial" w:hAnsi="Arial" w:cs="Arial"/>
                <w:b/>
                <w:bCs/>
                <w:sz w:val="21"/>
                <w:szCs w:val="21"/>
              </w:rPr>
            </w:pPr>
          </w:p>
        </w:tc>
        <w:tc>
          <w:tcPr>
            <w:tcW w:w="3614" w:type="dxa"/>
            <w:shd w:val="clear" w:color="auto" w:fill="auto"/>
          </w:tcPr>
          <w:p w:rsidR="00AF58AD" w:rsidRPr="00F72FB3" w:rsidRDefault="00AF58AD" w:rsidP="00AF58AD">
            <w:pPr>
              <w:pStyle w:val="NormalWeb"/>
              <w:spacing w:line="270" w:lineRule="atLeast"/>
              <w:jc w:val="both"/>
              <w:rPr>
                <w:rFonts w:ascii="Arial" w:hAnsi="Arial" w:cs="Arial"/>
                <w:sz w:val="21"/>
                <w:szCs w:val="21"/>
              </w:rPr>
            </w:pPr>
            <w:bookmarkStart w:id="36" w:name="2.2.9.2.1.4"/>
            <w:r w:rsidRPr="00F72FB3">
              <w:rPr>
                <w:rFonts w:ascii="Arial" w:hAnsi="Arial" w:cs="Arial"/>
                <w:b/>
                <w:bCs/>
                <w:sz w:val="21"/>
                <w:szCs w:val="21"/>
              </w:rPr>
              <w:t>ARTÍCULO 2.2.9.2.1.4. LIQUIDACIÓN Y TRANSFERENCIAS.</w:t>
            </w:r>
            <w:bookmarkEnd w:id="36"/>
            <w:r w:rsidRPr="00F72FB3">
              <w:rPr>
                <w:rStyle w:val="iaj"/>
                <w:rFonts w:ascii="Arial" w:hAnsi="Arial" w:cs="Arial"/>
                <w:i/>
                <w:iCs/>
                <w:sz w:val="21"/>
                <w:szCs w:val="21"/>
              </w:rPr>
              <w:t> </w:t>
            </w:r>
            <w:r w:rsidR="00162685" w:rsidRPr="00F72FB3">
              <w:t>(…)</w:t>
            </w:r>
          </w:p>
          <w:p w:rsidR="00AF58AD" w:rsidRPr="00F72FB3" w:rsidRDefault="00AF58AD" w:rsidP="00AF58AD">
            <w:pPr>
              <w:pStyle w:val="NormalWeb"/>
              <w:spacing w:line="270" w:lineRule="atLeast"/>
              <w:jc w:val="both"/>
              <w:rPr>
                <w:rFonts w:ascii="Arial" w:hAnsi="Arial" w:cs="Arial"/>
                <w:b/>
                <w:sz w:val="21"/>
                <w:szCs w:val="21"/>
              </w:rPr>
            </w:pPr>
            <w:r w:rsidRPr="00F72FB3">
              <w:rPr>
                <w:rFonts w:ascii="Arial" w:hAnsi="Arial" w:cs="Arial"/>
                <w:sz w:val="21"/>
                <w:szCs w:val="21"/>
              </w:rPr>
              <w:t xml:space="preserve">La transferencia debe efectuarse dentro de los noventa (90) días siguientes al mes que se liquida, so pena de incurrir en mora y pagar un interés moratorio </w:t>
            </w:r>
            <w:r w:rsidRPr="00F72FB3">
              <w:rPr>
                <w:rFonts w:ascii="Arial" w:hAnsi="Arial" w:cs="Arial"/>
                <w:b/>
                <w:sz w:val="21"/>
                <w:szCs w:val="21"/>
              </w:rPr>
              <w:t>del 2.5% mensual sobre saldos vencidos.</w:t>
            </w:r>
          </w:p>
          <w:p w:rsidR="00AF58AD" w:rsidRPr="00F72FB3" w:rsidRDefault="00AF58AD" w:rsidP="00AF58AD">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1933 de 1994, artículo </w:t>
            </w:r>
            <w:hyperlink r:id="rId91" w:anchor="4" w:history="1">
              <w:r w:rsidRPr="00F72FB3">
                <w:rPr>
                  <w:rStyle w:val="Hipervnculo"/>
                  <w:rFonts w:ascii="Arial" w:hAnsi="Arial" w:cs="Arial"/>
                  <w:i/>
                  <w:iCs/>
                  <w:color w:val="auto"/>
                  <w:sz w:val="21"/>
                  <w:szCs w:val="21"/>
                  <w:u w:val="none"/>
                </w:rPr>
                <w:t>4</w:t>
              </w:r>
            </w:hyperlink>
            <w:r w:rsidRPr="00F72FB3">
              <w:rPr>
                <w:rStyle w:val="iaj"/>
                <w:rFonts w:ascii="Arial" w:hAnsi="Arial" w:cs="Arial"/>
                <w:i/>
                <w:iCs/>
                <w:sz w:val="21"/>
                <w:szCs w:val="21"/>
              </w:rPr>
              <w:t>)”.</w:t>
            </w:r>
          </w:p>
          <w:p w:rsidR="00AF58AD" w:rsidRPr="00F72FB3" w:rsidRDefault="00AF58AD" w:rsidP="00AF58AD">
            <w:pPr>
              <w:rPr>
                <w:rFonts w:ascii="Arial" w:hAnsi="Arial" w:cs="Arial"/>
                <w:b/>
                <w:bCs/>
                <w:sz w:val="21"/>
                <w:szCs w:val="21"/>
              </w:rPr>
            </w:pPr>
          </w:p>
        </w:tc>
        <w:tc>
          <w:tcPr>
            <w:tcW w:w="3969" w:type="dxa"/>
            <w:shd w:val="clear" w:color="auto" w:fill="auto"/>
          </w:tcPr>
          <w:p w:rsidR="00AF58AD" w:rsidRPr="00F72FB3" w:rsidRDefault="00AF58AD" w:rsidP="00AF58AD">
            <w:pPr>
              <w:pStyle w:val="NormalWeb"/>
              <w:spacing w:line="270" w:lineRule="atLeast"/>
              <w:jc w:val="both"/>
              <w:rPr>
                <w:rFonts w:ascii="Arial" w:hAnsi="Arial" w:cs="Arial"/>
                <w:sz w:val="21"/>
                <w:szCs w:val="21"/>
              </w:rPr>
            </w:pPr>
            <w:r w:rsidRPr="00F72FB3">
              <w:rPr>
                <w:rFonts w:ascii="Arial" w:hAnsi="Arial" w:cs="Arial"/>
                <w:b/>
                <w:bCs/>
                <w:sz w:val="21"/>
                <w:szCs w:val="21"/>
              </w:rPr>
              <w:t>ARTÍCULO 2.2.9.2.1.4. LIQUIDACIÓN Y TRANSFERENCIAS.</w:t>
            </w:r>
            <w:r w:rsidRPr="00F72FB3">
              <w:rPr>
                <w:rStyle w:val="iaj"/>
                <w:rFonts w:ascii="Arial" w:hAnsi="Arial" w:cs="Arial"/>
                <w:i/>
                <w:iCs/>
                <w:sz w:val="21"/>
                <w:szCs w:val="21"/>
              </w:rPr>
              <w:t> </w:t>
            </w:r>
            <w:r w:rsidR="004166CB" w:rsidRPr="00F72FB3">
              <w:t>(…)</w:t>
            </w:r>
          </w:p>
          <w:p w:rsidR="00AF58AD" w:rsidRPr="00F72FB3" w:rsidRDefault="00AF58AD" w:rsidP="00AF58AD">
            <w:pPr>
              <w:pStyle w:val="NormalWeb"/>
              <w:spacing w:line="270" w:lineRule="atLeast"/>
              <w:jc w:val="both"/>
              <w:rPr>
                <w:rFonts w:ascii="Arial" w:hAnsi="Arial" w:cs="Arial"/>
                <w:sz w:val="21"/>
                <w:szCs w:val="21"/>
              </w:rPr>
            </w:pPr>
            <w:r w:rsidRPr="00F72FB3">
              <w:rPr>
                <w:rFonts w:ascii="Arial" w:hAnsi="Arial" w:cs="Arial"/>
                <w:sz w:val="21"/>
                <w:szCs w:val="21"/>
              </w:rPr>
              <w:t xml:space="preserve">La transferencia debe efectuarse dentro de los noventa (90) días siguientes al mes que se liquida, so pena de incurrir en mora y pagar un interés moratorio </w:t>
            </w:r>
            <w:r w:rsidRPr="00F72FB3">
              <w:rPr>
                <w:rFonts w:ascii="Arial" w:hAnsi="Arial" w:cs="Arial"/>
                <w:b/>
                <w:sz w:val="21"/>
                <w:szCs w:val="21"/>
              </w:rPr>
              <w:t>a la tasa prevista en el estatuto tributario.</w:t>
            </w:r>
          </w:p>
          <w:p w:rsidR="00AF58AD" w:rsidRPr="00F72FB3" w:rsidRDefault="00AF58AD" w:rsidP="00AF58AD">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1933 de 1994, artículo </w:t>
            </w:r>
            <w:hyperlink r:id="rId92" w:anchor="4" w:history="1">
              <w:r w:rsidRPr="00F72FB3">
                <w:rPr>
                  <w:rStyle w:val="Hipervnculo"/>
                  <w:rFonts w:ascii="Arial" w:hAnsi="Arial" w:cs="Arial"/>
                  <w:i/>
                  <w:iCs/>
                  <w:color w:val="auto"/>
                  <w:sz w:val="21"/>
                  <w:szCs w:val="21"/>
                  <w:u w:val="none"/>
                </w:rPr>
                <w:t>4</w:t>
              </w:r>
            </w:hyperlink>
            <w:r w:rsidRPr="00F72FB3">
              <w:rPr>
                <w:rStyle w:val="iaj"/>
                <w:rFonts w:ascii="Arial" w:hAnsi="Arial" w:cs="Arial"/>
                <w:i/>
                <w:iCs/>
                <w:sz w:val="21"/>
                <w:szCs w:val="21"/>
              </w:rPr>
              <w:t xml:space="preserve"> subrogado parcialmente por el artículo 3 de la Ley 1066 de 2006)”.</w:t>
            </w:r>
          </w:p>
          <w:p w:rsidR="00AF58AD" w:rsidRPr="00F72FB3" w:rsidRDefault="00AF58AD" w:rsidP="00AF58AD">
            <w:pPr>
              <w:rPr>
                <w:rFonts w:ascii="Arial" w:hAnsi="Arial" w:cs="Arial"/>
                <w:b/>
                <w:bCs/>
                <w:sz w:val="21"/>
                <w:szCs w:val="21"/>
              </w:rPr>
            </w:pPr>
          </w:p>
        </w:tc>
      </w:tr>
      <w:tr w:rsidR="009841A4" w:rsidRPr="00F72FB3" w:rsidTr="00743C48">
        <w:tc>
          <w:tcPr>
            <w:tcW w:w="10135" w:type="dxa"/>
            <w:gridSpan w:val="3"/>
          </w:tcPr>
          <w:p w:rsidR="009841A4" w:rsidRPr="00F72FB3" w:rsidRDefault="009841A4" w:rsidP="00AF58AD">
            <w:pPr>
              <w:pStyle w:val="NormalWeb"/>
              <w:spacing w:line="270" w:lineRule="atLeast"/>
              <w:jc w:val="both"/>
              <w:rPr>
                <w:rFonts w:ascii="Arial" w:hAnsi="Arial" w:cs="Arial"/>
                <w:bCs/>
                <w:sz w:val="21"/>
                <w:szCs w:val="21"/>
              </w:rPr>
            </w:pPr>
          </w:p>
        </w:tc>
      </w:tr>
      <w:tr w:rsidR="002766C2" w:rsidRPr="00F72FB3" w:rsidTr="00743C48">
        <w:tc>
          <w:tcPr>
            <w:tcW w:w="10135" w:type="dxa"/>
            <w:gridSpan w:val="3"/>
          </w:tcPr>
          <w:p w:rsidR="002766C2" w:rsidRPr="00F72FB3" w:rsidRDefault="002766C2" w:rsidP="002766C2">
            <w:pPr>
              <w:jc w:val="both"/>
              <w:rPr>
                <w:rFonts w:ascii="Arial" w:eastAsia="Calibri" w:hAnsi="Arial" w:cs="Times New Roman"/>
                <w:sz w:val="24"/>
              </w:rPr>
            </w:pPr>
            <w:r w:rsidRPr="00F72FB3">
              <w:rPr>
                <w:rFonts w:ascii="Arial" w:eastAsia="Times New Roman" w:hAnsi="Arial" w:cs="Arial"/>
                <w:sz w:val="24"/>
                <w:szCs w:val="24"/>
                <w:lang w:val="es-ES" w:eastAsia="es-ES"/>
              </w:rPr>
              <w:t xml:space="preserve">“ARTÍCULO </w:t>
            </w:r>
            <w:r w:rsidRPr="00F72FB3">
              <w:rPr>
                <w:rFonts w:ascii="Arial" w:eastAsia="Times New Roman" w:hAnsi="Arial" w:cs="Arial"/>
                <w:sz w:val="24"/>
                <w:szCs w:val="24"/>
                <w:lang w:val="es-ES" w:eastAsia="es-ES"/>
              </w:rPr>
              <w:fldChar w:fldCharType="begin" w:fldLock="1"/>
            </w:r>
            <w:r w:rsidRPr="00F72FB3">
              <w:rPr>
                <w:rFonts w:ascii="Arial" w:eastAsia="Times New Roman" w:hAnsi="Arial" w:cs="Arial"/>
                <w:sz w:val="24"/>
                <w:szCs w:val="24"/>
                <w:lang w:val="es-ES" w:eastAsia="es-ES"/>
              </w:rPr>
              <w:instrText xml:space="preserve"> STYLEREF 5 \s </w:instrText>
            </w:r>
            <w:r w:rsidRPr="00F72FB3">
              <w:rPr>
                <w:rFonts w:ascii="Arial" w:eastAsia="Times New Roman" w:hAnsi="Arial" w:cs="Arial"/>
                <w:sz w:val="24"/>
                <w:szCs w:val="24"/>
                <w:lang w:val="es-ES" w:eastAsia="es-ES"/>
              </w:rPr>
              <w:fldChar w:fldCharType="separate"/>
            </w:r>
            <w:r w:rsidRPr="00F72FB3">
              <w:rPr>
                <w:rFonts w:ascii="Arial" w:eastAsia="Times New Roman" w:hAnsi="Arial" w:cs="Arial"/>
                <w:sz w:val="24"/>
                <w:szCs w:val="24"/>
                <w:lang w:val="es-ES" w:eastAsia="es-ES"/>
              </w:rPr>
              <w:t>2.2.3.3.9</w:t>
            </w:r>
            <w:r w:rsidRPr="00F72FB3">
              <w:rPr>
                <w:rFonts w:ascii="Arial" w:eastAsia="Times New Roman" w:hAnsi="Arial" w:cs="Arial"/>
                <w:sz w:val="24"/>
                <w:szCs w:val="24"/>
                <w:lang w:val="es-ES" w:eastAsia="es-ES"/>
              </w:rPr>
              <w:fldChar w:fldCharType="end"/>
            </w:r>
            <w:r w:rsidRPr="00F72FB3">
              <w:rPr>
                <w:rFonts w:ascii="Arial" w:eastAsia="Times New Roman" w:hAnsi="Arial" w:cs="Arial"/>
                <w:sz w:val="24"/>
                <w:szCs w:val="24"/>
                <w:lang w:val="es-ES" w:eastAsia="es-ES"/>
              </w:rPr>
              <w:t>.10.</w:t>
            </w:r>
            <w:r w:rsidRPr="00F72FB3">
              <w:rPr>
                <w:rFonts w:ascii="Arial" w:eastAsia="Times New Roman" w:hAnsi="Arial" w:cs="Arial"/>
                <w:color w:val="000080"/>
                <w:sz w:val="24"/>
                <w:szCs w:val="24"/>
                <w:lang w:val="es-ES" w:eastAsia="es-ES"/>
              </w:rPr>
              <w:t xml:space="preserve"> </w:t>
            </w:r>
            <w:r w:rsidRPr="00F72FB3">
              <w:rPr>
                <w:rFonts w:ascii="Arial" w:eastAsia="Times New Roman" w:hAnsi="Arial" w:cs="Arial"/>
                <w:color w:val="000000"/>
                <w:sz w:val="24"/>
                <w:szCs w:val="24"/>
                <w:shd w:val="clear" w:color="auto" w:fill="FFFFFF"/>
                <w:lang w:eastAsia="es-CO"/>
              </w:rPr>
              <w:t>TRANSITORIO</w:t>
            </w:r>
            <w:r w:rsidRPr="00F72FB3">
              <w:rPr>
                <w:rFonts w:ascii="Arial" w:eastAsia="Times New Roman" w:hAnsi="Arial" w:cs="Arial"/>
                <w:i/>
                <w:color w:val="000000"/>
                <w:sz w:val="24"/>
                <w:szCs w:val="24"/>
                <w:shd w:val="clear" w:color="auto" w:fill="FFFFFF"/>
                <w:lang w:eastAsia="es-CO"/>
              </w:rPr>
              <w:t>. Criterios de calidad para preservación de flora y fauna.</w:t>
            </w:r>
            <w:r w:rsidRPr="00F72FB3">
              <w:rPr>
                <w:rFonts w:ascii="Arial" w:eastAsia="Times New Roman" w:hAnsi="Arial" w:cs="Arial"/>
                <w:color w:val="000000"/>
                <w:sz w:val="24"/>
                <w:szCs w:val="24"/>
                <w:shd w:val="clear" w:color="auto" w:fill="FFFFFF"/>
                <w:lang w:eastAsia="es-CO"/>
              </w:rPr>
              <w:t xml:space="preserve"> Los criterios de calidad admisibles para la destinación del recurso para preservación de flora y fauna, en aguas dulces, frías o cálidas y en aguas marinas o </w:t>
            </w:r>
            <w:proofErr w:type="spellStart"/>
            <w:r w:rsidRPr="00F72FB3">
              <w:rPr>
                <w:rFonts w:ascii="Arial" w:eastAsia="Times New Roman" w:hAnsi="Arial" w:cs="Arial"/>
                <w:color w:val="000000"/>
                <w:sz w:val="24"/>
                <w:szCs w:val="24"/>
                <w:shd w:val="clear" w:color="auto" w:fill="FFFFFF"/>
                <w:lang w:eastAsia="es-CO"/>
              </w:rPr>
              <w:t>estuarinas</w:t>
            </w:r>
            <w:proofErr w:type="spellEnd"/>
            <w:r w:rsidRPr="00F72FB3">
              <w:rPr>
                <w:rFonts w:ascii="Arial" w:eastAsia="Times New Roman" w:hAnsi="Arial" w:cs="Arial"/>
                <w:color w:val="000000"/>
                <w:sz w:val="24"/>
                <w:szCs w:val="24"/>
                <w:shd w:val="clear" w:color="auto" w:fill="FFFFFF"/>
                <w:lang w:eastAsia="es-CO"/>
              </w:rPr>
              <w:t xml:space="preserve"> son los siguientes:</w:t>
            </w:r>
          </w:p>
          <w:p w:rsidR="002766C2" w:rsidRPr="00F72FB3" w:rsidRDefault="002766C2" w:rsidP="002766C2">
            <w:pPr>
              <w:jc w:val="both"/>
              <w:rPr>
                <w:rFonts w:ascii="Arial" w:eastAsia="Calibri" w:hAnsi="Arial" w:cs="Times New Roman"/>
                <w:sz w:val="24"/>
              </w:rPr>
            </w:pPr>
          </w:p>
          <w:tbl>
            <w:tblPr>
              <w:tblW w:w="9400" w:type="dxa"/>
              <w:tblCellSpacing w:w="7"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712"/>
              <w:gridCol w:w="2121"/>
              <w:gridCol w:w="1430"/>
              <w:gridCol w:w="1268"/>
              <w:gridCol w:w="1869"/>
            </w:tblGrid>
            <w:tr w:rsidR="002766C2" w:rsidRPr="00F72FB3" w:rsidTr="006643BB">
              <w:trPr>
                <w:trHeight w:val="123"/>
                <w:tblHeader/>
                <w:tblCellSpacing w:w="7" w:type="dxa"/>
              </w:trPr>
              <w:tc>
                <w:tcPr>
                  <w:tcW w:w="1436" w:type="pct"/>
                  <w:vMerge w:val="restart"/>
                  <w:tcBorders>
                    <w:top w:val="outset" w:sz="6" w:space="0" w:color="auto"/>
                    <w:left w:val="outset" w:sz="6" w:space="0" w:color="auto"/>
                    <w:right w:val="outset" w:sz="6" w:space="0" w:color="auto"/>
                  </w:tcBorders>
                  <w:shd w:val="clear" w:color="auto" w:fill="BFBFBF"/>
                  <w:vAlign w:val="center"/>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bCs/>
                      <w:color w:val="000000"/>
                      <w:sz w:val="18"/>
                      <w:szCs w:val="18"/>
                      <w:lang w:eastAsia="es-CO"/>
                    </w:rPr>
                    <w:t>REFERENCIA</w:t>
                  </w:r>
                </w:p>
              </w:tc>
              <w:tc>
                <w:tcPr>
                  <w:tcW w:w="1124" w:type="pct"/>
                  <w:vMerge w:val="restart"/>
                  <w:tcBorders>
                    <w:top w:val="outset" w:sz="6" w:space="0" w:color="auto"/>
                    <w:left w:val="outset" w:sz="6" w:space="0" w:color="auto"/>
                    <w:right w:val="outset" w:sz="6" w:space="0" w:color="auto"/>
                  </w:tcBorders>
                  <w:shd w:val="clear" w:color="auto" w:fill="BFBFBF"/>
                  <w:vAlign w:val="center"/>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bCs/>
                      <w:color w:val="000000"/>
                      <w:sz w:val="18"/>
                      <w:szCs w:val="18"/>
                      <w:lang w:eastAsia="es-CO"/>
                    </w:rPr>
                    <w:t>EXPRESADO COMO</w:t>
                  </w:r>
                </w:p>
              </w:tc>
              <w:tc>
                <w:tcPr>
                  <w:tcW w:w="2410" w:type="pct"/>
                  <w:gridSpan w:val="3"/>
                  <w:tcBorders>
                    <w:top w:val="outset" w:sz="6" w:space="0" w:color="auto"/>
                    <w:left w:val="outset" w:sz="6" w:space="0" w:color="auto"/>
                    <w:bottom w:val="outset" w:sz="6" w:space="0" w:color="auto"/>
                    <w:right w:val="outset" w:sz="6" w:space="0" w:color="auto"/>
                  </w:tcBorders>
                  <w:shd w:val="clear" w:color="auto" w:fill="BFBFB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bCs/>
                      <w:color w:val="000000"/>
                      <w:sz w:val="18"/>
                      <w:szCs w:val="18"/>
                      <w:lang w:eastAsia="es-CO"/>
                    </w:rPr>
                    <w:t>VALOR</w:t>
                  </w:r>
                </w:p>
              </w:tc>
            </w:tr>
            <w:tr w:rsidR="002766C2" w:rsidRPr="00F72FB3" w:rsidTr="006643BB">
              <w:trPr>
                <w:trHeight w:val="390"/>
                <w:tblHeader/>
                <w:tblCellSpacing w:w="7" w:type="dxa"/>
              </w:trPr>
              <w:tc>
                <w:tcPr>
                  <w:tcW w:w="1436" w:type="pct"/>
                  <w:vMerge/>
                  <w:tcBorders>
                    <w:left w:val="outset" w:sz="6" w:space="0" w:color="auto"/>
                    <w:bottom w:val="outset" w:sz="6" w:space="0" w:color="auto"/>
                    <w:right w:val="outset" w:sz="6" w:space="0" w:color="auto"/>
                  </w:tcBorders>
                  <w:shd w:val="clear" w:color="auto" w:fill="BFBFBF"/>
                </w:tcPr>
                <w:p w:rsidR="002766C2" w:rsidRPr="00F72FB3" w:rsidRDefault="002766C2" w:rsidP="002766C2">
                  <w:pPr>
                    <w:spacing w:before="100" w:beforeAutospacing="1" w:after="100" w:afterAutospacing="1" w:line="240" w:lineRule="auto"/>
                    <w:jc w:val="both"/>
                    <w:rPr>
                      <w:rFonts w:ascii="Arial" w:eastAsia="Times New Roman" w:hAnsi="Arial" w:cs="Arial"/>
                      <w:bCs/>
                      <w:color w:val="000000"/>
                      <w:sz w:val="18"/>
                      <w:szCs w:val="18"/>
                      <w:lang w:eastAsia="es-CO"/>
                    </w:rPr>
                  </w:pPr>
                </w:p>
              </w:tc>
              <w:tc>
                <w:tcPr>
                  <w:tcW w:w="1124" w:type="pct"/>
                  <w:vMerge/>
                  <w:tcBorders>
                    <w:left w:val="outset" w:sz="6" w:space="0" w:color="auto"/>
                    <w:bottom w:val="outset" w:sz="6" w:space="0" w:color="auto"/>
                    <w:right w:val="outset" w:sz="6" w:space="0" w:color="auto"/>
                  </w:tcBorders>
                  <w:shd w:val="clear" w:color="auto" w:fill="BFBFBF"/>
                </w:tcPr>
                <w:p w:rsidR="002766C2" w:rsidRPr="00F72FB3" w:rsidRDefault="002766C2" w:rsidP="002766C2">
                  <w:pPr>
                    <w:spacing w:before="100" w:beforeAutospacing="1" w:after="100" w:afterAutospacing="1" w:line="240" w:lineRule="auto"/>
                    <w:jc w:val="center"/>
                    <w:rPr>
                      <w:rFonts w:ascii="Arial" w:eastAsia="Times New Roman" w:hAnsi="Arial" w:cs="Arial"/>
                      <w:bCs/>
                      <w:color w:val="000000"/>
                      <w:sz w:val="18"/>
                      <w:szCs w:val="18"/>
                      <w:lang w:eastAsia="es-CO"/>
                    </w:rPr>
                  </w:pPr>
                </w:p>
              </w:tc>
              <w:tc>
                <w:tcPr>
                  <w:tcW w:w="755" w:type="pct"/>
                  <w:tcBorders>
                    <w:top w:val="outset" w:sz="6" w:space="0" w:color="auto"/>
                    <w:left w:val="outset" w:sz="6" w:space="0" w:color="auto"/>
                    <w:bottom w:val="outset" w:sz="6" w:space="0" w:color="auto"/>
                    <w:right w:val="outset" w:sz="6" w:space="0" w:color="auto"/>
                  </w:tcBorders>
                  <w:shd w:val="clear" w:color="auto" w:fill="BFBFBF"/>
                  <w:vAlign w:val="center"/>
                </w:tcPr>
                <w:p w:rsidR="002766C2" w:rsidRPr="00F72FB3" w:rsidRDefault="002766C2" w:rsidP="002766C2">
                  <w:pPr>
                    <w:spacing w:before="100" w:beforeAutospacing="1" w:after="100" w:afterAutospacing="1" w:line="240" w:lineRule="auto"/>
                    <w:jc w:val="center"/>
                    <w:rPr>
                      <w:rFonts w:ascii="Arial" w:eastAsia="Times New Roman" w:hAnsi="Arial" w:cs="Arial"/>
                      <w:bCs/>
                      <w:color w:val="000000"/>
                      <w:sz w:val="18"/>
                      <w:szCs w:val="18"/>
                      <w:lang w:eastAsia="es-CO"/>
                    </w:rPr>
                  </w:pPr>
                  <w:r w:rsidRPr="00F72FB3">
                    <w:rPr>
                      <w:rFonts w:ascii="Arial" w:eastAsia="Times New Roman" w:hAnsi="Arial" w:cs="Arial"/>
                      <w:bCs/>
                      <w:color w:val="000000"/>
                      <w:sz w:val="18"/>
                      <w:szCs w:val="18"/>
                      <w:lang w:eastAsia="es-CO"/>
                    </w:rPr>
                    <w:t>Agua fría dulce</w:t>
                  </w:r>
                </w:p>
              </w:tc>
              <w:tc>
                <w:tcPr>
                  <w:tcW w:w="669" w:type="pct"/>
                  <w:tcBorders>
                    <w:top w:val="outset" w:sz="6" w:space="0" w:color="auto"/>
                    <w:left w:val="outset" w:sz="6" w:space="0" w:color="auto"/>
                    <w:bottom w:val="outset" w:sz="6" w:space="0" w:color="auto"/>
                    <w:right w:val="outset" w:sz="6" w:space="0" w:color="auto"/>
                  </w:tcBorders>
                  <w:shd w:val="clear" w:color="auto" w:fill="BFBFBF"/>
                  <w:vAlign w:val="center"/>
                </w:tcPr>
                <w:p w:rsidR="002766C2" w:rsidRPr="00F72FB3" w:rsidRDefault="002766C2" w:rsidP="002766C2">
                  <w:pPr>
                    <w:spacing w:before="100" w:beforeAutospacing="1" w:after="100" w:afterAutospacing="1" w:line="240" w:lineRule="auto"/>
                    <w:jc w:val="center"/>
                    <w:rPr>
                      <w:rFonts w:ascii="Arial" w:eastAsia="Times New Roman" w:hAnsi="Arial" w:cs="Arial"/>
                      <w:bCs/>
                      <w:color w:val="000000"/>
                      <w:sz w:val="18"/>
                      <w:szCs w:val="18"/>
                      <w:lang w:eastAsia="es-CO"/>
                    </w:rPr>
                  </w:pPr>
                  <w:r w:rsidRPr="00F72FB3">
                    <w:rPr>
                      <w:rFonts w:ascii="Arial" w:eastAsia="Times New Roman" w:hAnsi="Arial" w:cs="Arial"/>
                      <w:bCs/>
                      <w:color w:val="000000"/>
                      <w:sz w:val="18"/>
                      <w:szCs w:val="18"/>
                      <w:lang w:eastAsia="es-CO"/>
                    </w:rPr>
                    <w:t>Agua cálida dulce</w:t>
                  </w:r>
                </w:p>
              </w:tc>
              <w:tc>
                <w:tcPr>
                  <w:tcW w:w="971" w:type="pct"/>
                  <w:tcBorders>
                    <w:top w:val="outset" w:sz="6" w:space="0" w:color="auto"/>
                    <w:left w:val="outset" w:sz="6" w:space="0" w:color="auto"/>
                    <w:bottom w:val="outset" w:sz="6" w:space="0" w:color="auto"/>
                    <w:right w:val="outset" w:sz="6" w:space="0" w:color="auto"/>
                  </w:tcBorders>
                  <w:shd w:val="clear" w:color="auto" w:fill="BFBFBF"/>
                  <w:vAlign w:val="center"/>
                </w:tcPr>
                <w:p w:rsidR="002766C2" w:rsidRPr="00F72FB3" w:rsidRDefault="002766C2" w:rsidP="002766C2">
                  <w:pPr>
                    <w:spacing w:before="100" w:beforeAutospacing="1" w:after="100" w:afterAutospacing="1" w:line="240" w:lineRule="auto"/>
                    <w:jc w:val="center"/>
                    <w:rPr>
                      <w:rFonts w:ascii="Arial" w:eastAsia="Times New Roman" w:hAnsi="Arial" w:cs="Arial"/>
                      <w:bCs/>
                      <w:color w:val="000000"/>
                      <w:sz w:val="18"/>
                      <w:szCs w:val="18"/>
                      <w:lang w:eastAsia="es-CO"/>
                    </w:rPr>
                  </w:pPr>
                  <w:r w:rsidRPr="00F72FB3">
                    <w:rPr>
                      <w:rFonts w:ascii="Arial" w:eastAsia="Times New Roman" w:hAnsi="Arial" w:cs="Arial"/>
                      <w:bCs/>
                      <w:color w:val="000000"/>
                      <w:sz w:val="18"/>
                      <w:szCs w:val="18"/>
                      <w:lang w:eastAsia="es-CO"/>
                    </w:rPr>
                    <w:t xml:space="preserve">Agua marina y </w:t>
                  </w:r>
                  <w:proofErr w:type="spellStart"/>
                  <w:r w:rsidRPr="00F72FB3">
                    <w:rPr>
                      <w:rFonts w:ascii="Arial" w:eastAsia="Times New Roman" w:hAnsi="Arial" w:cs="Arial"/>
                      <w:bCs/>
                      <w:color w:val="000000"/>
                      <w:sz w:val="18"/>
                      <w:szCs w:val="18"/>
                      <w:lang w:eastAsia="es-CO"/>
                    </w:rPr>
                    <w:t>estuarina</w:t>
                  </w:r>
                  <w:proofErr w:type="spellEnd"/>
                </w:p>
              </w:tc>
            </w:tr>
            <w:tr w:rsidR="002766C2" w:rsidRPr="00F72FB3" w:rsidTr="006643BB">
              <w:trPr>
                <w:trHeight w:val="143"/>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proofErr w:type="spellStart"/>
                  <w:r w:rsidRPr="00F72FB3">
                    <w:rPr>
                      <w:rFonts w:ascii="Arial" w:eastAsia="Times New Roman" w:hAnsi="Arial" w:cs="Arial"/>
                      <w:color w:val="000000"/>
                      <w:sz w:val="18"/>
                      <w:szCs w:val="18"/>
                      <w:lang w:eastAsia="es-CO"/>
                    </w:rPr>
                    <w:t>Clorofenoles</w:t>
                  </w:r>
                  <w:proofErr w:type="spellEnd"/>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proofErr w:type="spellStart"/>
                  <w:r w:rsidRPr="00F72FB3">
                    <w:rPr>
                      <w:rFonts w:ascii="Arial" w:eastAsia="Times New Roman" w:hAnsi="Arial" w:cs="Arial"/>
                      <w:color w:val="000000"/>
                      <w:sz w:val="18"/>
                      <w:szCs w:val="18"/>
                      <w:lang w:eastAsia="es-CO"/>
                    </w:rPr>
                    <w:t>Clorofenol</w:t>
                  </w:r>
                  <w:proofErr w:type="spellEnd"/>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b/>
                      <w:color w:val="000000"/>
                      <w:sz w:val="18"/>
                      <w:szCs w:val="18"/>
                      <w:lang w:eastAsia="es-CO"/>
                    </w:rPr>
                  </w:pPr>
                  <w:r w:rsidRPr="00F72FB3">
                    <w:rPr>
                      <w:rFonts w:ascii="Arial" w:eastAsia="Times New Roman" w:hAnsi="Arial" w:cs="Arial"/>
                      <w:b/>
                      <w:color w:val="000000"/>
                      <w:sz w:val="18"/>
                      <w:szCs w:val="18"/>
                      <w:lang w:eastAsia="es-CO"/>
                    </w:rPr>
                    <w:t>0,5</w:t>
                  </w:r>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b/>
                      <w:color w:val="000000"/>
                      <w:sz w:val="18"/>
                      <w:szCs w:val="18"/>
                      <w:lang w:eastAsia="es-CO"/>
                    </w:rPr>
                  </w:pPr>
                  <w:r w:rsidRPr="00F72FB3">
                    <w:rPr>
                      <w:rFonts w:ascii="Arial" w:eastAsia="Times New Roman" w:hAnsi="Arial" w:cs="Arial"/>
                      <w:b/>
                      <w:color w:val="000000"/>
                      <w:sz w:val="18"/>
                      <w:szCs w:val="18"/>
                      <w:lang w:eastAsia="es-CO"/>
                    </w:rPr>
                    <w:t>0,5</w:t>
                  </w:r>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b/>
                      <w:color w:val="000000"/>
                      <w:sz w:val="18"/>
                      <w:szCs w:val="18"/>
                      <w:lang w:eastAsia="es-CO"/>
                    </w:rPr>
                  </w:pPr>
                  <w:r w:rsidRPr="00F72FB3">
                    <w:rPr>
                      <w:rFonts w:ascii="Arial" w:eastAsia="Times New Roman" w:hAnsi="Arial" w:cs="Arial"/>
                      <w:b/>
                      <w:color w:val="000000"/>
                      <w:sz w:val="18"/>
                      <w:szCs w:val="18"/>
                      <w:lang w:eastAsia="es-CO"/>
                    </w:rPr>
                    <w:t>0,5</w:t>
                  </w:r>
                </w:p>
              </w:tc>
            </w:tr>
            <w:tr w:rsidR="002766C2" w:rsidRPr="00F72FB3" w:rsidTr="006643BB">
              <w:trPr>
                <w:trHeight w:val="450"/>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proofErr w:type="spellStart"/>
                  <w:r w:rsidRPr="00F72FB3">
                    <w:rPr>
                      <w:rFonts w:ascii="Arial" w:eastAsia="Times New Roman" w:hAnsi="Arial" w:cs="Arial"/>
                      <w:color w:val="000000"/>
                      <w:sz w:val="18"/>
                      <w:szCs w:val="18"/>
                      <w:lang w:eastAsia="es-CO"/>
                    </w:rPr>
                    <w:t>Difenil</w:t>
                  </w:r>
                  <w:proofErr w:type="spellEnd"/>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Concentración de agente activo</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b/>
                      <w:color w:val="000000"/>
                      <w:sz w:val="18"/>
                      <w:szCs w:val="18"/>
                      <w:lang w:eastAsia="es-CO"/>
                    </w:rPr>
                  </w:pPr>
                  <w:r w:rsidRPr="00F72FB3">
                    <w:rPr>
                      <w:rFonts w:ascii="Arial" w:eastAsia="Times New Roman" w:hAnsi="Arial" w:cs="Arial"/>
                      <w:b/>
                      <w:color w:val="000000"/>
                      <w:sz w:val="18"/>
                      <w:szCs w:val="18"/>
                      <w:lang w:eastAsia="es-CO"/>
                    </w:rPr>
                    <w:t>0,0001</w:t>
                  </w:r>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b/>
                      <w:color w:val="000000"/>
                      <w:sz w:val="18"/>
                      <w:szCs w:val="18"/>
                      <w:lang w:eastAsia="es-CO"/>
                    </w:rPr>
                  </w:pPr>
                  <w:r w:rsidRPr="00F72FB3">
                    <w:rPr>
                      <w:rFonts w:ascii="Arial" w:eastAsia="Times New Roman" w:hAnsi="Arial" w:cs="Arial"/>
                      <w:b/>
                      <w:color w:val="000000"/>
                      <w:sz w:val="18"/>
                      <w:szCs w:val="18"/>
                      <w:lang w:eastAsia="es-CO"/>
                    </w:rPr>
                    <w:t>0,0001</w:t>
                  </w:r>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b/>
                      <w:color w:val="000000"/>
                      <w:sz w:val="18"/>
                      <w:szCs w:val="18"/>
                      <w:lang w:eastAsia="es-CO"/>
                    </w:rPr>
                  </w:pPr>
                  <w:r w:rsidRPr="00F72FB3">
                    <w:rPr>
                      <w:rFonts w:ascii="Arial" w:eastAsia="Times New Roman" w:hAnsi="Arial" w:cs="Arial"/>
                      <w:b/>
                      <w:color w:val="000000"/>
                      <w:sz w:val="18"/>
                      <w:szCs w:val="18"/>
                      <w:lang w:eastAsia="es-CO"/>
                    </w:rPr>
                    <w:t>0,0001</w:t>
                  </w:r>
                </w:p>
              </w:tc>
            </w:tr>
            <w:tr w:rsidR="002766C2" w:rsidRPr="00F72FB3" w:rsidTr="006643BB">
              <w:trPr>
                <w:trHeight w:val="270"/>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Oxígeno Disuelto</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b/>
                      <w:color w:val="000000"/>
                      <w:sz w:val="18"/>
                      <w:szCs w:val="18"/>
                      <w:lang w:eastAsia="es-CO"/>
                    </w:rPr>
                  </w:pPr>
                  <w:r w:rsidRPr="00F72FB3">
                    <w:rPr>
                      <w:rFonts w:ascii="Arial" w:eastAsia="Times New Roman" w:hAnsi="Arial" w:cs="Arial"/>
                      <w:b/>
                      <w:color w:val="000000"/>
                      <w:sz w:val="18"/>
                      <w:szCs w:val="18"/>
                      <w:lang w:eastAsia="es-CO"/>
                    </w:rPr>
                    <w:t>5,0</w:t>
                  </w:r>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b/>
                      <w:color w:val="000000"/>
                      <w:sz w:val="18"/>
                      <w:szCs w:val="18"/>
                      <w:lang w:eastAsia="es-CO"/>
                    </w:rPr>
                  </w:pPr>
                  <w:r w:rsidRPr="00F72FB3">
                    <w:rPr>
                      <w:rFonts w:ascii="Arial" w:eastAsia="Times New Roman" w:hAnsi="Arial" w:cs="Arial"/>
                      <w:b/>
                      <w:color w:val="000000"/>
                      <w:sz w:val="18"/>
                      <w:szCs w:val="18"/>
                      <w:lang w:eastAsia="es-CO"/>
                    </w:rPr>
                    <w:t>4,0</w:t>
                  </w:r>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b/>
                      <w:color w:val="000000"/>
                      <w:sz w:val="18"/>
                      <w:szCs w:val="18"/>
                      <w:lang w:eastAsia="es-CO"/>
                    </w:rPr>
                  </w:pPr>
                  <w:r w:rsidRPr="00F72FB3">
                    <w:rPr>
                      <w:rFonts w:ascii="Arial" w:eastAsia="Times New Roman" w:hAnsi="Arial" w:cs="Arial"/>
                      <w:b/>
                      <w:color w:val="000000"/>
                      <w:sz w:val="18"/>
                      <w:szCs w:val="18"/>
                      <w:lang w:eastAsia="es-CO"/>
                    </w:rPr>
                    <w:t>4,0</w:t>
                  </w:r>
                </w:p>
              </w:tc>
            </w:tr>
            <w:tr w:rsidR="002766C2" w:rsidRPr="00F72FB3" w:rsidTr="006643BB">
              <w:trPr>
                <w:trHeight w:val="270"/>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pH</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Unidades de pH</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b/>
                      <w:color w:val="000000"/>
                      <w:sz w:val="18"/>
                      <w:szCs w:val="18"/>
                      <w:lang w:eastAsia="es-CO"/>
                    </w:rPr>
                  </w:pPr>
                  <w:r w:rsidRPr="00F72FB3">
                    <w:rPr>
                      <w:rFonts w:ascii="Arial" w:eastAsia="Times New Roman" w:hAnsi="Arial" w:cs="Arial"/>
                      <w:b/>
                      <w:color w:val="000000"/>
                      <w:sz w:val="18"/>
                      <w:szCs w:val="18"/>
                      <w:lang w:eastAsia="es-CO"/>
                    </w:rPr>
                    <w:t>6,5 - 9,0</w:t>
                  </w:r>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b/>
                      <w:color w:val="000000"/>
                      <w:sz w:val="18"/>
                      <w:szCs w:val="18"/>
                      <w:lang w:eastAsia="es-CO"/>
                    </w:rPr>
                  </w:pPr>
                  <w:r w:rsidRPr="00F72FB3">
                    <w:rPr>
                      <w:rFonts w:ascii="Arial" w:eastAsia="Times New Roman" w:hAnsi="Arial" w:cs="Arial"/>
                      <w:b/>
                      <w:color w:val="000000"/>
                      <w:sz w:val="18"/>
                      <w:szCs w:val="18"/>
                      <w:lang w:eastAsia="es-CO"/>
                    </w:rPr>
                    <w:t>4,5 - 9,0</w:t>
                  </w:r>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b/>
                      <w:color w:val="000000"/>
                      <w:sz w:val="18"/>
                      <w:szCs w:val="18"/>
                      <w:lang w:eastAsia="es-CO"/>
                    </w:rPr>
                  </w:pPr>
                  <w:r w:rsidRPr="00F72FB3">
                    <w:rPr>
                      <w:rFonts w:ascii="Arial" w:eastAsia="Times New Roman" w:hAnsi="Arial" w:cs="Arial"/>
                      <w:b/>
                      <w:color w:val="000000"/>
                      <w:sz w:val="18"/>
                      <w:szCs w:val="18"/>
                      <w:lang w:eastAsia="es-CO"/>
                    </w:rPr>
                    <w:t>6,5 - 8,5</w:t>
                  </w:r>
                </w:p>
              </w:tc>
            </w:tr>
            <w:tr w:rsidR="002766C2" w:rsidRPr="00F72FB3" w:rsidTr="006643BB">
              <w:trPr>
                <w:trHeight w:val="179"/>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Sulfuro de hidrógeno ionizado</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H</w:t>
                  </w:r>
                  <w:r w:rsidRPr="00F72FB3">
                    <w:rPr>
                      <w:rFonts w:ascii="Arial" w:eastAsia="Times New Roman" w:hAnsi="Arial" w:cs="Arial"/>
                      <w:color w:val="000000"/>
                      <w:sz w:val="18"/>
                      <w:szCs w:val="18"/>
                      <w:vertAlign w:val="subscript"/>
                      <w:lang w:eastAsia="es-CO"/>
                    </w:rPr>
                    <w:t>2</w:t>
                  </w:r>
                  <w:r w:rsidRPr="00F72FB3">
                    <w:rPr>
                      <w:rFonts w:ascii="Arial" w:eastAsia="Times New Roman" w:hAnsi="Arial" w:cs="Arial"/>
                      <w:color w:val="000000"/>
                      <w:sz w:val="18"/>
                      <w:szCs w:val="18"/>
                      <w:lang w:eastAsia="es-CO"/>
                    </w:rPr>
                    <w:t>S</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b/>
                      <w:color w:val="000000"/>
                      <w:sz w:val="18"/>
                      <w:szCs w:val="18"/>
                      <w:lang w:eastAsia="es-CO"/>
                    </w:rPr>
                  </w:pPr>
                  <w:r w:rsidRPr="00F72FB3">
                    <w:rPr>
                      <w:rFonts w:ascii="Arial" w:eastAsia="Times New Roman" w:hAnsi="Arial" w:cs="Arial"/>
                      <w:b/>
                      <w:color w:val="000000"/>
                      <w:sz w:val="18"/>
                      <w:szCs w:val="18"/>
                      <w:lang w:eastAsia="es-CO"/>
                    </w:rPr>
                    <w:t>0,0002</w:t>
                  </w:r>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b/>
                      <w:color w:val="000000"/>
                      <w:sz w:val="18"/>
                      <w:szCs w:val="18"/>
                      <w:lang w:eastAsia="es-CO"/>
                    </w:rPr>
                  </w:pPr>
                  <w:r w:rsidRPr="00F72FB3">
                    <w:rPr>
                      <w:rFonts w:ascii="Arial" w:eastAsia="Times New Roman" w:hAnsi="Arial" w:cs="Arial"/>
                      <w:b/>
                      <w:color w:val="000000"/>
                      <w:sz w:val="18"/>
                      <w:szCs w:val="18"/>
                      <w:lang w:eastAsia="es-CO"/>
                    </w:rPr>
                    <w:t>0,0002</w:t>
                  </w:r>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b/>
                      <w:color w:val="000000"/>
                      <w:sz w:val="18"/>
                      <w:szCs w:val="18"/>
                      <w:lang w:eastAsia="es-CO"/>
                    </w:rPr>
                  </w:pPr>
                  <w:r w:rsidRPr="00F72FB3">
                    <w:rPr>
                      <w:rFonts w:ascii="Arial" w:eastAsia="Times New Roman" w:hAnsi="Arial" w:cs="Arial"/>
                      <w:b/>
                      <w:color w:val="000000"/>
                      <w:sz w:val="18"/>
                      <w:szCs w:val="18"/>
                      <w:lang w:eastAsia="es-CO"/>
                    </w:rPr>
                    <w:t>0,0002</w:t>
                  </w:r>
                </w:p>
              </w:tc>
            </w:tr>
            <w:tr w:rsidR="002766C2" w:rsidRPr="00F72FB3" w:rsidTr="006643BB">
              <w:trPr>
                <w:trHeight w:val="156"/>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Amoniaco</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NH</w:t>
                  </w:r>
                  <w:r w:rsidRPr="00F72FB3">
                    <w:rPr>
                      <w:rFonts w:ascii="Arial" w:eastAsia="Times New Roman" w:hAnsi="Arial" w:cs="Arial"/>
                      <w:color w:val="000000"/>
                      <w:sz w:val="18"/>
                      <w:szCs w:val="18"/>
                      <w:vertAlign w:val="subscript"/>
                      <w:lang w:eastAsia="es-CO"/>
                    </w:rPr>
                    <w:t>3</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r>
            <w:tr w:rsidR="002766C2" w:rsidRPr="00F72FB3" w:rsidTr="006643BB">
              <w:trPr>
                <w:trHeight w:val="256"/>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Arsénico</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As</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r>
            <w:tr w:rsidR="002766C2" w:rsidRPr="00F72FB3" w:rsidTr="006643BB">
              <w:trPr>
                <w:trHeight w:val="229"/>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Bario</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Ba</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r>
            <w:tr w:rsidR="002766C2" w:rsidRPr="00F72FB3" w:rsidTr="006643BB">
              <w:trPr>
                <w:trHeight w:val="180"/>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lastRenderedPageBreak/>
                    <w:t>Berilio</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Be</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r>
            <w:tr w:rsidR="002766C2" w:rsidRPr="00F72FB3" w:rsidTr="006643BB">
              <w:trPr>
                <w:trHeight w:val="171"/>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Cadmio</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Cd</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r>
            <w:tr w:rsidR="002766C2" w:rsidRPr="00F72FB3" w:rsidTr="006643BB">
              <w:trPr>
                <w:trHeight w:val="149"/>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Cianuro libre</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CN</w:t>
                  </w:r>
                  <w:r w:rsidRPr="00F72FB3">
                    <w:rPr>
                      <w:rFonts w:ascii="Arial" w:eastAsia="Times New Roman" w:hAnsi="Arial" w:cs="Arial"/>
                      <w:color w:val="000000"/>
                      <w:sz w:val="18"/>
                      <w:szCs w:val="18"/>
                      <w:vertAlign w:val="superscript"/>
                      <w:lang w:eastAsia="es-CO"/>
                    </w:rPr>
                    <w:t>-</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0,05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0,05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0,05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r>
            <w:tr w:rsidR="002766C2" w:rsidRPr="00F72FB3" w:rsidTr="006643BB">
              <w:trPr>
                <w:trHeight w:val="347"/>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Cinc</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Zn</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r>
            <w:tr w:rsidR="002766C2" w:rsidRPr="00F72FB3" w:rsidTr="006643BB">
              <w:trPr>
                <w:trHeight w:val="327"/>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Cloro total residual</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Cl</w:t>
                  </w:r>
                  <w:r w:rsidRPr="00F72FB3">
                    <w:rPr>
                      <w:rFonts w:ascii="Arial" w:eastAsia="Times New Roman" w:hAnsi="Arial" w:cs="Arial"/>
                      <w:color w:val="000000"/>
                      <w:sz w:val="18"/>
                      <w:szCs w:val="18"/>
                      <w:vertAlign w:val="subscript"/>
                      <w:lang w:eastAsia="es-CO"/>
                    </w:rPr>
                    <w:t>2</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r>
            <w:tr w:rsidR="002766C2" w:rsidRPr="00F72FB3" w:rsidTr="006643BB">
              <w:trPr>
                <w:trHeight w:val="405"/>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Cobre</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Cu</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r>
            <w:tr w:rsidR="002766C2" w:rsidRPr="00F72FB3" w:rsidTr="006643BB">
              <w:trPr>
                <w:trHeight w:val="405"/>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Cromo hexavalente</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Cr</w:t>
                  </w:r>
                  <w:r w:rsidRPr="00F72FB3">
                    <w:rPr>
                      <w:rFonts w:ascii="Arial" w:eastAsia="Times New Roman" w:hAnsi="Arial" w:cs="Arial"/>
                      <w:color w:val="000000"/>
                      <w:sz w:val="18"/>
                      <w:szCs w:val="18"/>
                      <w:vertAlign w:val="superscript"/>
                      <w:lang w:eastAsia="es-CO"/>
                    </w:rPr>
                    <w:t>+6</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r>
            <w:tr w:rsidR="002766C2" w:rsidRPr="00F72FB3" w:rsidTr="006643BB">
              <w:trPr>
                <w:trHeight w:val="405"/>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 xml:space="preserve">Fenoles </w:t>
                  </w:r>
                  <w:proofErr w:type="spellStart"/>
                  <w:r w:rsidRPr="00F72FB3">
                    <w:rPr>
                      <w:rFonts w:ascii="Arial" w:eastAsia="Times New Roman" w:hAnsi="Arial" w:cs="Arial"/>
                      <w:color w:val="000000"/>
                      <w:sz w:val="18"/>
                      <w:szCs w:val="18"/>
                      <w:lang w:eastAsia="es-CO"/>
                    </w:rPr>
                    <w:t>monohídricos</w:t>
                  </w:r>
                  <w:proofErr w:type="spellEnd"/>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Fenoles</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1,0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1,0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1,0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r>
            <w:tr w:rsidR="002766C2" w:rsidRPr="00F72FB3" w:rsidTr="006643BB">
              <w:trPr>
                <w:trHeight w:val="405"/>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Grasas y aceites</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Grasas como porcentaje de sólidos secos</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r>
            <w:tr w:rsidR="002766C2" w:rsidRPr="00F72FB3" w:rsidTr="006643BB">
              <w:trPr>
                <w:trHeight w:val="129"/>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p>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Hierro</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Fe</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r>
            <w:tr w:rsidR="002766C2" w:rsidRPr="00F72FB3" w:rsidTr="006643BB">
              <w:trPr>
                <w:trHeight w:val="384"/>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Manganeso</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Mn</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r>
            <w:tr w:rsidR="002766C2" w:rsidRPr="00F72FB3" w:rsidTr="006643BB">
              <w:trPr>
                <w:trHeight w:val="222"/>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Mercurio</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Hg</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r>
            <w:tr w:rsidR="002766C2" w:rsidRPr="00F72FB3" w:rsidTr="006643BB">
              <w:trPr>
                <w:trHeight w:val="216"/>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Níquel</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Ni</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r>
            <w:tr w:rsidR="002766C2" w:rsidRPr="00F72FB3" w:rsidTr="006643BB">
              <w:trPr>
                <w:trHeight w:val="365"/>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 xml:space="preserve">Plaguicidas </w:t>
                  </w:r>
                  <w:proofErr w:type="spellStart"/>
                  <w:r w:rsidRPr="00F72FB3">
                    <w:rPr>
                      <w:rFonts w:ascii="Arial" w:eastAsia="Times New Roman" w:hAnsi="Arial" w:cs="Arial"/>
                      <w:color w:val="000000"/>
                      <w:sz w:val="18"/>
                      <w:szCs w:val="18"/>
                      <w:lang w:eastAsia="es-CO"/>
                    </w:rPr>
                    <w:t>Organoclorados</w:t>
                  </w:r>
                  <w:proofErr w:type="spellEnd"/>
                  <w:r w:rsidRPr="00F72FB3">
                    <w:rPr>
                      <w:rFonts w:ascii="Arial" w:eastAsia="Times New Roman" w:hAnsi="Arial" w:cs="Arial"/>
                      <w:color w:val="000000"/>
                      <w:sz w:val="18"/>
                      <w:szCs w:val="18"/>
                      <w:lang w:eastAsia="es-CO"/>
                    </w:rPr>
                    <w:t xml:space="preserve"> (cada variedad)</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Concentración de agente activo</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r>
            <w:tr w:rsidR="002766C2" w:rsidRPr="00F72FB3" w:rsidTr="006643BB">
              <w:trPr>
                <w:trHeight w:val="335"/>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Plaguicidas organofosforados (cada variedad)</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Concentración de agente activo</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0,05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0,05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0,05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r>
            <w:tr w:rsidR="002766C2" w:rsidRPr="00F72FB3" w:rsidTr="006643BB">
              <w:trPr>
                <w:trHeight w:val="405"/>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Plata</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Ag</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r>
            <w:tr w:rsidR="002766C2" w:rsidRPr="00F72FB3" w:rsidTr="006643BB">
              <w:trPr>
                <w:trHeight w:val="405"/>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Plomo</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Pb</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r>
            <w:tr w:rsidR="002766C2" w:rsidRPr="00F72FB3" w:rsidTr="006643BB">
              <w:trPr>
                <w:trHeight w:val="223"/>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Selenio</w:t>
                  </w:r>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Se</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0,01 CL</m:t>
                          </m:r>
                        </m:e>
                        <m:sub>
                          <m:r>
                            <m:rPr>
                              <m:sty m:val="bi"/>
                            </m:rPr>
                            <w:rPr>
                              <w:rFonts w:ascii="Cambria Math" w:hAnsi="Cambria Math" w:cs="Arial"/>
                              <w:sz w:val="18"/>
                              <w:szCs w:val="18"/>
                            </w:rPr>
                            <m:t>50</m:t>
                          </m:r>
                        </m:sub>
                        <m:sup>
                          <m:r>
                            <m:rPr>
                              <m:sty m:val="bi"/>
                            </m:rPr>
                            <w:rPr>
                              <w:rFonts w:ascii="Cambria Math" w:hAnsi="Cambria Math" w:cs="Arial"/>
                              <w:sz w:val="18"/>
                              <w:szCs w:val="18"/>
                            </w:rPr>
                            <m:t>96</m:t>
                          </m:r>
                        </m:sup>
                      </m:sSubSup>
                    </m:oMath>
                  </m:oMathPara>
                </w:p>
              </w:tc>
            </w:tr>
            <w:tr w:rsidR="002766C2" w:rsidRPr="00F72FB3" w:rsidTr="006643BB">
              <w:trPr>
                <w:trHeight w:val="373"/>
                <w:tblCellSpacing w:w="7" w:type="dxa"/>
              </w:trPr>
              <w:tc>
                <w:tcPr>
                  <w:tcW w:w="1436"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both"/>
                    <w:rPr>
                      <w:rFonts w:ascii="Arial" w:eastAsia="Times New Roman" w:hAnsi="Arial" w:cs="Arial"/>
                      <w:color w:val="000000"/>
                      <w:sz w:val="18"/>
                      <w:szCs w:val="18"/>
                      <w:lang w:eastAsia="es-CO"/>
                    </w:rPr>
                  </w:pPr>
                  <w:proofErr w:type="spellStart"/>
                  <w:r w:rsidRPr="00F72FB3">
                    <w:rPr>
                      <w:rFonts w:ascii="Arial" w:eastAsia="Times New Roman" w:hAnsi="Arial" w:cs="Arial"/>
                      <w:color w:val="000000"/>
                      <w:sz w:val="18"/>
                      <w:szCs w:val="18"/>
                      <w:lang w:eastAsia="es-CO"/>
                    </w:rPr>
                    <w:t>Tensoactivos</w:t>
                  </w:r>
                  <w:proofErr w:type="spellEnd"/>
                </w:p>
              </w:tc>
              <w:tc>
                <w:tcPr>
                  <w:tcW w:w="1124"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before="100" w:beforeAutospacing="1" w:after="100" w:afterAutospacing="1" w:line="240" w:lineRule="auto"/>
                    <w:jc w:val="center"/>
                    <w:rPr>
                      <w:rFonts w:ascii="Arial" w:eastAsia="Times New Roman" w:hAnsi="Arial" w:cs="Arial"/>
                      <w:color w:val="000000"/>
                      <w:sz w:val="18"/>
                      <w:szCs w:val="18"/>
                      <w:lang w:eastAsia="es-CO"/>
                    </w:rPr>
                  </w:pPr>
                  <w:r w:rsidRPr="00F72FB3">
                    <w:rPr>
                      <w:rFonts w:ascii="Arial" w:eastAsia="Times New Roman" w:hAnsi="Arial" w:cs="Arial"/>
                      <w:color w:val="000000"/>
                      <w:sz w:val="18"/>
                      <w:szCs w:val="18"/>
                      <w:lang w:eastAsia="es-CO"/>
                    </w:rPr>
                    <w:t>Sustancias activas al azul de metileno</w:t>
                  </w:r>
                </w:p>
              </w:tc>
              <w:tc>
                <w:tcPr>
                  <w:tcW w:w="755"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0,143 CL</m:t>
                          </m:r>
                        </m:e>
                        <m:sub>
                          <m:r>
                            <m:rPr>
                              <m:sty m:val="bi"/>
                            </m:rPr>
                            <w:rPr>
                              <w:rFonts w:ascii="Cambria Math" w:hAnsi="Cambria Math" w:cs="Arial"/>
                              <w:sz w:val="18"/>
                              <w:szCs w:val="18"/>
                            </w:rPr>
                            <m:t>50</m:t>
                          </m:r>
                        </m:sub>
                        <m:sup>
                          <m:r>
                            <m:rPr>
                              <m:sty m:val="bi"/>
                            </m:rPr>
                            <w:rPr>
                              <w:rFonts w:ascii="Cambria Math" w:hAnsi="Cambria Math" w:cs="Arial"/>
                              <w:sz w:val="18"/>
                              <w:szCs w:val="18"/>
                            </w:rPr>
                            <m:t>48</m:t>
                          </m:r>
                        </m:sup>
                      </m:sSubSup>
                    </m:oMath>
                  </m:oMathPara>
                </w:p>
              </w:tc>
              <w:tc>
                <w:tcPr>
                  <w:tcW w:w="669"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0,143 CL</m:t>
                          </m:r>
                        </m:e>
                        <m:sub>
                          <m:r>
                            <m:rPr>
                              <m:sty m:val="bi"/>
                            </m:rPr>
                            <w:rPr>
                              <w:rFonts w:ascii="Cambria Math" w:hAnsi="Cambria Math" w:cs="Arial"/>
                              <w:sz w:val="18"/>
                              <w:szCs w:val="18"/>
                            </w:rPr>
                            <m:t>50</m:t>
                          </m:r>
                        </m:sub>
                        <m:sup>
                          <m:r>
                            <m:rPr>
                              <m:sty m:val="bi"/>
                            </m:rPr>
                            <w:rPr>
                              <w:rFonts w:ascii="Cambria Math" w:hAnsi="Cambria Math" w:cs="Arial"/>
                              <w:sz w:val="18"/>
                              <w:szCs w:val="18"/>
                            </w:rPr>
                            <m:t>48</m:t>
                          </m:r>
                        </m:sup>
                      </m:sSubSup>
                    </m:oMath>
                  </m:oMathPara>
                </w:p>
              </w:tc>
              <w:tc>
                <w:tcPr>
                  <w:tcW w:w="971" w:type="pct"/>
                  <w:tcBorders>
                    <w:top w:val="outset" w:sz="6" w:space="0" w:color="auto"/>
                    <w:left w:val="outset" w:sz="6" w:space="0" w:color="auto"/>
                    <w:bottom w:val="outset" w:sz="6" w:space="0" w:color="auto"/>
                    <w:right w:val="outset" w:sz="6" w:space="0" w:color="auto"/>
                  </w:tcBorders>
                  <w:shd w:val="clear" w:color="auto" w:fill="FFFFFF"/>
                  <w:hideMark/>
                </w:tcPr>
                <w:p w:rsidR="002766C2" w:rsidRPr="00F72FB3" w:rsidRDefault="002766C2" w:rsidP="002766C2">
                  <w:pPr>
                    <w:spacing w:after="0" w:line="240" w:lineRule="auto"/>
                    <w:jc w:val="center"/>
                    <w:rPr>
                      <w:rFonts w:ascii="Times New Roman" w:eastAsia="Times New Roman" w:hAnsi="Times New Roman" w:cs="Times New Roman"/>
                      <w:b/>
                      <w:lang w:val="es-ES_tradnl" w:eastAsia="es-ES"/>
                    </w:rPr>
                  </w:pPr>
                </w:p>
                <w:p w:rsidR="002766C2" w:rsidRPr="00F72FB3" w:rsidRDefault="005F5594" w:rsidP="002766C2">
                  <w:pPr>
                    <w:spacing w:after="0" w:line="240" w:lineRule="auto"/>
                    <w:jc w:val="center"/>
                    <w:rPr>
                      <w:rFonts w:ascii="Arial" w:eastAsia="Times New Roman" w:hAnsi="Arial" w:cs="Arial"/>
                      <w:b/>
                      <w:color w:val="000000"/>
                      <w:lang w:eastAsia="es-CO"/>
                    </w:rPr>
                  </w:pPr>
                  <m:oMathPara>
                    <m:oMath>
                      <m:sSubSup>
                        <m:sSubSupPr>
                          <m:ctrlPr>
                            <w:rPr>
                              <w:rFonts w:ascii="Cambria Math" w:hAnsi="Cambria Math" w:cs="Arial"/>
                              <w:b/>
                              <w:i/>
                              <w:sz w:val="18"/>
                              <w:szCs w:val="18"/>
                            </w:rPr>
                          </m:ctrlPr>
                        </m:sSubSupPr>
                        <m:e>
                          <m:r>
                            <m:rPr>
                              <m:sty m:val="bi"/>
                            </m:rPr>
                            <w:rPr>
                              <w:rFonts w:ascii="Cambria Math" w:hAnsi="Cambria Math" w:cs="Arial"/>
                              <w:sz w:val="18"/>
                              <w:szCs w:val="18"/>
                            </w:rPr>
                            <m:t>0,143 CL</m:t>
                          </m:r>
                        </m:e>
                        <m:sub>
                          <m:r>
                            <m:rPr>
                              <m:sty m:val="bi"/>
                            </m:rPr>
                            <w:rPr>
                              <w:rFonts w:ascii="Cambria Math" w:hAnsi="Cambria Math" w:cs="Arial"/>
                              <w:sz w:val="18"/>
                              <w:szCs w:val="18"/>
                            </w:rPr>
                            <m:t>50</m:t>
                          </m:r>
                        </m:sub>
                        <m:sup>
                          <m:r>
                            <m:rPr>
                              <m:sty m:val="bi"/>
                            </m:rPr>
                            <w:rPr>
                              <w:rFonts w:ascii="Cambria Math" w:hAnsi="Cambria Math" w:cs="Arial"/>
                              <w:sz w:val="18"/>
                              <w:szCs w:val="18"/>
                            </w:rPr>
                            <m:t>48</m:t>
                          </m:r>
                        </m:sup>
                      </m:sSubSup>
                    </m:oMath>
                  </m:oMathPara>
                </w:p>
              </w:tc>
            </w:tr>
          </w:tbl>
          <w:p w:rsidR="002766C2" w:rsidRPr="00F72FB3" w:rsidRDefault="002766C2" w:rsidP="002766C2">
            <w:pPr>
              <w:jc w:val="both"/>
              <w:rPr>
                <w:rFonts w:ascii="Arial" w:eastAsia="Calibri" w:hAnsi="Arial" w:cs="Times New Roman"/>
                <w:sz w:val="24"/>
              </w:rPr>
            </w:pPr>
          </w:p>
          <w:p w:rsidR="002766C2" w:rsidRPr="00F72FB3" w:rsidRDefault="002766C2" w:rsidP="002766C2">
            <w:pPr>
              <w:jc w:val="both"/>
              <w:rPr>
                <w:rFonts w:ascii="Arial" w:eastAsia="Times New Roman" w:hAnsi="Arial" w:cs="Arial"/>
                <w:color w:val="000000"/>
                <w:sz w:val="24"/>
                <w:szCs w:val="24"/>
                <w:shd w:val="clear" w:color="auto" w:fill="FFFFFF"/>
                <w:lang w:eastAsia="es-CO"/>
              </w:rPr>
            </w:pPr>
            <w:r w:rsidRPr="00F72FB3">
              <w:rPr>
                <w:rFonts w:ascii="Arial" w:eastAsia="Times New Roman" w:hAnsi="Arial" w:cs="Arial"/>
                <w:bCs/>
                <w:color w:val="000000"/>
                <w:sz w:val="24"/>
                <w:szCs w:val="24"/>
                <w:shd w:val="clear" w:color="auto" w:fill="FFFFFF"/>
                <w:lang w:eastAsia="es-CO"/>
              </w:rPr>
              <w:t xml:space="preserve">Parágrafo. </w:t>
            </w:r>
            <w:r w:rsidRPr="00F72FB3">
              <w:rPr>
                <w:rFonts w:ascii="Arial" w:eastAsia="Times New Roman" w:hAnsi="Arial" w:cs="Arial"/>
                <w:color w:val="000000"/>
                <w:sz w:val="24"/>
                <w:szCs w:val="24"/>
                <w:shd w:val="clear" w:color="auto" w:fill="FFFFFF"/>
                <w:lang w:eastAsia="es-CO"/>
              </w:rPr>
              <w:t>Como criterios adicionales de calidad para los usos de que trata el presente artículo, no deben presentarse sustancias que impartan olor o sabor a los tejidos de los organismos acuáticos, ni turbiedad o color que interfieran con la actividad foto-sintética”.</w:t>
            </w:r>
          </w:p>
          <w:p w:rsidR="002766C2" w:rsidRPr="00F72FB3" w:rsidRDefault="002766C2" w:rsidP="002766C2">
            <w:pPr>
              <w:jc w:val="both"/>
              <w:rPr>
                <w:rFonts w:ascii="Arial" w:eastAsia="Times New Roman" w:hAnsi="Arial" w:cs="Arial"/>
                <w:i/>
                <w:color w:val="000000"/>
                <w:sz w:val="24"/>
                <w:szCs w:val="24"/>
                <w:lang w:val="es-ES" w:eastAsia="es-CO"/>
              </w:rPr>
            </w:pPr>
          </w:p>
          <w:p w:rsidR="002766C2" w:rsidRPr="00F72FB3" w:rsidRDefault="002766C2" w:rsidP="002766C2">
            <w:pPr>
              <w:jc w:val="both"/>
              <w:rPr>
                <w:rFonts w:ascii="Arial" w:eastAsia="Times New Roman" w:hAnsi="Arial" w:cs="Arial"/>
                <w:sz w:val="24"/>
                <w:szCs w:val="24"/>
                <w:lang w:val="es-ES" w:eastAsia="es-ES"/>
              </w:rPr>
            </w:pPr>
            <w:r w:rsidRPr="00F72FB3">
              <w:rPr>
                <w:rFonts w:ascii="Arial" w:eastAsia="Times New Roman" w:hAnsi="Arial" w:cs="Arial"/>
                <w:i/>
                <w:color w:val="000000"/>
                <w:sz w:val="24"/>
                <w:szCs w:val="24"/>
                <w:lang w:val="es-ES" w:eastAsia="es-CO"/>
              </w:rPr>
              <w:t>(Decreto 1594 de 1984, art. 45).</w:t>
            </w:r>
          </w:p>
          <w:p w:rsidR="002766C2" w:rsidRPr="00F72FB3" w:rsidRDefault="002766C2" w:rsidP="002C4F65">
            <w:pPr>
              <w:rPr>
                <w:rFonts w:ascii="Arial" w:hAnsi="Arial" w:cs="Arial"/>
                <w:b/>
                <w:sz w:val="28"/>
                <w:szCs w:val="28"/>
              </w:rPr>
            </w:pPr>
          </w:p>
        </w:tc>
      </w:tr>
    </w:tbl>
    <w:p w:rsidR="002766C2" w:rsidRPr="00F72FB3" w:rsidRDefault="002766C2" w:rsidP="002C4F65">
      <w:pPr>
        <w:rPr>
          <w:rFonts w:ascii="Arial" w:hAnsi="Arial" w:cs="Arial"/>
          <w:b/>
          <w:sz w:val="28"/>
          <w:szCs w:val="28"/>
        </w:rPr>
      </w:pPr>
    </w:p>
    <w:tbl>
      <w:tblPr>
        <w:tblStyle w:val="Tablaconcuadrcula"/>
        <w:tblW w:w="10348" w:type="dxa"/>
        <w:tblInd w:w="-572" w:type="dxa"/>
        <w:tblLook w:val="04A0" w:firstRow="1" w:lastRow="0" w:firstColumn="1" w:lastColumn="0" w:noHBand="0" w:noVBand="1"/>
      </w:tblPr>
      <w:tblGrid>
        <w:gridCol w:w="10348"/>
      </w:tblGrid>
      <w:tr w:rsidR="00D4665F" w:rsidRPr="00F72FB3" w:rsidTr="009841A4">
        <w:tc>
          <w:tcPr>
            <w:tcW w:w="10348" w:type="dxa"/>
          </w:tcPr>
          <w:p w:rsidR="00D4665F" w:rsidRPr="00F72FB3" w:rsidRDefault="00D4665F" w:rsidP="00D4665F">
            <w:pPr>
              <w:jc w:val="both"/>
              <w:rPr>
                <w:rFonts w:ascii="Arial" w:eastAsia="Times New Roman" w:hAnsi="Arial" w:cs="Arial"/>
                <w:color w:val="000000"/>
                <w:sz w:val="24"/>
                <w:szCs w:val="24"/>
                <w:shd w:val="clear" w:color="auto" w:fill="FFFFFF"/>
                <w:lang w:eastAsia="es-CO"/>
              </w:rPr>
            </w:pPr>
            <w:r w:rsidRPr="00F72FB3">
              <w:rPr>
                <w:rFonts w:ascii="Arial" w:eastAsia="Times New Roman" w:hAnsi="Arial" w:cs="Arial"/>
                <w:sz w:val="24"/>
                <w:szCs w:val="24"/>
                <w:lang w:val="es-ES" w:eastAsia="es-ES"/>
              </w:rPr>
              <w:t xml:space="preserve">“ARTÍCULO </w:t>
            </w:r>
            <w:r w:rsidRPr="00F72FB3">
              <w:rPr>
                <w:rFonts w:ascii="Arial" w:eastAsia="Times New Roman" w:hAnsi="Arial" w:cs="Arial"/>
                <w:sz w:val="24"/>
                <w:szCs w:val="24"/>
                <w:lang w:val="es-ES" w:eastAsia="es-ES"/>
              </w:rPr>
              <w:fldChar w:fldCharType="begin" w:fldLock="1"/>
            </w:r>
            <w:r w:rsidRPr="00F72FB3">
              <w:rPr>
                <w:rFonts w:ascii="Arial" w:eastAsia="Times New Roman" w:hAnsi="Arial" w:cs="Arial"/>
                <w:sz w:val="24"/>
                <w:szCs w:val="24"/>
                <w:lang w:val="es-ES" w:eastAsia="es-ES"/>
              </w:rPr>
              <w:instrText xml:space="preserve"> STYLEREF 5 \s </w:instrText>
            </w:r>
            <w:r w:rsidRPr="00F72FB3">
              <w:rPr>
                <w:rFonts w:ascii="Arial" w:eastAsia="Times New Roman" w:hAnsi="Arial" w:cs="Arial"/>
                <w:sz w:val="24"/>
                <w:szCs w:val="24"/>
                <w:lang w:val="es-ES" w:eastAsia="es-ES"/>
              </w:rPr>
              <w:fldChar w:fldCharType="separate"/>
            </w:r>
            <w:r w:rsidRPr="00F72FB3">
              <w:rPr>
                <w:rFonts w:ascii="Arial" w:eastAsia="Times New Roman" w:hAnsi="Arial" w:cs="Arial"/>
                <w:sz w:val="24"/>
                <w:szCs w:val="24"/>
                <w:lang w:val="es-ES" w:eastAsia="es-ES"/>
              </w:rPr>
              <w:t>2.2.3.3.9</w:t>
            </w:r>
            <w:r w:rsidRPr="00F72FB3">
              <w:rPr>
                <w:rFonts w:ascii="Arial" w:eastAsia="Times New Roman" w:hAnsi="Arial" w:cs="Arial"/>
                <w:sz w:val="24"/>
                <w:szCs w:val="24"/>
                <w:lang w:val="es-ES" w:eastAsia="es-ES"/>
              </w:rPr>
              <w:fldChar w:fldCharType="end"/>
            </w:r>
            <w:r w:rsidRPr="00F72FB3">
              <w:rPr>
                <w:rFonts w:ascii="Arial" w:eastAsia="Times New Roman" w:hAnsi="Arial" w:cs="Arial"/>
                <w:sz w:val="24"/>
                <w:szCs w:val="24"/>
                <w:lang w:val="es-ES" w:eastAsia="es-ES"/>
              </w:rPr>
              <w:t>.15.</w:t>
            </w:r>
            <w:r w:rsidRPr="00F72FB3">
              <w:rPr>
                <w:rFonts w:ascii="Arial" w:eastAsia="Times New Roman" w:hAnsi="Arial" w:cs="Arial"/>
                <w:color w:val="000080"/>
                <w:sz w:val="24"/>
                <w:szCs w:val="24"/>
                <w:lang w:val="es-ES" w:eastAsia="es-ES"/>
              </w:rPr>
              <w:t xml:space="preserve"> </w:t>
            </w:r>
            <w:r w:rsidRPr="00F72FB3">
              <w:rPr>
                <w:rFonts w:ascii="Arial" w:eastAsia="Times New Roman" w:hAnsi="Arial" w:cs="Arial"/>
                <w:color w:val="000000"/>
                <w:sz w:val="24"/>
                <w:szCs w:val="24"/>
                <w:shd w:val="clear" w:color="auto" w:fill="FFFFFF"/>
                <w:lang w:eastAsia="es-CO"/>
              </w:rPr>
              <w:t>TRANSITORIO</w:t>
            </w:r>
            <w:r w:rsidRPr="00F72FB3">
              <w:rPr>
                <w:rFonts w:ascii="Arial" w:eastAsia="Times New Roman" w:hAnsi="Arial" w:cs="Arial"/>
                <w:i/>
                <w:color w:val="000000"/>
                <w:sz w:val="24"/>
                <w:szCs w:val="24"/>
                <w:shd w:val="clear" w:color="auto" w:fill="FFFFFF"/>
                <w:lang w:eastAsia="es-CO"/>
              </w:rPr>
              <w:t>.</w:t>
            </w:r>
            <w:r w:rsidRPr="00F72FB3">
              <w:rPr>
                <w:rFonts w:ascii="Arial" w:eastAsia="Times New Roman" w:hAnsi="Arial" w:cs="Arial"/>
                <w:color w:val="000080"/>
                <w:sz w:val="24"/>
                <w:szCs w:val="24"/>
                <w:lang w:val="es-ES" w:eastAsia="es-ES"/>
              </w:rPr>
              <w:t xml:space="preserve"> </w:t>
            </w:r>
            <w:r w:rsidRPr="00F72FB3">
              <w:rPr>
                <w:rFonts w:ascii="Arial" w:eastAsia="Times New Roman" w:hAnsi="Arial" w:cs="Arial"/>
                <w:i/>
                <w:color w:val="000000"/>
                <w:sz w:val="24"/>
                <w:szCs w:val="24"/>
                <w:shd w:val="clear" w:color="auto" w:fill="FFFFFF"/>
                <w:lang w:eastAsia="es-CO"/>
              </w:rPr>
              <w:t>Vertimiento al alcantarillado público y exigencias mínimas.</w:t>
            </w:r>
            <w:r w:rsidRPr="00F72FB3">
              <w:rPr>
                <w:rFonts w:ascii="Arial" w:eastAsia="Times New Roman" w:hAnsi="Arial" w:cs="Arial"/>
                <w:color w:val="000000"/>
                <w:sz w:val="24"/>
                <w:szCs w:val="24"/>
                <w:shd w:val="clear" w:color="auto" w:fill="FFFFFF"/>
                <w:lang w:eastAsia="es-CO"/>
              </w:rPr>
              <w:t xml:space="preserve"> Todo vertimiento a un alcantarillado público deberá cumplir, por lo menos, con las siguientes normas:</w:t>
            </w:r>
          </w:p>
          <w:p w:rsidR="00D4665F" w:rsidRPr="00F72FB3" w:rsidRDefault="00D4665F" w:rsidP="00D4665F">
            <w:pPr>
              <w:jc w:val="both"/>
              <w:rPr>
                <w:rFonts w:ascii="Arial" w:eastAsia="Times New Roman" w:hAnsi="Arial" w:cs="Arial"/>
                <w:color w:val="000000"/>
                <w:sz w:val="24"/>
                <w:szCs w:val="24"/>
                <w:shd w:val="clear" w:color="auto" w:fill="FFFFFF"/>
                <w:lang w:eastAsia="es-CO"/>
              </w:rPr>
            </w:pPr>
          </w:p>
          <w:tbl>
            <w:tblPr>
              <w:tblW w:w="8923" w:type="dxa"/>
              <w:tblCellSpacing w:w="7" w:type="dxa"/>
              <w:shd w:val="clear" w:color="auto" w:fill="FFFFFF"/>
              <w:tblCellMar>
                <w:top w:w="60" w:type="dxa"/>
                <w:left w:w="60" w:type="dxa"/>
                <w:bottom w:w="60" w:type="dxa"/>
                <w:right w:w="60" w:type="dxa"/>
              </w:tblCellMar>
              <w:tblLook w:val="04A0" w:firstRow="1" w:lastRow="0" w:firstColumn="1" w:lastColumn="0" w:noHBand="0" w:noVBand="1"/>
            </w:tblPr>
            <w:tblGrid>
              <w:gridCol w:w="2088"/>
              <w:gridCol w:w="2795"/>
              <w:gridCol w:w="4040"/>
            </w:tblGrid>
            <w:tr w:rsidR="009841A4" w:rsidRPr="00F72FB3" w:rsidTr="009841A4">
              <w:trPr>
                <w:trHeight w:val="171"/>
                <w:tblCellSpacing w:w="7" w:type="dxa"/>
              </w:trPr>
              <w:tc>
                <w:tcPr>
                  <w:tcW w:w="1160" w:type="pct"/>
                  <w:shd w:val="clear" w:color="auto" w:fill="FFFFFF"/>
                  <w:hideMark/>
                </w:tcPr>
                <w:p w:rsidR="009841A4" w:rsidRPr="00F72FB3" w:rsidRDefault="009841A4" w:rsidP="009841A4">
                  <w:pPr>
                    <w:jc w:val="center"/>
                    <w:rPr>
                      <w:rFonts w:ascii="Arial" w:hAnsi="Arial" w:cs="Arial"/>
                      <w:color w:val="000000"/>
                      <w:sz w:val="24"/>
                      <w:szCs w:val="24"/>
                      <w:lang w:eastAsia="es-CO"/>
                    </w:rPr>
                  </w:pPr>
                  <w:r w:rsidRPr="00F72FB3">
                    <w:rPr>
                      <w:rFonts w:ascii="Arial" w:hAnsi="Arial" w:cs="Arial"/>
                      <w:b/>
                      <w:bCs/>
                      <w:color w:val="000000"/>
                      <w:sz w:val="24"/>
                      <w:szCs w:val="24"/>
                      <w:lang w:eastAsia="es-CO"/>
                    </w:rPr>
                    <w:t>Referencia</w:t>
                  </w:r>
                </w:p>
              </w:tc>
              <w:tc>
                <w:tcPr>
                  <w:tcW w:w="1561" w:type="pct"/>
                  <w:shd w:val="clear" w:color="auto" w:fill="FFFFFF"/>
                  <w:hideMark/>
                </w:tcPr>
                <w:p w:rsidR="009841A4" w:rsidRPr="00F72FB3" w:rsidRDefault="009841A4" w:rsidP="009841A4">
                  <w:pPr>
                    <w:jc w:val="center"/>
                    <w:rPr>
                      <w:rFonts w:ascii="Arial" w:hAnsi="Arial" w:cs="Arial"/>
                      <w:color w:val="000000"/>
                      <w:sz w:val="24"/>
                      <w:szCs w:val="24"/>
                      <w:lang w:eastAsia="es-CO"/>
                    </w:rPr>
                  </w:pPr>
                  <w:r w:rsidRPr="00F72FB3">
                    <w:rPr>
                      <w:rFonts w:ascii="Arial" w:hAnsi="Arial" w:cs="Arial"/>
                      <w:b/>
                      <w:bCs/>
                      <w:color w:val="000000"/>
                      <w:sz w:val="24"/>
                      <w:szCs w:val="24"/>
                      <w:lang w:eastAsia="es-CO"/>
                    </w:rPr>
                    <w:t>Valor</w:t>
                  </w:r>
                </w:p>
              </w:tc>
              <w:tc>
                <w:tcPr>
                  <w:tcW w:w="2248" w:type="pct"/>
                  <w:shd w:val="clear" w:color="auto" w:fill="FFFFFF"/>
                  <w:hideMark/>
                </w:tcPr>
                <w:p w:rsidR="009841A4" w:rsidRPr="00F72FB3" w:rsidRDefault="009841A4" w:rsidP="009841A4">
                  <w:pPr>
                    <w:rPr>
                      <w:rFonts w:ascii="Arial" w:hAnsi="Arial" w:cs="Arial"/>
                      <w:color w:val="000000"/>
                      <w:sz w:val="24"/>
                      <w:szCs w:val="24"/>
                      <w:lang w:eastAsia="es-CO"/>
                    </w:rPr>
                  </w:pPr>
                </w:p>
              </w:tc>
            </w:tr>
            <w:tr w:rsidR="009841A4" w:rsidRPr="00F72FB3" w:rsidTr="009841A4">
              <w:trPr>
                <w:trHeight w:val="13"/>
                <w:tblCellSpacing w:w="7" w:type="dxa"/>
              </w:trPr>
              <w:tc>
                <w:tcPr>
                  <w:tcW w:w="1160" w:type="pct"/>
                  <w:shd w:val="clear" w:color="auto" w:fill="FFFFFF"/>
                  <w:hideMark/>
                </w:tcPr>
                <w:p w:rsidR="009841A4" w:rsidRPr="00F72FB3" w:rsidRDefault="009841A4" w:rsidP="009841A4">
                  <w:pPr>
                    <w:rPr>
                      <w:rFonts w:ascii="Arial" w:eastAsia="Times New Roman" w:hAnsi="Arial" w:cs="Arial"/>
                      <w:color w:val="000000"/>
                      <w:sz w:val="24"/>
                      <w:szCs w:val="24"/>
                      <w:lang w:eastAsia="es-CO"/>
                    </w:rPr>
                  </w:pPr>
                  <w:r w:rsidRPr="00F72FB3">
                    <w:rPr>
                      <w:rFonts w:ascii="Arial" w:hAnsi="Arial" w:cs="Arial"/>
                      <w:color w:val="000000"/>
                      <w:sz w:val="24"/>
                      <w:szCs w:val="24"/>
                      <w:lang w:eastAsia="es-CO"/>
                    </w:rPr>
                    <w:t>(…)</w:t>
                  </w:r>
                </w:p>
              </w:tc>
              <w:tc>
                <w:tcPr>
                  <w:tcW w:w="1561" w:type="pct"/>
                  <w:shd w:val="clear" w:color="auto" w:fill="FFFFFF"/>
                </w:tcPr>
                <w:p w:rsidR="009841A4" w:rsidRPr="00F72FB3" w:rsidRDefault="009841A4" w:rsidP="009841A4">
                  <w:pPr>
                    <w:jc w:val="center"/>
                    <w:rPr>
                      <w:rFonts w:ascii="Arial" w:hAnsi="Arial" w:cs="Arial"/>
                      <w:color w:val="000000"/>
                      <w:sz w:val="24"/>
                      <w:szCs w:val="24"/>
                      <w:lang w:eastAsia="es-CO"/>
                    </w:rPr>
                  </w:pPr>
                </w:p>
              </w:tc>
              <w:tc>
                <w:tcPr>
                  <w:tcW w:w="2248" w:type="pct"/>
                  <w:shd w:val="clear" w:color="auto" w:fill="FFFFFF"/>
                  <w:hideMark/>
                </w:tcPr>
                <w:p w:rsidR="009841A4" w:rsidRPr="00F72FB3" w:rsidRDefault="009841A4" w:rsidP="009841A4">
                  <w:pPr>
                    <w:rPr>
                      <w:rFonts w:ascii="Arial" w:hAnsi="Arial" w:cs="Arial"/>
                      <w:color w:val="000000"/>
                      <w:sz w:val="24"/>
                      <w:szCs w:val="24"/>
                      <w:lang w:eastAsia="es-CO"/>
                    </w:rPr>
                  </w:pPr>
                </w:p>
              </w:tc>
            </w:tr>
            <w:tr w:rsidR="009841A4" w:rsidRPr="00F72FB3" w:rsidTr="009841A4">
              <w:trPr>
                <w:tblCellSpacing w:w="7" w:type="dxa"/>
              </w:trPr>
              <w:tc>
                <w:tcPr>
                  <w:tcW w:w="1160" w:type="pct"/>
                  <w:shd w:val="clear" w:color="auto" w:fill="FFFFFF"/>
                  <w:hideMark/>
                </w:tcPr>
                <w:p w:rsidR="009841A4" w:rsidRPr="00F72FB3" w:rsidRDefault="009841A4" w:rsidP="009841A4">
                  <w:pPr>
                    <w:rPr>
                      <w:rFonts w:ascii="Calibri" w:eastAsia="Calibri" w:hAnsi="Calibri"/>
                      <w:lang w:eastAsia="es-CO"/>
                    </w:rPr>
                  </w:pPr>
                </w:p>
              </w:tc>
              <w:tc>
                <w:tcPr>
                  <w:tcW w:w="1561" w:type="pct"/>
                  <w:shd w:val="clear" w:color="auto" w:fill="FFFFFF"/>
                  <w:hideMark/>
                </w:tcPr>
                <w:p w:rsidR="009841A4" w:rsidRPr="00F72FB3" w:rsidRDefault="009841A4" w:rsidP="009841A4">
                  <w:pPr>
                    <w:jc w:val="center"/>
                    <w:rPr>
                      <w:rFonts w:ascii="Arial" w:eastAsia="Times New Roman" w:hAnsi="Arial" w:cs="Arial"/>
                      <w:color w:val="000000"/>
                      <w:sz w:val="24"/>
                      <w:szCs w:val="24"/>
                      <w:lang w:eastAsia="es-CO"/>
                    </w:rPr>
                  </w:pPr>
                  <w:r w:rsidRPr="00F72FB3">
                    <w:rPr>
                      <w:rFonts w:ascii="Arial" w:hAnsi="Arial" w:cs="Arial"/>
                      <w:b/>
                      <w:bCs/>
                      <w:color w:val="000000"/>
                      <w:sz w:val="24"/>
                      <w:szCs w:val="24"/>
                      <w:lang w:eastAsia="es-CO"/>
                    </w:rPr>
                    <w:t>Usuario existente</w:t>
                  </w:r>
                </w:p>
              </w:tc>
              <w:tc>
                <w:tcPr>
                  <w:tcW w:w="2248" w:type="pct"/>
                  <w:shd w:val="clear" w:color="auto" w:fill="FFFFFF"/>
                  <w:hideMark/>
                </w:tcPr>
                <w:p w:rsidR="009841A4" w:rsidRPr="00F72FB3" w:rsidRDefault="009841A4" w:rsidP="009841A4">
                  <w:pPr>
                    <w:jc w:val="center"/>
                    <w:rPr>
                      <w:rFonts w:ascii="Arial" w:hAnsi="Arial" w:cs="Arial"/>
                      <w:color w:val="000000"/>
                      <w:sz w:val="24"/>
                      <w:szCs w:val="24"/>
                      <w:lang w:eastAsia="es-CO"/>
                    </w:rPr>
                  </w:pPr>
                  <w:r w:rsidRPr="00F72FB3">
                    <w:rPr>
                      <w:rFonts w:ascii="Arial" w:hAnsi="Arial" w:cs="Arial"/>
                      <w:b/>
                      <w:bCs/>
                      <w:color w:val="000000"/>
                      <w:sz w:val="24"/>
                      <w:szCs w:val="24"/>
                      <w:lang w:eastAsia="es-CO"/>
                    </w:rPr>
                    <w:t>Usuario nuevo</w:t>
                  </w:r>
                </w:p>
              </w:tc>
            </w:tr>
            <w:tr w:rsidR="009841A4" w:rsidRPr="00F72FB3" w:rsidTr="009841A4">
              <w:trPr>
                <w:tblCellSpacing w:w="7" w:type="dxa"/>
              </w:trPr>
              <w:tc>
                <w:tcPr>
                  <w:tcW w:w="1160" w:type="pct"/>
                  <w:shd w:val="clear" w:color="auto" w:fill="FFFFFF"/>
                  <w:hideMark/>
                </w:tcPr>
                <w:p w:rsidR="009841A4" w:rsidRPr="00F72FB3" w:rsidRDefault="009841A4" w:rsidP="009841A4">
                  <w:pPr>
                    <w:rPr>
                      <w:rFonts w:ascii="Arial" w:hAnsi="Arial" w:cs="Arial"/>
                      <w:color w:val="000000"/>
                      <w:sz w:val="24"/>
                      <w:szCs w:val="24"/>
                      <w:lang w:eastAsia="es-CO"/>
                    </w:rPr>
                  </w:pPr>
                  <w:r w:rsidRPr="00F72FB3">
                    <w:rPr>
                      <w:rFonts w:ascii="Arial" w:hAnsi="Arial" w:cs="Arial"/>
                      <w:color w:val="000000"/>
                      <w:sz w:val="24"/>
                      <w:szCs w:val="24"/>
                      <w:lang w:eastAsia="es-CO"/>
                    </w:rPr>
                    <w:t>(…)</w:t>
                  </w:r>
                </w:p>
              </w:tc>
              <w:tc>
                <w:tcPr>
                  <w:tcW w:w="1561" w:type="pct"/>
                  <w:shd w:val="clear" w:color="auto" w:fill="FFFFFF"/>
                </w:tcPr>
                <w:p w:rsidR="009841A4" w:rsidRPr="00F72FB3" w:rsidRDefault="009841A4" w:rsidP="009841A4">
                  <w:pPr>
                    <w:jc w:val="both"/>
                    <w:rPr>
                      <w:rFonts w:ascii="Arial" w:hAnsi="Arial" w:cs="Arial"/>
                      <w:color w:val="000000"/>
                      <w:sz w:val="24"/>
                      <w:szCs w:val="24"/>
                      <w:lang w:eastAsia="es-CO"/>
                    </w:rPr>
                  </w:pPr>
                </w:p>
              </w:tc>
              <w:tc>
                <w:tcPr>
                  <w:tcW w:w="2248" w:type="pct"/>
                  <w:shd w:val="clear" w:color="auto" w:fill="FFFFFF"/>
                </w:tcPr>
                <w:p w:rsidR="009841A4" w:rsidRPr="00F72FB3" w:rsidRDefault="009841A4" w:rsidP="009841A4">
                  <w:pPr>
                    <w:jc w:val="both"/>
                    <w:rPr>
                      <w:rFonts w:ascii="Arial" w:hAnsi="Arial" w:cs="Arial"/>
                      <w:color w:val="000000"/>
                      <w:sz w:val="24"/>
                      <w:szCs w:val="24"/>
                      <w:lang w:eastAsia="es-CO"/>
                    </w:rPr>
                  </w:pPr>
                </w:p>
              </w:tc>
            </w:tr>
            <w:tr w:rsidR="009841A4" w:rsidRPr="00F72FB3" w:rsidTr="009841A4">
              <w:trPr>
                <w:tblCellSpacing w:w="7" w:type="dxa"/>
              </w:trPr>
              <w:tc>
                <w:tcPr>
                  <w:tcW w:w="1160" w:type="pct"/>
                  <w:shd w:val="clear" w:color="auto" w:fill="FFFFFF"/>
                  <w:hideMark/>
                </w:tcPr>
                <w:p w:rsidR="009841A4" w:rsidRPr="00F72FB3" w:rsidRDefault="009841A4" w:rsidP="009841A4">
                  <w:pPr>
                    <w:rPr>
                      <w:rFonts w:ascii="Arial" w:hAnsi="Arial" w:cs="Arial"/>
                      <w:color w:val="000000"/>
                      <w:sz w:val="24"/>
                      <w:szCs w:val="24"/>
                      <w:lang w:eastAsia="es-CO"/>
                    </w:rPr>
                  </w:pPr>
                  <w:r w:rsidRPr="00F72FB3">
                    <w:rPr>
                      <w:rFonts w:ascii="Arial" w:hAnsi="Arial" w:cs="Arial"/>
                      <w:color w:val="000000"/>
                      <w:sz w:val="24"/>
                      <w:szCs w:val="24"/>
                      <w:lang w:eastAsia="es-CO"/>
                    </w:rPr>
                    <w:t>Para desechos industriales</w:t>
                  </w:r>
                </w:p>
              </w:tc>
              <w:tc>
                <w:tcPr>
                  <w:tcW w:w="1561" w:type="pct"/>
                  <w:shd w:val="clear" w:color="auto" w:fill="FFFFFF"/>
                  <w:hideMark/>
                </w:tcPr>
                <w:p w:rsidR="009841A4" w:rsidRPr="00F72FB3" w:rsidRDefault="009841A4" w:rsidP="009841A4">
                  <w:pPr>
                    <w:jc w:val="both"/>
                    <w:rPr>
                      <w:rFonts w:ascii="Arial" w:hAnsi="Arial" w:cs="Arial"/>
                      <w:color w:val="000000"/>
                      <w:sz w:val="24"/>
                      <w:szCs w:val="24"/>
                      <w:lang w:eastAsia="es-CO"/>
                    </w:rPr>
                  </w:pPr>
                  <w:r w:rsidRPr="00F72FB3">
                    <w:rPr>
                      <w:rFonts w:ascii="Arial" w:hAnsi="Arial" w:cs="Arial"/>
                      <w:color w:val="000000"/>
                      <w:sz w:val="24"/>
                      <w:szCs w:val="24"/>
                      <w:lang w:eastAsia="es-CO"/>
                    </w:rPr>
                    <w:t>Remoción 20% en carga</w:t>
                  </w:r>
                </w:p>
              </w:tc>
              <w:tc>
                <w:tcPr>
                  <w:tcW w:w="2248" w:type="pct"/>
                  <w:shd w:val="clear" w:color="auto" w:fill="FFFFFF"/>
                  <w:hideMark/>
                </w:tcPr>
                <w:p w:rsidR="009841A4" w:rsidRPr="00F72FB3" w:rsidRDefault="009841A4" w:rsidP="009841A4">
                  <w:pPr>
                    <w:jc w:val="both"/>
                    <w:rPr>
                      <w:rFonts w:ascii="Arial" w:hAnsi="Arial" w:cs="Arial"/>
                      <w:color w:val="000000"/>
                      <w:sz w:val="24"/>
                      <w:szCs w:val="24"/>
                      <w:lang w:eastAsia="es-CO"/>
                    </w:rPr>
                  </w:pPr>
                  <w:r w:rsidRPr="00F72FB3">
                    <w:rPr>
                      <w:rFonts w:ascii="Arial" w:hAnsi="Arial" w:cs="Arial"/>
                      <w:color w:val="000000"/>
                      <w:sz w:val="24"/>
                      <w:szCs w:val="24"/>
                      <w:lang w:eastAsia="es-CO"/>
                    </w:rPr>
                    <w:t xml:space="preserve">                 Remoción 80 % en carga</w:t>
                  </w:r>
                </w:p>
              </w:tc>
            </w:tr>
            <w:tr w:rsidR="009841A4" w:rsidRPr="00F72FB3" w:rsidTr="009841A4">
              <w:trPr>
                <w:trHeight w:val="186"/>
                <w:tblCellSpacing w:w="7" w:type="dxa"/>
              </w:trPr>
              <w:tc>
                <w:tcPr>
                  <w:tcW w:w="1160" w:type="pct"/>
                  <w:shd w:val="clear" w:color="auto" w:fill="FFFFFF"/>
                  <w:hideMark/>
                </w:tcPr>
                <w:p w:rsidR="009841A4" w:rsidRPr="00F72FB3" w:rsidRDefault="009841A4" w:rsidP="009841A4">
                  <w:pPr>
                    <w:rPr>
                      <w:rFonts w:ascii="Arial" w:hAnsi="Arial" w:cs="Arial"/>
                      <w:color w:val="000000"/>
                      <w:sz w:val="24"/>
                      <w:szCs w:val="24"/>
                      <w:lang w:eastAsia="es-CO"/>
                    </w:rPr>
                  </w:pPr>
                  <w:r w:rsidRPr="00F72FB3">
                    <w:rPr>
                      <w:rFonts w:ascii="Arial" w:hAnsi="Arial" w:cs="Arial"/>
                      <w:color w:val="000000"/>
                      <w:sz w:val="24"/>
                      <w:szCs w:val="24"/>
                      <w:lang w:eastAsia="es-CO"/>
                    </w:rPr>
                    <w:t>Caudal máximo</w:t>
                  </w:r>
                </w:p>
              </w:tc>
              <w:tc>
                <w:tcPr>
                  <w:tcW w:w="3817" w:type="pct"/>
                  <w:gridSpan w:val="2"/>
                  <w:shd w:val="clear" w:color="auto" w:fill="FFFFFF"/>
                  <w:hideMark/>
                </w:tcPr>
                <w:p w:rsidR="009841A4" w:rsidRPr="00F72FB3" w:rsidRDefault="009841A4" w:rsidP="009841A4">
                  <w:pPr>
                    <w:jc w:val="center"/>
                    <w:rPr>
                      <w:rFonts w:ascii="Arial" w:hAnsi="Arial" w:cs="Arial"/>
                      <w:color w:val="000000"/>
                      <w:sz w:val="24"/>
                      <w:szCs w:val="24"/>
                      <w:lang w:eastAsia="es-CO"/>
                    </w:rPr>
                  </w:pPr>
                  <w:r w:rsidRPr="00F72FB3">
                    <w:rPr>
                      <w:rFonts w:ascii="Arial" w:hAnsi="Arial" w:cs="Arial"/>
                      <w:color w:val="000000"/>
                      <w:sz w:val="24"/>
                      <w:szCs w:val="24"/>
                      <w:lang w:eastAsia="es-CO"/>
                    </w:rPr>
                    <w:t>1,5 veces el caudal promedio horario</w:t>
                  </w:r>
                </w:p>
              </w:tc>
            </w:tr>
          </w:tbl>
          <w:p w:rsidR="009841A4" w:rsidRPr="00F72FB3" w:rsidRDefault="009841A4" w:rsidP="009841A4">
            <w:pPr>
              <w:jc w:val="both"/>
              <w:rPr>
                <w:rFonts w:ascii="Arial" w:eastAsia="Times New Roman" w:hAnsi="Arial" w:cs="Arial"/>
                <w:sz w:val="24"/>
                <w:szCs w:val="24"/>
                <w:shd w:val="clear" w:color="auto" w:fill="FFFFFF"/>
                <w:lang w:eastAsia="es-CO"/>
              </w:rPr>
            </w:pPr>
            <w:r w:rsidRPr="00F72FB3">
              <w:rPr>
                <w:rFonts w:ascii="Arial" w:hAnsi="Arial" w:cs="Arial"/>
                <w:sz w:val="24"/>
                <w:szCs w:val="24"/>
                <w:shd w:val="clear" w:color="auto" w:fill="FFFFFF"/>
                <w:lang w:eastAsia="es-CO"/>
              </w:rPr>
              <w:t>(…)</w:t>
            </w:r>
          </w:p>
          <w:p w:rsidR="009841A4" w:rsidRPr="00F72FB3" w:rsidRDefault="009841A4" w:rsidP="009841A4">
            <w:pPr>
              <w:jc w:val="both"/>
              <w:rPr>
                <w:rFonts w:ascii="Arial" w:hAnsi="Arial" w:cs="Arial"/>
                <w:i/>
                <w:color w:val="000000"/>
                <w:sz w:val="24"/>
                <w:szCs w:val="24"/>
                <w:lang w:val="es-ES" w:eastAsia="es-CO"/>
              </w:rPr>
            </w:pPr>
          </w:p>
          <w:p w:rsidR="009841A4" w:rsidRPr="00F72FB3" w:rsidRDefault="009841A4" w:rsidP="009841A4">
            <w:pPr>
              <w:jc w:val="both"/>
              <w:rPr>
                <w:rFonts w:ascii="Arial" w:eastAsia="Calibri" w:hAnsi="Arial" w:cs="Arial"/>
                <w:sz w:val="24"/>
                <w:szCs w:val="24"/>
              </w:rPr>
            </w:pPr>
            <w:r w:rsidRPr="00F72FB3">
              <w:rPr>
                <w:rFonts w:ascii="Arial" w:hAnsi="Arial" w:cs="Arial"/>
                <w:i/>
                <w:color w:val="000000"/>
                <w:sz w:val="24"/>
                <w:szCs w:val="24"/>
                <w:lang w:val="es-ES" w:eastAsia="es-CO"/>
              </w:rPr>
              <w:t>(Decreto 1594 de 1984, art. 73)”.</w:t>
            </w:r>
          </w:p>
          <w:p w:rsidR="00D4665F" w:rsidRPr="00F72FB3" w:rsidRDefault="00D4665F" w:rsidP="002C4F65">
            <w:pPr>
              <w:rPr>
                <w:rFonts w:ascii="Arial" w:hAnsi="Arial" w:cs="Arial"/>
                <w:b/>
                <w:sz w:val="28"/>
                <w:szCs w:val="28"/>
              </w:rPr>
            </w:pPr>
          </w:p>
        </w:tc>
      </w:tr>
    </w:tbl>
    <w:p w:rsidR="00D4665F" w:rsidRPr="00F72FB3" w:rsidRDefault="00D4665F" w:rsidP="002C4F65">
      <w:pPr>
        <w:rPr>
          <w:rFonts w:ascii="Arial" w:hAnsi="Arial" w:cs="Arial"/>
          <w:b/>
          <w:sz w:val="28"/>
          <w:szCs w:val="28"/>
        </w:rPr>
      </w:pPr>
    </w:p>
    <w:tbl>
      <w:tblPr>
        <w:tblStyle w:val="Tablaconcuadrcula"/>
        <w:tblW w:w="10348" w:type="dxa"/>
        <w:tblInd w:w="-572" w:type="dxa"/>
        <w:tblLook w:val="04A0" w:firstRow="1" w:lastRow="0" w:firstColumn="1" w:lastColumn="0" w:noHBand="0" w:noVBand="1"/>
      </w:tblPr>
      <w:tblGrid>
        <w:gridCol w:w="10348"/>
      </w:tblGrid>
      <w:tr w:rsidR="00D506EE" w:rsidRPr="00F72FB3" w:rsidTr="00162685">
        <w:tc>
          <w:tcPr>
            <w:tcW w:w="10348" w:type="dxa"/>
          </w:tcPr>
          <w:p w:rsidR="00162685" w:rsidRPr="00F72FB3" w:rsidRDefault="00162685" w:rsidP="00162685">
            <w:pPr>
              <w:jc w:val="both"/>
              <w:rPr>
                <w:rFonts w:ascii="Arial" w:eastAsia="Calibri" w:hAnsi="Arial" w:cs="Arial"/>
                <w:sz w:val="24"/>
                <w:szCs w:val="24"/>
              </w:rPr>
            </w:pPr>
            <w:r w:rsidRPr="00F72FB3">
              <w:rPr>
                <w:rFonts w:ascii="Arial" w:eastAsia="Calibri" w:hAnsi="Arial" w:cs="Arial"/>
                <w:bCs/>
                <w:sz w:val="24"/>
                <w:szCs w:val="24"/>
                <w:shd w:val="clear" w:color="auto" w:fill="FFFFFF"/>
                <w:lang w:val="es-ES" w:eastAsia="es-CO"/>
              </w:rPr>
              <w:t>“</w:t>
            </w:r>
            <w:r w:rsidRPr="00F72FB3">
              <w:rPr>
                <w:rFonts w:ascii="Arial" w:eastAsia="Calibri" w:hAnsi="Arial" w:cs="Arial"/>
                <w:b/>
                <w:bCs/>
                <w:sz w:val="24"/>
                <w:szCs w:val="24"/>
                <w:shd w:val="clear" w:color="auto" w:fill="FFFFFF"/>
                <w:lang w:val="es-ES" w:eastAsia="es-CO"/>
              </w:rPr>
              <w:t xml:space="preserve">ARTÍCULO </w:t>
            </w:r>
            <w:r w:rsidRPr="00F72FB3">
              <w:rPr>
                <w:rFonts w:ascii="Arial" w:eastAsia="Calibri" w:hAnsi="Arial" w:cs="Arial"/>
                <w:b/>
                <w:bCs/>
                <w:sz w:val="24"/>
                <w:szCs w:val="24"/>
                <w:shd w:val="clear" w:color="auto" w:fill="FFFFFF"/>
                <w:lang w:val="es-ES" w:eastAsia="es-CO"/>
              </w:rPr>
              <w:fldChar w:fldCharType="begin" w:fldLock="1"/>
            </w:r>
            <w:r w:rsidRPr="00F72FB3">
              <w:rPr>
                <w:rFonts w:ascii="Arial" w:eastAsia="Calibri" w:hAnsi="Arial" w:cs="Arial"/>
                <w:b/>
                <w:bCs/>
                <w:sz w:val="24"/>
                <w:szCs w:val="24"/>
                <w:shd w:val="clear" w:color="auto" w:fill="FFFFFF"/>
                <w:lang w:val="es-ES" w:eastAsia="es-CO"/>
              </w:rPr>
              <w:instrText xml:space="preserve"> STYLEREF 5 \s </w:instrText>
            </w:r>
            <w:r w:rsidRPr="00F72FB3">
              <w:rPr>
                <w:rFonts w:ascii="Arial" w:eastAsia="Calibri" w:hAnsi="Arial" w:cs="Arial"/>
                <w:b/>
                <w:bCs/>
                <w:sz w:val="24"/>
                <w:szCs w:val="24"/>
                <w:shd w:val="clear" w:color="auto" w:fill="FFFFFF"/>
                <w:lang w:val="es-ES" w:eastAsia="es-CO"/>
              </w:rPr>
              <w:fldChar w:fldCharType="separate"/>
            </w:r>
            <w:r w:rsidRPr="00F72FB3">
              <w:rPr>
                <w:rFonts w:ascii="Arial" w:eastAsia="Calibri" w:hAnsi="Arial" w:cs="Arial"/>
                <w:b/>
                <w:bCs/>
                <w:noProof/>
                <w:sz w:val="24"/>
                <w:szCs w:val="24"/>
                <w:shd w:val="clear" w:color="auto" w:fill="FFFFFF"/>
                <w:lang w:val="es-ES" w:eastAsia="es-CO"/>
              </w:rPr>
              <w:t>2.2.3.3.10</w:t>
            </w:r>
            <w:r w:rsidRPr="00F72FB3">
              <w:rPr>
                <w:rFonts w:ascii="Arial" w:eastAsia="Calibri" w:hAnsi="Arial" w:cs="Arial"/>
                <w:b/>
                <w:bCs/>
                <w:sz w:val="24"/>
                <w:szCs w:val="24"/>
                <w:shd w:val="clear" w:color="auto" w:fill="FFFFFF"/>
                <w:lang w:val="es-ES" w:eastAsia="es-CO"/>
              </w:rPr>
              <w:fldChar w:fldCharType="end"/>
            </w:r>
            <w:r w:rsidRPr="00F72FB3">
              <w:rPr>
                <w:rFonts w:ascii="Arial" w:eastAsia="Calibri" w:hAnsi="Arial" w:cs="Arial"/>
                <w:b/>
                <w:bCs/>
                <w:sz w:val="24"/>
                <w:szCs w:val="24"/>
                <w:shd w:val="clear" w:color="auto" w:fill="FFFFFF"/>
                <w:lang w:val="es-ES" w:eastAsia="es-CO"/>
              </w:rPr>
              <w:t>.</w:t>
            </w:r>
            <w:r w:rsidRPr="00F72FB3">
              <w:rPr>
                <w:rFonts w:ascii="Arial" w:eastAsia="Calibri" w:hAnsi="Arial" w:cs="Arial"/>
                <w:b/>
                <w:bCs/>
                <w:sz w:val="24"/>
                <w:szCs w:val="24"/>
                <w:shd w:val="clear" w:color="auto" w:fill="FFFFFF"/>
                <w:lang w:val="es-ES" w:eastAsia="es-CO"/>
              </w:rPr>
              <w:fldChar w:fldCharType="begin" w:fldLock="1"/>
            </w:r>
            <w:r w:rsidRPr="00F72FB3">
              <w:rPr>
                <w:rFonts w:ascii="Arial" w:eastAsia="Calibri" w:hAnsi="Arial" w:cs="Arial"/>
                <w:b/>
                <w:bCs/>
                <w:sz w:val="24"/>
                <w:szCs w:val="24"/>
                <w:shd w:val="clear" w:color="auto" w:fill="FFFFFF"/>
                <w:lang w:val="es-ES" w:eastAsia="es-CO"/>
              </w:rPr>
              <w:instrText xml:space="preserve"> SEQ ARTÍCULO \* ARABIC \s 5 </w:instrText>
            </w:r>
            <w:r w:rsidRPr="00F72FB3">
              <w:rPr>
                <w:rFonts w:ascii="Arial" w:eastAsia="Calibri" w:hAnsi="Arial" w:cs="Arial"/>
                <w:b/>
                <w:bCs/>
                <w:sz w:val="24"/>
                <w:szCs w:val="24"/>
                <w:shd w:val="clear" w:color="auto" w:fill="FFFFFF"/>
                <w:lang w:val="es-ES" w:eastAsia="es-CO"/>
              </w:rPr>
              <w:fldChar w:fldCharType="separate"/>
            </w:r>
            <w:r w:rsidRPr="00F72FB3">
              <w:rPr>
                <w:rFonts w:ascii="Arial" w:eastAsia="Calibri" w:hAnsi="Arial" w:cs="Arial"/>
                <w:b/>
                <w:bCs/>
                <w:noProof/>
                <w:sz w:val="24"/>
                <w:szCs w:val="24"/>
                <w:shd w:val="clear" w:color="auto" w:fill="FFFFFF"/>
                <w:lang w:val="es-ES" w:eastAsia="es-CO"/>
              </w:rPr>
              <w:t>1</w:t>
            </w:r>
            <w:r w:rsidRPr="00F72FB3">
              <w:rPr>
                <w:rFonts w:ascii="Arial" w:eastAsia="Calibri" w:hAnsi="Arial" w:cs="Arial"/>
                <w:b/>
                <w:bCs/>
                <w:sz w:val="24"/>
                <w:szCs w:val="24"/>
                <w:shd w:val="clear" w:color="auto" w:fill="FFFFFF"/>
                <w:lang w:val="es-ES" w:eastAsia="es-CO"/>
              </w:rPr>
              <w:fldChar w:fldCharType="end"/>
            </w:r>
            <w:r w:rsidRPr="00F72FB3">
              <w:rPr>
                <w:rFonts w:ascii="Arial" w:eastAsia="Calibri" w:hAnsi="Arial" w:cs="Arial"/>
                <w:b/>
                <w:sz w:val="24"/>
                <w:szCs w:val="24"/>
                <w:shd w:val="clear" w:color="auto" w:fill="FFFFFF"/>
                <w:lang w:val="es-ES" w:eastAsia="es-CO"/>
              </w:rPr>
              <w:t>.</w:t>
            </w:r>
            <w:r w:rsidRPr="00F72FB3">
              <w:rPr>
                <w:rFonts w:ascii="Arial" w:eastAsia="Calibri" w:hAnsi="Arial" w:cs="Arial"/>
                <w:sz w:val="24"/>
                <w:szCs w:val="24"/>
                <w:shd w:val="clear" w:color="auto" w:fill="FFFFFF"/>
                <w:lang w:val="es-ES" w:eastAsia="es-CO"/>
              </w:rPr>
              <w:t xml:space="preserve"> </w:t>
            </w:r>
            <w:r w:rsidRPr="00F72FB3">
              <w:rPr>
                <w:rFonts w:ascii="Arial" w:eastAsia="Calibri" w:hAnsi="Arial" w:cs="Arial"/>
                <w:b/>
                <w:sz w:val="24"/>
                <w:szCs w:val="24"/>
                <w:shd w:val="clear" w:color="auto" w:fill="FFFFFF"/>
                <w:lang w:val="es-ES" w:eastAsia="es-CO"/>
              </w:rPr>
              <w:t>TRANSITORIO</w:t>
            </w:r>
            <w:r w:rsidRPr="00F72FB3">
              <w:rPr>
                <w:rFonts w:ascii="Arial" w:eastAsia="Calibri" w:hAnsi="Arial" w:cs="Arial"/>
                <w:sz w:val="24"/>
                <w:szCs w:val="24"/>
                <w:shd w:val="clear" w:color="auto" w:fill="FFFFFF"/>
                <w:lang w:val="es-ES" w:eastAsia="es-CO"/>
              </w:rPr>
              <w:t xml:space="preserve">. </w:t>
            </w:r>
            <w:r w:rsidRPr="00F72FB3">
              <w:rPr>
                <w:rFonts w:ascii="Arial" w:eastAsia="Calibri" w:hAnsi="Arial" w:cs="Arial"/>
                <w:b/>
                <w:i/>
                <w:sz w:val="24"/>
                <w:szCs w:val="24"/>
                <w:shd w:val="clear" w:color="auto" w:fill="FFFFFF"/>
                <w:lang w:val="es-ES" w:eastAsia="es-CO"/>
              </w:rPr>
              <w:t xml:space="preserve">Métodos de análisis. </w:t>
            </w:r>
            <w:r w:rsidRPr="00F72FB3">
              <w:rPr>
                <w:rFonts w:ascii="Arial" w:eastAsia="Calibri" w:hAnsi="Arial" w:cs="Arial"/>
                <w:sz w:val="24"/>
                <w:szCs w:val="24"/>
                <w:shd w:val="clear" w:color="auto" w:fill="FFFFFF"/>
                <w:lang w:val="es-ES" w:eastAsia="es-CO"/>
              </w:rPr>
              <w:t>Se consideran como oficialmente aceptados los siguientes métodos de análisis. El IDEAM establecerá los procedimientos detallados para su aplicación:</w:t>
            </w:r>
          </w:p>
          <w:p w:rsidR="00162685" w:rsidRPr="00F72FB3" w:rsidRDefault="00162685" w:rsidP="00162685">
            <w:pPr>
              <w:jc w:val="both"/>
              <w:rPr>
                <w:rFonts w:ascii="Arial" w:eastAsia="Calibri" w:hAnsi="Arial" w:cs="Arial"/>
                <w:sz w:val="24"/>
                <w:szCs w:val="24"/>
              </w:rPr>
            </w:pPr>
          </w:p>
          <w:tbl>
            <w:tblPr>
              <w:tblW w:w="9209" w:type="dxa"/>
              <w:tblLook w:val="04A0" w:firstRow="1" w:lastRow="0" w:firstColumn="1" w:lastColumn="0" w:noHBand="0" w:noVBand="1"/>
            </w:tblPr>
            <w:tblGrid>
              <w:gridCol w:w="517"/>
              <w:gridCol w:w="4306"/>
              <w:gridCol w:w="4386"/>
            </w:tblGrid>
            <w:tr w:rsidR="00162685" w:rsidRPr="00F72FB3" w:rsidTr="00162685">
              <w:trPr>
                <w:tblHeader/>
              </w:trPr>
              <w:tc>
                <w:tcPr>
                  <w:tcW w:w="517" w:type="dxa"/>
                </w:tcPr>
                <w:p w:rsidR="00162685" w:rsidRPr="00F72FB3" w:rsidRDefault="00162685" w:rsidP="00162685">
                  <w:pPr>
                    <w:jc w:val="both"/>
                    <w:rPr>
                      <w:rFonts w:ascii="Arial" w:eastAsia="Calibri" w:hAnsi="Arial" w:cs="Arial"/>
                      <w:sz w:val="24"/>
                      <w:szCs w:val="24"/>
                    </w:rPr>
                  </w:pPr>
                </w:p>
              </w:tc>
              <w:tc>
                <w:tcPr>
                  <w:tcW w:w="4306" w:type="dxa"/>
                  <w:hideMark/>
                </w:tcPr>
                <w:p w:rsidR="00162685" w:rsidRPr="00F72FB3" w:rsidRDefault="00162685" w:rsidP="00162685">
                  <w:pPr>
                    <w:jc w:val="both"/>
                    <w:rPr>
                      <w:rFonts w:ascii="Arial" w:eastAsia="Calibri" w:hAnsi="Arial" w:cs="Arial"/>
                      <w:sz w:val="24"/>
                      <w:szCs w:val="24"/>
                    </w:rPr>
                  </w:pPr>
                  <w:r w:rsidRPr="00F72FB3">
                    <w:rPr>
                      <w:rFonts w:ascii="Arial" w:hAnsi="Arial" w:cs="Arial"/>
                      <w:b/>
                      <w:bCs/>
                      <w:sz w:val="24"/>
                      <w:szCs w:val="24"/>
                      <w:lang w:val="es-ES" w:eastAsia="es-CO"/>
                    </w:rPr>
                    <w:t>Referencia</w:t>
                  </w:r>
                </w:p>
              </w:tc>
              <w:tc>
                <w:tcPr>
                  <w:tcW w:w="4386" w:type="dxa"/>
                  <w:hideMark/>
                </w:tcPr>
                <w:p w:rsidR="00162685" w:rsidRPr="00F72FB3" w:rsidRDefault="00162685" w:rsidP="00162685">
                  <w:pPr>
                    <w:jc w:val="both"/>
                    <w:rPr>
                      <w:rFonts w:ascii="Arial" w:eastAsia="Calibri" w:hAnsi="Arial" w:cs="Arial"/>
                      <w:sz w:val="24"/>
                      <w:szCs w:val="24"/>
                    </w:rPr>
                  </w:pPr>
                  <w:r w:rsidRPr="00F72FB3">
                    <w:rPr>
                      <w:rFonts w:ascii="Arial" w:hAnsi="Arial" w:cs="Arial"/>
                      <w:b/>
                      <w:bCs/>
                      <w:sz w:val="24"/>
                      <w:szCs w:val="24"/>
                      <w:lang w:val="es-ES" w:eastAsia="es-CO"/>
                    </w:rPr>
                    <w:t>Métodos</w:t>
                  </w:r>
                </w:p>
              </w:tc>
            </w:tr>
            <w:tr w:rsidR="00162685" w:rsidRPr="00F72FB3" w:rsidTr="00162685">
              <w:trPr>
                <w:trHeight w:val="654"/>
              </w:trPr>
              <w:tc>
                <w:tcPr>
                  <w:tcW w:w="517" w:type="dxa"/>
                  <w:hideMark/>
                </w:tcPr>
                <w:p w:rsidR="00162685" w:rsidRPr="00F72FB3" w:rsidRDefault="00162685" w:rsidP="00162685">
                  <w:pPr>
                    <w:jc w:val="both"/>
                    <w:rPr>
                      <w:rFonts w:ascii="Arial" w:eastAsia="Calibri" w:hAnsi="Arial" w:cs="Arial"/>
                      <w:b/>
                      <w:sz w:val="24"/>
                      <w:szCs w:val="24"/>
                    </w:rPr>
                  </w:pPr>
                  <w:r w:rsidRPr="00F72FB3">
                    <w:rPr>
                      <w:rFonts w:ascii="Arial" w:eastAsia="Calibri" w:hAnsi="Arial" w:cs="Arial"/>
                      <w:b/>
                      <w:sz w:val="24"/>
                      <w:szCs w:val="24"/>
                    </w:rPr>
                    <w:t>1.</w:t>
                  </w:r>
                </w:p>
              </w:tc>
              <w:tc>
                <w:tcPr>
                  <w:tcW w:w="4306" w:type="dxa"/>
                  <w:hideMark/>
                </w:tcPr>
                <w:p w:rsidR="00162685" w:rsidRPr="00F72FB3" w:rsidRDefault="00162685" w:rsidP="00162685">
                  <w:pPr>
                    <w:jc w:val="both"/>
                    <w:rPr>
                      <w:rFonts w:ascii="Arial" w:eastAsia="Calibri" w:hAnsi="Arial" w:cs="Arial"/>
                      <w:sz w:val="24"/>
                      <w:szCs w:val="24"/>
                    </w:rPr>
                  </w:pPr>
                  <w:r w:rsidRPr="00F72FB3">
                    <w:rPr>
                      <w:rFonts w:ascii="Arial" w:eastAsia="Calibri" w:hAnsi="Arial" w:cs="Arial"/>
                      <w:sz w:val="24"/>
                      <w:szCs w:val="24"/>
                    </w:rPr>
                    <w:t>(…)</w:t>
                  </w:r>
                </w:p>
              </w:tc>
              <w:tc>
                <w:tcPr>
                  <w:tcW w:w="4386" w:type="dxa"/>
                </w:tcPr>
                <w:p w:rsidR="00162685" w:rsidRPr="00F72FB3" w:rsidRDefault="00162685" w:rsidP="00162685">
                  <w:pPr>
                    <w:jc w:val="both"/>
                    <w:rPr>
                      <w:rFonts w:ascii="Arial" w:eastAsia="Calibri" w:hAnsi="Arial" w:cs="Arial"/>
                      <w:sz w:val="24"/>
                      <w:szCs w:val="24"/>
                    </w:rPr>
                  </w:pPr>
                </w:p>
              </w:tc>
            </w:tr>
            <w:tr w:rsidR="00162685" w:rsidRPr="00F72FB3" w:rsidTr="00162685">
              <w:trPr>
                <w:trHeight w:val="121"/>
              </w:trPr>
              <w:tc>
                <w:tcPr>
                  <w:tcW w:w="517" w:type="dxa"/>
                </w:tcPr>
                <w:p w:rsidR="00162685" w:rsidRPr="00F72FB3" w:rsidRDefault="00162685" w:rsidP="00162685">
                  <w:pPr>
                    <w:jc w:val="both"/>
                    <w:rPr>
                      <w:rFonts w:ascii="Arial" w:eastAsia="Calibri" w:hAnsi="Arial" w:cs="Arial"/>
                      <w:b/>
                      <w:sz w:val="24"/>
                      <w:szCs w:val="24"/>
                    </w:rPr>
                  </w:pPr>
                </w:p>
              </w:tc>
              <w:tc>
                <w:tcPr>
                  <w:tcW w:w="4306" w:type="dxa"/>
                  <w:hideMark/>
                </w:tcPr>
                <w:p w:rsidR="00162685" w:rsidRPr="00F72FB3" w:rsidRDefault="00162685" w:rsidP="00162685">
                  <w:pPr>
                    <w:jc w:val="both"/>
                    <w:rPr>
                      <w:rFonts w:ascii="Arial" w:eastAsia="Times New Roman" w:hAnsi="Arial" w:cs="Arial"/>
                      <w:sz w:val="24"/>
                      <w:szCs w:val="24"/>
                      <w:lang w:val="es-ES" w:eastAsia="es-CO"/>
                    </w:rPr>
                  </w:pPr>
                  <w:r w:rsidRPr="00F72FB3">
                    <w:rPr>
                      <w:rFonts w:ascii="Arial" w:hAnsi="Arial" w:cs="Arial"/>
                      <w:sz w:val="24"/>
                      <w:szCs w:val="24"/>
                      <w:lang w:val="es-ES" w:eastAsia="es-CO"/>
                    </w:rPr>
                    <w:t>Sólidos sedimentables</w:t>
                  </w:r>
                </w:p>
              </w:tc>
              <w:tc>
                <w:tcPr>
                  <w:tcW w:w="4386" w:type="dxa"/>
                  <w:hideMark/>
                </w:tcPr>
                <w:p w:rsidR="00162685" w:rsidRPr="00F72FB3" w:rsidRDefault="00162685" w:rsidP="00162685">
                  <w:pPr>
                    <w:jc w:val="both"/>
                    <w:rPr>
                      <w:rFonts w:ascii="Arial" w:hAnsi="Arial" w:cs="Arial"/>
                      <w:sz w:val="24"/>
                      <w:szCs w:val="24"/>
                      <w:lang w:val="es-ES" w:eastAsia="es-CO"/>
                    </w:rPr>
                  </w:pPr>
                  <w:r w:rsidRPr="00F72FB3">
                    <w:rPr>
                      <w:rFonts w:ascii="Arial" w:hAnsi="Arial" w:cs="Arial"/>
                      <w:sz w:val="24"/>
                      <w:szCs w:val="24"/>
                      <w:lang w:val="es-ES" w:eastAsia="es-CO"/>
                    </w:rPr>
                    <w:t xml:space="preserve">. Del cono </w:t>
                  </w:r>
                  <w:proofErr w:type="spellStart"/>
                  <w:r w:rsidRPr="00F72FB3">
                    <w:rPr>
                      <w:rFonts w:ascii="Arial" w:hAnsi="Arial" w:cs="Arial"/>
                      <w:sz w:val="24"/>
                      <w:szCs w:val="24"/>
                      <w:lang w:val="es-ES" w:eastAsia="es-CO"/>
                    </w:rPr>
                    <w:t>Imhoff</w:t>
                  </w:r>
                  <w:proofErr w:type="spellEnd"/>
                </w:p>
              </w:tc>
            </w:tr>
            <w:tr w:rsidR="00162685" w:rsidRPr="00F72FB3" w:rsidTr="00162685">
              <w:trPr>
                <w:trHeight w:val="357"/>
              </w:trPr>
              <w:tc>
                <w:tcPr>
                  <w:tcW w:w="517" w:type="dxa"/>
                </w:tcPr>
                <w:p w:rsidR="00162685" w:rsidRPr="00F72FB3" w:rsidRDefault="00162685" w:rsidP="00162685">
                  <w:pPr>
                    <w:jc w:val="both"/>
                    <w:rPr>
                      <w:rFonts w:ascii="Arial" w:eastAsia="Calibri" w:hAnsi="Arial" w:cs="Arial"/>
                      <w:b/>
                      <w:sz w:val="24"/>
                      <w:szCs w:val="24"/>
                    </w:rPr>
                  </w:pPr>
                </w:p>
              </w:tc>
              <w:tc>
                <w:tcPr>
                  <w:tcW w:w="4306" w:type="dxa"/>
                </w:tcPr>
                <w:p w:rsidR="00162685" w:rsidRPr="00F72FB3" w:rsidRDefault="00162685" w:rsidP="00162685">
                  <w:pPr>
                    <w:jc w:val="both"/>
                    <w:rPr>
                      <w:rFonts w:ascii="Arial" w:eastAsia="Times New Roman" w:hAnsi="Arial" w:cs="Arial"/>
                      <w:sz w:val="20"/>
                      <w:szCs w:val="24"/>
                      <w:lang w:val="es-ES" w:eastAsia="es-CO"/>
                    </w:rPr>
                  </w:pPr>
                </w:p>
                <w:p w:rsidR="00162685" w:rsidRPr="00F72FB3" w:rsidRDefault="00162685" w:rsidP="00162685">
                  <w:pPr>
                    <w:jc w:val="both"/>
                    <w:rPr>
                      <w:rFonts w:ascii="Arial" w:hAnsi="Arial" w:cs="Arial"/>
                      <w:sz w:val="24"/>
                      <w:szCs w:val="24"/>
                      <w:lang w:val="es-ES" w:eastAsia="es-CO"/>
                    </w:rPr>
                  </w:pPr>
                  <w:r w:rsidRPr="00F72FB3">
                    <w:rPr>
                      <w:rFonts w:ascii="Arial" w:hAnsi="Arial" w:cs="Arial"/>
                      <w:sz w:val="24"/>
                      <w:szCs w:val="24"/>
                      <w:lang w:val="es-ES" w:eastAsia="es-CO"/>
                    </w:rPr>
                    <w:t xml:space="preserve"> (…)</w:t>
                  </w:r>
                </w:p>
              </w:tc>
              <w:tc>
                <w:tcPr>
                  <w:tcW w:w="4386" w:type="dxa"/>
                </w:tcPr>
                <w:p w:rsidR="00162685" w:rsidRPr="00F72FB3" w:rsidRDefault="00162685" w:rsidP="00162685">
                  <w:pPr>
                    <w:jc w:val="both"/>
                    <w:rPr>
                      <w:rFonts w:ascii="Arial" w:hAnsi="Arial" w:cs="Arial"/>
                      <w:sz w:val="24"/>
                      <w:szCs w:val="24"/>
                      <w:lang w:val="es-ES" w:eastAsia="es-CO"/>
                    </w:rPr>
                  </w:pPr>
                </w:p>
              </w:tc>
            </w:tr>
            <w:tr w:rsidR="00162685" w:rsidRPr="00F72FB3" w:rsidTr="00162685">
              <w:trPr>
                <w:trHeight w:val="276"/>
              </w:trPr>
              <w:tc>
                <w:tcPr>
                  <w:tcW w:w="517" w:type="dxa"/>
                </w:tcPr>
                <w:p w:rsidR="00162685" w:rsidRPr="00F72FB3" w:rsidRDefault="00162685" w:rsidP="00162685">
                  <w:pPr>
                    <w:jc w:val="both"/>
                    <w:rPr>
                      <w:rFonts w:ascii="Arial" w:eastAsia="Calibri" w:hAnsi="Arial" w:cs="Arial"/>
                      <w:b/>
                      <w:sz w:val="24"/>
                      <w:szCs w:val="24"/>
                    </w:rPr>
                  </w:pPr>
                </w:p>
              </w:tc>
              <w:tc>
                <w:tcPr>
                  <w:tcW w:w="4306" w:type="dxa"/>
                </w:tcPr>
                <w:p w:rsidR="00162685" w:rsidRPr="00F72FB3" w:rsidRDefault="00162685" w:rsidP="00162685">
                  <w:pPr>
                    <w:jc w:val="both"/>
                    <w:rPr>
                      <w:rFonts w:ascii="Arial" w:eastAsia="Times New Roman" w:hAnsi="Arial" w:cs="Arial"/>
                      <w:sz w:val="24"/>
                      <w:szCs w:val="24"/>
                      <w:lang w:val="es-ES" w:eastAsia="es-CO"/>
                    </w:rPr>
                  </w:pPr>
                </w:p>
              </w:tc>
              <w:tc>
                <w:tcPr>
                  <w:tcW w:w="4386" w:type="dxa"/>
                </w:tcPr>
                <w:p w:rsidR="00162685" w:rsidRPr="00F72FB3" w:rsidRDefault="00162685" w:rsidP="00162685">
                  <w:pPr>
                    <w:jc w:val="both"/>
                    <w:rPr>
                      <w:rFonts w:ascii="Arial" w:hAnsi="Arial" w:cs="Arial"/>
                      <w:sz w:val="24"/>
                      <w:szCs w:val="24"/>
                      <w:lang w:val="es-ES" w:eastAsia="es-CO"/>
                    </w:rPr>
                  </w:pPr>
                </w:p>
              </w:tc>
            </w:tr>
            <w:tr w:rsidR="00162685" w:rsidRPr="00F72FB3" w:rsidTr="00162685">
              <w:tc>
                <w:tcPr>
                  <w:tcW w:w="517" w:type="dxa"/>
                  <w:hideMark/>
                </w:tcPr>
                <w:p w:rsidR="00162685" w:rsidRPr="00F72FB3" w:rsidRDefault="00162685" w:rsidP="00162685">
                  <w:pPr>
                    <w:jc w:val="both"/>
                    <w:rPr>
                      <w:rFonts w:ascii="Arial" w:eastAsia="Calibri" w:hAnsi="Arial" w:cs="Arial"/>
                      <w:sz w:val="24"/>
                      <w:szCs w:val="24"/>
                    </w:rPr>
                  </w:pPr>
                  <w:r w:rsidRPr="00F72FB3">
                    <w:rPr>
                      <w:rFonts w:ascii="Arial" w:hAnsi="Arial" w:cs="Arial"/>
                      <w:b/>
                      <w:sz w:val="24"/>
                      <w:szCs w:val="24"/>
                      <w:lang w:val="es-ES" w:eastAsia="es-CO"/>
                    </w:rPr>
                    <w:t>2.</w:t>
                  </w:r>
                </w:p>
              </w:tc>
              <w:tc>
                <w:tcPr>
                  <w:tcW w:w="4306" w:type="dxa"/>
                  <w:hideMark/>
                </w:tcPr>
                <w:p w:rsidR="00162685" w:rsidRPr="00F72FB3" w:rsidRDefault="00162685" w:rsidP="00162685">
                  <w:pPr>
                    <w:jc w:val="both"/>
                    <w:rPr>
                      <w:rFonts w:ascii="Arial" w:eastAsia="Times New Roman" w:hAnsi="Arial" w:cs="Arial"/>
                      <w:sz w:val="24"/>
                      <w:szCs w:val="24"/>
                      <w:lang w:val="es-ES" w:eastAsia="es-CO"/>
                    </w:rPr>
                  </w:pPr>
                  <w:r w:rsidRPr="00F72FB3">
                    <w:rPr>
                      <w:rFonts w:ascii="Arial" w:hAnsi="Arial" w:cs="Arial"/>
                      <w:b/>
                      <w:sz w:val="24"/>
                      <w:szCs w:val="24"/>
                      <w:lang w:val="es-ES" w:eastAsia="es-CO"/>
                    </w:rPr>
                    <w:t>Constituyentes inorgánicos no metálicos:</w:t>
                  </w:r>
                </w:p>
              </w:tc>
              <w:tc>
                <w:tcPr>
                  <w:tcW w:w="4386" w:type="dxa"/>
                </w:tcPr>
                <w:p w:rsidR="00162685" w:rsidRPr="00F72FB3" w:rsidRDefault="00162685" w:rsidP="00162685">
                  <w:pPr>
                    <w:jc w:val="both"/>
                    <w:rPr>
                      <w:rFonts w:ascii="Arial" w:hAnsi="Arial" w:cs="Arial"/>
                      <w:sz w:val="24"/>
                      <w:szCs w:val="24"/>
                      <w:lang w:val="es-ES" w:eastAsia="es-CO"/>
                    </w:rPr>
                  </w:pPr>
                </w:p>
              </w:tc>
            </w:tr>
            <w:tr w:rsidR="00162685" w:rsidRPr="00F72FB3" w:rsidTr="00162685">
              <w:tc>
                <w:tcPr>
                  <w:tcW w:w="517" w:type="dxa"/>
                </w:tcPr>
                <w:p w:rsidR="00162685" w:rsidRPr="00F72FB3" w:rsidRDefault="00162685" w:rsidP="00162685">
                  <w:pPr>
                    <w:jc w:val="both"/>
                    <w:rPr>
                      <w:rFonts w:ascii="Arial" w:hAnsi="Arial" w:cs="Arial"/>
                      <w:b/>
                      <w:sz w:val="24"/>
                      <w:szCs w:val="24"/>
                      <w:lang w:val="es-ES" w:eastAsia="es-CO"/>
                    </w:rPr>
                  </w:pPr>
                </w:p>
              </w:tc>
              <w:tc>
                <w:tcPr>
                  <w:tcW w:w="4306" w:type="dxa"/>
                  <w:hideMark/>
                </w:tcPr>
                <w:p w:rsidR="00162685" w:rsidRPr="00F72FB3" w:rsidRDefault="00162685" w:rsidP="00162685">
                  <w:pPr>
                    <w:jc w:val="both"/>
                    <w:rPr>
                      <w:rFonts w:ascii="Arial" w:hAnsi="Arial" w:cs="Arial"/>
                      <w:b/>
                      <w:sz w:val="24"/>
                      <w:szCs w:val="24"/>
                      <w:lang w:val="es-ES" w:eastAsia="es-CO"/>
                    </w:rPr>
                  </w:pPr>
                  <w:r w:rsidRPr="00F72FB3">
                    <w:rPr>
                      <w:rFonts w:ascii="Arial" w:hAnsi="Arial" w:cs="Arial"/>
                      <w:sz w:val="24"/>
                      <w:szCs w:val="24"/>
                      <w:lang w:val="es-ES" w:eastAsia="es-CO"/>
                    </w:rPr>
                    <w:t>Boro</w:t>
                  </w:r>
                </w:p>
              </w:tc>
              <w:tc>
                <w:tcPr>
                  <w:tcW w:w="4386" w:type="dxa"/>
                  <w:hideMark/>
                </w:tcPr>
                <w:p w:rsidR="00162685" w:rsidRPr="00F72FB3" w:rsidRDefault="00162685" w:rsidP="00162685">
                  <w:pPr>
                    <w:jc w:val="both"/>
                    <w:rPr>
                      <w:rFonts w:ascii="Arial" w:hAnsi="Arial" w:cs="Arial"/>
                      <w:sz w:val="24"/>
                      <w:szCs w:val="24"/>
                      <w:lang w:val="es-ES" w:eastAsia="es-CO"/>
                    </w:rPr>
                  </w:pPr>
                  <w:r w:rsidRPr="00F72FB3">
                    <w:rPr>
                      <w:rFonts w:ascii="Arial" w:hAnsi="Arial" w:cs="Arial"/>
                      <w:sz w:val="24"/>
                      <w:szCs w:val="24"/>
                      <w:lang w:val="es-ES" w:eastAsia="es-CO"/>
                    </w:rPr>
                    <w:t xml:space="preserve">. De la </w:t>
                  </w:r>
                  <w:proofErr w:type="spellStart"/>
                  <w:r w:rsidRPr="00F72FB3">
                    <w:rPr>
                      <w:rFonts w:ascii="Arial" w:hAnsi="Arial" w:cs="Arial"/>
                      <w:sz w:val="24"/>
                      <w:szCs w:val="24"/>
                      <w:lang w:val="es-ES" w:eastAsia="es-CO"/>
                    </w:rPr>
                    <w:t>cucurmina</w:t>
                  </w:r>
                  <w:proofErr w:type="spellEnd"/>
                </w:p>
                <w:p w:rsidR="00162685" w:rsidRPr="00F72FB3" w:rsidRDefault="00162685" w:rsidP="00162685">
                  <w:pPr>
                    <w:jc w:val="both"/>
                    <w:rPr>
                      <w:rFonts w:ascii="Arial" w:hAnsi="Arial" w:cs="Arial"/>
                      <w:sz w:val="24"/>
                      <w:szCs w:val="24"/>
                      <w:lang w:val="es-ES" w:eastAsia="es-CO"/>
                    </w:rPr>
                  </w:pPr>
                  <w:r w:rsidRPr="00F72FB3">
                    <w:rPr>
                      <w:rFonts w:ascii="Arial" w:hAnsi="Arial" w:cs="Arial"/>
                      <w:sz w:val="24"/>
                      <w:szCs w:val="24"/>
                      <w:lang w:val="es-ES" w:eastAsia="es-CO"/>
                    </w:rPr>
                    <w:t xml:space="preserve">. Del ácido </w:t>
                  </w:r>
                  <w:proofErr w:type="spellStart"/>
                  <w:r w:rsidRPr="00F72FB3">
                    <w:rPr>
                      <w:rFonts w:ascii="Arial" w:hAnsi="Arial" w:cs="Arial"/>
                      <w:sz w:val="24"/>
                      <w:szCs w:val="24"/>
                      <w:lang w:val="es-ES" w:eastAsia="es-CO"/>
                    </w:rPr>
                    <w:t>carmínico</w:t>
                  </w:r>
                  <w:proofErr w:type="spellEnd"/>
                </w:p>
              </w:tc>
            </w:tr>
            <w:tr w:rsidR="00162685" w:rsidRPr="00F72FB3" w:rsidTr="00162685">
              <w:tc>
                <w:tcPr>
                  <w:tcW w:w="517" w:type="dxa"/>
                </w:tcPr>
                <w:p w:rsidR="00162685" w:rsidRPr="00F72FB3" w:rsidRDefault="00162685" w:rsidP="00162685">
                  <w:pPr>
                    <w:jc w:val="both"/>
                    <w:rPr>
                      <w:rFonts w:ascii="Arial" w:hAnsi="Arial" w:cs="Arial"/>
                      <w:b/>
                      <w:sz w:val="24"/>
                      <w:szCs w:val="24"/>
                      <w:lang w:val="es-ES" w:eastAsia="es-CO"/>
                    </w:rPr>
                  </w:pPr>
                </w:p>
              </w:tc>
              <w:tc>
                <w:tcPr>
                  <w:tcW w:w="4306" w:type="dxa"/>
                  <w:hideMark/>
                </w:tcPr>
                <w:p w:rsidR="00162685" w:rsidRPr="00F72FB3" w:rsidRDefault="00162685" w:rsidP="00162685">
                  <w:pPr>
                    <w:jc w:val="both"/>
                    <w:rPr>
                      <w:rFonts w:ascii="Arial" w:hAnsi="Arial" w:cs="Arial"/>
                      <w:sz w:val="24"/>
                      <w:szCs w:val="24"/>
                      <w:lang w:val="es-ES" w:eastAsia="es-CO"/>
                    </w:rPr>
                  </w:pPr>
                  <w:r w:rsidRPr="00F72FB3">
                    <w:rPr>
                      <w:rFonts w:ascii="Arial" w:hAnsi="Arial" w:cs="Arial"/>
                      <w:sz w:val="24"/>
                      <w:szCs w:val="24"/>
                      <w:lang w:val="es-ES" w:eastAsia="es-CO"/>
                    </w:rPr>
                    <w:t>(… )</w:t>
                  </w:r>
                </w:p>
              </w:tc>
              <w:tc>
                <w:tcPr>
                  <w:tcW w:w="4386" w:type="dxa"/>
                </w:tcPr>
                <w:p w:rsidR="00162685" w:rsidRPr="00F72FB3" w:rsidRDefault="00162685" w:rsidP="00162685">
                  <w:pPr>
                    <w:jc w:val="both"/>
                    <w:rPr>
                      <w:rFonts w:ascii="Arial" w:hAnsi="Arial" w:cs="Arial"/>
                      <w:sz w:val="24"/>
                      <w:szCs w:val="24"/>
                      <w:lang w:val="es-ES" w:eastAsia="es-CO"/>
                    </w:rPr>
                  </w:pPr>
                </w:p>
                <w:p w:rsidR="00162685" w:rsidRPr="00F72FB3" w:rsidRDefault="00162685" w:rsidP="00162685">
                  <w:pPr>
                    <w:jc w:val="both"/>
                    <w:rPr>
                      <w:rFonts w:ascii="Arial" w:hAnsi="Arial" w:cs="Arial"/>
                      <w:sz w:val="24"/>
                      <w:szCs w:val="24"/>
                      <w:lang w:val="es-ES" w:eastAsia="es-CO"/>
                    </w:rPr>
                  </w:pPr>
                </w:p>
              </w:tc>
            </w:tr>
            <w:tr w:rsidR="00162685" w:rsidRPr="00F72FB3" w:rsidTr="00162685">
              <w:tc>
                <w:tcPr>
                  <w:tcW w:w="517" w:type="dxa"/>
                </w:tcPr>
                <w:p w:rsidR="00162685" w:rsidRPr="00F72FB3" w:rsidRDefault="00162685" w:rsidP="00162685">
                  <w:pPr>
                    <w:jc w:val="both"/>
                    <w:rPr>
                      <w:rFonts w:ascii="Arial" w:hAnsi="Arial" w:cs="Arial"/>
                      <w:b/>
                      <w:sz w:val="24"/>
                      <w:szCs w:val="24"/>
                      <w:lang w:val="es-ES" w:eastAsia="es-CO"/>
                    </w:rPr>
                  </w:pPr>
                </w:p>
              </w:tc>
              <w:tc>
                <w:tcPr>
                  <w:tcW w:w="4306" w:type="dxa"/>
                  <w:hideMark/>
                </w:tcPr>
                <w:p w:rsidR="00162685" w:rsidRPr="00F72FB3" w:rsidRDefault="00162685" w:rsidP="00162685">
                  <w:pPr>
                    <w:jc w:val="both"/>
                    <w:rPr>
                      <w:rFonts w:ascii="Arial" w:hAnsi="Arial" w:cs="Arial"/>
                      <w:sz w:val="24"/>
                      <w:szCs w:val="24"/>
                      <w:lang w:val="es-ES" w:eastAsia="es-CO"/>
                    </w:rPr>
                  </w:pPr>
                  <w:r w:rsidRPr="00F72FB3">
                    <w:rPr>
                      <w:rFonts w:ascii="Arial" w:hAnsi="Arial" w:cs="Arial"/>
                      <w:sz w:val="24"/>
                      <w:szCs w:val="24"/>
                      <w:lang w:val="es-ES" w:eastAsia="es-CO"/>
                    </w:rPr>
                    <w:t>pH</w:t>
                  </w:r>
                </w:p>
              </w:tc>
              <w:tc>
                <w:tcPr>
                  <w:tcW w:w="4386" w:type="dxa"/>
                  <w:hideMark/>
                </w:tcPr>
                <w:p w:rsidR="00162685" w:rsidRPr="00F72FB3" w:rsidRDefault="00162685" w:rsidP="00162685">
                  <w:pPr>
                    <w:jc w:val="both"/>
                    <w:rPr>
                      <w:rFonts w:ascii="Arial" w:hAnsi="Arial" w:cs="Arial"/>
                      <w:sz w:val="24"/>
                      <w:szCs w:val="24"/>
                      <w:lang w:val="es-ES" w:eastAsia="es-CO"/>
                    </w:rPr>
                  </w:pPr>
                  <w:r w:rsidRPr="00F72FB3">
                    <w:rPr>
                      <w:rFonts w:ascii="Arial" w:hAnsi="Arial" w:cs="Arial"/>
                      <w:sz w:val="24"/>
                      <w:szCs w:val="24"/>
                      <w:lang w:val="es-ES" w:eastAsia="es-CO"/>
                    </w:rPr>
                    <w:t xml:space="preserve">. </w:t>
                  </w:r>
                  <w:proofErr w:type="spellStart"/>
                  <w:r w:rsidRPr="00F72FB3">
                    <w:rPr>
                      <w:rFonts w:ascii="Arial" w:hAnsi="Arial" w:cs="Arial"/>
                      <w:sz w:val="24"/>
                      <w:szCs w:val="24"/>
                      <w:lang w:val="es-ES" w:eastAsia="es-CO"/>
                    </w:rPr>
                    <w:t>Potenciométrico</w:t>
                  </w:r>
                  <w:proofErr w:type="spellEnd"/>
                </w:p>
              </w:tc>
            </w:tr>
            <w:tr w:rsidR="00162685" w:rsidRPr="00F72FB3" w:rsidTr="00162685">
              <w:tc>
                <w:tcPr>
                  <w:tcW w:w="517" w:type="dxa"/>
                </w:tcPr>
                <w:p w:rsidR="00162685" w:rsidRPr="00F72FB3" w:rsidRDefault="00162685" w:rsidP="00162685">
                  <w:pPr>
                    <w:jc w:val="both"/>
                    <w:rPr>
                      <w:rFonts w:ascii="Arial" w:hAnsi="Arial" w:cs="Arial"/>
                      <w:b/>
                      <w:sz w:val="24"/>
                      <w:szCs w:val="24"/>
                      <w:lang w:val="es-ES" w:eastAsia="es-CO"/>
                    </w:rPr>
                  </w:pPr>
                </w:p>
              </w:tc>
              <w:tc>
                <w:tcPr>
                  <w:tcW w:w="4306" w:type="dxa"/>
                  <w:hideMark/>
                </w:tcPr>
                <w:p w:rsidR="00162685" w:rsidRPr="00F72FB3" w:rsidRDefault="00162685" w:rsidP="00162685">
                  <w:pPr>
                    <w:jc w:val="both"/>
                    <w:rPr>
                      <w:rFonts w:ascii="Arial" w:hAnsi="Arial" w:cs="Arial"/>
                      <w:sz w:val="24"/>
                      <w:szCs w:val="24"/>
                      <w:lang w:val="es-ES" w:eastAsia="es-CO"/>
                    </w:rPr>
                  </w:pPr>
                  <w:r w:rsidRPr="00F72FB3">
                    <w:rPr>
                      <w:rFonts w:ascii="Arial" w:hAnsi="Arial" w:cs="Arial"/>
                      <w:sz w:val="24"/>
                      <w:szCs w:val="24"/>
                      <w:lang w:val="es-ES" w:eastAsia="es-CO"/>
                    </w:rPr>
                    <w:t>Fósforo</w:t>
                  </w:r>
                </w:p>
              </w:tc>
              <w:tc>
                <w:tcPr>
                  <w:tcW w:w="4386" w:type="dxa"/>
                  <w:hideMark/>
                </w:tcPr>
                <w:p w:rsidR="00162685" w:rsidRPr="00F72FB3" w:rsidRDefault="00162685" w:rsidP="00162685">
                  <w:pPr>
                    <w:jc w:val="both"/>
                    <w:rPr>
                      <w:rFonts w:ascii="Arial" w:hAnsi="Arial" w:cs="Arial"/>
                      <w:sz w:val="24"/>
                      <w:szCs w:val="24"/>
                      <w:lang w:val="es-ES" w:eastAsia="es-CO"/>
                    </w:rPr>
                  </w:pPr>
                  <w:r w:rsidRPr="00F72FB3">
                    <w:rPr>
                      <w:rFonts w:ascii="Arial" w:hAnsi="Arial" w:cs="Arial"/>
                      <w:sz w:val="24"/>
                      <w:szCs w:val="24"/>
                      <w:lang w:val="es-ES" w:eastAsia="es-CO"/>
                    </w:rPr>
                    <w:t>. (…)</w:t>
                  </w:r>
                </w:p>
                <w:p w:rsidR="00162685" w:rsidRPr="00F72FB3" w:rsidRDefault="00162685" w:rsidP="00162685">
                  <w:pPr>
                    <w:jc w:val="both"/>
                    <w:rPr>
                      <w:rFonts w:ascii="Arial" w:hAnsi="Arial" w:cs="Arial"/>
                      <w:sz w:val="24"/>
                      <w:szCs w:val="24"/>
                      <w:lang w:val="es-ES" w:eastAsia="es-CO"/>
                    </w:rPr>
                  </w:pPr>
                  <w:r w:rsidRPr="00F72FB3">
                    <w:rPr>
                      <w:rFonts w:ascii="Arial" w:hAnsi="Arial" w:cs="Arial"/>
                      <w:sz w:val="24"/>
                      <w:szCs w:val="24"/>
                      <w:lang w:val="es-ES" w:eastAsia="es-CO"/>
                    </w:rPr>
                    <w:t xml:space="preserve">. Del cloruro </w:t>
                  </w:r>
                  <w:proofErr w:type="spellStart"/>
                  <w:r w:rsidRPr="00F72FB3">
                    <w:rPr>
                      <w:rFonts w:ascii="Arial" w:hAnsi="Arial" w:cs="Arial"/>
                      <w:sz w:val="24"/>
                      <w:szCs w:val="24"/>
                      <w:lang w:val="es-ES" w:eastAsia="es-CO"/>
                    </w:rPr>
                    <w:t>estañoso</w:t>
                  </w:r>
                  <w:proofErr w:type="spellEnd"/>
                </w:p>
                <w:p w:rsidR="00162685" w:rsidRPr="00F72FB3" w:rsidRDefault="00162685" w:rsidP="00162685">
                  <w:pPr>
                    <w:jc w:val="both"/>
                    <w:rPr>
                      <w:rFonts w:ascii="Arial" w:hAnsi="Arial" w:cs="Arial"/>
                      <w:sz w:val="24"/>
                      <w:szCs w:val="24"/>
                      <w:lang w:val="es-ES" w:eastAsia="es-CO"/>
                    </w:rPr>
                  </w:pPr>
                  <w:r w:rsidRPr="00F72FB3">
                    <w:rPr>
                      <w:rFonts w:ascii="Arial" w:hAnsi="Arial" w:cs="Arial"/>
                      <w:sz w:val="24"/>
                      <w:szCs w:val="24"/>
                      <w:lang w:val="es-ES" w:eastAsia="es-CO"/>
                    </w:rPr>
                    <w:t>. (…)</w:t>
                  </w:r>
                </w:p>
              </w:tc>
            </w:tr>
            <w:tr w:rsidR="00162685" w:rsidRPr="00F72FB3" w:rsidTr="00162685">
              <w:tc>
                <w:tcPr>
                  <w:tcW w:w="517" w:type="dxa"/>
                </w:tcPr>
                <w:p w:rsidR="00162685" w:rsidRPr="00F72FB3" w:rsidRDefault="00162685" w:rsidP="00162685">
                  <w:pPr>
                    <w:jc w:val="both"/>
                    <w:rPr>
                      <w:rFonts w:ascii="Arial" w:hAnsi="Arial" w:cs="Arial"/>
                      <w:b/>
                      <w:sz w:val="24"/>
                      <w:szCs w:val="24"/>
                      <w:lang w:val="es-ES" w:eastAsia="es-CO"/>
                    </w:rPr>
                  </w:pPr>
                </w:p>
              </w:tc>
              <w:tc>
                <w:tcPr>
                  <w:tcW w:w="4306" w:type="dxa"/>
                </w:tcPr>
                <w:p w:rsidR="00162685" w:rsidRPr="00F72FB3" w:rsidRDefault="00162685" w:rsidP="00162685">
                  <w:pPr>
                    <w:jc w:val="both"/>
                    <w:rPr>
                      <w:rFonts w:ascii="Arial" w:hAnsi="Arial" w:cs="Arial"/>
                      <w:sz w:val="24"/>
                      <w:szCs w:val="24"/>
                      <w:lang w:val="es-ES" w:eastAsia="es-CO"/>
                    </w:rPr>
                  </w:pPr>
                </w:p>
              </w:tc>
              <w:tc>
                <w:tcPr>
                  <w:tcW w:w="4386" w:type="dxa"/>
                </w:tcPr>
                <w:p w:rsidR="00162685" w:rsidRPr="00F72FB3" w:rsidRDefault="00162685" w:rsidP="00162685">
                  <w:pPr>
                    <w:jc w:val="both"/>
                    <w:rPr>
                      <w:rFonts w:ascii="Arial" w:hAnsi="Arial" w:cs="Arial"/>
                      <w:sz w:val="24"/>
                      <w:szCs w:val="24"/>
                      <w:lang w:val="es-ES" w:eastAsia="es-CO"/>
                    </w:rPr>
                  </w:pPr>
                </w:p>
              </w:tc>
            </w:tr>
            <w:tr w:rsidR="00162685" w:rsidRPr="00F72FB3" w:rsidTr="00162685">
              <w:tc>
                <w:tcPr>
                  <w:tcW w:w="517" w:type="dxa"/>
                  <w:hideMark/>
                </w:tcPr>
                <w:p w:rsidR="00162685" w:rsidRPr="00F72FB3" w:rsidRDefault="00162685" w:rsidP="00162685">
                  <w:pPr>
                    <w:jc w:val="both"/>
                    <w:rPr>
                      <w:rFonts w:ascii="Arial" w:hAnsi="Arial" w:cs="Arial"/>
                      <w:b/>
                      <w:sz w:val="24"/>
                      <w:szCs w:val="24"/>
                      <w:lang w:val="es-ES" w:eastAsia="es-CO"/>
                    </w:rPr>
                  </w:pPr>
                  <w:r w:rsidRPr="00F72FB3">
                    <w:rPr>
                      <w:rFonts w:ascii="Arial" w:hAnsi="Arial" w:cs="Arial"/>
                      <w:b/>
                      <w:sz w:val="24"/>
                      <w:szCs w:val="24"/>
                      <w:lang w:val="es-ES" w:eastAsia="es-CO"/>
                    </w:rPr>
                    <w:t>3.</w:t>
                  </w:r>
                </w:p>
              </w:tc>
              <w:tc>
                <w:tcPr>
                  <w:tcW w:w="4306" w:type="dxa"/>
                  <w:hideMark/>
                </w:tcPr>
                <w:p w:rsidR="00162685" w:rsidRPr="00F72FB3" w:rsidRDefault="00162685" w:rsidP="00162685">
                  <w:pPr>
                    <w:jc w:val="both"/>
                    <w:rPr>
                      <w:rFonts w:ascii="Arial" w:hAnsi="Arial" w:cs="Arial"/>
                      <w:sz w:val="24"/>
                      <w:szCs w:val="24"/>
                      <w:lang w:val="es-ES" w:eastAsia="es-CO"/>
                    </w:rPr>
                  </w:pPr>
                  <w:r w:rsidRPr="00F72FB3">
                    <w:rPr>
                      <w:rFonts w:ascii="Arial" w:hAnsi="Arial" w:cs="Arial"/>
                      <w:b/>
                      <w:sz w:val="24"/>
                      <w:szCs w:val="24"/>
                      <w:lang w:val="es-ES" w:eastAsia="es-CO"/>
                    </w:rPr>
                    <w:t>Constituyentes orgánicos:</w:t>
                  </w:r>
                </w:p>
              </w:tc>
              <w:tc>
                <w:tcPr>
                  <w:tcW w:w="4386" w:type="dxa"/>
                </w:tcPr>
                <w:p w:rsidR="00162685" w:rsidRPr="00F72FB3" w:rsidRDefault="00162685" w:rsidP="00162685">
                  <w:pPr>
                    <w:jc w:val="both"/>
                    <w:rPr>
                      <w:rFonts w:ascii="Arial" w:hAnsi="Arial" w:cs="Arial"/>
                      <w:sz w:val="24"/>
                      <w:szCs w:val="24"/>
                      <w:lang w:val="es-ES" w:eastAsia="es-CO"/>
                    </w:rPr>
                  </w:pPr>
                </w:p>
              </w:tc>
            </w:tr>
            <w:tr w:rsidR="00162685" w:rsidRPr="00F72FB3" w:rsidTr="00162685">
              <w:tc>
                <w:tcPr>
                  <w:tcW w:w="517" w:type="dxa"/>
                </w:tcPr>
                <w:p w:rsidR="00162685" w:rsidRPr="00F72FB3" w:rsidRDefault="00162685" w:rsidP="00162685">
                  <w:pPr>
                    <w:jc w:val="both"/>
                    <w:rPr>
                      <w:rFonts w:ascii="Arial" w:hAnsi="Arial" w:cs="Arial"/>
                      <w:b/>
                      <w:sz w:val="24"/>
                      <w:szCs w:val="24"/>
                      <w:lang w:val="es-ES" w:eastAsia="es-CO"/>
                    </w:rPr>
                  </w:pPr>
                </w:p>
              </w:tc>
              <w:tc>
                <w:tcPr>
                  <w:tcW w:w="4306" w:type="dxa"/>
                  <w:hideMark/>
                </w:tcPr>
                <w:p w:rsidR="00162685" w:rsidRPr="00F72FB3" w:rsidRDefault="00162685" w:rsidP="00162685">
                  <w:pPr>
                    <w:jc w:val="both"/>
                    <w:rPr>
                      <w:rFonts w:ascii="Arial" w:hAnsi="Arial" w:cs="Arial"/>
                      <w:sz w:val="24"/>
                      <w:szCs w:val="24"/>
                      <w:lang w:val="es-ES" w:eastAsia="es-CO"/>
                    </w:rPr>
                  </w:pPr>
                  <w:r w:rsidRPr="00F72FB3">
                    <w:rPr>
                      <w:rFonts w:ascii="Arial" w:hAnsi="Arial" w:cs="Arial"/>
                      <w:sz w:val="24"/>
                      <w:szCs w:val="24"/>
                      <w:lang w:val="es-ES" w:eastAsia="es-CO"/>
                    </w:rPr>
                    <w:t>(…)</w:t>
                  </w:r>
                </w:p>
              </w:tc>
              <w:tc>
                <w:tcPr>
                  <w:tcW w:w="4386" w:type="dxa"/>
                </w:tcPr>
                <w:p w:rsidR="00162685" w:rsidRPr="00F72FB3" w:rsidRDefault="00162685" w:rsidP="00162685">
                  <w:pPr>
                    <w:jc w:val="both"/>
                    <w:rPr>
                      <w:rFonts w:ascii="Arial" w:hAnsi="Arial" w:cs="Arial"/>
                      <w:sz w:val="24"/>
                      <w:szCs w:val="24"/>
                      <w:lang w:val="es-ES" w:eastAsia="es-CO"/>
                    </w:rPr>
                  </w:pPr>
                </w:p>
              </w:tc>
            </w:tr>
            <w:tr w:rsidR="00162685" w:rsidRPr="00F72FB3" w:rsidTr="00162685">
              <w:tc>
                <w:tcPr>
                  <w:tcW w:w="517" w:type="dxa"/>
                </w:tcPr>
                <w:p w:rsidR="00162685" w:rsidRPr="00F72FB3" w:rsidRDefault="00162685" w:rsidP="00162685">
                  <w:pPr>
                    <w:jc w:val="both"/>
                    <w:rPr>
                      <w:rFonts w:ascii="Arial" w:hAnsi="Arial" w:cs="Arial"/>
                      <w:b/>
                      <w:sz w:val="24"/>
                      <w:szCs w:val="24"/>
                      <w:lang w:val="es-ES" w:eastAsia="es-CO"/>
                    </w:rPr>
                  </w:pPr>
                </w:p>
              </w:tc>
              <w:tc>
                <w:tcPr>
                  <w:tcW w:w="4306" w:type="dxa"/>
                </w:tcPr>
                <w:p w:rsidR="00162685" w:rsidRPr="00F72FB3" w:rsidRDefault="00162685" w:rsidP="00162685">
                  <w:pPr>
                    <w:jc w:val="both"/>
                    <w:rPr>
                      <w:rFonts w:ascii="Arial" w:hAnsi="Arial" w:cs="Arial"/>
                      <w:sz w:val="24"/>
                      <w:szCs w:val="24"/>
                      <w:lang w:val="es-ES" w:eastAsia="es-CO"/>
                    </w:rPr>
                  </w:pPr>
                </w:p>
              </w:tc>
              <w:tc>
                <w:tcPr>
                  <w:tcW w:w="4386" w:type="dxa"/>
                </w:tcPr>
                <w:p w:rsidR="00162685" w:rsidRPr="00F72FB3" w:rsidRDefault="00162685" w:rsidP="00162685">
                  <w:pPr>
                    <w:jc w:val="both"/>
                    <w:rPr>
                      <w:rFonts w:ascii="Arial" w:hAnsi="Arial" w:cs="Arial"/>
                      <w:sz w:val="24"/>
                      <w:szCs w:val="24"/>
                      <w:lang w:val="es-ES" w:eastAsia="es-CO"/>
                    </w:rPr>
                  </w:pPr>
                </w:p>
              </w:tc>
            </w:tr>
            <w:tr w:rsidR="00162685" w:rsidRPr="00F72FB3" w:rsidTr="00162685">
              <w:tc>
                <w:tcPr>
                  <w:tcW w:w="517" w:type="dxa"/>
                </w:tcPr>
                <w:p w:rsidR="00162685" w:rsidRPr="00F72FB3" w:rsidRDefault="00162685" w:rsidP="00162685">
                  <w:pPr>
                    <w:jc w:val="both"/>
                    <w:rPr>
                      <w:rFonts w:ascii="Arial" w:hAnsi="Arial" w:cs="Arial"/>
                      <w:b/>
                      <w:sz w:val="24"/>
                      <w:szCs w:val="24"/>
                      <w:lang w:val="es-ES" w:eastAsia="es-CO"/>
                    </w:rPr>
                  </w:pPr>
                </w:p>
              </w:tc>
              <w:tc>
                <w:tcPr>
                  <w:tcW w:w="4306" w:type="dxa"/>
                  <w:hideMark/>
                </w:tcPr>
                <w:p w:rsidR="00162685" w:rsidRPr="00F72FB3" w:rsidRDefault="00162685" w:rsidP="00162685">
                  <w:pPr>
                    <w:jc w:val="both"/>
                    <w:rPr>
                      <w:rFonts w:ascii="Arial" w:hAnsi="Arial" w:cs="Arial"/>
                      <w:sz w:val="24"/>
                      <w:szCs w:val="24"/>
                      <w:lang w:val="es-ES" w:eastAsia="es-CO"/>
                    </w:rPr>
                  </w:pPr>
                  <w:r w:rsidRPr="00F72FB3">
                    <w:rPr>
                      <w:rFonts w:ascii="Arial" w:hAnsi="Arial" w:cs="Arial"/>
                      <w:sz w:val="24"/>
                      <w:szCs w:val="24"/>
                      <w:lang w:val="es-ES" w:eastAsia="es-CO"/>
                    </w:rPr>
                    <w:t>Demanda química de oxígeno</w:t>
                  </w:r>
                </w:p>
              </w:tc>
              <w:tc>
                <w:tcPr>
                  <w:tcW w:w="4386" w:type="dxa"/>
                  <w:hideMark/>
                </w:tcPr>
                <w:p w:rsidR="00162685" w:rsidRPr="00F72FB3" w:rsidRDefault="00162685" w:rsidP="00162685">
                  <w:pPr>
                    <w:jc w:val="both"/>
                    <w:rPr>
                      <w:rFonts w:ascii="Arial" w:hAnsi="Arial" w:cs="Arial"/>
                      <w:sz w:val="24"/>
                      <w:szCs w:val="24"/>
                      <w:lang w:val="es-ES" w:eastAsia="es-CO"/>
                    </w:rPr>
                  </w:pPr>
                  <w:r w:rsidRPr="00F72FB3">
                    <w:rPr>
                      <w:rFonts w:ascii="Arial" w:hAnsi="Arial" w:cs="Arial"/>
                      <w:sz w:val="24"/>
                      <w:szCs w:val="24"/>
                      <w:lang w:val="es-ES" w:eastAsia="es-CO"/>
                    </w:rPr>
                    <w:t>. Reflujo con dicromato</w:t>
                  </w:r>
                </w:p>
              </w:tc>
            </w:tr>
            <w:tr w:rsidR="00162685" w:rsidRPr="00F72FB3" w:rsidTr="00162685">
              <w:tc>
                <w:tcPr>
                  <w:tcW w:w="517" w:type="dxa"/>
                </w:tcPr>
                <w:p w:rsidR="00162685" w:rsidRPr="00F72FB3" w:rsidRDefault="00162685" w:rsidP="00162685">
                  <w:pPr>
                    <w:jc w:val="both"/>
                    <w:rPr>
                      <w:rFonts w:ascii="Arial" w:hAnsi="Arial" w:cs="Arial"/>
                      <w:b/>
                      <w:sz w:val="24"/>
                      <w:szCs w:val="24"/>
                      <w:lang w:val="es-ES" w:eastAsia="es-CO"/>
                    </w:rPr>
                  </w:pPr>
                </w:p>
              </w:tc>
              <w:tc>
                <w:tcPr>
                  <w:tcW w:w="4306" w:type="dxa"/>
                </w:tcPr>
                <w:p w:rsidR="00162685" w:rsidRPr="00F72FB3" w:rsidRDefault="00162685" w:rsidP="00162685">
                  <w:pPr>
                    <w:jc w:val="both"/>
                    <w:rPr>
                      <w:rFonts w:ascii="Arial" w:hAnsi="Arial" w:cs="Arial"/>
                      <w:sz w:val="20"/>
                      <w:szCs w:val="24"/>
                      <w:lang w:val="es-ES" w:eastAsia="es-CO"/>
                    </w:rPr>
                  </w:pPr>
                </w:p>
                <w:p w:rsidR="00162685" w:rsidRPr="00F72FB3" w:rsidRDefault="00162685" w:rsidP="00162685">
                  <w:pPr>
                    <w:jc w:val="both"/>
                    <w:rPr>
                      <w:rFonts w:ascii="Arial" w:hAnsi="Arial" w:cs="Arial"/>
                      <w:szCs w:val="24"/>
                      <w:lang w:val="es-ES" w:eastAsia="es-CO"/>
                    </w:rPr>
                  </w:pPr>
                  <w:r w:rsidRPr="00F72FB3">
                    <w:rPr>
                      <w:rFonts w:ascii="Arial" w:hAnsi="Arial" w:cs="Arial"/>
                      <w:szCs w:val="24"/>
                      <w:lang w:val="es-ES" w:eastAsia="es-CO"/>
                    </w:rPr>
                    <w:t>(…)</w:t>
                  </w:r>
                </w:p>
              </w:tc>
              <w:tc>
                <w:tcPr>
                  <w:tcW w:w="4386" w:type="dxa"/>
                </w:tcPr>
                <w:p w:rsidR="00162685" w:rsidRPr="00F72FB3" w:rsidRDefault="00162685" w:rsidP="00162685">
                  <w:pPr>
                    <w:jc w:val="both"/>
                    <w:rPr>
                      <w:rFonts w:ascii="Arial" w:hAnsi="Arial" w:cs="Arial"/>
                      <w:sz w:val="24"/>
                      <w:szCs w:val="24"/>
                      <w:lang w:val="es-ES" w:eastAsia="es-CO"/>
                    </w:rPr>
                  </w:pPr>
                </w:p>
              </w:tc>
            </w:tr>
            <w:tr w:rsidR="00162685" w:rsidRPr="00F72FB3" w:rsidTr="00162685">
              <w:tc>
                <w:tcPr>
                  <w:tcW w:w="517" w:type="dxa"/>
                </w:tcPr>
                <w:p w:rsidR="00162685" w:rsidRPr="00F72FB3" w:rsidRDefault="00162685" w:rsidP="00162685">
                  <w:pPr>
                    <w:jc w:val="both"/>
                    <w:rPr>
                      <w:rFonts w:ascii="Arial" w:hAnsi="Arial" w:cs="Arial"/>
                      <w:b/>
                      <w:sz w:val="12"/>
                      <w:szCs w:val="24"/>
                      <w:lang w:val="es-ES" w:eastAsia="es-CO"/>
                    </w:rPr>
                  </w:pPr>
                </w:p>
              </w:tc>
              <w:tc>
                <w:tcPr>
                  <w:tcW w:w="4306" w:type="dxa"/>
                </w:tcPr>
                <w:p w:rsidR="00162685" w:rsidRPr="00F72FB3" w:rsidRDefault="00162685" w:rsidP="00162685">
                  <w:pPr>
                    <w:jc w:val="both"/>
                    <w:rPr>
                      <w:rFonts w:ascii="Arial" w:hAnsi="Arial" w:cs="Arial"/>
                      <w:sz w:val="6"/>
                      <w:szCs w:val="24"/>
                      <w:lang w:val="es-ES" w:eastAsia="es-CO"/>
                    </w:rPr>
                  </w:pPr>
                </w:p>
                <w:p w:rsidR="00162685" w:rsidRPr="00F72FB3" w:rsidRDefault="00162685" w:rsidP="00162685">
                  <w:pPr>
                    <w:jc w:val="both"/>
                    <w:rPr>
                      <w:rFonts w:ascii="Arial" w:hAnsi="Arial" w:cs="Arial"/>
                      <w:sz w:val="20"/>
                      <w:szCs w:val="24"/>
                      <w:lang w:val="es-ES" w:eastAsia="es-CO"/>
                    </w:rPr>
                  </w:pPr>
                </w:p>
              </w:tc>
              <w:tc>
                <w:tcPr>
                  <w:tcW w:w="4386" w:type="dxa"/>
                </w:tcPr>
                <w:p w:rsidR="00162685" w:rsidRPr="00F72FB3" w:rsidRDefault="00162685" w:rsidP="00162685">
                  <w:pPr>
                    <w:jc w:val="both"/>
                    <w:rPr>
                      <w:rFonts w:ascii="Arial" w:hAnsi="Arial" w:cs="Arial"/>
                      <w:sz w:val="24"/>
                      <w:szCs w:val="24"/>
                      <w:lang w:val="es-ES" w:eastAsia="es-CO"/>
                    </w:rPr>
                  </w:pPr>
                </w:p>
              </w:tc>
            </w:tr>
            <w:tr w:rsidR="00162685" w:rsidRPr="00F72FB3" w:rsidTr="00162685">
              <w:tc>
                <w:tcPr>
                  <w:tcW w:w="517" w:type="dxa"/>
                  <w:hideMark/>
                </w:tcPr>
                <w:p w:rsidR="00162685" w:rsidRPr="00F72FB3" w:rsidRDefault="00162685" w:rsidP="00162685">
                  <w:pPr>
                    <w:jc w:val="both"/>
                    <w:rPr>
                      <w:rFonts w:ascii="Arial" w:hAnsi="Arial" w:cs="Arial"/>
                      <w:b/>
                      <w:sz w:val="24"/>
                      <w:szCs w:val="24"/>
                      <w:lang w:val="es-ES" w:eastAsia="es-CO"/>
                    </w:rPr>
                  </w:pPr>
                  <w:r w:rsidRPr="00F72FB3">
                    <w:rPr>
                      <w:rFonts w:ascii="Arial" w:hAnsi="Arial" w:cs="Arial"/>
                      <w:b/>
                      <w:sz w:val="24"/>
                      <w:szCs w:val="24"/>
                      <w:lang w:val="es-ES" w:eastAsia="es-CO"/>
                    </w:rPr>
                    <w:t>4.</w:t>
                  </w:r>
                </w:p>
              </w:tc>
              <w:tc>
                <w:tcPr>
                  <w:tcW w:w="4306" w:type="dxa"/>
                  <w:hideMark/>
                </w:tcPr>
                <w:p w:rsidR="00162685" w:rsidRPr="00F72FB3" w:rsidRDefault="00162685" w:rsidP="00162685">
                  <w:pPr>
                    <w:jc w:val="both"/>
                    <w:rPr>
                      <w:rFonts w:ascii="Arial" w:hAnsi="Arial" w:cs="Arial"/>
                      <w:sz w:val="24"/>
                      <w:szCs w:val="24"/>
                      <w:lang w:val="es-ES" w:eastAsia="es-CO"/>
                    </w:rPr>
                  </w:pPr>
                  <w:r w:rsidRPr="00F72FB3">
                    <w:rPr>
                      <w:rFonts w:ascii="Arial" w:hAnsi="Arial" w:cs="Arial"/>
                      <w:b/>
                      <w:sz w:val="24"/>
                      <w:szCs w:val="24"/>
                      <w:lang w:val="es-ES" w:eastAsia="es-CO"/>
                    </w:rPr>
                    <w:t>Metales:</w:t>
                  </w:r>
                </w:p>
              </w:tc>
              <w:tc>
                <w:tcPr>
                  <w:tcW w:w="4386" w:type="dxa"/>
                </w:tcPr>
                <w:p w:rsidR="00162685" w:rsidRPr="00F72FB3" w:rsidRDefault="00162685" w:rsidP="00162685">
                  <w:pPr>
                    <w:jc w:val="both"/>
                    <w:rPr>
                      <w:rFonts w:ascii="Arial" w:hAnsi="Arial" w:cs="Arial"/>
                      <w:sz w:val="24"/>
                      <w:szCs w:val="24"/>
                      <w:lang w:val="es-ES" w:eastAsia="es-CO"/>
                    </w:rPr>
                  </w:pPr>
                </w:p>
              </w:tc>
            </w:tr>
            <w:tr w:rsidR="00162685" w:rsidRPr="00F72FB3" w:rsidTr="00162685">
              <w:tc>
                <w:tcPr>
                  <w:tcW w:w="517" w:type="dxa"/>
                </w:tcPr>
                <w:p w:rsidR="00162685" w:rsidRPr="00F72FB3" w:rsidRDefault="00162685" w:rsidP="00162685">
                  <w:pPr>
                    <w:jc w:val="both"/>
                    <w:rPr>
                      <w:rFonts w:ascii="Arial" w:hAnsi="Arial" w:cs="Arial"/>
                      <w:b/>
                      <w:sz w:val="24"/>
                      <w:szCs w:val="24"/>
                      <w:lang w:val="es-ES" w:eastAsia="es-CO"/>
                    </w:rPr>
                  </w:pPr>
                </w:p>
              </w:tc>
              <w:tc>
                <w:tcPr>
                  <w:tcW w:w="4306" w:type="dxa"/>
                  <w:hideMark/>
                </w:tcPr>
                <w:p w:rsidR="00162685" w:rsidRPr="00F72FB3" w:rsidRDefault="00162685" w:rsidP="00162685">
                  <w:pPr>
                    <w:jc w:val="both"/>
                    <w:rPr>
                      <w:rFonts w:ascii="Arial" w:hAnsi="Arial" w:cs="Arial"/>
                      <w:sz w:val="24"/>
                      <w:szCs w:val="24"/>
                      <w:lang w:val="es-ES" w:eastAsia="es-CO"/>
                    </w:rPr>
                  </w:pPr>
                  <w:r w:rsidRPr="00F72FB3">
                    <w:rPr>
                      <w:rFonts w:ascii="Arial" w:hAnsi="Arial" w:cs="Arial"/>
                      <w:sz w:val="24"/>
                      <w:szCs w:val="24"/>
                      <w:lang w:val="es-ES" w:eastAsia="es-CO"/>
                    </w:rPr>
                    <w:t xml:space="preserve"> (…)</w:t>
                  </w:r>
                </w:p>
              </w:tc>
              <w:tc>
                <w:tcPr>
                  <w:tcW w:w="4386" w:type="dxa"/>
                </w:tcPr>
                <w:p w:rsidR="00162685" w:rsidRPr="00F72FB3" w:rsidRDefault="00162685" w:rsidP="00162685">
                  <w:pPr>
                    <w:jc w:val="both"/>
                    <w:rPr>
                      <w:rFonts w:ascii="Arial" w:hAnsi="Arial" w:cs="Arial"/>
                      <w:sz w:val="24"/>
                      <w:szCs w:val="24"/>
                      <w:lang w:val="es-ES" w:eastAsia="es-CO"/>
                    </w:rPr>
                  </w:pPr>
                </w:p>
              </w:tc>
            </w:tr>
            <w:tr w:rsidR="00162685" w:rsidRPr="00F72FB3" w:rsidTr="00162685">
              <w:trPr>
                <w:trHeight w:val="307"/>
              </w:trPr>
              <w:tc>
                <w:tcPr>
                  <w:tcW w:w="517" w:type="dxa"/>
                </w:tcPr>
                <w:p w:rsidR="00162685" w:rsidRPr="00F72FB3" w:rsidRDefault="00162685" w:rsidP="00162685">
                  <w:pPr>
                    <w:jc w:val="both"/>
                    <w:rPr>
                      <w:rFonts w:ascii="Arial" w:hAnsi="Arial" w:cs="Arial"/>
                      <w:b/>
                      <w:sz w:val="24"/>
                      <w:szCs w:val="24"/>
                      <w:lang w:val="es-ES" w:eastAsia="es-CO"/>
                    </w:rPr>
                  </w:pPr>
                </w:p>
              </w:tc>
              <w:tc>
                <w:tcPr>
                  <w:tcW w:w="4306" w:type="dxa"/>
                  <w:hideMark/>
                </w:tcPr>
                <w:p w:rsidR="00162685" w:rsidRPr="00F72FB3" w:rsidRDefault="00162685" w:rsidP="00162685">
                  <w:pPr>
                    <w:jc w:val="both"/>
                    <w:rPr>
                      <w:rFonts w:ascii="Arial" w:hAnsi="Arial" w:cs="Arial"/>
                      <w:sz w:val="24"/>
                      <w:szCs w:val="24"/>
                      <w:lang w:val="es-ES" w:eastAsia="es-CO"/>
                    </w:rPr>
                  </w:pPr>
                  <w:r w:rsidRPr="00F72FB3">
                    <w:rPr>
                      <w:rFonts w:ascii="Arial" w:hAnsi="Arial" w:cs="Arial"/>
                      <w:sz w:val="24"/>
                      <w:szCs w:val="24"/>
                      <w:lang w:val="es-ES" w:eastAsia="es-CO"/>
                    </w:rPr>
                    <w:t>Arsénico</w:t>
                  </w:r>
                </w:p>
              </w:tc>
              <w:tc>
                <w:tcPr>
                  <w:tcW w:w="4386" w:type="dxa"/>
                  <w:hideMark/>
                </w:tcPr>
                <w:p w:rsidR="00162685" w:rsidRPr="00F72FB3" w:rsidRDefault="00162685" w:rsidP="00162685">
                  <w:pPr>
                    <w:jc w:val="both"/>
                    <w:rPr>
                      <w:rFonts w:ascii="Arial" w:hAnsi="Arial" w:cs="Arial"/>
                      <w:sz w:val="24"/>
                      <w:szCs w:val="24"/>
                      <w:lang w:val="es-ES" w:eastAsia="es-CO"/>
                    </w:rPr>
                  </w:pPr>
                  <w:r w:rsidRPr="00F72FB3">
                    <w:rPr>
                      <w:rFonts w:ascii="Arial" w:hAnsi="Arial" w:cs="Arial"/>
                      <w:sz w:val="24"/>
                      <w:szCs w:val="24"/>
                      <w:lang w:val="es-ES" w:eastAsia="es-CO"/>
                    </w:rPr>
                    <w:t>. (…)</w:t>
                  </w:r>
                </w:p>
                <w:p w:rsidR="00162685" w:rsidRPr="00F72FB3" w:rsidRDefault="00162685" w:rsidP="00162685">
                  <w:pPr>
                    <w:jc w:val="both"/>
                    <w:rPr>
                      <w:rFonts w:ascii="Arial" w:hAnsi="Arial" w:cs="Arial"/>
                      <w:sz w:val="24"/>
                      <w:szCs w:val="24"/>
                      <w:lang w:val="es-ES" w:eastAsia="es-CO"/>
                    </w:rPr>
                  </w:pPr>
                  <w:r w:rsidRPr="00F72FB3">
                    <w:rPr>
                      <w:rFonts w:ascii="Arial" w:hAnsi="Arial" w:cs="Arial"/>
                      <w:sz w:val="24"/>
                      <w:szCs w:val="24"/>
                      <w:lang w:val="es-ES" w:eastAsia="es-CO"/>
                    </w:rPr>
                    <w:t xml:space="preserve">. Del bromuro mercúrico - </w:t>
                  </w:r>
                  <w:proofErr w:type="spellStart"/>
                  <w:r w:rsidRPr="00F72FB3">
                    <w:rPr>
                      <w:rFonts w:ascii="Arial" w:hAnsi="Arial" w:cs="Arial"/>
                      <w:sz w:val="24"/>
                      <w:szCs w:val="24"/>
                      <w:lang w:val="es-ES" w:eastAsia="es-CO"/>
                    </w:rPr>
                    <w:t>estañoso</w:t>
                  </w:r>
                  <w:proofErr w:type="spellEnd"/>
                </w:p>
              </w:tc>
            </w:tr>
            <w:tr w:rsidR="00162685" w:rsidRPr="00F72FB3" w:rsidTr="00162685">
              <w:tc>
                <w:tcPr>
                  <w:tcW w:w="517" w:type="dxa"/>
                </w:tcPr>
                <w:p w:rsidR="00162685" w:rsidRPr="00F72FB3" w:rsidRDefault="00162685" w:rsidP="00162685">
                  <w:pPr>
                    <w:jc w:val="both"/>
                    <w:rPr>
                      <w:rFonts w:ascii="Arial" w:hAnsi="Arial" w:cs="Arial"/>
                      <w:b/>
                      <w:sz w:val="24"/>
                      <w:szCs w:val="24"/>
                      <w:lang w:val="es-ES" w:eastAsia="es-CO"/>
                    </w:rPr>
                  </w:pPr>
                </w:p>
              </w:tc>
              <w:tc>
                <w:tcPr>
                  <w:tcW w:w="4306" w:type="dxa"/>
                </w:tcPr>
                <w:p w:rsidR="00162685" w:rsidRPr="00F72FB3" w:rsidRDefault="00162685" w:rsidP="00162685">
                  <w:pPr>
                    <w:jc w:val="both"/>
                    <w:rPr>
                      <w:rFonts w:ascii="Arial" w:hAnsi="Arial" w:cs="Arial"/>
                      <w:sz w:val="2"/>
                      <w:szCs w:val="24"/>
                      <w:lang w:val="es-ES" w:eastAsia="es-CO"/>
                    </w:rPr>
                  </w:pPr>
                </w:p>
              </w:tc>
              <w:tc>
                <w:tcPr>
                  <w:tcW w:w="4386" w:type="dxa"/>
                </w:tcPr>
                <w:p w:rsidR="00162685" w:rsidRPr="00F72FB3" w:rsidRDefault="00162685" w:rsidP="00162685">
                  <w:pPr>
                    <w:jc w:val="both"/>
                    <w:rPr>
                      <w:rFonts w:ascii="Arial" w:hAnsi="Arial" w:cs="Arial"/>
                      <w:sz w:val="24"/>
                      <w:szCs w:val="24"/>
                      <w:lang w:val="es-ES" w:eastAsia="es-CO"/>
                    </w:rPr>
                  </w:pPr>
                </w:p>
              </w:tc>
            </w:tr>
            <w:tr w:rsidR="00162685" w:rsidRPr="00F72FB3" w:rsidTr="00162685">
              <w:tc>
                <w:tcPr>
                  <w:tcW w:w="517" w:type="dxa"/>
                </w:tcPr>
                <w:p w:rsidR="00162685" w:rsidRPr="00F72FB3" w:rsidRDefault="00162685" w:rsidP="00162685">
                  <w:pPr>
                    <w:jc w:val="both"/>
                    <w:rPr>
                      <w:rFonts w:ascii="Arial" w:hAnsi="Arial" w:cs="Arial"/>
                      <w:b/>
                      <w:sz w:val="24"/>
                      <w:szCs w:val="24"/>
                      <w:lang w:val="es-ES" w:eastAsia="es-CO"/>
                    </w:rPr>
                  </w:pPr>
                </w:p>
              </w:tc>
              <w:tc>
                <w:tcPr>
                  <w:tcW w:w="4306" w:type="dxa"/>
                  <w:hideMark/>
                </w:tcPr>
                <w:p w:rsidR="00162685" w:rsidRPr="00F72FB3" w:rsidRDefault="00162685" w:rsidP="00162685">
                  <w:pPr>
                    <w:jc w:val="both"/>
                    <w:rPr>
                      <w:rFonts w:ascii="Arial" w:hAnsi="Arial" w:cs="Arial"/>
                      <w:sz w:val="24"/>
                      <w:szCs w:val="24"/>
                      <w:lang w:val="es-ES" w:eastAsia="es-CO"/>
                    </w:rPr>
                  </w:pPr>
                  <w:r w:rsidRPr="00F72FB3">
                    <w:rPr>
                      <w:rFonts w:ascii="Arial" w:hAnsi="Arial" w:cs="Arial"/>
                      <w:sz w:val="24"/>
                      <w:szCs w:val="24"/>
                      <w:lang w:val="es-ES" w:eastAsia="es-CO"/>
                    </w:rPr>
                    <w:t>(…)</w:t>
                  </w:r>
                </w:p>
              </w:tc>
              <w:tc>
                <w:tcPr>
                  <w:tcW w:w="4386" w:type="dxa"/>
                </w:tcPr>
                <w:p w:rsidR="00162685" w:rsidRPr="00F72FB3" w:rsidRDefault="00162685" w:rsidP="00162685">
                  <w:pPr>
                    <w:jc w:val="both"/>
                    <w:rPr>
                      <w:rFonts w:ascii="Arial" w:hAnsi="Arial" w:cs="Arial"/>
                      <w:sz w:val="24"/>
                      <w:szCs w:val="24"/>
                      <w:lang w:val="es-ES" w:eastAsia="es-CO"/>
                    </w:rPr>
                  </w:pPr>
                </w:p>
              </w:tc>
            </w:tr>
          </w:tbl>
          <w:p w:rsidR="00162685" w:rsidRPr="00F72FB3" w:rsidRDefault="00162685" w:rsidP="00162685">
            <w:pPr>
              <w:jc w:val="both"/>
              <w:rPr>
                <w:rFonts w:ascii="Arial" w:eastAsia="Calibri" w:hAnsi="Arial" w:cs="Arial"/>
                <w:b/>
                <w:bCs/>
                <w:sz w:val="24"/>
                <w:szCs w:val="24"/>
                <w:shd w:val="clear" w:color="auto" w:fill="FFFFFF"/>
                <w:lang w:val="es-ES" w:eastAsia="es-CO"/>
              </w:rPr>
            </w:pPr>
          </w:p>
          <w:p w:rsidR="00162685" w:rsidRPr="00F72FB3" w:rsidRDefault="00162685" w:rsidP="00162685">
            <w:pPr>
              <w:jc w:val="both"/>
              <w:rPr>
                <w:rFonts w:ascii="Arial" w:eastAsia="Calibri" w:hAnsi="Arial" w:cs="Arial"/>
                <w:sz w:val="24"/>
                <w:szCs w:val="24"/>
                <w:shd w:val="clear" w:color="auto" w:fill="FFFFFF"/>
                <w:lang w:val="es-ES" w:eastAsia="es-CO"/>
              </w:rPr>
            </w:pPr>
            <w:r w:rsidRPr="00F72FB3">
              <w:rPr>
                <w:rFonts w:ascii="Arial" w:eastAsia="Calibri" w:hAnsi="Arial" w:cs="Arial"/>
                <w:b/>
                <w:bCs/>
                <w:sz w:val="24"/>
                <w:szCs w:val="24"/>
                <w:shd w:val="clear" w:color="auto" w:fill="FFFFFF"/>
                <w:lang w:val="es-ES" w:eastAsia="es-CO"/>
              </w:rPr>
              <w:t xml:space="preserve">Parágrafo. </w:t>
            </w:r>
            <w:r w:rsidRPr="00F72FB3">
              <w:rPr>
                <w:rFonts w:ascii="Arial" w:eastAsia="Calibri" w:hAnsi="Arial" w:cs="Arial"/>
                <w:sz w:val="24"/>
                <w:szCs w:val="24"/>
                <w:shd w:val="clear" w:color="auto" w:fill="FFFFFF"/>
                <w:lang w:val="es-ES" w:eastAsia="es-CO"/>
              </w:rPr>
              <w:t>El IDEAM por razones de innovaciones en tecnología o como resultado de investigaciones científicas, podrá adicionar o modificar los métodos de análisis contemplados en el presente artículo.</w:t>
            </w:r>
          </w:p>
          <w:p w:rsidR="00162685" w:rsidRPr="00F72FB3" w:rsidRDefault="00162685" w:rsidP="00162685">
            <w:pPr>
              <w:jc w:val="both"/>
              <w:rPr>
                <w:rFonts w:ascii="Arial" w:eastAsia="Calibri" w:hAnsi="Arial" w:cs="Arial"/>
                <w:i/>
                <w:color w:val="000000"/>
                <w:sz w:val="24"/>
                <w:szCs w:val="24"/>
                <w:lang w:val="es-ES" w:eastAsia="es-CO"/>
              </w:rPr>
            </w:pPr>
          </w:p>
          <w:p w:rsidR="00162685" w:rsidRPr="00F72FB3" w:rsidRDefault="00162685" w:rsidP="00162685">
            <w:pPr>
              <w:jc w:val="both"/>
              <w:rPr>
                <w:rFonts w:ascii="Arial" w:eastAsia="Calibri" w:hAnsi="Arial" w:cs="Arial"/>
                <w:i/>
                <w:color w:val="000000"/>
                <w:sz w:val="24"/>
                <w:szCs w:val="24"/>
                <w:lang w:val="es-ES" w:eastAsia="es-CO"/>
              </w:rPr>
            </w:pPr>
            <w:r w:rsidRPr="00F72FB3">
              <w:rPr>
                <w:rFonts w:ascii="Arial" w:eastAsia="Calibri" w:hAnsi="Arial" w:cs="Arial"/>
                <w:i/>
                <w:color w:val="000000"/>
                <w:sz w:val="24"/>
                <w:szCs w:val="24"/>
                <w:lang w:val="es-ES" w:eastAsia="es-CO"/>
              </w:rPr>
              <w:t>(Decreto 1594 de 1984, art. 155; Decreto 1600 de 1994, art. 5)”.</w:t>
            </w:r>
          </w:p>
          <w:p w:rsidR="00D506EE" w:rsidRPr="00F72FB3" w:rsidRDefault="00D506EE" w:rsidP="002C4F65">
            <w:pPr>
              <w:rPr>
                <w:rFonts w:ascii="Arial" w:hAnsi="Arial" w:cs="Arial"/>
                <w:b/>
                <w:sz w:val="28"/>
                <w:szCs w:val="28"/>
              </w:rPr>
            </w:pPr>
          </w:p>
        </w:tc>
      </w:tr>
    </w:tbl>
    <w:p w:rsidR="00D506EE" w:rsidRPr="00F72FB3" w:rsidRDefault="00D506EE" w:rsidP="002C4F65">
      <w:pPr>
        <w:rPr>
          <w:rFonts w:ascii="Arial" w:hAnsi="Arial" w:cs="Arial"/>
          <w:b/>
          <w:sz w:val="28"/>
          <w:szCs w:val="28"/>
        </w:rPr>
      </w:pPr>
    </w:p>
    <w:p w:rsidR="005F5594" w:rsidRDefault="005F5594">
      <w:pPr>
        <w:rPr>
          <w:rFonts w:ascii="Arial" w:hAnsi="Arial" w:cs="Arial"/>
          <w:b/>
          <w:sz w:val="28"/>
          <w:szCs w:val="28"/>
        </w:rPr>
      </w:pPr>
      <w:r>
        <w:rPr>
          <w:rFonts w:ascii="Arial" w:hAnsi="Arial" w:cs="Arial"/>
          <w:b/>
          <w:sz w:val="28"/>
          <w:szCs w:val="28"/>
        </w:rPr>
        <w:br w:type="page"/>
      </w:r>
    </w:p>
    <w:p w:rsidR="009430DE" w:rsidRPr="00F72FB3" w:rsidRDefault="009430DE" w:rsidP="00344BDF">
      <w:pPr>
        <w:jc w:val="center"/>
        <w:rPr>
          <w:rFonts w:ascii="Arial" w:hAnsi="Arial" w:cs="Arial"/>
          <w:b/>
          <w:sz w:val="28"/>
          <w:szCs w:val="28"/>
        </w:rPr>
      </w:pPr>
      <w:bookmarkStart w:id="37" w:name="_GoBack"/>
      <w:bookmarkEnd w:id="37"/>
      <w:r w:rsidRPr="00F72FB3">
        <w:rPr>
          <w:rFonts w:ascii="Arial" w:hAnsi="Arial" w:cs="Arial"/>
          <w:b/>
          <w:sz w:val="28"/>
          <w:szCs w:val="28"/>
        </w:rPr>
        <w:lastRenderedPageBreak/>
        <w:t>CORRECIONES DE NUMERACIÓN O TÍTULOS:</w:t>
      </w:r>
    </w:p>
    <w:tbl>
      <w:tblPr>
        <w:tblStyle w:val="Tablaconcuadrcula"/>
        <w:tblW w:w="10490" w:type="dxa"/>
        <w:tblInd w:w="-572" w:type="dxa"/>
        <w:tblLook w:val="04A0" w:firstRow="1" w:lastRow="0" w:firstColumn="1" w:lastColumn="0" w:noHBand="0" w:noVBand="1"/>
      </w:tblPr>
      <w:tblGrid>
        <w:gridCol w:w="2942"/>
        <w:gridCol w:w="2943"/>
        <w:gridCol w:w="4605"/>
      </w:tblGrid>
      <w:tr w:rsidR="00301CC1" w:rsidRPr="00F72FB3" w:rsidTr="00344BDF">
        <w:tc>
          <w:tcPr>
            <w:tcW w:w="2942" w:type="dxa"/>
          </w:tcPr>
          <w:p w:rsidR="00301CC1" w:rsidRPr="00F72FB3" w:rsidRDefault="00301CC1" w:rsidP="00783675">
            <w:pPr>
              <w:rPr>
                <w:rFonts w:ascii="Arial" w:hAnsi="Arial" w:cs="Arial"/>
                <w:sz w:val="21"/>
                <w:szCs w:val="21"/>
              </w:rPr>
            </w:pPr>
          </w:p>
        </w:tc>
        <w:tc>
          <w:tcPr>
            <w:tcW w:w="2943" w:type="dxa"/>
          </w:tcPr>
          <w:p w:rsidR="00301CC1" w:rsidRPr="00F72FB3" w:rsidRDefault="00301CC1" w:rsidP="00783675">
            <w:pPr>
              <w:pStyle w:val="NormalWeb"/>
              <w:spacing w:line="270" w:lineRule="atLeast"/>
              <w:jc w:val="both"/>
              <w:rPr>
                <w:rFonts w:ascii="Arial" w:hAnsi="Arial" w:cs="Arial"/>
                <w:sz w:val="21"/>
                <w:szCs w:val="21"/>
              </w:rPr>
            </w:pPr>
            <w:bookmarkStart w:id="38" w:name="2.2"/>
            <w:r w:rsidRPr="00F72FB3">
              <w:rPr>
                <w:rFonts w:ascii="Arial" w:hAnsi="Arial" w:cs="Arial"/>
                <w:b/>
                <w:bCs/>
                <w:sz w:val="21"/>
                <w:szCs w:val="21"/>
              </w:rPr>
              <w:t>“ARTÍCULO 2.2.</w:t>
            </w:r>
            <w:r w:rsidRPr="00F72FB3">
              <w:rPr>
                <w:rFonts w:ascii="Arial" w:hAnsi="Arial" w:cs="Arial"/>
                <w:bCs/>
                <w:sz w:val="21"/>
                <w:szCs w:val="21"/>
              </w:rPr>
              <w:t xml:space="preserve"> SOLICITUD DE CONCESIÓN DE AGUAS.</w:t>
            </w:r>
            <w:bookmarkEnd w:id="38"/>
            <w:r w:rsidRPr="00F72FB3">
              <w:rPr>
                <w:rStyle w:val="iaj"/>
                <w:rFonts w:ascii="Arial" w:hAnsi="Arial" w:cs="Arial"/>
                <w:i/>
                <w:iCs/>
                <w:sz w:val="21"/>
                <w:szCs w:val="21"/>
              </w:rPr>
              <w:t> </w:t>
            </w:r>
            <w:r w:rsidRPr="00F72FB3">
              <w:rPr>
                <w:rFonts w:ascii="Arial" w:hAnsi="Arial" w:cs="Arial"/>
                <w:sz w:val="21"/>
                <w:szCs w:val="21"/>
              </w:rPr>
              <w:t>Antes del vencimiento del permiso de estudio, su titular deberá presentar ante la Autoridad Ambiental competente la solicitud de concesión de aguas, la cual deberá formalizarse en un todo de acuerdo con lo dispuesto por los literales a), b), c), d), e), f), g), h), i), y j) del artículo </w:t>
            </w:r>
            <w:hyperlink r:id="rId93" w:anchor="2.2.3.2.9.1" w:history="1">
              <w:r w:rsidRPr="00F72FB3">
                <w:rPr>
                  <w:rStyle w:val="Hipervnculo"/>
                  <w:rFonts w:ascii="Arial" w:hAnsi="Arial" w:cs="Arial"/>
                  <w:color w:val="auto"/>
                  <w:sz w:val="21"/>
                  <w:szCs w:val="21"/>
                  <w:u w:val="none"/>
                </w:rPr>
                <w:t>2.2.3.2.9.1</w:t>
              </w:r>
            </w:hyperlink>
            <w:r w:rsidRPr="00F72FB3">
              <w:rPr>
                <w:rFonts w:ascii="Arial" w:hAnsi="Arial" w:cs="Arial"/>
                <w:sz w:val="21"/>
                <w:szCs w:val="21"/>
              </w:rPr>
              <w:t> del presente decreto, anexando los siguientes documentos:</w:t>
            </w:r>
          </w:p>
          <w:p w:rsidR="00301CC1" w:rsidRPr="00F72FB3" w:rsidRDefault="00301CC1" w:rsidP="00783675">
            <w:pPr>
              <w:pStyle w:val="NormalWeb"/>
              <w:spacing w:line="270" w:lineRule="atLeast"/>
              <w:jc w:val="both"/>
              <w:rPr>
                <w:rFonts w:ascii="Arial" w:hAnsi="Arial" w:cs="Arial"/>
                <w:sz w:val="21"/>
                <w:szCs w:val="21"/>
              </w:rPr>
            </w:pPr>
            <w:r w:rsidRPr="00F72FB3">
              <w:rPr>
                <w:rFonts w:ascii="Arial" w:hAnsi="Arial" w:cs="Arial"/>
                <w:sz w:val="21"/>
                <w:szCs w:val="21"/>
              </w:rPr>
              <w:t>1. Copia auténtica del estudio de factibilidad.</w:t>
            </w:r>
          </w:p>
          <w:p w:rsidR="00301CC1" w:rsidRPr="00F72FB3" w:rsidRDefault="00301CC1" w:rsidP="00783675">
            <w:pPr>
              <w:pStyle w:val="NormalWeb"/>
              <w:spacing w:line="270" w:lineRule="atLeast"/>
              <w:jc w:val="both"/>
              <w:rPr>
                <w:rFonts w:ascii="Arial" w:hAnsi="Arial" w:cs="Arial"/>
                <w:sz w:val="21"/>
                <w:szCs w:val="21"/>
              </w:rPr>
            </w:pPr>
            <w:r w:rsidRPr="00F72FB3">
              <w:rPr>
                <w:rFonts w:ascii="Arial" w:hAnsi="Arial" w:cs="Arial"/>
                <w:sz w:val="21"/>
                <w:szCs w:val="21"/>
              </w:rPr>
              <w:t>2. Prueba de la propiedad del predio o predios a favor del solicitante o solicitantes.</w:t>
            </w:r>
          </w:p>
          <w:p w:rsidR="00301CC1" w:rsidRPr="00F72FB3" w:rsidRDefault="00301CC1" w:rsidP="00783675">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2858 de 1981, artículo </w:t>
            </w:r>
            <w:hyperlink r:id="rId94" w:anchor="5" w:history="1">
              <w:r w:rsidRPr="00F72FB3">
                <w:rPr>
                  <w:rStyle w:val="Hipervnculo"/>
                  <w:rFonts w:ascii="Arial" w:hAnsi="Arial" w:cs="Arial"/>
                  <w:i/>
                  <w:iCs/>
                  <w:color w:val="auto"/>
                  <w:sz w:val="21"/>
                  <w:szCs w:val="21"/>
                  <w:u w:val="none"/>
                </w:rPr>
                <w:t>5</w:t>
              </w:r>
            </w:hyperlink>
            <w:r w:rsidRPr="00F72FB3">
              <w:rPr>
                <w:rStyle w:val="iaj"/>
                <w:rFonts w:ascii="Arial" w:hAnsi="Arial" w:cs="Arial"/>
                <w:i/>
                <w:iCs/>
                <w:sz w:val="21"/>
                <w:szCs w:val="21"/>
              </w:rPr>
              <w:t>)”.</w:t>
            </w:r>
          </w:p>
          <w:p w:rsidR="00301CC1" w:rsidRPr="00F72FB3" w:rsidRDefault="00301CC1" w:rsidP="00783675">
            <w:pPr>
              <w:rPr>
                <w:rFonts w:ascii="Arial" w:hAnsi="Arial" w:cs="Arial"/>
                <w:sz w:val="21"/>
                <w:szCs w:val="21"/>
              </w:rPr>
            </w:pPr>
          </w:p>
        </w:tc>
        <w:tc>
          <w:tcPr>
            <w:tcW w:w="4605" w:type="dxa"/>
          </w:tcPr>
          <w:p w:rsidR="00301CC1" w:rsidRPr="00F72FB3" w:rsidRDefault="00301CC1" w:rsidP="00783675">
            <w:pPr>
              <w:pStyle w:val="NormalWeb"/>
              <w:spacing w:line="270" w:lineRule="atLeast"/>
              <w:jc w:val="both"/>
              <w:rPr>
                <w:rFonts w:ascii="Arial" w:hAnsi="Arial" w:cs="Arial"/>
                <w:sz w:val="21"/>
                <w:szCs w:val="21"/>
              </w:rPr>
            </w:pPr>
            <w:r w:rsidRPr="00F72FB3">
              <w:rPr>
                <w:rFonts w:ascii="Arial" w:hAnsi="Arial" w:cs="Arial"/>
                <w:b/>
                <w:bCs/>
                <w:sz w:val="21"/>
                <w:szCs w:val="21"/>
              </w:rPr>
              <w:t xml:space="preserve">“ARTÍCULO 2.2.3.2.11.5. </w:t>
            </w:r>
            <w:r w:rsidRPr="00F72FB3">
              <w:rPr>
                <w:rFonts w:ascii="Arial" w:hAnsi="Arial" w:cs="Arial"/>
                <w:bCs/>
                <w:sz w:val="21"/>
                <w:szCs w:val="21"/>
              </w:rPr>
              <w:t>SOLICITUD DE CONCESIÓN DE AGUAS.</w:t>
            </w:r>
            <w:r w:rsidRPr="00F72FB3">
              <w:rPr>
                <w:rStyle w:val="iaj"/>
                <w:rFonts w:ascii="Arial" w:hAnsi="Arial" w:cs="Arial"/>
                <w:i/>
                <w:iCs/>
                <w:sz w:val="21"/>
                <w:szCs w:val="21"/>
              </w:rPr>
              <w:t> </w:t>
            </w:r>
            <w:r w:rsidRPr="00F72FB3">
              <w:rPr>
                <w:rFonts w:ascii="Arial" w:hAnsi="Arial" w:cs="Arial"/>
                <w:sz w:val="21"/>
                <w:szCs w:val="21"/>
              </w:rPr>
              <w:t>Antes del vencimiento del permiso de estudio, su titular deberá presentar ante la Autoridad Ambiental competente la solicitud de concesión de aguas, la cual deberá formalizarse en un todo de acuerdo con lo dispuesto por los literales a), b), c), d), e), f), g), h), i), y j) del artículo </w:t>
            </w:r>
            <w:hyperlink r:id="rId95" w:anchor="2.2.3.2.9.1" w:history="1">
              <w:r w:rsidRPr="00F72FB3">
                <w:rPr>
                  <w:rStyle w:val="Hipervnculo"/>
                  <w:rFonts w:ascii="Arial" w:hAnsi="Arial" w:cs="Arial"/>
                  <w:color w:val="auto"/>
                  <w:sz w:val="21"/>
                  <w:szCs w:val="21"/>
                  <w:u w:val="none"/>
                </w:rPr>
                <w:t>2.2.3.2.9.1</w:t>
              </w:r>
            </w:hyperlink>
            <w:r w:rsidRPr="00F72FB3">
              <w:rPr>
                <w:rFonts w:ascii="Arial" w:hAnsi="Arial" w:cs="Arial"/>
                <w:sz w:val="21"/>
                <w:szCs w:val="21"/>
              </w:rPr>
              <w:t> del presente decreto, anexando los siguientes documentos:</w:t>
            </w:r>
          </w:p>
          <w:p w:rsidR="00301CC1" w:rsidRPr="00F72FB3" w:rsidRDefault="00301CC1" w:rsidP="00783675">
            <w:pPr>
              <w:pStyle w:val="NormalWeb"/>
              <w:spacing w:line="270" w:lineRule="atLeast"/>
              <w:jc w:val="both"/>
              <w:rPr>
                <w:rFonts w:ascii="Arial" w:hAnsi="Arial" w:cs="Arial"/>
                <w:sz w:val="21"/>
                <w:szCs w:val="21"/>
              </w:rPr>
            </w:pPr>
            <w:r w:rsidRPr="00F72FB3">
              <w:rPr>
                <w:rFonts w:ascii="Arial" w:hAnsi="Arial" w:cs="Arial"/>
                <w:sz w:val="21"/>
                <w:szCs w:val="21"/>
              </w:rPr>
              <w:t>1. Copia auténtica del estudio de factibilidad.</w:t>
            </w:r>
          </w:p>
          <w:p w:rsidR="00301CC1" w:rsidRPr="00F72FB3" w:rsidRDefault="00301CC1" w:rsidP="00783675">
            <w:pPr>
              <w:pStyle w:val="NormalWeb"/>
              <w:spacing w:line="270" w:lineRule="atLeast"/>
              <w:jc w:val="both"/>
              <w:rPr>
                <w:rFonts w:ascii="Arial" w:hAnsi="Arial" w:cs="Arial"/>
                <w:sz w:val="21"/>
                <w:szCs w:val="21"/>
              </w:rPr>
            </w:pPr>
            <w:r w:rsidRPr="00F72FB3">
              <w:rPr>
                <w:rFonts w:ascii="Arial" w:hAnsi="Arial" w:cs="Arial"/>
                <w:sz w:val="21"/>
                <w:szCs w:val="21"/>
              </w:rPr>
              <w:t>2. Prueba de la propiedad del predio o predios a favor del solicitante o solicitantes.</w:t>
            </w:r>
          </w:p>
          <w:p w:rsidR="00301CC1" w:rsidRPr="00F72FB3" w:rsidRDefault="00301CC1" w:rsidP="00783675">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2858 de 1981, artículo </w:t>
            </w:r>
            <w:hyperlink r:id="rId96" w:anchor="5" w:history="1">
              <w:r w:rsidRPr="00F72FB3">
                <w:rPr>
                  <w:rStyle w:val="Hipervnculo"/>
                  <w:rFonts w:ascii="Arial" w:hAnsi="Arial" w:cs="Arial"/>
                  <w:i/>
                  <w:iCs/>
                  <w:color w:val="auto"/>
                  <w:sz w:val="21"/>
                  <w:szCs w:val="21"/>
                  <w:u w:val="none"/>
                </w:rPr>
                <w:t>5</w:t>
              </w:r>
            </w:hyperlink>
            <w:r w:rsidRPr="00F72FB3">
              <w:rPr>
                <w:rStyle w:val="iaj"/>
                <w:rFonts w:ascii="Arial" w:hAnsi="Arial" w:cs="Arial"/>
                <w:i/>
                <w:iCs/>
                <w:sz w:val="21"/>
                <w:szCs w:val="21"/>
              </w:rPr>
              <w:t>)”.</w:t>
            </w:r>
          </w:p>
          <w:p w:rsidR="00301CC1" w:rsidRPr="00F72FB3" w:rsidRDefault="00301CC1" w:rsidP="00783675">
            <w:pPr>
              <w:rPr>
                <w:rFonts w:ascii="Arial" w:hAnsi="Arial" w:cs="Arial"/>
                <w:sz w:val="21"/>
                <w:szCs w:val="21"/>
              </w:rPr>
            </w:pPr>
          </w:p>
        </w:tc>
      </w:tr>
      <w:tr w:rsidR="00301CC1" w:rsidRPr="00F72FB3" w:rsidTr="004166CB">
        <w:tc>
          <w:tcPr>
            <w:tcW w:w="2942" w:type="dxa"/>
            <w:shd w:val="clear" w:color="auto" w:fill="auto"/>
          </w:tcPr>
          <w:p w:rsidR="00301CC1" w:rsidRPr="00F72FB3" w:rsidRDefault="00301CC1" w:rsidP="00783675">
            <w:pPr>
              <w:rPr>
                <w:rFonts w:ascii="Arial" w:hAnsi="Arial" w:cs="Arial"/>
                <w:sz w:val="21"/>
                <w:szCs w:val="21"/>
              </w:rPr>
            </w:pPr>
          </w:p>
        </w:tc>
        <w:tc>
          <w:tcPr>
            <w:tcW w:w="2943" w:type="dxa"/>
            <w:shd w:val="clear" w:color="auto" w:fill="auto"/>
          </w:tcPr>
          <w:p w:rsidR="00301CC1" w:rsidRPr="00F72FB3" w:rsidRDefault="00301CC1" w:rsidP="00783675">
            <w:pPr>
              <w:pStyle w:val="NormalWeb"/>
              <w:spacing w:line="270" w:lineRule="atLeast"/>
              <w:jc w:val="both"/>
              <w:rPr>
                <w:rFonts w:ascii="Arial" w:hAnsi="Arial" w:cs="Arial"/>
                <w:sz w:val="21"/>
                <w:szCs w:val="21"/>
              </w:rPr>
            </w:pPr>
            <w:bookmarkStart w:id="39" w:name="2.2.3.2.11.5"/>
            <w:r w:rsidRPr="00F72FB3">
              <w:rPr>
                <w:rFonts w:ascii="Arial" w:hAnsi="Arial" w:cs="Arial"/>
                <w:b/>
                <w:bCs/>
                <w:sz w:val="21"/>
                <w:szCs w:val="21"/>
              </w:rPr>
              <w:t xml:space="preserve">“ARTÍCULO 2.2.3.2.11.5. </w:t>
            </w:r>
            <w:r w:rsidRPr="00F72FB3">
              <w:rPr>
                <w:rFonts w:ascii="Arial" w:hAnsi="Arial" w:cs="Arial"/>
                <w:bCs/>
                <w:sz w:val="21"/>
                <w:szCs w:val="21"/>
              </w:rPr>
              <w:t>TÉRMINO Y VIGENCIA DE LA CONCESIÓN.</w:t>
            </w:r>
            <w:bookmarkEnd w:id="39"/>
            <w:r w:rsidRPr="00F72FB3">
              <w:rPr>
                <w:rStyle w:val="iaj"/>
                <w:rFonts w:ascii="Arial" w:hAnsi="Arial" w:cs="Arial"/>
                <w:i/>
                <w:iCs/>
                <w:sz w:val="21"/>
                <w:szCs w:val="21"/>
              </w:rPr>
              <w:t> </w:t>
            </w:r>
            <w:r w:rsidRPr="00F72FB3">
              <w:rPr>
                <w:rFonts w:ascii="Arial" w:hAnsi="Arial" w:cs="Arial"/>
                <w:sz w:val="21"/>
                <w:szCs w:val="21"/>
              </w:rPr>
              <w:t>Las concesiones de agua en los términos del presente decreto podrán ser otorgadas hasta por veinte años, su vigencia está condicionada al otorgamiento del crédito para financiar las obras de infraestructura física.</w:t>
            </w:r>
          </w:p>
          <w:p w:rsidR="00301CC1" w:rsidRPr="00F72FB3" w:rsidRDefault="00301CC1" w:rsidP="00783675">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2858 de 1981, artículo </w:t>
            </w:r>
            <w:hyperlink r:id="rId97" w:anchor="6" w:history="1">
              <w:r w:rsidRPr="00F72FB3">
                <w:rPr>
                  <w:rStyle w:val="Hipervnculo"/>
                  <w:rFonts w:ascii="Arial" w:hAnsi="Arial" w:cs="Arial"/>
                  <w:i/>
                  <w:iCs/>
                  <w:color w:val="auto"/>
                  <w:sz w:val="21"/>
                  <w:szCs w:val="21"/>
                  <w:u w:val="none"/>
                </w:rPr>
                <w:t>6</w:t>
              </w:r>
            </w:hyperlink>
            <w:r w:rsidRPr="00F72FB3">
              <w:rPr>
                <w:rStyle w:val="iaj"/>
                <w:rFonts w:ascii="Arial" w:hAnsi="Arial" w:cs="Arial"/>
                <w:i/>
                <w:iCs/>
                <w:sz w:val="21"/>
                <w:szCs w:val="21"/>
              </w:rPr>
              <w:t>)”.</w:t>
            </w:r>
          </w:p>
          <w:p w:rsidR="00301CC1" w:rsidRPr="00F72FB3" w:rsidRDefault="00301CC1" w:rsidP="00783675">
            <w:pPr>
              <w:rPr>
                <w:rFonts w:ascii="Arial" w:hAnsi="Arial" w:cs="Arial"/>
                <w:sz w:val="21"/>
                <w:szCs w:val="21"/>
              </w:rPr>
            </w:pPr>
          </w:p>
        </w:tc>
        <w:tc>
          <w:tcPr>
            <w:tcW w:w="4605" w:type="dxa"/>
            <w:shd w:val="clear" w:color="auto" w:fill="auto"/>
          </w:tcPr>
          <w:p w:rsidR="00301CC1" w:rsidRPr="00F72FB3" w:rsidRDefault="00301CC1" w:rsidP="00783675">
            <w:pPr>
              <w:pStyle w:val="NormalWeb"/>
              <w:spacing w:line="270" w:lineRule="atLeast"/>
              <w:jc w:val="both"/>
              <w:rPr>
                <w:rFonts w:ascii="Arial" w:hAnsi="Arial" w:cs="Arial"/>
                <w:sz w:val="21"/>
                <w:szCs w:val="21"/>
              </w:rPr>
            </w:pPr>
            <w:r w:rsidRPr="00F72FB3">
              <w:rPr>
                <w:rFonts w:ascii="Arial" w:hAnsi="Arial" w:cs="Arial"/>
                <w:b/>
                <w:bCs/>
                <w:sz w:val="21"/>
                <w:szCs w:val="21"/>
              </w:rPr>
              <w:t xml:space="preserve">“ARTÍCULO 2.2.3.2.11.6. </w:t>
            </w:r>
            <w:r w:rsidRPr="00F72FB3">
              <w:rPr>
                <w:rFonts w:ascii="Arial" w:hAnsi="Arial" w:cs="Arial"/>
                <w:bCs/>
                <w:sz w:val="21"/>
                <w:szCs w:val="21"/>
              </w:rPr>
              <w:t>TÉRMINO Y VIGENCIA DE LA CONCESIÓN.</w:t>
            </w:r>
            <w:r w:rsidRPr="00F72FB3">
              <w:rPr>
                <w:rStyle w:val="iaj"/>
                <w:rFonts w:ascii="Arial" w:hAnsi="Arial" w:cs="Arial"/>
                <w:i/>
                <w:iCs/>
                <w:sz w:val="21"/>
                <w:szCs w:val="21"/>
              </w:rPr>
              <w:t> </w:t>
            </w:r>
            <w:r w:rsidRPr="00F72FB3">
              <w:rPr>
                <w:rFonts w:ascii="Arial" w:hAnsi="Arial" w:cs="Arial"/>
                <w:sz w:val="21"/>
                <w:szCs w:val="21"/>
              </w:rPr>
              <w:t>Las concesiones de agua en los términos del presente decreto podrán ser otorgadas hasta por veinte años, su vigencia está condicionada al otorgamiento del crédito para financiar las obras de infraestructura física.</w:t>
            </w:r>
          </w:p>
          <w:p w:rsidR="00301CC1" w:rsidRPr="00F72FB3" w:rsidRDefault="00301CC1" w:rsidP="00783675">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2858 de 1981, artículo </w:t>
            </w:r>
            <w:hyperlink r:id="rId98" w:anchor="6" w:history="1">
              <w:r w:rsidRPr="00F72FB3">
                <w:rPr>
                  <w:rStyle w:val="Hipervnculo"/>
                  <w:rFonts w:ascii="Arial" w:hAnsi="Arial" w:cs="Arial"/>
                  <w:i/>
                  <w:iCs/>
                  <w:color w:val="auto"/>
                  <w:sz w:val="21"/>
                  <w:szCs w:val="21"/>
                  <w:u w:val="none"/>
                </w:rPr>
                <w:t>6</w:t>
              </w:r>
            </w:hyperlink>
            <w:r w:rsidRPr="00F72FB3">
              <w:rPr>
                <w:rStyle w:val="iaj"/>
                <w:rFonts w:ascii="Arial" w:hAnsi="Arial" w:cs="Arial"/>
                <w:i/>
                <w:iCs/>
                <w:sz w:val="21"/>
                <w:szCs w:val="21"/>
              </w:rPr>
              <w:t>)”.</w:t>
            </w:r>
          </w:p>
          <w:p w:rsidR="00301CC1" w:rsidRPr="00F72FB3" w:rsidRDefault="00301CC1" w:rsidP="00783675">
            <w:pPr>
              <w:rPr>
                <w:rFonts w:ascii="Arial" w:hAnsi="Arial" w:cs="Arial"/>
                <w:sz w:val="21"/>
                <w:szCs w:val="21"/>
              </w:rPr>
            </w:pPr>
          </w:p>
        </w:tc>
      </w:tr>
      <w:tr w:rsidR="00301CC1" w:rsidRPr="00F72FB3" w:rsidTr="00344BDF">
        <w:tc>
          <w:tcPr>
            <w:tcW w:w="2942" w:type="dxa"/>
          </w:tcPr>
          <w:p w:rsidR="00301CC1" w:rsidRPr="00F72FB3" w:rsidRDefault="00301CC1" w:rsidP="00783675">
            <w:pPr>
              <w:rPr>
                <w:rFonts w:ascii="Arial" w:hAnsi="Arial" w:cs="Arial"/>
                <w:sz w:val="21"/>
                <w:szCs w:val="21"/>
              </w:rPr>
            </w:pPr>
          </w:p>
        </w:tc>
        <w:tc>
          <w:tcPr>
            <w:tcW w:w="2943" w:type="dxa"/>
          </w:tcPr>
          <w:p w:rsidR="00301CC1" w:rsidRPr="00F72FB3" w:rsidRDefault="00301CC1" w:rsidP="00783675">
            <w:pPr>
              <w:pStyle w:val="NormalWeb"/>
              <w:spacing w:line="270" w:lineRule="atLeast"/>
              <w:jc w:val="both"/>
              <w:rPr>
                <w:rFonts w:ascii="Arial" w:hAnsi="Arial" w:cs="Arial"/>
                <w:sz w:val="21"/>
                <w:szCs w:val="21"/>
              </w:rPr>
            </w:pPr>
            <w:bookmarkStart w:id="40" w:name="2.2.3.2.12.1.2"/>
            <w:r w:rsidRPr="00F72FB3">
              <w:rPr>
                <w:rFonts w:ascii="Arial" w:hAnsi="Arial" w:cs="Arial"/>
                <w:b/>
                <w:bCs/>
                <w:sz w:val="21"/>
                <w:szCs w:val="21"/>
              </w:rPr>
              <w:t xml:space="preserve">“ARTÍCULO 2.2.3.2.12.1.2. </w:t>
            </w:r>
            <w:r w:rsidRPr="00F72FB3">
              <w:rPr>
                <w:rFonts w:ascii="Arial" w:hAnsi="Arial" w:cs="Arial"/>
                <w:bCs/>
                <w:sz w:val="21"/>
                <w:szCs w:val="21"/>
              </w:rPr>
              <w:t>SERVICIOS DE TURISMO, RECREACIÓN O DEPORTE.</w:t>
            </w:r>
            <w:bookmarkEnd w:id="40"/>
            <w:r w:rsidRPr="00F72FB3">
              <w:rPr>
                <w:rStyle w:val="iaj"/>
                <w:rFonts w:ascii="Arial" w:hAnsi="Arial" w:cs="Arial"/>
                <w:i/>
                <w:iCs/>
                <w:sz w:val="21"/>
                <w:szCs w:val="21"/>
              </w:rPr>
              <w:t> </w:t>
            </w:r>
            <w:r w:rsidRPr="00F72FB3">
              <w:rPr>
                <w:rFonts w:ascii="Arial" w:hAnsi="Arial" w:cs="Arial"/>
                <w:sz w:val="21"/>
                <w:szCs w:val="21"/>
              </w:rPr>
              <w:t>El establecimiento de servicios de turismo, recreación o deporte en corrientes, lagos y demás depósitos de aguas del dominio público requieren concesión o asociación en los términos que establezca la Autoridad Ambiental competente.</w:t>
            </w:r>
          </w:p>
          <w:p w:rsidR="00301CC1" w:rsidRPr="00F72FB3" w:rsidRDefault="00301CC1" w:rsidP="00783675">
            <w:pPr>
              <w:pStyle w:val="NormalWeb"/>
              <w:spacing w:line="270" w:lineRule="atLeast"/>
              <w:jc w:val="both"/>
              <w:rPr>
                <w:rFonts w:ascii="Arial" w:hAnsi="Arial" w:cs="Arial"/>
                <w:sz w:val="21"/>
                <w:szCs w:val="21"/>
              </w:rPr>
            </w:pPr>
            <w:r w:rsidRPr="00F72FB3">
              <w:rPr>
                <w:rFonts w:ascii="Arial" w:hAnsi="Arial" w:cs="Arial"/>
                <w:sz w:val="21"/>
                <w:szCs w:val="21"/>
              </w:rPr>
              <w:t>La concesión se regirá por las normas previstas en las Secciones 7, 8 y 9 de este capítulo y la asociación se regirá por la legislación vigente sobre la materia.</w:t>
            </w:r>
          </w:p>
          <w:p w:rsidR="00301CC1" w:rsidRPr="00F72FB3" w:rsidRDefault="00301CC1" w:rsidP="00783675">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99" w:anchor="105" w:history="1">
              <w:r w:rsidRPr="00F72FB3">
                <w:rPr>
                  <w:rStyle w:val="Hipervnculo"/>
                  <w:rFonts w:ascii="Arial" w:hAnsi="Arial" w:cs="Arial"/>
                  <w:i/>
                  <w:iCs/>
                  <w:color w:val="auto"/>
                  <w:sz w:val="21"/>
                  <w:szCs w:val="21"/>
                  <w:u w:val="none"/>
                </w:rPr>
                <w:t>105</w:t>
              </w:r>
            </w:hyperlink>
            <w:r w:rsidRPr="00F72FB3">
              <w:rPr>
                <w:rStyle w:val="iaj"/>
                <w:rFonts w:ascii="Arial" w:hAnsi="Arial" w:cs="Arial"/>
                <w:i/>
                <w:iCs/>
                <w:sz w:val="21"/>
                <w:szCs w:val="21"/>
              </w:rPr>
              <w:t>”).</w:t>
            </w:r>
          </w:p>
          <w:p w:rsidR="00301CC1" w:rsidRPr="00F72FB3" w:rsidRDefault="00301CC1" w:rsidP="00783675">
            <w:pPr>
              <w:rPr>
                <w:rFonts w:ascii="Arial" w:hAnsi="Arial" w:cs="Arial"/>
                <w:sz w:val="21"/>
                <w:szCs w:val="21"/>
              </w:rPr>
            </w:pPr>
          </w:p>
        </w:tc>
        <w:tc>
          <w:tcPr>
            <w:tcW w:w="4605" w:type="dxa"/>
          </w:tcPr>
          <w:p w:rsidR="00301CC1" w:rsidRPr="00F72FB3" w:rsidRDefault="00301CC1" w:rsidP="00783675">
            <w:pPr>
              <w:pStyle w:val="NormalWeb"/>
              <w:spacing w:line="270" w:lineRule="atLeast"/>
              <w:jc w:val="both"/>
              <w:rPr>
                <w:rFonts w:ascii="Arial" w:hAnsi="Arial" w:cs="Arial"/>
                <w:sz w:val="21"/>
                <w:szCs w:val="21"/>
              </w:rPr>
            </w:pPr>
            <w:r w:rsidRPr="00F72FB3">
              <w:rPr>
                <w:rFonts w:ascii="Arial" w:hAnsi="Arial" w:cs="Arial"/>
                <w:b/>
                <w:bCs/>
                <w:sz w:val="21"/>
                <w:szCs w:val="21"/>
              </w:rPr>
              <w:t xml:space="preserve">“ARTÍCULO 2.2.3.2.12.2. </w:t>
            </w:r>
            <w:r w:rsidRPr="00F72FB3">
              <w:rPr>
                <w:rFonts w:ascii="Arial" w:hAnsi="Arial" w:cs="Arial"/>
                <w:bCs/>
                <w:sz w:val="21"/>
                <w:szCs w:val="21"/>
              </w:rPr>
              <w:t>SERVICIOS DE TURISMO, RECREACIÓN O DEPORTE.</w:t>
            </w:r>
            <w:r w:rsidRPr="00F72FB3">
              <w:rPr>
                <w:rStyle w:val="iaj"/>
                <w:rFonts w:ascii="Arial" w:hAnsi="Arial" w:cs="Arial"/>
                <w:i/>
                <w:iCs/>
                <w:sz w:val="21"/>
                <w:szCs w:val="21"/>
              </w:rPr>
              <w:t> </w:t>
            </w:r>
            <w:r w:rsidRPr="00F72FB3">
              <w:rPr>
                <w:rFonts w:ascii="Arial" w:hAnsi="Arial" w:cs="Arial"/>
                <w:sz w:val="21"/>
                <w:szCs w:val="21"/>
              </w:rPr>
              <w:t>El establecimiento de servicios de turismo, recreación o deporte en corrientes, lagos y demás depósitos de aguas del dominio público requieren concesión o asociación en los términos que establezca la Autoridad Ambiental competente.</w:t>
            </w:r>
          </w:p>
          <w:p w:rsidR="00301CC1" w:rsidRPr="00F72FB3" w:rsidRDefault="00301CC1" w:rsidP="00783675">
            <w:pPr>
              <w:pStyle w:val="NormalWeb"/>
              <w:spacing w:line="270" w:lineRule="atLeast"/>
              <w:jc w:val="both"/>
              <w:rPr>
                <w:rFonts w:ascii="Arial" w:hAnsi="Arial" w:cs="Arial"/>
                <w:sz w:val="21"/>
                <w:szCs w:val="21"/>
              </w:rPr>
            </w:pPr>
            <w:r w:rsidRPr="00F72FB3">
              <w:rPr>
                <w:rFonts w:ascii="Arial" w:hAnsi="Arial" w:cs="Arial"/>
                <w:sz w:val="21"/>
                <w:szCs w:val="21"/>
              </w:rPr>
              <w:t>La concesión se regirá por las normas previstas en las Secciones 7, 8 y 9 de este capítulo y la asociación se regirá por la legislación vigente sobre la materia.</w:t>
            </w:r>
          </w:p>
          <w:p w:rsidR="00301CC1" w:rsidRPr="00F72FB3" w:rsidRDefault="00301CC1" w:rsidP="00783675">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100" w:anchor="105" w:history="1">
              <w:r w:rsidRPr="00F72FB3">
                <w:rPr>
                  <w:rStyle w:val="Hipervnculo"/>
                  <w:rFonts w:ascii="Arial" w:hAnsi="Arial" w:cs="Arial"/>
                  <w:i/>
                  <w:iCs/>
                  <w:color w:val="auto"/>
                  <w:sz w:val="21"/>
                  <w:szCs w:val="21"/>
                  <w:u w:val="none"/>
                </w:rPr>
                <w:t>105</w:t>
              </w:r>
            </w:hyperlink>
            <w:r w:rsidRPr="00F72FB3">
              <w:rPr>
                <w:rStyle w:val="iaj"/>
                <w:rFonts w:ascii="Arial" w:hAnsi="Arial" w:cs="Arial"/>
                <w:i/>
                <w:iCs/>
                <w:sz w:val="21"/>
                <w:szCs w:val="21"/>
              </w:rPr>
              <w:t>)”.</w:t>
            </w:r>
          </w:p>
          <w:p w:rsidR="00301CC1" w:rsidRPr="00F72FB3" w:rsidRDefault="00301CC1" w:rsidP="00783675">
            <w:pPr>
              <w:rPr>
                <w:rFonts w:ascii="Arial" w:hAnsi="Arial" w:cs="Arial"/>
                <w:sz w:val="21"/>
                <w:szCs w:val="21"/>
              </w:rPr>
            </w:pPr>
          </w:p>
        </w:tc>
      </w:tr>
      <w:tr w:rsidR="00301CC1" w:rsidRPr="00F72FB3" w:rsidTr="00344BDF">
        <w:tc>
          <w:tcPr>
            <w:tcW w:w="2942" w:type="dxa"/>
          </w:tcPr>
          <w:p w:rsidR="00301CC1" w:rsidRPr="00F72FB3" w:rsidRDefault="00301CC1" w:rsidP="00783675">
            <w:pPr>
              <w:rPr>
                <w:rFonts w:ascii="Arial" w:hAnsi="Arial" w:cs="Arial"/>
                <w:sz w:val="21"/>
                <w:szCs w:val="21"/>
              </w:rPr>
            </w:pPr>
          </w:p>
        </w:tc>
        <w:tc>
          <w:tcPr>
            <w:tcW w:w="2943" w:type="dxa"/>
          </w:tcPr>
          <w:p w:rsidR="00301CC1" w:rsidRPr="00F72FB3" w:rsidRDefault="00301CC1" w:rsidP="00783675">
            <w:pPr>
              <w:pStyle w:val="NormalWeb"/>
              <w:spacing w:line="270" w:lineRule="atLeast"/>
              <w:jc w:val="both"/>
              <w:rPr>
                <w:rFonts w:ascii="Arial" w:hAnsi="Arial" w:cs="Arial"/>
                <w:sz w:val="21"/>
                <w:szCs w:val="21"/>
              </w:rPr>
            </w:pPr>
            <w:bookmarkStart w:id="41" w:name="2.2.3.2.12.1.3"/>
            <w:r w:rsidRPr="00F72FB3">
              <w:rPr>
                <w:rFonts w:ascii="Arial" w:hAnsi="Arial" w:cs="Arial"/>
                <w:b/>
                <w:bCs/>
                <w:sz w:val="21"/>
                <w:szCs w:val="21"/>
              </w:rPr>
              <w:t xml:space="preserve">ARTÍCULO 2.2.3.2.12.1.3. </w:t>
            </w:r>
            <w:r w:rsidRPr="00F72FB3">
              <w:rPr>
                <w:rFonts w:ascii="Arial" w:hAnsi="Arial" w:cs="Arial"/>
                <w:bCs/>
                <w:sz w:val="21"/>
                <w:szCs w:val="21"/>
              </w:rPr>
              <w:t>PESCA DE SUBSISTENCIA Y USOS DOMÉSTICOS</w:t>
            </w:r>
            <w:r w:rsidRPr="00F72FB3">
              <w:rPr>
                <w:rFonts w:ascii="Arial" w:hAnsi="Arial" w:cs="Arial"/>
                <w:b/>
                <w:bCs/>
                <w:sz w:val="21"/>
                <w:szCs w:val="21"/>
              </w:rPr>
              <w:t>.</w:t>
            </w:r>
            <w:bookmarkEnd w:id="41"/>
            <w:r w:rsidRPr="00F72FB3">
              <w:rPr>
                <w:rStyle w:val="iaj"/>
                <w:rFonts w:ascii="Arial" w:hAnsi="Arial" w:cs="Arial"/>
                <w:i/>
                <w:iCs/>
                <w:sz w:val="21"/>
                <w:szCs w:val="21"/>
              </w:rPr>
              <w:t> </w:t>
            </w:r>
            <w:r w:rsidRPr="00F72FB3">
              <w:rPr>
                <w:rFonts w:ascii="Arial" w:hAnsi="Arial" w:cs="Arial"/>
                <w:sz w:val="21"/>
                <w:szCs w:val="21"/>
              </w:rPr>
              <w:t>La ocupación transitoria de playas para pesca de subsistencia no requiere permiso. El tránsito y ocupación de playas y riberas para hacer usos domésticos del agua se rige por lo dispuesto en la Sección 6 del presente capítulo.</w:t>
            </w:r>
          </w:p>
          <w:p w:rsidR="00301CC1" w:rsidRPr="00F72FB3" w:rsidRDefault="00301CC1" w:rsidP="00783675">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101" w:anchor="106" w:history="1">
              <w:r w:rsidRPr="00F72FB3">
                <w:rPr>
                  <w:rStyle w:val="Hipervnculo"/>
                  <w:rFonts w:ascii="Arial" w:hAnsi="Arial" w:cs="Arial"/>
                  <w:i/>
                  <w:iCs/>
                  <w:color w:val="auto"/>
                  <w:sz w:val="21"/>
                  <w:szCs w:val="21"/>
                  <w:u w:val="none"/>
                </w:rPr>
                <w:t>106</w:t>
              </w:r>
            </w:hyperlink>
            <w:r w:rsidRPr="00F72FB3">
              <w:rPr>
                <w:rStyle w:val="iaj"/>
                <w:rFonts w:ascii="Arial" w:hAnsi="Arial" w:cs="Arial"/>
                <w:i/>
                <w:iCs/>
                <w:sz w:val="21"/>
                <w:szCs w:val="21"/>
              </w:rPr>
              <w:t>).</w:t>
            </w:r>
          </w:p>
          <w:p w:rsidR="00301CC1" w:rsidRPr="00F72FB3" w:rsidRDefault="00301CC1" w:rsidP="00783675">
            <w:pPr>
              <w:rPr>
                <w:rFonts w:ascii="Arial" w:hAnsi="Arial" w:cs="Arial"/>
                <w:sz w:val="21"/>
                <w:szCs w:val="21"/>
              </w:rPr>
            </w:pPr>
          </w:p>
        </w:tc>
        <w:tc>
          <w:tcPr>
            <w:tcW w:w="4605" w:type="dxa"/>
          </w:tcPr>
          <w:p w:rsidR="00301CC1" w:rsidRPr="00F72FB3" w:rsidRDefault="00301CC1" w:rsidP="00783675">
            <w:pPr>
              <w:pStyle w:val="NormalWeb"/>
              <w:spacing w:line="270" w:lineRule="atLeast"/>
              <w:jc w:val="both"/>
              <w:rPr>
                <w:rFonts w:ascii="Arial" w:hAnsi="Arial" w:cs="Arial"/>
                <w:sz w:val="21"/>
                <w:szCs w:val="21"/>
              </w:rPr>
            </w:pPr>
            <w:r w:rsidRPr="00F72FB3">
              <w:rPr>
                <w:rFonts w:ascii="Arial" w:hAnsi="Arial" w:cs="Arial"/>
                <w:b/>
                <w:bCs/>
                <w:sz w:val="21"/>
                <w:szCs w:val="21"/>
              </w:rPr>
              <w:t xml:space="preserve">ARTÍCULO 2.2.3.2.12.3. </w:t>
            </w:r>
            <w:r w:rsidRPr="00F72FB3">
              <w:rPr>
                <w:rFonts w:ascii="Arial" w:hAnsi="Arial" w:cs="Arial"/>
                <w:bCs/>
                <w:sz w:val="21"/>
                <w:szCs w:val="21"/>
              </w:rPr>
              <w:t>PESCA DE SUBSISTENCIA Y USOS DOMÉSTICOS.</w:t>
            </w:r>
            <w:r w:rsidRPr="00F72FB3">
              <w:rPr>
                <w:rStyle w:val="iaj"/>
                <w:rFonts w:ascii="Arial" w:hAnsi="Arial" w:cs="Arial"/>
                <w:i/>
                <w:iCs/>
                <w:sz w:val="21"/>
                <w:szCs w:val="21"/>
              </w:rPr>
              <w:t> </w:t>
            </w:r>
            <w:r w:rsidRPr="00F72FB3">
              <w:rPr>
                <w:rFonts w:ascii="Arial" w:hAnsi="Arial" w:cs="Arial"/>
                <w:sz w:val="21"/>
                <w:szCs w:val="21"/>
              </w:rPr>
              <w:t>La ocupación transitoria de playas para pesca de subsistencia no requiere permiso. El tránsito y ocupación de playas y riberas para hacer usos domésticos del agua se rige por lo dispuesto en la Sección 6 del presente capítulo.</w:t>
            </w:r>
          </w:p>
          <w:p w:rsidR="00301CC1" w:rsidRPr="00F72FB3" w:rsidRDefault="00301CC1" w:rsidP="00783675">
            <w:pPr>
              <w:pStyle w:val="NormalWeb"/>
              <w:spacing w:line="270" w:lineRule="atLeast"/>
              <w:jc w:val="both"/>
              <w:rPr>
                <w:rFonts w:ascii="Arial" w:hAnsi="Arial" w:cs="Arial"/>
                <w:sz w:val="21"/>
                <w:szCs w:val="21"/>
              </w:rPr>
            </w:pPr>
            <w:r w:rsidRPr="00F72FB3">
              <w:rPr>
                <w:rStyle w:val="iaj"/>
                <w:rFonts w:ascii="Arial" w:hAnsi="Arial" w:cs="Arial"/>
                <w:i/>
                <w:iCs/>
                <w:sz w:val="21"/>
                <w:szCs w:val="21"/>
              </w:rPr>
              <w:t>(Decreto 1541 de 1978, artículo </w:t>
            </w:r>
            <w:hyperlink r:id="rId102" w:anchor="106" w:history="1">
              <w:r w:rsidRPr="00F72FB3">
                <w:rPr>
                  <w:rStyle w:val="Hipervnculo"/>
                  <w:rFonts w:ascii="Arial" w:hAnsi="Arial" w:cs="Arial"/>
                  <w:i/>
                  <w:iCs/>
                  <w:color w:val="auto"/>
                  <w:sz w:val="21"/>
                  <w:szCs w:val="21"/>
                  <w:u w:val="none"/>
                </w:rPr>
                <w:t>106</w:t>
              </w:r>
            </w:hyperlink>
            <w:r w:rsidRPr="00F72FB3">
              <w:rPr>
                <w:rStyle w:val="iaj"/>
                <w:rFonts w:ascii="Arial" w:hAnsi="Arial" w:cs="Arial"/>
                <w:i/>
                <w:iCs/>
                <w:sz w:val="21"/>
                <w:szCs w:val="21"/>
              </w:rPr>
              <w:t>).</w:t>
            </w:r>
          </w:p>
          <w:p w:rsidR="00301CC1" w:rsidRPr="00F72FB3" w:rsidRDefault="00301CC1" w:rsidP="00783675">
            <w:pPr>
              <w:rPr>
                <w:rFonts w:ascii="Arial" w:hAnsi="Arial" w:cs="Arial"/>
                <w:sz w:val="21"/>
                <w:szCs w:val="21"/>
              </w:rPr>
            </w:pPr>
          </w:p>
        </w:tc>
      </w:tr>
      <w:tr w:rsidR="00301CC1" w:rsidRPr="00F72FB3" w:rsidTr="00344BDF">
        <w:tc>
          <w:tcPr>
            <w:tcW w:w="2942" w:type="dxa"/>
          </w:tcPr>
          <w:p w:rsidR="00301CC1" w:rsidRPr="00F72FB3" w:rsidRDefault="00301CC1" w:rsidP="00783675">
            <w:pPr>
              <w:rPr>
                <w:rFonts w:ascii="Arial" w:hAnsi="Arial" w:cs="Arial"/>
                <w:sz w:val="21"/>
                <w:szCs w:val="21"/>
              </w:rPr>
            </w:pPr>
          </w:p>
        </w:tc>
        <w:tc>
          <w:tcPr>
            <w:tcW w:w="2943" w:type="dxa"/>
          </w:tcPr>
          <w:p w:rsidR="00301CC1" w:rsidRPr="00F72FB3" w:rsidRDefault="00D33CE4" w:rsidP="00783675">
            <w:pPr>
              <w:pStyle w:val="NormalWeb"/>
              <w:spacing w:line="270" w:lineRule="atLeast"/>
              <w:jc w:val="both"/>
              <w:rPr>
                <w:rFonts w:ascii="Arial" w:hAnsi="Arial" w:cs="Arial"/>
                <w:bCs/>
                <w:sz w:val="21"/>
                <w:szCs w:val="21"/>
              </w:rPr>
            </w:pPr>
            <w:r w:rsidRPr="00F72FB3">
              <w:rPr>
                <w:rFonts w:ascii="Arial" w:hAnsi="Arial" w:cs="Arial"/>
                <w:bCs/>
                <w:sz w:val="21"/>
                <w:szCs w:val="21"/>
              </w:rPr>
              <w:t xml:space="preserve">Corrección del título correspondiente a la </w:t>
            </w:r>
            <w:r w:rsidR="00301CC1" w:rsidRPr="00F72FB3">
              <w:rPr>
                <w:rFonts w:ascii="Arial" w:hAnsi="Arial" w:cs="Arial"/>
                <w:bCs/>
                <w:sz w:val="21"/>
                <w:szCs w:val="21"/>
              </w:rPr>
              <w:t>Sección 2, del capítulo 3, del Título 3, parte 2, libro 2</w:t>
            </w:r>
            <w:r w:rsidRPr="00F72FB3">
              <w:rPr>
                <w:rFonts w:ascii="Arial" w:hAnsi="Arial" w:cs="Arial"/>
                <w:bCs/>
                <w:sz w:val="21"/>
                <w:szCs w:val="21"/>
              </w:rPr>
              <w:t>:</w:t>
            </w:r>
          </w:p>
          <w:p w:rsidR="00D33CE4" w:rsidRPr="00F72FB3" w:rsidRDefault="00D33CE4" w:rsidP="00783675">
            <w:pPr>
              <w:pStyle w:val="NormalWeb"/>
              <w:spacing w:line="270" w:lineRule="atLeast"/>
              <w:jc w:val="both"/>
              <w:rPr>
                <w:rFonts w:ascii="Arial" w:hAnsi="Arial" w:cs="Arial"/>
                <w:b/>
                <w:bCs/>
                <w:i/>
                <w:sz w:val="21"/>
                <w:szCs w:val="21"/>
              </w:rPr>
            </w:pPr>
            <w:r w:rsidRPr="00F72FB3">
              <w:rPr>
                <w:rFonts w:ascii="Arial" w:hAnsi="Arial" w:cs="Arial"/>
                <w:b/>
                <w:bCs/>
                <w:i/>
                <w:sz w:val="21"/>
                <w:szCs w:val="21"/>
              </w:rPr>
              <w:lastRenderedPageBreak/>
              <w:t>“DE LA DESTINACIÓN GENÉRICA DE LAS AGUAS SUPERFICIALES Y SUBTERRÁNEAS”</w:t>
            </w:r>
          </w:p>
        </w:tc>
        <w:tc>
          <w:tcPr>
            <w:tcW w:w="4605" w:type="dxa"/>
          </w:tcPr>
          <w:p w:rsidR="00D33CE4" w:rsidRPr="00F72FB3" w:rsidRDefault="00D33CE4" w:rsidP="00D33CE4">
            <w:pPr>
              <w:pStyle w:val="NormalWeb"/>
              <w:spacing w:line="270" w:lineRule="atLeast"/>
              <w:jc w:val="both"/>
              <w:rPr>
                <w:rFonts w:ascii="Arial" w:hAnsi="Arial" w:cs="Arial"/>
                <w:bCs/>
                <w:sz w:val="21"/>
                <w:szCs w:val="21"/>
              </w:rPr>
            </w:pPr>
            <w:r w:rsidRPr="00F72FB3">
              <w:rPr>
                <w:rFonts w:ascii="Arial" w:hAnsi="Arial" w:cs="Arial"/>
                <w:bCs/>
                <w:sz w:val="21"/>
                <w:szCs w:val="21"/>
              </w:rPr>
              <w:lastRenderedPageBreak/>
              <w:t>título correspondiente a la Sección 2, del capítulo 3, del Título 3, parte 2, libro 2:</w:t>
            </w:r>
          </w:p>
          <w:p w:rsidR="00301CC1" w:rsidRPr="00F72FB3" w:rsidRDefault="00D33CE4" w:rsidP="00783675">
            <w:pPr>
              <w:pStyle w:val="NormalWeb"/>
              <w:spacing w:line="270" w:lineRule="atLeast"/>
              <w:jc w:val="both"/>
              <w:rPr>
                <w:rFonts w:ascii="Arial" w:hAnsi="Arial" w:cs="Arial"/>
                <w:b/>
                <w:bCs/>
                <w:sz w:val="21"/>
                <w:szCs w:val="21"/>
              </w:rPr>
            </w:pPr>
            <w:r w:rsidRPr="00F72FB3">
              <w:rPr>
                <w:rFonts w:ascii="Arial" w:hAnsi="Arial" w:cs="Arial"/>
                <w:b/>
                <w:bCs/>
                <w:i/>
                <w:sz w:val="21"/>
                <w:szCs w:val="21"/>
              </w:rPr>
              <w:t>“DE LA DESTINACIÓN GENÉRICA DE LAS AGUAS SUPERFICIALES Y SUBTERRÁNEAS Y MARINAS”</w:t>
            </w:r>
          </w:p>
        </w:tc>
      </w:tr>
      <w:tr w:rsidR="00695CCB" w:rsidRPr="00F72FB3" w:rsidTr="00344BDF">
        <w:tc>
          <w:tcPr>
            <w:tcW w:w="2942" w:type="dxa"/>
          </w:tcPr>
          <w:p w:rsidR="00695CCB" w:rsidRPr="00F72FB3" w:rsidRDefault="00695CCB" w:rsidP="00783675">
            <w:pPr>
              <w:rPr>
                <w:rFonts w:ascii="Arial" w:hAnsi="Arial" w:cs="Arial"/>
                <w:sz w:val="21"/>
                <w:szCs w:val="21"/>
              </w:rPr>
            </w:pPr>
          </w:p>
        </w:tc>
        <w:tc>
          <w:tcPr>
            <w:tcW w:w="2943" w:type="dxa"/>
          </w:tcPr>
          <w:p w:rsidR="00695CCB" w:rsidRPr="00F72FB3" w:rsidRDefault="00D53C63" w:rsidP="00695CCB">
            <w:pPr>
              <w:pStyle w:val="NormalWeb"/>
              <w:spacing w:line="270" w:lineRule="atLeast"/>
              <w:jc w:val="both"/>
              <w:rPr>
                <w:rFonts w:ascii="Arial" w:hAnsi="Arial" w:cs="Arial"/>
                <w:bCs/>
                <w:sz w:val="21"/>
                <w:szCs w:val="21"/>
              </w:rPr>
            </w:pPr>
            <w:bookmarkStart w:id="42" w:name="2.2.3.3.5.14"/>
            <w:r w:rsidRPr="00F72FB3">
              <w:rPr>
                <w:rFonts w:ascii="Arial" w:hAnsi="Arial" w:cs="Arial"/>
                <w:b/>
                <w:bCs/>
                <w:sz w:val="21"/>
                <w:szCs w:val="21"/>
              </w:rPr>
              <w:t xml:space="preserve">“ARTÍCULO 2.2.3.3.5.14. </w:t>
            </w:r>
            <w:r w:rsidRPr="00F72FB3">
              <w:rPr>
                <w:rFonts w:ascii="Arial" w:hAnsi="Arial" w:cs="Arial"/>
                <w:bCs/>
                <w:i/>
                <w:sz w:val="21"/>
                <w:szCs w:val="21"/>
              </w:rPr>
              <w:t>PLAZOS PARA LA PRESENTACIÓN DE LOS PLANES DE CUMPLIMIENTO</w:t>
            </w:r>
            <w:bookmarkEnd w:id="42"/>
            <w:r w:rsidRPr="00F72FB3">
              <w:rPr>
                <w:rFonts w:ascii="Arial" w:hAnsi="Arial" w:cs="Arial"/>
                <w:bCs/>
                <w:i/>
                <w:sz w:val="21"/>
                <w:szCs w:val="21"/>
              </w:rPr>
              <w:t xml:space="preserve"> (…).”</w:t>
            </w:r>
          </w:p>
        </w:tc>
        <w:tc>
          <w:tcPr>
            <w:tcW w:w="4605" w:type="dxa"/>
          </w:tcPr>
          <w:p w:rsidR="00695CCB" w:rsidRPr="00F72FB3" w:rsidRDefault="00D53C63" w:rsidP="00695CCB">
            <w:pPr>
              <w:pStyle w:val="NormalWeb"/>
              <w:spacing w:line="270" w:lineRule="atLeast"/>
              <w:jc w:val="both"/>
              <w:rPr>
                <w:rFonts w:ascii="Arial" w:hAnsi="Arial" w:cs="Arial"/>
                <w:bCs/>
                <w:sz w:val="21"/>
                <w:szCs w:val="21"/>
              </w:rPr>
            </w:pPr>
            <w:r w:rsidRPr="00F72FB3">
              <w:rPr>
                <w:rFonts w:ascii="Arial" w:hAnsi="Arial" w:cs="Arial"/>
                <w:b/>
                <w:bCs/>
                <w:sz w:val="21"/>
                <w:szCs w:val="21"/>
              </w:rPr>
              <w:t xml:space="preserve">“ARTÍCULO 2.2.3.3.5.15. </w:t>
            </w:r>
            <w:r w:rsidRPr="00F72FB3">
              <w:rPr>
                <w:rFonts w:ascii="Arial" w:hAnsi="Arial" w:cs="Arial"/>
                <w:bCs/>
                <w:i/>
                <w:sz w:val="21"/>
                <w:szCs w:val="21"/>
              </w:rPr>
              <w:t>PLAZOS PARA LA PRESENTACIÓN DE LOS PLANES DE CUMPLIMIENTO  (…)”.</w:t>
            </w:r>
            <w:r w:rsidRPr="00F72FB3">
              <w:rPr>
                <w:rStyle w:val="iaj"/>
                <w:rFonts w:ascii="Arial" w:hAnsi="Arial" w:cs="Arial"/>
                <w:i/>
                <w:iCs/>
                <w:sz w:val="21"/>
                <w:szCs w:val="21"/>
              </w:rPr>
              <w:t> </w:t>
            </w:r>
          </w:p>
        </w:tc>
      </w:tr>
      <w:tr w:rsidR="00695CCB" w:rsidRPr="00F72FB3" w:rsidTr="00344BDF">
        <w:tc>
          <w:tcPr>
            <w:tcW w:w="2942" w:type="dxa"/>
          </w:tcPr>
          <w:p w:rsidR="00695CCB" w:rsidRPr="00F72FB3" w:rsidRDefault="00695CCB" w:rsidP="00783675">
            <w:pPr>
              <w:rPr>
                <w:rFonts w:ascii="Arial" w:hAnsi="Arial" w:cs="Arial"/>
                <w:sz w:val="21"/>
                <w:szCs w:val="21"/>
              </w:rPr>
            </w:pPr>
          </w:p>
        </w:tc>
        <w:tc>
          <w:tcPr>
            <w:tcW w:w="2943" w:type="dxa"/>
          </w:tcPr>
          <w:p w:rsidR="00695CCB" w:rsidRPr="00F72FB3" w:rsidRDefault="00D53C63" w:rsidP="00967650">
            <w:pPr>
              <w:pStyle w:val="NormalWeb"/>
              <w:spacing w:line="270" w:lineRule="atLeast"/>
              <w:jc w:val="both"/>
              <w:rPr>
                <w:rFonts w:ascii="Arial" w:hAnsi="Arial" w:cs="Arial"/>
                <w:b/>
                <w:bCs/>
                <w:sz w:val="21"/>
                <w:szCs w:val="21"/>
              </w:rPr>
            </w:pPr>
            <w:r w:rsidRPr="00F72FB3">
              <w:rPr>
                <w:rFonts w:ascii="Arial" w:hAnsi="Arial" w:cs="Arial"/>
                <w:b/>
                <w:bCs/>
                <w:sz w:val="21"/>
                <w:szCs w:val="21"/>
              </w:rPr>
              <w:t xml:space="preserve">“ARTÍCULO 2.2.3.3.5.15. </w:t>
            </w:r>
            <w:r w:rsidRPr="00F72FB3">
              <w:rPr>
                <w:rFonts w:ascii="Arial" w:hAnsi="Arial" w:cs="Arial"/>
                <w:bCs/>
                <w:i/>
                <w:sz w:val="21"/>
                <w:szCs w:val="21"/>
              </w:rPr>
              <w:t>APROBACIÓN DEL</w:t>
            </w:r>
            <w:r w:rsidRPr="00F72FB3">
              <w:rPr>
                <w:rFonts w:ascii="Arial" w:hAnsi="Arial" w:cs="Arial"/>
                <w:b/>
                <w:bCs/>
                <w:i/>
                <w:sz w:val="21"/>
                <w:szCs w:val="21"/>
              </w:rPr>
              <w:t xml:space="preserve"> </w:t>
            </w:r>
            <w:r w:rsidRPr="00F72FB3">
              <w:rPr>
                <w:rFonts w:ascii="Arial" w:hAnsi="Arial" w:cs="Arial"/>
                <w:bCs/>
                <w:i/>
                <w:sz w:val="21"/>
                <w:szCs w:val="21"/>
              </w:rPr>
              <w:t>PLAN DE CUMPLIMIENTO (...)”</w:t>
            </w:r>
            <w:r w:rsidRPr="00F72FB3">
              <w:rPr>
                <w:rStyle w:val="iaj"/>
                <w:rFonts w:ascii="Arial" w:hAnsi="Arial" w:cs="Arial"/>
                <w:i/>
                <w:iCs/>
                <w:sz w:val="21"/>
                <w:szCs w:val="21"/>
              </w:rPr>
              <w:t>.</w:t>
            </w:r>
          </w:p>
        </w:tc>
        <w:tc>
          <w:tcPr>
            <w:tcW w:w="4605" w:type="dxa"/>
          </w:tcPr>
          <w:p w:rsidR="00695CCB" w:rsidRPr="00F72FB3" w:rsidRDefault="00D53C63" w:rsidP="00074F4C">
            <w:pPr>
              <w:pStyle w:val="NormalWeb"/>
              <w:spacing w:line="270" w:lineRule="atLeast"/>
              <w:jc w:val="both"/>
              <w:rPr>
                <w:rFonts w:ascii="Arial" w:hAnsi="Arial" w:cs="Arial"/>
                <w:b/>
                <w:bCs/>
                <w:sz w:val="21"/>
                <w:szCs w:val="21"/>
              </w:rPr>
            </w:pPr>
            <w:r w:rsidRPr="00F72FB3">
              <w:rPr>
                <w:rFonts w:ascii="Arial" w:hAnsi="Arial" w:cs="Arial"/>
                <w:b/>
                <w:bCs/>
                <w:sz w:val="21"/>
                <w:szCs w:val="21"/>
              </w:rPr>
              <w:t xml:space="preserve">“ARTÍCULO 2.2.3.3.5.16. </w:t>
            </w:r>
            <w:r w:rsidRPr="00F72FB3">
              <w:rPr>
                <w:rFonts w:ascii="Arial" w:hAnsi="Arial" w:cs="Arial"/>
                <w:bCs/>
                <w:i/>
                <w:sz w:val="21"/>
                <w:szCs w:val="21"/>
              </w:rPr>
              <w:t>APROBACIÓN DEL</w:t>
            </w:r>
            <w:r w:rsidRPr="00F72FB3">
              <w:rPr>
                <w:rFonts w:ascii="Arial" w:hAnsi="Arial" w:cs="Arial"/>
                <w:b/>
                <w:bCs/>
                <w:i/>
                <w:sz w:val="21"/>
                <w:szCs w:val="21"/>
              </w:rPr>
              <w:t xml:space="preserve"> </w:t>
            </w:r>
            <w:r w:rsidRPr="00F72FB3">
              <w:rPr>
                <w:rFonts w:ascii="Arial" w:hAnsi="Arial" w:cs="Arial"/>
                <w:bCs/>
                <w:i/>
                <w:sz w:val="21"/>
                <w:szCs w:val="21"/>
              </w:rPr>
              <w:t>PLAN DE CUMPLIMIENTO (...</w:t>
            </w:r>
            <w:r w:rsidRPr="00F72FB3">
              <w:rPr>
                <w:rStyle w:val="iaj"/>
                <w:rFonts w:ascii="Arial" w:hAnsi="Arial" w:cs="Arial"/>
                <w:i/>
                <w:iCs/>
                <w:sz w:val="21"/>
                <w:szCs w:val="21"/>
              </w:rPr>
              <w:t>)”.</w:t>
            </w:r>
          </w:p>
        </w:tc>
      </w:tr>
      <w:tr w:rsidR="00695CCB" w:rsidRPr="00F72FB3" w:rsidTr="00344BDF">
        <w:tc>
          <w:tcPr>
            <w:tcW w:w="2942" w:type="dxa"/>
          </w:tcPr>
          <w:p w:rsidR="00695CCB" w:rsidRPr="00F72FB3" w:rsidRDefault="00695CCB" w:rsidP="00783675">
            <w:pPr>
              <w:rPr>
                <w:rFonts w:ascii="Arial" w:hAnsi="Arial" w:cs="Arial"/>
                <w:sz w:val="21"/>
                <w:szCs w:val="21"/>
              </w:rPr>
            </w:pPr>
          </w:p>
        </w:tc>
        <w:tc>
          <w:tcPr>
            <w:tcW w:w="2943" w:type="dxa"/>
          </w:tcPr>
          <w:p w:rsidR="00695CCB" w:rsidRPr="00F72FB3" w:rsidRDefault="00D53C63" w:rsidP="00074F4C">
            <w:pPr>
              <w:pStyle w:val="NormalWeb"/>
              <w:spacing w:line="270" w:lineRule="atLeast"/>
              <w:jc w:val="both"/>
              <w:rPr>
                <w:rFonts w:ascii="Arial" w:hAnsi="Arial" w:cs="Arial"/>
                <w:bCs/>
                <w:i/>
                <w:sz w:val="21"/>
                <w:szCs w:val="21"/>
              </w:rPr>
            </w:pPr>
            <w:r w:rsidRPr="00F72FB3">
              <w:rPr>
                <w:rFonts w:ascii="Arial" w:hAnsi="Arial" w:cs="Arial"/>
                <w:b/>
                <w:bCs/>
                <w:sz w:val="21"/>
                <w:szCs w:val="21"/>
              </w:rPr>
              <w:t xml:space="preserve">“ARTÍCULO 2.2.3.3.5.16. </w:t>
            </w:r>
            <w:r w:rsidRPr="00F72FB3">
              <w:rPr>
                <w:rFonts w:ascii="Arial" w:hAnsi="Arial" w:cs="Arial"/>
                <w:bCs/>
                <w:i/>
                <w:sz w:val="21"/>
                <w:szCs w:val="21"/>
              </w:rPr>
              <w:t xml:space="preserve"> REVISIÓN (…)”.</w:t>
            </w:r>
          </w:p>
        </w:tc>
        <w:tc>
          <w:tcPr>
            <w:tcW w:w="4605" w:type="dxa"/>
          </w:tcPr>
          <w:p w:rsidR="00695CCB" w:rsidRPr="00F72FB3" w:rsidRDefault="00D53C63" w:rsidP="00074F4C">
            <w:pPr>
              <w:pStyle w:val="NormalWeb"/>
              <w:spacing w:line="270" w:lineRule="atLeast"/>
              <w:jc w:val="both"/>
              <w:rPr>
                <w:rFonts w:ascii="Arial" w:hAnsi="Arial" w:cs="Arial"/>
                <w:b/>
                <w:bCs/>
                <w:sz w:val="21"/>
                <w:szCs w:val="21"/>
              </w:rPr>
            </w:pPr>
            <w:r w:rsidRPr="00F72FB3">
              <w:rPr>
                <w:rFonts w:ascii="Arial" w:hAnsi="Arial" w:cs="Arial"/>
                <w:b/>
                <w:bCs/>
                <w:sz w:val="21"/>
                <w:szCs w:val="21"/>
              </w:rPr>
              <w:t xml:space="preserve">ARTÍCULO 2.2.3.3.5.17. </w:t>
            </w:r>
            <w:r w:rsidRPr="00F72FB3">
              <w:rPr>
                <w:rFonts w:ascii="Arial" w:hAnsi="Arial" w:cs="Arial"/>
                <w:bCs/>
                <w:i/>
                <w:sz w:val="21"/>
                <w:szCs w:val="21"/>
              </w:rPr>
              <w:t>REVISIÓN (…)”.</w:t>
            </w:r>
          </w:p>
        </w:tc>
      </w:tr>
      <w:tr w:rsidR="00695CCB" w:rsidRPr="00F72FB3" w:rsidTr="00344BDF">
        <w:tc>
          <w:tcPr>
            <w:tcW w:w="2942" w:type="dxa"/>
          </w:tcPr>
          <w:p w:rsidR="00695CCB" w:rsidRPr="00F72FB3" w:rsidRDefault="00695CCB" w:rsidP="00783675">
            <w:pPr>
              <w:rPr>
                <w:rFonts w:ascii="Arial" w:hAnsi="Arial" w:cs="Arial"/>
                <w:sz w:val="21"/>
                <w:szCs w:val="21"/>
              </w:rPr>
            </w:pPr>
          </w:p>
        </w:tc>
        <w:tc>
          <w:tcPr>
            <w:tcW w:w="2943" w:type="dxa"/>
          </w:tcPr>
          <w:p w:rsidR="00695CCB" w:rsidRPr="00F72FB3" w:rsidRDefault="00695CCB" w:rsidP="00D53C63">
            <w:pPr>
              <w:pStyle w:val="NormalWeb"/>
              <w:spacing w:line="270" w:lineRule="atLeast"/>
              <w:jc w:val="both"/>
              <w:rPr>
                <w:rFonts w:ascii="Arial" w:hAnsi="Arial" w:cs="Arial"/>
                <w:b/>
                <w:bCs/>
                <w:sz w:val="21"/>
                <w:szCs w:val="21"/>
              </w:rPr>
            </w:pPr>
            <w:r w:rsidRPr="00F72FB3">
              <w:rPr>
                <w:rFonts w:ascii="Arial" w:hAnsi="Arial" w:cs="Arial"/>
                <w:b/>
                <w:bCs/>
                <w:sz w:val="21"/>
                <w:szCs w:val="21"/>
              </w:rPr>
              <w:t>ARTÍCULO 2.2.3.3.5.1</w:t>
            </w:r>
            <w:r w:rsidR="00967650" w:rsidRPr="00F72FB3">
              <w:rPr>
                <w:rFonts w:ascii="Arial" w:hAnsi="Arial" w:cs="Arial"/>
                <w:b/>
                <w:bCs/>
                <w:sz w:val="21"/>
                <w:szCs w:val="21"/>
              </w:rPr>
              <w:t>7</w:t>
            </w:r>
            <w:r w:rsidRPr="00F72FB3">
              <w:rPr>
                <w:rFonts w:ascii="Arial" w:hAnsi="Arial" w:cs="Arial"/>
                <w:b/>
                <w:bCs/>
                <w:sz w:val="21"/>
                <w:szCs w:val="21"/>
              </w:rPr>
              <w:t xml:space="preserve">. </w:t>
            </w:r>
            <w:bookmarkStart w:id="43" w:name="2.2.3.3.5.17"/>
            <w:r w:rsidR="00D53C63" w:rsidRPr="00F72FB3">
              <w:rPr>
                <w:rFonts w:ascii="Arial" w:hAnsi="Arial" w:cs="Arial"/>
                <w:bCs/>
                <w:sz w:val="21"/>
                <w:szCs w:val="21"/>
              </w:rPr>
              <w:t>SEGUIMIENTO DE LOS PERMISOS DE VERTIMIENTO, LOS PLANES DE CUMPLIMIENTO Y PLANES DE SANEAMIENTO Y MANEJO DE VERTIMIENTOS (PSMV)</w:t>
            </w:r>
            <w:bookmarkEnd w:id="43"/>
            <w:r w:rsidR="00D53C63" w:rsidRPr="00F72FB3">
              <w:rPr>
                <w:rFonts w:ascii="Arial" w:hAnsi="Arial" w:cs="Arial"/>
                <w:bCs/>
                <w:i/>
                <w:sz w:val="21"/>
                <w:szCs w:val="21"/>
              </w:rPr>
              <w:t xml:space="preserve"> (…).”</w:t>
            </w:r>
          </w:p>
        </w:tc>
        <w:tc>
          <w:tcPr>
            <w:tcW w:w="4605" w:type="dxa"/>
          </w:tcPr>
          <w:p w:rsidR="00695CCB" w:rsidRPr="00F72FB3" w:rsidRDefault="00695CCB" w:rsidP="00D53C63">
            <w:pPr>
              <w:pStyle w:val="NormalWeb"/>
              <w:spacing w:line="270" w:lineRule="atLeast"/>
              <w:jc w:val="both"/>
              <w:rPr>
                <w:rFonts w:ascii="Arial" w:hAnsi="Arial" w:cs="Arial"/>
                <w:b/>
                <w:bCs/>
                <w:sz w:val="21"/>
                <w:szCs w:val="21"/>
              </w:rPr>
            </w:pPr>
            <w:r w:rsidRPr="00F72FB3">
              <w:rPr>
                <w:rFonts w:ascii="Arial" w:hAnsi="Arial" w:cs="Arial"/>
                <w:b/>
                <w:bCs/>
                <w:sz w:val="21"/>
                <w:szCs w:val="21"/>
              </w:rPr>
              <w:t>ARTÍCULO 2.2.3.3.5.1</w:t>
            </w:r>
            <w:r w:rsidR="00967650" w:rsidRPr="00F72FB3">
              <w:rPr>
                <w:rFonts w:ascii="Arial" w:hAnsi="Arial" w:cs="Arial"/>
                <w:b/>
                <w:bCs/>
                <w:sz w:val="21"/>
                <w:szCs w:val="21"/>
              </w:rPr>
              <w:t>8</w:t>
            </w:r>
            <w:r w:rsidRPr="00F72FB3">
              <w:rPr>
                <w:rFonts w:ascii="Arial" w:hAnsi="Arial" w:cs="Arial"/>
                <w:b/>
                <w:bCs/>
                <w:sz w:val="21"/>
                <w:szCs w:val="21"/>
              </w:rPr>
              <w:t xml:space="preserve">. </w:t>
            </w:r>
            <w:r w:rsidR="00D53C63" w:rsidRPr="00F72FB3">
              <w:rPr>
                <w:rFonts w:ascii="Arial" w:hAnsi="Arial" w:cs="Arial"/>
                <w:bCs/>
                <w:sz w:val="21"/>
                <w:szCs w:val="21"/>
              </w:rPr>
              <w:t xml:space="preserve">SEGUIMIENTO DE LOS PERMISOS DE VERTIMIENTO, LOS PLANES DE CUMPLIMIENTO Y PLANES DE SANEAMIENTO Y MANEJO DE VERTIMIENTOS (PSMV) </w:t>
            </w:r>
            <w:r w:rsidR="00D53C63" w:rsidRPr="00F72FB3">
              <w:rPr>
                <w:rFonts w:ascii="Arial" w:hAnsi="Arial" w:cs="Arial"/>
                <w:bCs/>
                <w:i/>
                <w:sz w:val="21"/>
                <w:szCs w:val="21"/>
              </w:rPr>
              <w:t>(…).”</w:t>
            </w:r>
          </w:p>
        </w:tc>
      </w:tr>
      <w:tr w:rsidR="00967650" w:rsidRPr="00F72FB3" w:rsidTr="00344BDF">
        <w:tc>
          <w:tcPr>
            <w:tcW w:w="2942" w:type="dxa"/>
          </w:tcPr>
          <w:p w:rsidR="00967650" w:rsidRPr="00F72FB3" w:rsidRDefault="00967650" w:rsidP="00783675">
            <w:pPr>
              <w:rPr>
                <w:rFonts w:ascii="Arial" w:hAnsi="Arial" w:cs="Arial"/>
                <w:sz w:val="21"/>
                <w:szCs w:val="21"/>
              </w:rPr>
            </w:pPr>
          </w:p>
        </w:tc>
        <w:tc>
          <w:tcPr>
            <w:tcW w:w="2943" w:type="dxa"/>
          </w:tcPr>
          <w:p w:rsidR="00967650" w:rsidRPr="00F72FB3" w:rsidRDefault="00967650" w:rsidP="006660A0">
            <w:pPr>
              <w:pStyle w:val="NormalWeb"/>
              <w:spacing w:line="270" w:lineRule="atLeast"/>
              <w:jc w:val="both"/>
              <w:rPr>
                <w:rFonts w:ascii="Arial" w:hAnsi="Arial" w:cs="Arial"/>
                <w:b/>
                <w:bCs/>
                <w:sz w:val="21"/>
                <w:szCs w:val="21"/>
              </w:rPr>
            </w:pPr>
            <w:r w:rsidRPr="00F72FB3">
              <w:rPr>
                <w:rFonts w:ascii="Arial" w:hAnsi="Arial" w:cs="Arial"/>
                <w:b/>
                <w:bCs/>
                <w:sz w:val="21"/>
                <w:szCs w:val="21"/>
              </w:rPr>
              <w:t>ARTÍCULO 2.2.3.3.5.18.</w:t>
            </w:r>
            <w:r w:rsidR="00D53C63" w:rsidRPr="00F72FB3">
              <w:rPr>
                <w:rFonts w:ascii="Arial" w:hAnsi="Arial" w:cs="Arial"/>
                <w:b/>
                <w:bCs/>
                <w:sz w:val="21"/>
                <w:szCs w:val="21"/>
              </w:rPr>
              <w:t xml:space="preserve"> </w:t>
            </w:r>
            <w:r w:rsidR="00D53C63" w:rsidRPr="00F72FB3">
              <w:rPr>
                <w:rFonts w:ascii="Arial" w:hAnsi="Arial" w:cs="Arial"/>
                <w:bCs/>
                <w:sz w:val="21"/>
                <w:szCs w:val="21"/>
              </w:rPr>
              <w:t xml:space="preserve">SANCIONES </w:t>
            </w:r>
            <w:r w:rsidR="00D53C63" w:rsidRPr="00F72FB3">
              <w:rPr>
                <w:rFonts w:ascii="Arial" w:hAnsi="Arial" w:cs="Arial"/>
                <w:bCs/>
                <w:i/>
                <w:sz w:val="21"/>
                <w:szCs w:val="21"/>
              </w:rPr>
              <w:t>(…)”</w:t>
            </w:r>
            <w:r w:rsidR="006660A0" w:rsidRPr="00F72FB3">
              <w:rPr>
                <w:rFonts w:ascii="Arial" w:hAnsi="Arial" w:cs="Arial"/>
                <w:bCs/>
                <w:i/>
                <w:sz w:val="21"/>
                <w:szCs w:val="21"/>
              </w:rPr>
              <w:t>.</w:t>
            </w:r>
          </w:p>
        </w:tc>
        <w:tc>
          <w:tcPr>
            <w:tcW w:w="4605" w:type="dxa"/>
          </w:tcPr>
          <w:p w:rsidR="00967650" w:rsidRPr="00F72FB3" w:rsidRDefault="00967650" w:rsidP="006660A0">
            <w:pPr>
              <w:pStyle w:val="NormalWeb"/>
              <w:spacing w:line="270" w:lineRule="atLeast"/>
              <w:jc w:val="both"/>
              <w:rPr>
                <w:rFonts w:ascii="Arial" w:hAnsi="Arial" w:cs="Arial"/>
                <w:b/>
                <w:bCs/>
                <w:sz w:val="21"/>
                <w:szCs w:val="21"/>
              </w:rPr>
            </w:pPr>
            <w:r w:rsidRPr="00F72FB3">
              <w:rPr>
                <w:rFonts w:ascii="Arial" w:hAnsi="Arial" w:cs="Arial"/>
                <w:b/>
                <w:bCs/>
                <w:sz w:val="21"/>
                <w:szCs w:val="21"/>
              </w:rPr>
              <w:t>ARTÍCULO 2.2.3.3.5.19.</w:t>
            </w:r>
            <w:r w:rsidR="00D53C63" w:rsidRPr="00F72FB3">
              <w:rPr>
                <w:rFonts w:ascii="Arial" w:hAnsi="Arial" w:cs="Arial"/>
                <w:b/>
                <w:bCs/>
                <w:sz w:val="21"/>
                <w:szCs w:val="21"/>
              </w:rPr>
              <w:t xml:space="preserve"> </w:t>
            </w:r>
            <w:r w:rsidR="00D53C63" w:rsidRPr="00F72FB3">
              <w:rPr>
                <w:rFonts w:ascii="Arial" w:hAnsi="Arial" w:cs="Arial"/>
                <w:bCs/>
                <w:sz w:val="21"/>
                <w:szCs w:val="21"/>
              </w:rPr>
              <w:t xml:space="preserve">SANCIONES </w:t>
            </w:r>
            <w:r w:rsidR="00D53C63" w:rsidRPr="00F72FB3">
              <w:rPr>
                <w:rFonts w:ascii="Arial" w:hAnsi="Arial" w:cs="Arial"/>
                <w:bCs/>
                <w:i/>
                <w:sz w:val="21"/>
                <w:szCs w:val="21"/>
              </w:rPr>
              <w:t>(…)”</w:t>
            </w:r>
            <w:r w:rsidR="006660A0" w:rsidRPr="00F72FB3">
              <w:rPr>
                <w:rFonts w:ascii="Arial" w:hAnsi="Arial" w:cs="Arial"/>
                <w:bCs/>
                <w:i/>
                <w:sz w:val="21"/>
                <w:szCs w:val="21"/>
              </w:rPr>
              <w:t>.</w:t>
            </w:r>
          </w:p>
        </w:tc>
      </w:tr>
      <w:tr w:rsidR="006660A0" w:rsidRPr="00F72FB3" w:rsidTr="00344BDF">
        <w:tc>
          <w:tcPr>
            <w:tcW w:w="2942" w:type="dxa"/>
          </w:tcPr>
          <w:p w:rsidR="006660A0" w:rsidRPr="00F72FB3" w:rsidRDefault="006660A0" w:rsidP="00783675">
            <w:pPr>
              <w:rPr>
                <w:rFonts w:ascii="Arial" w:hAnsi="Arial" w:cs="Arial"/>
                <w:sz w:val="21"/>
                <w:szCs w:val="21"/>
              </w:rPr>
            </w:pPr>
          </w:p>
        </w:tc>
        <w:tc>
          <w:tcPr>
            <w:tcW w:w="2943" w:type="dxa"/>
          </w:tcPr>
          <w:p w:rsidR="006660A0" w:rsidRPr="00F72FB3" w:rsidRDefault="006660A0" w:rsidP="00A05944">
            <w:pPr>
              <w:pStyle w:val="NormalWeb"/>
              <w:spacing w:line="270" w:lineRule="atLeast"/>
              <w:jc w:val="both"/>
              <w:rPr>
                <w:rFonts w:ascii="Arial" w:hAnsi="Arial" w:cs="Arial"/>
                <w:b/>
                <w:bCs/>
                <w:sz w:val="21"/>
                <w:szCs w:val="21"/>
              </w:rPr>
            </w:pPr>
            <w:r w:rsidRPr="00F72FB3">
              <w:rPr>
                <w:rFonts w:ascii="Arial" w:hAnsi="Arial" w:cs="Arial"/>
                <w:b/>
                <w:bCs/>
                <w:sz w:val="21"/>
                <w:szCs w:val="21"/>
              </w:rPr>
              <w:t>ARTÍCULO 2.2.3.3.5.1</w:t>
            </w:r>
            <w:r w:rsidR="00A05944" w:rsidRPr="00F72FB3">
              <w:rPr>
                <w:rFonts w:ascii="Arial" w:hAnsi="Arial" w:cs="Arial"/>
                <w:b/>
                <w:bCs/>
                <w:sz w:val="21"/>
                <w:szCs w:val="21"/>
              </w:rPr>
              <w:t>9</w:t>
            </w:r>
            <w:r w:rsidRPr="00F72FB3">
              <w:rPr>
                <w:rFonts w:ascii="Arial" w:hAnsi="Arial" w:cs="Arial"/>
                <w:b/>
                <w:bCs/>
                <w:sz w:val="21"/>
                <w:szCs w:val="21"/>
              </w:rPr>
              <w:t xml:space="preserve">.  </w:t>
            </w:r>
            <w:r w:rsidR="00A05944" w:rsidRPr="00F72FB3">
              <w:rPr>
                <w:rFonts w:ascii="Arial" w:hAnsi="Arial" w:cs="Arial"/>
                <w:bCs/>
                <w:sz w:val="21"/>
                <w:szCs w:val="21"/>
              </w:rPr>
              <w:t>DISPOSICIÓN DE RESIDUOS LÍQUIDOS PROVENIENTES DE TERCEROS</w:t>
            </w:r>
            <w:r w:rsidR="00A05944" w:rsidRPr="00F72FB3">
              <w:rPr>
                <w:rFonts w:ascii="Arial" w:hAnsi="Arial" w:cs="Arial"/>
                <w:bCs/>
                <w:i/>
                <w:sz w:val="21"/>
                <w:szCs w:val="21"/>
              </w:rPr>
              <w:t xml:space="preserve"> </w:t>
            </w:r>
            <w:r w:rsidRPr="00F72FB3">
              <w:rPr>
                <w:rFonts w:ascii="Arial" w:hAnsi="Arial" w:cs="Arial"/>
                <w:bCs/>
                <w:i/>
                <w:sz w:val="21"/>
                <w:szCs w:val="21"/>
              </w:rPr>
              <w:t>(…).”</w:t>
            </w:r>
          </w:p>
        </w:tc>
        <w:tc>
          <w:tcPr>
            <w:tcW w:w="4605" w:type="dxa"/>
          </w:tcPr>
          <w:p w:rsidR="006660A0" w:rsidRPr="00F72FB3" w:rsidRDefault="006660A0" w:rsidP="00A05944">
            <w:pPr>
              <w:pStyle w:val="NormalWeb"/>
              <w:spacing w:line="270" w:lineRule="atLeast"/>
              <w:jc w:val="both"/>
              <w:rPr>
                <w:rFonts w:ascii="Arial" w:hAnsi="Arial" w:cs="Arial"/>
                <w:b/>
                <w:bCs/>
                <w:sz w:val="21"/>
                <w:szCs w:val="21"/>
              </w:rPr>
            </w:pPr>
            <w:r w:rsidRPr="00F72FB3">
              <w:rPr>
                <w:rFonts w:ascii="Arial" w:hAnsi="Arial" w:cs="Arial"/>
                <w:b/>
                <w:bCs/>
                <w:sz w:val="21"/>
                <w:szCs w:val="21"/>
              </w:rPr>
              <w:t>ARTÍCULO 2.2.3.3.5.</w:t>
            </w:r>
            <w:r w:rsidR="00A05944" w:rsidRPr="00F72FB3">
              <w:rPr>
                <w:rFonts w:ascii="Arial" w:hAnsi="Arial" w:cs="Arial"/>
                <w:b/>
                <w:bCs/>
                <w:sz w:val="21"/>
                <w:szCs w:val="21"/>
              </w:rPr>
              <w:t>20</w:t>
            </w:r>
            <w:r w:rsidRPr="00F72FB3">
              <w:rPr>
                <w:rFonts w:ascii="Arial" w:hAnsi="Arial" w:cs="Arial"/>
                <w:b/>
                <w:bCs/>
                <w:sz w:val="21"/>
                <w:szCs w:val="21"/>
              </w:rPr>
              <w:t xml:space="preserve">. </w:t>
            </w:r>
            <w:bookmarkStart w:id="44" w:name="2.2.3.3.5.19"/>
            <w:r w:rsidR="00A05944" w:rsidRPr="00F72FB3">
              <w:rPr>
                <w:rFonts w:ascii="Arial" w:hAnsi="Arial" w:cs="Arial"/>
                <w:bCs/>
                <w:sz w:val="21"/>
                <w:szCs w:val="21"/>
              </w:rPr>
              <w:t>DISPOSICIÓN DE RESIDUOS LÍQUIDOS PROVENIENTES DE TERCEROS</w:t>
            </w:r>
            <w:bookmarkEnd w:id="44"/>
            <w:r w:rsidR="00A05944" w:rsidRPr="00F72FB3">
              <w:rPr>
                <w:rFonts w:ascii="Arial" w:hAnsi="Arial" w:cs="Arial"/>
                <w:bCs/>
                <w:i/>
                <w:sz w:val="21"/>
                <w:szCs w:val="21"/>
              </w:rPr>
              <w:t xml:space="preserve"> </w:t>
            </w:r>
            <w:r w:rsidRPr="00F72FB3">
              <w:rPr>
                <w:rFonts w:ascii="Arial" w:hAnsi="Arial" w:cs="Arial"/>
                <w:bCs/>
                <w:i/>
                <w:sz w:val="21"/>
                <w:szCs w:val="21"/>
              </w:rPr>
              <w:t>(…).”</w:t>
            </w:r>
          </w:p>
        </w:tc>
      </w:tr>
    </w:tbl>
    <w:p w:rsidR="00301CC1" w:rsidRPr="00F72FB3" w:rsidRDefault="00301CC1" w:rsidP="00301CC1"/>
    <w:p w:rsidR="005C425C" w:rsidRPr="00F72FB3" w:rsidRDefault="005C425C">
      <w:pPr>
        <w:rPr>
          <w:rFonts w:ascii="Arial" w:hAnsi="Arial" w:cs="Arial"/>
          <w:b/>
          <w:sz w:val="28"/>
          <w:szCs w:val="28"/>
        </w:rPr>
      </w:pPr>
      <w:r w:rsidRPr="00F72FB3">
        <w:rPr>
          <w:rFonts w:ascii="Arial" w:hAnsi="Arial" w:cs="Arial"/>
          <w:b/>
          <w:sz w:val="28"/>
          <w:szCs w:val="28"/>
        </w:rPr>
        <w:br w:type="page"/>
      </w:r>
    </w:p>
    <w:p w:rsidR="002C4F65" w:rsidRPr="00F72FB3" w:rsidRDefault="00344BDF" w:rsidP="00344BDF">
      <w:pPr>
        <w:jc w:val="center"/>
        <w:rPr>
          <w:rFonts w:ascii="Arial" w:hAnsi="Arial" w:cs="Arial"/>
          <w:b/>
          <w:sz w:val="28"/>
          <w:szCs w:val="28"/>
        </w:rPr>
      </w:pPr>
      <w:r w:rsidRPr="00F72FB3">
        <w:rPr>
          <w:rFonts w:ascii="Arial" w:hAnsi="Arial" w:cs="Arial"/>
          <w:b/>
          <w:sz w:val="28"/>
          <w:szCs w:val="28"/>
        </w:rPr>
        <w:lastRenderedPageBreak/>
        <w:t xml:space="preserve">ARTÍCULO </w:t>
      </w:r>
      <w:r w:rsidR="00305C7F" w:rsidRPr="00F72FB3">
        <w:rPr>
          <w:rFonts w:ascii="Arial" w:hAnsi="Arial" w:cs="Arial"/>
          <w:b/>
          <w:sz w:val="28"/>
          <w:szCs w:val="28"/>
        </w:rPr>
        <w:t>VIGENCIA</w:t>
      </w:r>
      <w:r w:rsidRPr="00F72FB3">
        <w:rPr>
          <w:rFonts w:ascii="Arial" w:hAnsi="Arial" w:cs="Arial"/>
          <w:b/>
          <w:sz w:val="28"/>
          <w:szCs w:val="28"/>
        </w:rPr>
        <w:t>S</w:t>
      </w:r>
    </w:p>
    <w:tbl>
      <w:tblPr>
        <w:tblStyle w:val="Tablaconcuadrcula"/>
        <w:tblW w:w="10490" w:type="dxa"/>
        <w:tblInd w:w="-572" w:type="dxa"/>
        <w:tblLook w:val="04A0" w:firstRow="1" w:lastRow="0" w:firstColumn="1" w:lastColumn="0" w:noHBand="0" w:noVBand="1"/>
      </w:tblPr>
      <w:tblGrid>
        <w:gridCol w:w="10490"/>
      </w:tblGrid>
      <w:tr w:rsidR="00A24B95" w:rsidTr="00A24B95">
        <w:tc>
          <w:tcPr>
            <w:tcW w:w="10490" w:type="dxa"/>
          </w:tcPr>
          <w:p w:rsidR="00A24B95" w:rsidRPr="00F72FB3" w:rsidRDefault="00A24B95" w:rsidP="00A24B95">
            <w:pPr>
              <w:jc w:val="both"/>
              <w:rPr>
                <w:rFonts w:ascii="Arial" w:hAnsi="Arial" w:cs="Arial"/>
                <w:i/>
                <w:iCs/>
                <w:color w:val="000000"/>
                <w:sz w:val="24"/>
                <w:szCs w:val="24"/>
                <w:shd w:val="clear" w:color="auto" w:fill="FFFFFF"/>
                <w:lang w:eastAsia="es-CO"/>
              </w:rPr>
            </w:pPr>
            <w:r w:rsidRPr="00F72FB3">
              <w:rPr>
                <w:rFonts w:ascii="Arial" w:hAnsi="Arial" w:cs="Arial"/>
                <w:b/>
                <w:color w:val="000000"/>
                <w:sz w:val="24"/>
                <w:szCs w:val="24"/>
                <w:shd w:val="clear" w:color="auto" w:fill="FFFFFF"/>
                <w:lang w:eastAsia="es-CO"/>
              </w:rPr>
              <w:t>Vigencia</w:t>
            </w:r>
            <w:r w:rsidRPr="00F72FB3">
              <w:rPr>
                <w:rFonts w:ascii="Arial" w:hAnsi="Arial" w:cs="Arial"/>
                <w:b/>
                <w:i/>
                <w:color w:val="000000"/>
                <w:sz w:val="24"/>
                <w:szCs w:val="24"/>
                <w:shd w:val="clear" w:color="auto" w:fill="FFFFFF"/>
                <w:lang w:eastAsia="es-CO"/>
              </w:rPr>
              <w:t xml:space="preserve">. </w:t>
            </w:r>
            <w:r w:rsidRPr="00F72FB3">
              <w:rPr>
                <w:rFonts w:ascii="Arial" w:hAnsi="Arial" w:cs="Arial"/>
                <w:color w:val="000000"/>
                <w:sz w:val="24"/>
                <w:szCs w:val="24"/>
                <w:shd w:val="clear" w:color="auto" w:fill="FFFFFF"/>
                <w:lang w:eastAsia="es-CO"/>
              </w:rPr>
              <w:t>El presente decreto deberá entenderse incorporado al Decreto 1076 de 2015 y rige a partir de la fecha de su publicación y:</w:t>
            </w:r>
          </w:p>
          <w:p w:rsidR="00A24B95" w:rsidRPr="00F72FB3" w:rsidRDefault="00A24B95" w:rsidP="00A24B95">
            <w:pPr>
              <w:jc w:val="both"/>
              <w:rPr>
                <w:rFonts w:ascii="Arial" w:hAnsi="Arial" w:cs="Arial"/>
                <w:b/>
                <w:szCs w:val="24"/>
                <w:lang w:val="es-ES"/>
              </w:rPr>
            </w:pPr>
          </w:p>
          <w:p w:rsidR="00A24B95" w:rsidRPr="00F72FB3" w:rsidRDefault="00A24B95" w:rsidP="00A24B95">
            <w:pPr>
              <w:pStyle w:val="Prrafodelista"/>
              <w:numPr>
                <w:ilvl w:val="0"/>
                <w:numId w:val="1"/>
              </w:numPr>
              <w:tabs>
                <w:tab w:val="left" w:pos="426"/>
              </w:tabs>
              <w:ind w:left="0" w:firstLine="0"/>
              <w:contextualSpacing w:val="0"/>
              <w:jc w:val="both"/>
              <w:rPr>
                <w:rFonts w:ascii="Arial" w:hAnsi="Arial" w:cs="Arial"/>
                <w:bCs/>
                <w:color w:val="000000"/>
                <w:shd w:val="clear" w:color="auto" w:fill="FFFFFF"/>
              </w:rPr>
            </w:pPr>
            <w:r w:rsidRPr="00F72FB3">
              <w:rPr>
                <w:rFonts w:ascii="Arial" w:hAnsi="Arial" w:cs="Arial"/>
                <w:bCs/>
                <w:color w:val="000000"/>
                <w:shd w:val="clear" w:color="auto" w:fill="FFFFFF"/>
              </w:rPr>
              <w:t xml:space="preserve">Corrige  la expresión y la referencia normativa </w:t>
            </w:r>
            <w:r w:rsidRPr="00F72FB3">
              <w:rPr>
                <w:rFonts w:ascii="Arial" w:hAnsi="Arial" w:cs="Arial"/>
                <w:b/>
                <w:bCs/>
                <w:color w:val="000000"/>
                <w:shd w:val="clear" w:color="auto" w:fill="FFFFFF"/>
              </w:rPr>
              <w:t>“en el 2041 de 2014 o la norma que lo modifique o sustituya y a lo dispuesto en el presente decreto”</w:t>
            </w:r>
            <w:r w:rsidRPr="00F72FB3">
              <w:rPr>
                <w:rFonts w:ascii="Arial" w:hAnsi="Arial" w:cs="Arial"/>
                <w:bCs/>
                <w:color w:val="000000"/>
                <w:shd w:val="clear" w:color="auto" w:fill="FFFFFF"/>
              </w:rPr>
              <w:t xml:space="preserve"> prevista en el inciso primero del artículo 2.2.1.2.7.3 de la sección 7, capítulo 2, título 1, parte 2, libro 2 por la expresión </w:t>
            </w:r>
            <w:r w:rsidRPr="00F72FB3">
              <w:rPr>
                <w:rFonts w:ascii="Arial" w:hAnsi="Arial" w:cs="Arial"/>
                <w:b/>
                <w:bCs/>
                <w:color w:val="000000"/>
                <w:shd w:val="clear" w:color="auto" w:fill="FFFFFF"/>
              </w:rPr>
              <w:t>“señalado en los artículos contenidos en el capítulo 3, título 2, parte 2, libro 2 del presente decreto o la norma que lo modifique o sustituya</w:t>
            </w:r>
            <w:r w:rsidRPr="00F72FB3">
              <w:rPr>
                <w:rFonts w:ascii="Arial" w:hAnsi="Arial" w:cs="Arial"/>
                <w:bCs/>
                <w:color w:val="000000"/>
                <w:shd w:val="clear" w:color="auto" w:fill="FFFFFF"/>
              </w:rPr>
              <w:t xml:space="preserve">.”. </w:t>
            </w:r>
          </w:p>
          <w:p w:rsidR="00A24B95" w:rsidRPr="00F72FB3" w:rsidRDefault="00A24B95" w:rsidP="00A24B95">
            <w:pPr>
              <w:pStyle w:val="Prrafodelista"/>
              <w:tabs>
                <w:tab w:val="left" w:pos="426"/>
              </w:tabs>
              <w:rPr>
                <w:rFonts w:ascii="Arial" w:hAnsi="Arial" w:cs="Arial"/>
                <w:bCs/>
                <w:color w:val="000000"/>
                <w:sz w:val="20"/>
                <w:shd w:val="clear" w:color="auto" w:fill="FFFFFF"/>
              </w:rPr>
            </w:pPr>
          </w:p>
          <w:p w:rsidR="00A24B95" w:rsidRPr="00F72FB3" w:rsidRDefault="00A24B95" w:rsidP="00A24B95">
            <w:pPr>
              <w:pStyle w:val="Prrafodelista"/>
              <w:numPr>
                <w:ilvl w:val="0"/>
                <w:numId w:val="1"/>
              </w:numPr>
              <w:tabs>
                <w:tab w:val="left" w:pos="426"/>
              </w:tabs>
              <w:ind w:left="0" w:firstLine="0"/>
              <w:contextualSpacing w:val="0"/>
              <w:jc w:val="both"/>
              <w:rPr>
                <w:rFonts w:ascii="Arial" w:hAnsi="Arial" w:cs="Arial"/>
                <w:bCs/>
                <w:color w:val="000000"/>
                <w:shd w:val="clear" w:color="auto" w:fill="FFFFFF"/>
              </w:rPr>
            </w:pPr>
            <w:r w:rsidRPr="00F72FB3">
              <w:rPr>
                <w:rFonts w:ascii="Arial" w:hAnsi="Arial" w:cs="Arial"/>
                <w:bCs/>
                <w:color w:val="000000"/>
                <w:shd w:val="clear" w:color="auto" w:fill="FFFFFF"/>
              </w:rPr>
              <w:t xml:space="preserve">Corrige la expresión </w:t>
            </w:r>
            <w:r w:rsidRPr="00F72FB3">
              <w:rPr>
                <w:rFonts w:ascii="Arial" w:hAnsi="Arial" w:cs="Arial"/>
                <w:b/>
                <w:bCs/>
                <w:color w:val="000000"/>
                <w:shd w:val="clear" w:color="auto" w:fill="FFFFFF"/>
              </w:rPr>
              <w:t>“trata el”</w:t>
            </w:r>
            <w:r w:rsidRPr="00F72FB3">
              <w:rPr>
                <w:rFonts w:ascii="Arial" w:hAnsi="Arial" w:cs="Arial"/>
                <w:bCs/>
                <w:color w:val="000000"/>
                <w:shd w:val="clear" w:color="auto" w:fill="FFFFFF"/>
              </w:rPr>
              <w:t xml:space="preserve"> y la referencia normativa </w:t>
            </w:r>
            <w:r w:rsidRPr="00F72FB3">
              <w:rPr>
                <w:rFonts w:ascii="Arial" w:hAnsi="Arial" w:cs="Arial"/>
                <w:b/>
                <w:bCs/>
                <w:color w:val="000000"/>
                <w:shd w:val="clear" w:color="auto" w:fill="FFFFFF"/>
              </w:rPr>
              <w:t>“artículo 28 del Decreto Ley 2811 de 1974,”</w:t>
            </w:r>
            <w:r w:rsidRPr="00F72FB3">
              <w:rPr>
                <w:rFonts w:ascii="Arial" w:hAnsi="Arial" w:cs="Arial"/>
                <w:bCs/>
                <w:color w:val="000000"/>
                <w:shd w:val="clear" w:color="auto" w:fill="FFFFFF"/>
              </w:rPr>
              <w:t xml:space="preserve"> prevista en el inciso primero del artículo 2.2.1.2.12.7 de la sección 12, capítulo 2, título 1, parte 2, libro 2 por la expresión </w:t>
            </w:r>
            <w:r w:rsidRPr="00F72FB3">
              <w:rPr>
                <w:rFonts w:ascii="Arial" w:hAnsi="Arial" w:cs="Arial"/>
                <w:b/>
                <w:bCs/>
                <w:color w:val="000000"/>
                <w:shd w:val="clear" w:color="auto" w:fill="FFFFFF"/>
              </w:rPr>
              <w:t>“tratan los artículos contenidos en el”</w:t>
            </w:r>
            <w:r w:rsidRPr="00F72FB3">
              <w:rPr>
                <w:rFonts w:ascii="Arial" w:hAnsi="Arial" w:cs="Arial"/>
                <w:bCs/>
                <w:color w:val="000000"/>
                <w:shd w:val="clear" w:color="auto" w:fill="FFFFFF"/>
              </w:rPr>
              <w:t xml:space="preserve"> y la referencia normativa </w:t>
            </w:r>
            <w:r w:rsidRPr="00F72FB3">
              <w:rPr>
                <w:rFonts w:ascii="Arial" w:hAnsi="Arial" w:cs="Arial"/>
                <w:b/>
                <w:bCs/>
                <w:color w:val="000000"/>
                <w:shd w:val="clear" w:color="auto" w:fill="FFFFFF"/>
              </w:rPr>
              <w:t>“capítulo 3, título 2, parte 2, libro 2 del presente decreto”</w:t>
            </w:r>
            <w:r w:rsidRPr="00F72FB3">
              <w:rPr>
                <w:rFonts w:ascii="Arial" w:hAnsi="Arial" w:cs="Arial"/>
                <w:bCs/>
                <w:color w:val="000000"/>
                <w:shd w:val="clear" w:color="auto" w:fill="FFFFFF"/>
              </w:rPr>
              <w:t>.</w:t>
            </w:r>
          </w:p>
          <w:p w:rsidR="00A24B95" w:rsidRPr="00F72FB3" w:rsidRDefault="00A24B95" w:rsidP="00A24B95">
            <w:pPr>
              <w:pStyle w:val="Prrafodelista"/>
              <w:tabs>
                <w:tab w:val="left" w:pos="426"/>
              </w:tabs>
              <w:rPr>
                <w:rFonts w:ascii="Arial" w:hAnsi="Arial" w:cs="Arial"/>
                <w:bCs/>
                <w:color w:val="000000"/>
                <w:sz w:val="20"/>
                <w:shd w:val="clear" w:color="auto" w:fill="FFFFFF"/>
              </w:rPr>
            </w:pPr>
          </w:p>
          <w:p w:rsidR="00A24B95" w:rsidRPr="00F72FB3" w:rsidRDefault="00A24B95" w:rsidP="00A24B95">
            <w:pPr>
              <w:pStyle w:val="Prrafodelista"/>
              <w:numPr>
                <w:ilvl w:val="0"/>
                <w:numId w:val="1"/>
              </w:numPr>
              <w:tabs>
                <w:tab w:val="left" w:pos="426"/>
              </w:tabs>
              <w:ind w:left="0" w:firstLine="0"/>
              <w:contextualSpacing w:val="0"/>
              <w:jc w:val="both"/>
              <w:rPr>
                <w:rFonts w:ascii="Arial" w:hAnsi="Arial" w:cs="Arial"/>
                <w:bCs/>
                <w:color w:val="000000"/>
                <w:shd w:val="clear" w:color="auto" w:fill="FFFFFF"/>
              </w:rPr>
            </w:pPr>
            <w:r w:rsidRPr="00F72FB3">
              <w:rPr>
                <w:rFonts w:ascii="Arial" w:hAnsi="Arial" w:cs="Arial"/>
                <w:bCs/>
                <w:color w:val="000000"/>
                <w:shd w:val="clear" w:color="auto" w:fill="FFFFFF"/>
              </w:rPr>
              <w:t xml:space="preserve">Corrige la referencia normativa </w:t>
            </w:r>
            <w:r w:rsidRPr="00F72FB3">
              <w:rPr>
                <w:rFonts w:ascii="Arial" w:hAnsi="Arial" w:cs="Arial"/>
                <w:b/>
                <w:bCs/>
                <w:color w:val="000000"/>
                <w:shd w:val="clear" w:color="auto" w:fill="FFFFFF"/>
              </w:rPr>
              <w:t>“Decreto 644 de 1990”</w:t>
            </w:r>
            <w:r w:rsidRPr="00F72FB3">
              <w:rPr>
                <w:rFonts w:ascii="Arial" w:hAnsi="Arial" w:cs="Arial"/>
                <w:bCs/>
                <w:color w:val="000000"/>
                <w:shd w:val="clear" w:color="auto" w:fill="FFFFFF"/>
              </w:rPr>
              <w:t xml:space="preserve"> prevista en el inciso primero del artículo 2.2.1.5.1.1 sección 1, capítulo 5, título 1, parte 2, libro 2 por la referencia normativa</w:t>
            </w:r>
            <w:r w:rsidRPr="00F72FB3">
              <w:rPr>
                <w:rFonts w:ascii="Arial" w:hAnsi="Arial" w:cs="Arial"/>
                <w:b/>
                <w:bCs/>
                <w:color w:val="000000"/>
                <w:shd w:val="clear" w:color="auto" w:fill="FFFFFF"/>
              </w:rPr>
              <w:t xml:space="preserve"> “Decreto 1070 de 2015 de los artículos 2.4.5.1 a 2.4.5.24”</w:t>
            </w:r>
            <w:r w:rsidRPr="00F72FB3">
              <w:rPr>
                <w:rFonts w:ascii="Arial" w:hAnsi="Arial" w:cs="Arial"/>
                <w:bCs/>
                <w:color w:val="000000"/>
                <w:shd w:val="clear" w:color="auto" w:fill="FFFFFF"/>
              </w:rPr>
              <w:t>.</w:t>
            </w:r>
          </w:p>
          <w:p w:rsidR="00A24B95" w:rsidRPr="00F72FB3" w:rsidRDefault="00A24B95" w:rsidP="00A24B95">
            <w:pPr>
              <w:pStyle w:val="Prrafodelista"/>
              <w:tabs>
                <w:tab w:val="left" w:pos="426"/>
              </w:tabs>
              <w:rPr>
                <w:rFonts w:ascii="Arial" w:hAnsi="Arial" w:cs="Arial"/>
                <w:bCs/>
                <w:color w:val="000000"/>
                <w:sz w:val="20"/>
                <w:shd w:val="clear" w:color="auto" w:fill="FFFFFF"/>
              </w:rPr>
            </w:pPr>
          </w:p>
          <w:p w:rsidR="00A24B95" w:rsidRPr="00F72FB3" w:rsidRDefault="00A24B95" w:rsidP="00A24B95">
            <w:pPr>
              <w:pStyle w:val="Prrafodelista"/>
              <w:numPr>
                <w:ilvl w:val="0"/>
                <w:numId w:val="1"/>
              </w:numPr>
              <w:tabs>
                <w:tab w:val="left" w:pos="426"/>
              </w:tabs>
              <w:ind w:left="0" w:firstLine="0"/>
              <w:contextualSpacing w:val="0"/>
              <w:jc w:val="both"/>
              <w:rPr>
                <w:rFonts w:ascii="Arial" w:hAnsi="Arial" w:cs="Arial"/>
                <w:bCs/>
                <w:color w:val="000000"/>
                <w:shd w:val="clear" w:color="auto" w:fill="FFFFFF"/>
              </w:rPr>
            </w:pPr>
            <w:r w:rsidRPr="00F72FB3">
              <w:rPr>
                <w:rFonts w:ascii="Arial" w:hAnsi="Arial" w:cs="Arial"/>
                <w:bCs/>
                <w:color w:val="000000"/>
                <w:shd w:val="clear" w:color="auto" w:fill="FFFFFF"/>
              </w:rPr>
              <w:t xml:space="preserve">Corrige la referencia normativa </w:t>
            </w:r>
            <w:r w:rsidRPr="00F72FB3">
              <w:rPr>
                <w:rFonts w:ascii="Arial" w:hAnsi="Arial" w:cs="Arial"/>
                <w:b/>
                <w:bCs/>
                <w:color w:val="000000"/>
                <w:shd w:val="clear" w:color="auto" w:fill="FFFFFF"/>
              </w:rPr>
              <w:t>“artículo 2”</w:t>
            </w:r>
            <w:r w:rsidRPr="00F72FB3">
              <w:rPr>
                <w:rFonts w:ascii="Arial" w:hAnsi="Arial" w:cs="Arial"/>
                <w:bCs/>
                <w:color w:val="000000"/>
                <w:shd w:val="clear" w:color="auto" w:fill="FFFFFF"/>
              </w:rPr>
              <w:t xml:space="preserve"> contenida en el artículo 2.2.1.5.1.14 de la sección 1, capítulo 5, título 1, parte 2, libro 2, por la referencia normativa </w:t>
            </w:r>
            <w:r w:rsidRPr="00F72FB3">
              <w:rPr>
                <w:rFonts w:ascii="Arial" w:hAnsi="Arial" w:cs="Arial"/>
                <w:b/>
                <w:bCs/>
                <w:color w:val="000000"/>
                <w:shd w:val="clear" w:color="auto" w:fill="FFFFFF"/>
              </w:rPr>
              <w:t>“el artículo 2.2.1.5.1.2”</w:t>
            </w:r>
          </w:p>
          <w:p w:rsidR="00A24B95" w:rsidRPr="00F72FB3" w:rsidRDefault="00A24B95" w:rsidP="00A24B95">
            <w:pPr>
              <w:tabs>
                <w:tab w:val="left" w:pos="426"/>
              </w:tabs>
              <w:jc w:val="both"/>
              <w:rPr>
                <w:rFonts w:ascii="Arial" w:hAnsi="Arial" w:cs="Arial"/>
                <w:bCs/>
                <w:color w:val="000000"/>
                <w:szCs w:val="24"/>
                <w:shd w:val="clear" w:color="auto" w:fill="FFFFFF"/>
                <w:lang w:eastAsia="es-CO"/>
              </w:rPr>
            </w:pPr>
          </w:p>
          <w:p w:rsidR="00A24B95" w:rsidRPr="00F72FB3" w:rsidRDefault="00A24B95" w:rsidP="00A24B95">
            <w:pPr>
              <w:pStyle w:val="Prrafodelista"/>
              <w:numPr>
                <w:ilvl w:val="0"/>
                <w:numId w:val="1"/>
              </w:numPr>
              <w:tabs>
                <w:tab w:val="left" w:pos="426"/>
              </w:tabs>
              <w:ind w:left="0" w:firstLine="0"/>
              <w:contextualSpacing w:val="0"/>
              <w:jc w:val="both"/>
              <w:rPr>
                <w:rFonts w:ascii="Arial" w:hAnsi="Arial" w:cs="Arial"/>
                <w:bCs/>
                <w:color w:val="000000"/>
                <w:shd w:val="clear" w:color="auto" w:fill="FFFFFF"/>
              </w:rPr>
            </w:pPr>
            <w:r w:rsidRPr="00F72FB3">
              <w:rPr>
                <w:rFonts w:ascii="Arial" w:hAnsi="Arial" w:cs="Arial"/>
                <w:bCs/>
                <w:color w:val="000000"/>
                <w:shd w:val="clear" w:color="auto" w:fill="FFFFFF"/>
              </w:rPr>
              <w:t xml:space="preserve">Corrige la referencia normativa </w:t>
            </w:r>
            <w:r w:rsidRPr="00F72FB3">
              <w:rPr>
                <w:rFonts w:ascii="Arial" w:hAnsi="Arial" w:cs="Arial"/>
                <w:b/>
                <w:bCs/>
                <w:color w:val="000000"/>
                <w:shd w:val="clear" w:color="auto" w:fill="FFFFFF"/>
              </w:rPr>
              <w:t>“el artículo 85 de la Ley 99 de 1993”</w:t>
            </w:r>
            <w:r w:rsidRPr="00F72FB3">
              <w:rPr>
                <w:rFonts w:ascii="Arial" w:hAnsi="Arial" w:cs="Arial"/>
                <w:bCs/>
                <w:color w:val="000000"/>
                <w:shd w:val="clear" w:color="auto" w:fill="FFFFFF"/>
              </w:rPr>
              <w:t xml:space="preserve"> contenida en el artículo </w:t>
            </w:r>
            <w:r w:rsidRPr="00F72FB3">
              <w:rPr>
                <w:rFonts w:ascii="Arial" w:hAnsi="Arial" w:cs="Arial"/>
                <w:bCs/>
                <w:color w:val="000000"/>
                <w:shd w:val="clear" w:color="auto" w:fill="FFFFFF"/>
              </w:rPr>
              <w:fldChar w:fldCharType="begin" w:fldLock="1"/>
            </w:r>
            <w:r w:rsidRPr="00F72FB3">
              <w:rPr>
                <w:rFonts w:ascii="Arial" w:hAnsi="Arial" w:cs="Arial"/>
                <w:bCs/>
                <w:color w:val="000000"/>
                <w:shd w:val="clear" w:color="auto" w:fill="FFFFFF"/>
              </w:rPr>
              <w:instrText xml:space="preserve"> STYLEREF 5 \s </w:instrText>
            </w:r>
            <w:r w:rsidRPr="00F72FB3">
              <w:rPr>
                <w:rFonts w:ascii="Arial" w:hAnsi="Arial" w:cs="Arial"/>
                <w:bCs/>
                <w:color w:val="000000"/>
                <w:shd w:val="clear" w:color="auto" w:fill="FFFFFF"/>
              </w:rPr>
              <w:fldChar w:fldCharType="separate"/>
            </w:r>
            <w:r w:rsidRPr="00F72FB3">
              <w:rPr>
                <w:rFonts w:ascii="Arial" w:hAnsi="Arial" w:cs="Arial"/>
                <w:bCs/>
                <w:color w:val="000000"/>
                <w:shd w:val="clear" w:color="auto" w:fill="FFFFFF"/>
              </w:rPr>
              <w:t>2.2.1.6.1</w:t>
            </w:r>
            <w:r w:rsidRPr="00F72FB3">
              <w:rPr>
                <w:rFonts w:ascii="Arial" w:hAnsi="Arial" w:cs="Arial"/>
                <w:bCs/>
                <w:color w:val="000000"/>
                <w:shd w:val="clear" w:color="auto" w:fill="FFFFFF"/>
              </w:rPr>
              <w:fldChar w:fldCharType="end"/>
            </w:r>
            <w:r w:rsidRPr="00F72FB3">
              <w:rPr>
                <w:rFonts w:ascii="Arial" w:hAnsi="Arial" w:cs="Arial"/>
                <w:bCs/>
                <w:color w:val="000000"/>
                <w:shd w:val="clear" w:color="auto" w:fill="FFFFFF"/>
              </w:rPr>
              <w:t xml:space="preserve">.3 de la sección 1, capítulo 6, título 1, parte 2, libro 2, por la referencia normativa </w:t>
            </w:r>
            <w:r w:rsidRPr="00F72FB3">
              <w:rPr>
                <w:rFonts w:ascii="Arial" w:hAnsi="Arial" w:cs="Arial"/>
                <w:b/>
                <w:bCs/>
                <w:color w:val="000000"/>
                <w:shd w:val="clear" w:color="auto" w:fill="FFFFFF"/>
              </w:rPr>
              <w:t>“la Ley 1333 de 2009”</w:t>
            </w:r>
            <w:r w:rsidRPr="00F72FB3">
              <w:rPr>
                <w:rFonts w:ascii="Arial" w:hAnsi="Arial" w:cs="Arial"/>
                <w:bCs/>
                <w:color w:val="000000"/>
                <w:shd w:val="clear" w:color="auto" w:fill="FFFFFF"/>
              </w:rPr>
              <w:t>.</w:t>
            </w:r>
          </w:p>
          <w:p w:rsidR="00A24B95" w:rsidRPr="00F72FB3" w:rsidRDefault="00A24B95" w:rsidP="00A24B95">
            <w:pPr>
              <w:pStyle w:val="Prrafodelista"/>
              <w:tabs>
                <w:tab w:val="left" w:pos="426"/>
              </w:tabs>
              <w:rPr>
                <w:rFonts w:ascii="Arial" w:hAnsi="Arial" w:cs="Arial"/>
                <w:bCs/>
                <w:color w:val="000000"/>
                <w:sz w:val="18"/>
                <w:shd w:val="clear" w:color="auto" w:fill="FFFFFF"/>
              </w:rPr>
            </w:pPr>
          </w:p>
          <w:p w:rsidR="00A24B95" w:rsidRPr="00F72FB3" w:rsidRDefault="00A24B95" w:rsidP="00A24B95">
            <w:pPr>
              <w:pStyle w:val="Prrafodelista"/>
              <w:numPr>
                <w:ilvl w:val="0"/>
                <w:numId w:val="1"/>
              </w:numPr>
              <w:tabs>
                <w:tab w:val="left" w:pos="426"/>
              </w:tabs>
              <w:ind w:left="0" w:firstLine="0"/>
              <w:contextualSpacing w:val="0"/>
              <w:jc w:val="both"/>
              <w:rPr>
                <w:rFonts w:ascii="Arial" w:hAnsi="Arial" w:cs="Arial"/>
                <w:bCs/>
                <w:color w:val="000000"/>
                <w:shd w:val="clear" w:color="auto" w:fill="FFFFFF"/>
              </w:rPr>
            </w:pPr>
            <w:r w:rsidRPr="00F72FB3">
              <w:rPr>
                <w:rFonts w:ascii="Arial" w:hAnsi="Arial" w:cs="Arial"/>
                <w:bCs/>
                <w:color w:val="000000"/>
                <w:shd w:val="clear" w:color="auto" w:fill="FFFFFF"/>
              </w:rPr>
              <w:t xml:space="preserve">Corrige la referencia normativa </w:t>
            </w:r>
            <w:r w:rsidRPr="00F72FB3">
              <w:rPr>
                <w:rFonts w:ascii="Arial" w:hAnsi="Arial" w:cs="Arial"/>
                <w:b/>
                <w:bCs/>
                <w:color w:val="000000"/>
                <w:shd w:val="clear" w:color="auto" w:fill="FFFFFF"/>
              </w:rPr>
              <w:t>“el Decreto 1600 de 1994”</w:t>
            </w:r>
            <w:r w:rsidRPr="00F72FB3">
              <w:rPr>
                <w:rFonts w:ascii="Arial" w:hAnsi="Arial" w:cs="Arial"/>
                <w:bCs/>
                <w:color w:val="000000"/>
                <w:shd w:val="clear" w:color="auto" w:fill="FFFFFF"/>
              </w:rPr>
              <w:t xml:space="preserve"> contenida en  el artículo </w:t>
            </w:r>
            <w:r w:rsidRPr="00F72FB3">
              <w:rPr>
                <w:rFonts w:ascii="Arial" w:hAnsi="Arial" w:cs="Arial"/>
                <w:bCs/>
                <w:color w:val="000000"/>
                <w:shd w:val="clear" w:color="auto" w:fill="FFFFFF"/>
              </w:rPr>
              <w:fldChar w:fldCharType="begin" w:fldLock="1"/>
            </w:r>
            <w:r w:rsidRPr="00F72FB3">
              <w:rPr>
                <w:rFonts w:ascii="Arial" w:hAnsi="Arial" w:cs="Arial"/>
                <w:bCs/>
                <w:color w:val="000000"/>
                <w:shd w:val="clear" w:color="auto" w:fill="FFFFFF"/>
              </w:rPr>
              <w:instrText xml:space="preserve"> STYLEREF 5 \s </w:instrText>
            </w:r>
            <w:r w:rsidRPr="00F72FB3">
              <w:rPr>
                <w:rFonts w:ascii="Arial" w:hAnsi="Arial" w:cs="Arial"/>
                <w:bCs/>
                <w:color w:val="000000"/>
                <w:shd w:val="clear" w:color="auto" w:fill="FFFFFF"/>
              </w:rPr>
              <w:fldChar w:fldCharType="separate"/>
            </w:r>
            <w:r w:rsidRPr="00F72FB3">
              <w:rPr>
                <w:rFonts w:ascii="Arial" w:hAnsi="Arial" w:cs="Arial"/>
                <w:bCs/>
                <w:color w:val="000000"/>
                <w:shd w:val="clear" w:color="auto" w:fill="FFFFFF"/>
              </w:rPr>
              <w:t>2.2.1.6.1</w:t>
            </w:r>
            <w:r w:rsidRPr="00F72FB3">
              <w:rPr>
                <w:rFonts w:ascii="Arial" w:hAnsi="Arial" w:cs="Arial"/>
                <w:bCs/>
                <w:color w:val="000000"/>
                <w:shd w:val="clear" w:color="auto" w:fill="FFFFFF"/>
              </w:rPr>
              <w:fldChar w:fldCharType="end"/>
            </w:r>
            <w:r w:rsidRPr="00F72FB3">
              <w:rPr>
                <w:rFonts w:ascii="Arial" w:hAnsi="Arial" w:cs="Arial"/>
                <w:bCs/>
                <w:color w:val="000000"/>
                <w:shd w:val="clear" w:color="auto" w:fill="FFFFFF"/>
              </w:rPr>
              <w:t xml:space="preserve">.4 de la sección 1, capítulo 6, título 1, parte 2, libro 2, por la referencia normativa </w:t>
            </w:r>
            <w:r w:rsidRPr="00F72FB3">
              <w:rPr>
                <w:rFonts w:ascii="Arial" w:hAnsi="Arial" w:cs="Arial"/>
                <w:b/>
                <w:bCs/>
                <w:color w:val="000000"/>
                <w:shd w:val="clear" w:color="auto" w:fill="FFFFFF"/>
              </w:rPr>
              <w:t>"los artículos 2.2.8.9.1.1 al 2.2.8.9.2.4, de este Decreto”</w:t>
            </w:r>
            <w:r w:rsidRPr="00F72FB3">
              <w:rPr>
                <w:rFonts w:ascii="Arial" w:hAnsi="Arial" w:cs="Arial"/>
                <w:bCs/>
                <w:color w:val="000000"/>
                <w:shd w:val="clear" w:color="auto" w:fill="FFFFFF"/>
              </w:rPr>
              <w:t>.</w:t>
            </w:r>
          </w:p>
          <w:p w:rsidR="00A24B95" w:rsidRPr="00F72FB3" w:rsidRDefault="00A24B95" w:rsidP="00A24B95">
            <w:pPr>
              <w:pStyle w:val="Prrafodelista"/>
              <w:tabs>
                <w:tab w:val="left" w:pos="426"/>
              </w:tabs>
              <w:rPr>
                <w:rFonts w:ascii="Arial" w:hAnsi="Arial" w:cs="Arial"/>
                <w:bCs/>
                <w:color w:val="000000"/>
                <w:sz w:val="20"/>
                <w:shd w:val="clear" w:color="auto" w:fill="FFFFFF"/>
              </w:rPr>
            </w:pPr>
          </w:p>
          <w:p w:rsidR="00A24B95" w:rsidRPr="00F72FB3" w:rsidRDefault="00A24B95" w:rsidP="00A24B95">
            <w:pPr>
              <w:pStyle w:val="Prrafodelista"/>
              <w:numPr>
                <w:ilvl w:val="0"/>
                <w:numId w:val="1"/>
              </w:numPr>
              <w:tabs>
                <w:tab w:val="left" w:pos="426"/>
              </w:tabs>
              <w:ind w:left="0" w:firstLine="0"/>
              <w:contextualSpacing w:val="0"/>
              <w:jc w:val="both"/>
              <w:rPr>
                <w:rFonts w:ascii="Arial" w:hAnsi="Arial" w:cs="Arial"/>
                <w:bCs/>
                <w:color w:val="000000"/>
                <w:shd w:val="clear" w:color="auto" w:fill="FFFFFF"/>
              </w:rPr>
            </w:pPr>
            <w:r w:rsidRPr="00F72FB3">
              <w:rPr>
                <w:rFonts w:ascii="Arial" w:hAnsi="Arial" w:cs="Arial"/>
                <w:bCs/>
                <w:color w:val="000000"/>
                <w:shd w:val="clear" w:color="auto" w:fill="FFFFFF"/>
              </w:rPr>
              <w:t xml:space="preserve">Corrige la referencia normativa </w:t>
            </w:r>
            <w:r w:rsidRPr="00F72FB3">
              <w:rPr>
                <w:rFonts w:ascii="Arial" w:hAnsi="Arial" w:cs="Arial"/>
                <w:b/>
                <w:bCs/>
                <w:color w:val="000000"/>
                <w:shd w:val="clear" w:color="auto" w:fill="FFFFFF"/>
              </w:rPr>
              <w:t>“del artículo1º del Decreto 769 de 2014”</w:t>
            </w:r>
            <w:r w:rsidRPr="00F72FB3">
              <w:rPr>
                <w:rFonts w:ascii="Arial" w:hAnsi="Arial" w:cs="Arial"/>
                <w:bCs/>
                <w:color w:val="000000"/>
                <w:shd w:val="clear" w:color="auto" w:fill="FFFFFF"/>
              </w:rPr>
              <w:t xml:space="preserve"> contenida en el literal b) del numeral 8 del artículo 2.2.2.3.2.2 de la sección 2, capítulo 3, título 2, parte 2, libro 2, por la referencia del </w:t>
            </w:r>
            <w:r w:rsidRPr="00F72FB3">
              <w:rPr>
                <w:rFonts w:ascii="Arial" w:hAnsi="Arial" w:cs="Arial"/>
                <w:b/>
                <w:bCs/>
                <w:color w:val="000000"/>
                <w:shd w:val="clear" w:color="auto" w:fill="FFFFFF"/>
              </w:rPr>
              <w:t xml:space="preserve">“artículo </w:t>
            </w:r>
            <w:r w:rsidRPr="00F72FB3">
              <w:rPr>
                <w:rFonts w:ascii="Arial" w:hAnsi="Arial" w:cs="Arial"/>
                <w:b/>
                <w:bCs/>
                <w:color w:val="000000"/>
                <w:shd w:val="clear" w:color="auto" w:fill="FFFFFF"/>
              </w:rPr>
              <w:fldChar w:fldCharType="begin" w:fldLock="1"/>
            </w:r>
            <w:r w:rsidRPr="00F72FB3">
              <w:rPr>
                <w:rFonts w:ascii="Arial" w:hAnsi="Arial" w:cs="Arial"/>
                <w:b/>
                <w:bCs/>
                <w:color w:val="000000"/>
                <w:shd w:val="clear" w:color="auto" w:fill="FFFFFF"/>
              </w:rPr>
              <w:instrText xml:space="preserve"> STYLEREF 5 \s </w:instrText>
            </w:r>
            <w:r w:rsidRPr="00F72FB3">
              <w:rPr>
                <w:rFonts w:ascii="Arial" w:hAnsi="Arial" w:cs="Arial"/>
                <w:b/>
                <w:bCs/>
                <w:color w:val="000000"/>
                <w:shd w:val="clear" w:color="auto" w:fill="FFFFFF"/>
              </w:rPr>
              <w:fldChar w:fldCharType="separate"/>
            </w:r>
            <w:r w:rsidRPr="00F72FB3">
              <w:rPr>
                <w:rFonts w:ascii="Arial" w:hAnsi="Arial" w:cs="Arial"/>
                <w:b/>
                <w:bCs/>
                <w:color w:val="000000"/>
                <w:shd w:val="clear" w:color="auto" w:fill="FFFFFF"/>
              </w:rPr>
              <w:t>2.2.2.5.1</w:t>
            </w:r>
            <w:r w:rsidRPr="00F72FB3">
              <w:rPr>
                <w:rFonts w:ascii="Arial" w:hAnsi="Arial" w:cs="Arial"/>
                <w:b/>
                <w:bCs/>
                <w:color w:val="000000"/>
                <w:shd w:val="clear" w:color="auto" w:fill="FFFFFF"/>
              </w:rPr>
              <w:fldChar w:fldCharType="end"/>
            </w:r>
            <w:r w:rsidRPr="00F72FB3">
              <w:rPr>
                <w:rFonts w:ascii="Arial" w:hAnsi="Arial" w:cs="Arial"/>
                <w:b/>
                <w:bCs/>
                <w:color w:val="000000"/>
                <w:shd w:val="clear" w:color="auto" w:fill="FFFFFF"/>
              </w:rPr>
              <w:t>.</w:t>
            </w:r>
            <w:r w:rsidRPr="00F72FB3">
              <w:rPr>
                <w:rFonts w:ascii="Arial" w:hAnsi="Arial" w:cs="Arial"/>
                <w:b/>
                <w:bCs/>
                <w:color w:val="000000"/>
                <w:shd w:val="clear" w:color="auto" w:fill="FFFFFF"/>
              </w:rPr>
              <w:fldChar w:fldCharType="begin" w:fldLock="1"/>
            </w:r>
            <w:r w:rsidRPr="00F72FB3">
              <w:rPr>
                <w:rFonts w:ascii="Arial" w:hAnsi="Arial" w:cs="Arial"/>
                <w:b/>
                <w:bCs/>
                <w:color w:val="000000"/>
                <w:shd w:val="clear" w:color="auto" w:fill="FFFFFF"/>
              </w:rPr>
              <w:instrText xml:space="preserve"> SEQ ARTICULO \* ARABIC \s 5 </w:instrText>
            </w:r>
            <w:r w:rsidRPr="00F72FB3">
              <w:rPr>
                <w:rFonts w:ascii="Arial" w:hAnsi="Arial" w:cs="Arial"/>
                <w:b/>
                <w:bCs/>
                <w:color w:val="000000"/>
                <w:shd w:val="clear" w:color="auto" w:fill="FFFFFF"/>
              </w:rPr>
              <w:fldChar w:fldCharType="separate"/>
            </w:r>
            <w:r w:rsidRPr="00F72FB3">
              <w:rPr>
                <w:rFonts w:ascii="Arial" w:hAnsi="Arial" w:cs="Arial"/>
                <w:b/>
                <w:bCs/>
                <w:color w:val="000000"/>
                <w:shd w:val="clear" w:color="auto" w:fill="FFFFFF"/>
              </w:rPr>
              <w:t>1</w:t>
            </w:r>
            <w:r w:rsidRPr="00F72FB3">
              <w:rPr>
                <w:rFonts w:ascii="Arial" w:hAnsi="Arial" w:cs="Arial"/>
                <w:b/>
                <w:bCs/>
                <w:color w:val="000000"/>
                <w:shd w:val="clear" w:color="auto" w:fill="FFFFFF"/>
              </w:rPr>
              <w:fldChar w:fldCharType="end"/>
            </w:r>
            <w:r w:rsidRPr="00F72FB3">
              <w:rPr>
                <w:rFonts w:ascii="Arial" w:hAnsi="Arial" w:cs="Arial"/>
                <w:b/>
                <w:bCs/>
                <w:color w:val="000000"/>
                <w:shd w:val="clear" w:color="auto" w:fill="FFFFFF"/>
              </w:rPr>
              <w:t>.del presente Decreto”</w:t>
            </w:r>
            <w:r w:rsidRPr="00F72FB3">
              <w:rPr>
                <w:rFonts w:ascii="Arial" w:hAnsi="Arial" w:cs="Arial"/>
                <w:bCs/>
                <w:color w:val="000000"/>
                <w:shd w:val="clear" w:color="auto" w:fill="FFFFFF"/>
              </w:rPr>
              <w:t>.</w:t>
            </w:r>
          </w:p>
          <w:p w:rsidR="00A24B95" w:rsidRPr="00F72FB3" w:rsidRDefault="00A24B95" w:rsidP="00A24B95">
            <w:pPr>
              <w:pStyle w:val="Prrafodelista"/>
              <w:tabs>
                <w:tab w:val="left" w:pos="426"/>
              </w:tabs>
              <w:rPr>
                <w:rFonts w:ascii="Arial" w:hAnsi="Arial" w:cs="Arial"/>
                <w:bCs/>
                <w:color w:val="000000"/>
                <w:sz w:val="20"/>
                <w:shd w:val="clear" w:color="auto" w:fill="FFFFFF"/>
              </w:rPr>
            </w:pPr>
          </w:p>
          <w:p w:rsidR="00A24B95" w:rsidRPr="00F72FB3" w:rsidRDefault="00A24B95" w:rsidP="00A24B95">
            <w:pPr>
              <w:pStyle w:val="Prrafodelista"/>
              <w:numPr>
                <w:ilvl w:val="0"/>
                <w:numId w:val="1"/>
              </w:numPr>
              <w:tabs>
                <w:tab w:val="left" w:pos="426"/>
              </w:tabs>
              <w:ind w:left="0" w:firstLine="0"/>
              <w:contextualSpacing w:val="0"/>
              <w:jc w:val="both"/>
              <w:rPr>
                <w:rFonts w:ascii="Arial" w:hAnsi="Arial" w:cs="Arial"/>
                <w:bCs/>
                <w:color w:val="000000"/>
                <w:shd w:val="clear" w:color="auto" w:fill="FFFFFF"/>
              </w:rPr>
            </w:pPr>
            <w:r w:rsidRPr="00F72FB3">
              <w:rPr>
                <w:rFonts w:ascii="Arial" w:hAnsi="Arial" w:cs="Arial"/>
                <w:bCs/>
                <w:color w:val="000000"/>
                <w:shd w:val="clear" w:color="auto" w:fill="FFFFFF"/>
              </w:rPr>
              <w:t xml:space="preserve">Corrige la referencia normativa </w:t>
            </w:r>
            <w:r w:rsidRPr="00F72FB3">
              <w:rPr>
                <w:rFonts w:ascii="Arial" w:hAnsi="Arial" w:cs="Arial"/>
                <w:b/>
                <w:bCs/>
                <w:color w:val="000000"/>
                <w:shd w:val="clear" w:color="auto" w:fill="FFFFFF"/>
              </w:rPr>
              <w:t>“4º del Decreto 769 de 2014”</w:t>
            </w:r>
            <w:r w:rsidRPr="00F72FB3">
              <w:rPr>
                <w:rFonts w:ascii="Arial" w:hAnsi="Arial" w:cs="Arial"/>
                <w:bCs/>
                <w:color w:val="000000"/>
                <w:shd w:val="clear" w:color="auto" w:fill="FFFFFF"/>
              </w:rPr>
              <w:t xml:space="preserve"> contenida en el inciso segundo del numeral 13 del artículo 2.2.2.3.2.2.de la sección 2, capítulo 3, título 2, parte 2, libro 2, por la referencia normativa </w:t>
            </w:r>
            <w:r w:rsidRPr="00F72FB3">
              <w:rPr>
                <w:rFonts w:ascii="Arial" w:hAnsi="Arial" w:cs="Arial"/>
                <w:b/>
                <w:bCs/>
                <w:color w:val="000000"/>
                <w:shd w:val="clear" w:color="auto" w:fill="FFFFFF"/>
              </w:rPr>
              <w:t>“</w:t>
            </w:r>
            <w:r w:rsidRPr="00F72FB3">
              <w:rPr>
                <w:rFonts w:ascii="Arial" w:hAnsi="Arial" w:cs="Arial"/>
                <w:b/>
                <w:bCs/>
                <w:color w:val="000000"/>
                <w:shd w:val="clear" w:color="auto" w:fill="FFFFFF"/>
              </w:rPr>
              <w:fldChar w:fldCharType="begin" w:fldLock="1"/>
            </w:r>
            <w:r w:rsidRPr="00F72FB3">
              <w:rPr>
                <w:rFonts w:ascii="Arial" w:hAnsi="Arial" w:cs="Arial"/>
                <w:b/>
                <w:bCs/>
                <w:color w:val="000000"/>
                <w:shd w:val="clear" w:color="auto" w:fill="FFFFFF"/>
              </w:rPr>
              <w:instrText xml:space="preserve"> STYLEREF 5 \s </w:instrText>
            </w:r>
            <w:r w:rsidRPr="00F72FB3">
              <w:rPr>
                <w:rFonts w:ascii="Arial" w:hAnsi="Arial" w:cs="Arial"/>
                <w:b/>
                <w:bCs/>
                <w:color w:val="000000"/>
                <w:shd w:val="clear" w:color="auto" w:fill="FFFFFF"/>
              </w:rPr>
              <w:fldChar w:fldCharType="separate"/>
            </w:r>
            <w:r w:rsidRPr="00F72FB3">
              <w:rPr>
                <w:rFonts w:ascii="Arial" w:hAnsi="Arial" w:cs="Arial"/>
                <w:b/>
                <w:bCs/>
                <w:color w:val="000000"/>
                <w:shd w:val="clear" w:color="auto" w:fill="FFFFFF"/>
              </w:rPr>
              <w:t>2.2.2.5.4</w:t>
            </w:r>
            <w:r w:rsidRPr="00F72FB3">
              <w:rPr>
                <w:rFonts w:ascii="Arial" w:hAnsi="Arial" w:cs="Arial"/>
                <w:b/>
                <w:bCs/>
                <w:color w:val="000000"/>
                <w:shd w:val="clear" w:color="auto" w:fill="FFFFFF"/>
              </w:rPr>
              <w:fldChar w:fldCharType="end"/>
            </w:r>
            <w:r w:rsidRPr="00F72FB3">
              <w:rPr>
                <w:rFonts w:ascii="Arial" w:hAnsi="Arial" w:cs="Arial"/>
                <w:b/>
                <w:bCs/>
                <w:color w:val="000000"/>
                <w:shd w:val="clear" w:color="auto" w:fill="FFFFFF"/>
              </w:rPr>
              <w:t>.</w:t>
            </w:r>
            <w:r w:rsidRPr="00F72FB3">
              <w:rPr>
                <w:rFonts w:ascii="Arial" w:hAnsi="Arial" w:cs="Arial"/>
                <w:b/>
                <w:bCs/>
                <w:color w:val="000000"/>
                <w:shd w:val="clear" w:color="auto" w:fill="FFFFFF"/>
              </w:rPr>
              <w:fldChar w:fldCharType="begin" w:fldLock="1"/>
            </w:r>
            <w:r w:rsidRPr="00F72FB3">
              <w:rPr>
                <w:rFonts w:ascii="Arial" w:hAnsi="Arial" w:cs="Arial"/>
                <w:b/>
                <w:bCs/>
                <w:color w:val="000000"/>
                <w:shd w:val="clear" w:color="auto" w:fill="FFFFFF"/>
              </w:rPr>
              <w:instrText xml:space="preserve"> SEQ ARTICULO \* ARABIC \s 5 </w:instrText>
            </w:r>
            <w:r w:rsidRPr="00F72FB3">
              <w:rPr>
                <w:rFonts w:ascii="Arial" w:hAnsi="Arial" w:cs="Arial"/>
                <w:b/>
                <w:bCs/>
                <w:color w:val="000000"/>
                <w:shd w:val="clear" w:color="auto" w:fill="FFFFFF"/>
              </w:rPr>
              <w:fldChar w:fldCharType="separate"/>
            </w:r>
            <w:r w:rsidRPr="00F72FB3">
              <w:rPr>
                <w:rFonts w:ascii="Arial" w:hAnsi="Arial" w:cs="Arial"/>
                <w:b/>
                <w:bCs/>
                <w:color w:val="000000"/>
                <w:shd w:val="clear" w:color="auto" w:fill="FFFFFF"/>
              </w:rPr>
              <w:t>4</w:t>
            </w:r>
            <w:r w:rsidRPr="00F72FB3">
              <w:rPr>
                <w:rFonts w:ascii="Arial" w:hAnsi="Arial" w:cs="Arial"/>
                <w:b/>
                <w:bCs/>
                <w:color w:val="000000"/>
                <w:shd w:val="clear" w:color="auto" w:fill="FFFFFF"/>
              </w:rPr>
              <w:fldChar w:fldCharType="end"/>
            </w:r>
            <w:r w:rsidRPr="00F72FB3">
              <w:rPr>
                <w:rFonts w:ascii="Arial" w:hAnsi="Arial" w:cs="Arial"/>
                <w:b/>
                <w:bCs/>
                <w:color w:val="000000"/>
                <w:shd w:val="clear" w:color="auto" w:fill="FFFFFF"/>
              </w:rPr>
              <w:t>.del presente Decreto”.</w:t>
            </w:r>
          </w:p>
          <w:p w:rsidR="00A24B95" w:rsidRPr="00F72FB3" w:rsidRDefault="00A24B95" w:rsidP="00A24B95">
            <w:pPr>
              <w:pStyle w:val="Prrafodelista"/>
              <w:tabs>
                <w:tab w:val="left" w:pos="426"/>
              </w:tabs>
              <w:rPr>
                <w:rFonts w:ascii="Arial" w:hAnsi="Arial" w:cs="Arial"/>
                <w:bCs/>
                <w:color w:val="000000"/>
                <w:sz w:val="20"/>
                <w:shd w:val="clear" w:color="auto" w:fill="FFFFFF"/>
              </w:rPr>
            </w:pPr>
          </w:p>
          <w:p w:rsidR="00A24B95" w:rsidRPr="00F72FB3" w:rsidRDefault="00A24B95" w:rsidP="00A24B95">
            <w:pPr>
              <w:pStyle w:val="Prrafodelista"/>
              <w:numPr>
                <w:ilvl w:val="0"/>
                <w:numId w:val="1"/>
              </w:numPr>
              <w:tabs>
                <w:tab w:val="left" w:pos="426"/>
              </w:tabs>
              <w:ind w:left="0" w:firstLine="0"/>
              <w:contextualSpacing w:val="0"/>
              <w:jc w:val="both"/>
              <w:rPr>
                <w:rFonts w:ascii="Arial" w:hAnsi="Arial" w:cs="Arial"/>
                <w:bCs/>
                <w:color w:val="000000"/>
                <w:shd w:val="clear" w:color="auto" w:fill="FFFFFF"/>
              </w:rPr>
            </w:pPr>
            <w:r w:rsidRPr="00F72FB3">
              <w:rPr>
                <w:rFonts w:ascii="Arial" w:hAnsi="Arial" w:cs="Arial"/>
                <w:bCs/>
                <w:color w:val="000000"/>
                <w:shd w:val="clear" w:color="auto" w:fill="FFFFFF"/>
              </w:rPr>
              <w:t xml:space="preserve">Corrige la referencia </w:t>
            </w:r>
            <w:r w:rsidRPr="00F72FB3">
              <w:rPr>
                <w:rFonts w:ascii="Arial" w:hAnsi="Arial" w:cs="Arial"/>
                <w:b/>
                <w:bCs/>
                <w:color w:val="000000"/>
                <w:shd w:val="clear" w:color="auto" w:fill="FFFFFF"/>
              </w:rPr>
              <w:t>normativa “1 del Decreto 769 de 2014”</w:t>
            </w:r>
            <w:r w:rsidRPr="00F72FB3">
              <w:rPr>
                <w:rFonts w:ascii="Arial" w:hAnsi="Arial" w:cs="Arial"/>
                <w:bCs/>
                <w:color w:val="000000"/>
                <w:shd w:val="clear" w:color="auto" w:fill="FFFFFF"/>
              </w:rPr>
              <w:t xml:space="preserve"> contenida en el numeral 8 literal b) del artículo 2.2.2.3.2.3 de la sección 2, capítulo 3, título 2, parte 2, libro 2, por la referencia </w:t>
            </w:r>
            <w:r w:rsidRPr="00F72FB3">
              <w:rPr>
                <w:rFonts w:ascii="Arial" w:hAnsi="Arial" w:cs="Arial"/>
                <w:b/>
                <w:bCs/>
                <w:color w:val="000000"/>
                <w:shd w:val="clear" w:color="auto" w:fill="FFFFFF"/>
              </w:rPr>
              <w:t xml:space="preserve">“del artículo </w:t>
            </w:r>
            <w:r w:rsidRPr="00F72FB3">
              <w:rPr>
                <w:rFonts w:ascii="Arial" w:hAnsi="Arial" w:cs="Arial"/>
                <w:b/>
                <w:bCs/>
                <w:color w:val="000000"/>
                <w:shd w:val="clear" w:color="auto" w:fill="FFFFFF"/>
              </w:rPr>
              <w:fldChar w:fldCharType="begin" w:fldLock="1"/>
            </w:r>
            <w:r w:rsidRPr="00F72FB3">
              <w:rPr>
                <w:rFonts w:ascii="Arial" w:hAnsi="Arial" w:cs="Arial"/>
                <w:b/>
                <w:bCs/>
                <w:color w:val="000000"/>
                <w:shd w:val="clear" w:color="auto" w:fill="FFFFFF"/>
              </w:rPr>
              <w:instrText xml:space="preserve"> STYLEREF 5 \s </w:instrText>
            </w:r>
            <w:r w:rsidRPr="00F72FB3">
              <w:rPr>
                <w:rFonts w:ascii="Arial" w:hAnsi="Arial" w:cs="Arial"/>
                <w:b/>
                <w:bCs/>
                <w:color w:val="000000"/>
                <w:shd w:val="clear" w:color="auto" w:fill="FFFFFF"/>
              </w:rPr>
              <w:fldChar w:fldCharType="separate"/>
            </w:r>
            <w:r w:rsidRPr="00F72FB3">
              <w:rPr>
                <w:rFonts w:ascii="Arial" w:hAnsi="Arial" w:cs="Arial"/>
                <w:b/>
                <w:bCs/>
                <w:color w:val="000000"/>
                <w:shd w:val="clear" w:color="auto" w:fill="FFFFFF"/>
              </w:rPr>
              <w:t>2.2.2.5.1</w:t>
            </w:r>
            <w:r w:rsidRPr="00F72FB3">
              <w:rPr>
                <w:rFonts w:ascii="Arial" w:hAnsi="Arial" w:cs="Arial"/>
                <w:b/>
                <w:bCs/>
                <w:color w:val="000000"/>
                <w:shd w:val="clear" w:color="auto" w:fill="FFFFFF"/>
              </w:rPr>
              <w:fldChar w:fldCharType="end"/>
            </w:r>
            <w:r w:rsidRPr="00F72FB3">
              <w:rPr>
                <w:rFonts w:ascii="Arial" w:hAnsi="Arial" w:cs="Arial"/>
                <w:b/>
                <w:bCs/>
                <w:color w:val="000000"/>
                <w:shd w:val="clear" w:color="auto" w:fill="FFFFFF"/>
              </w:rPr>
              <w:t>.</w:t>
            </w:r>
            <w:r w:rsidRPr="00F72FB3">
              <w:rPr>
                <w:rFonts w:ascii="Arial" w:hAnsi="Arial" w:cs="Arial"/>
                <w:b/>
                <w:bCs/>
                <w:color w:val="000000"/>
                <w:shd w:val="clear" w:color="auto" w:fill="FFFFFF"/>
              </w:rPr>
              <w:fldChar w:fldCharType="begin" w:fldLock="1"/>
            </w:r>
            <w:r w:rsidRPr="00F72FB3">
              <w:rPr>
                <w:rFonts w:ascii="Arial" w:hAnsi="Arial" w:cs="Arial"/>
                <w:b/>
                <w:bCs/>
                <w:color w:val="000000"/>
                <w:shd w:val="clear" w:color="auto" w:fill="FFFFFF"/>
              </w:rPr>
              <w:instrText xml:space="preserve"> SEQ ARTICULO \* ARABIC \s 5 </w:instrText>
            </w:r>
            <w:r w:rsidRPr="00F72FB3">
              <w:rPr>
                <w:rFonts w:ascii="Arial" w:hAnsi="Arial" w:cs="Arial"/>
                <w:b/>
                <w:bCs/>
                <w:color w:val="000000"/>
                <w:shd w:val="clear" w:color="auto" w:fill="FFFFFF"/>
              </w:rPr>
              <w:fldChar w:fldCharType="separate"/>
            </w:r>
            <w:r w:rsidRPr="00F72FB3">
              <w:rPr>
                <w:rFonts w:ascii="Arial" w:hAnsi="Arial" w:cs="Arial"/>
                <w:b/>
                <w:bCs/>
                <w:color w:val="000000"/>
                <w:shd w:val="clear" w:color="auto" w:fill="FFFFFF"/>
              </w:rPr>
              <w:t>1</w:t>
            </w:r>
            <w:r w:rsidRPr="00F72FB3">
              <w:rPr>
                <w:rFonts w:ascii="Arial" w:hAnsi="Arial" w:cs="Arial"/>
                <w:b/>
                <w:bCs/>
                <w:color w:val="000000"/>
                <w:shd w:val="clear" w:color="auto" w:fill="FFFFFF"/>
              </w:rPr>
              <w:fldChar w:fldCharType="end"/>
            </w:r>
            <w:r w:rsidRPr="00F72FB3">
              <w:rPr>
                <w:rFonts w:ascii="Arial" w:hAnsi="Arial" w:cs="Arial"/>
                <w:b/>
                <w:bCs/>
                <w:color w:val="000000"/>
                <w:shd w:val="clear" w:color="auto" w:fill="FFFFFF"/>
              </w:rPr>
              <w:t>.del presente Decreto”</w:t>
            </w:r>
            <w:r w:rsidRPr="00F72FB3">
              <w:rPr>
                <w:rFonts w:ascii="Arial" w:hAnsi="Arial" w:cs="Arial"/>
                <w:bCs/>
                <w:color w:val="000000"/>
                <w:shd w:val="clear" w:color="auto" w:fill="FFFFFF"/>
              </w:rPr>
              <w:t>.</w:t>
            </w:r>
          </w:p>
          <w:p w:rsidR="0079077A" w:rsidRPr="00F72FB3" w:rsidRDefault="0079077A" w:rsidP="0079077A">
            <w:pPr>
              <w:pStyle w:val="Prrafodelista"/>
              <w:rPr>
                <w:rFonts w:ascii="Arial" w:hAnsi="Arial" w:cs="Arial"/>
                <w:bCs/>
                <w:color w:val="000000"/>
                <w:shd w:val="clear" w:color="auto" w:fill="FFFFFF"/>
              </w:rPr>
            </w:pPr>
          </w:p>
          <w:p w:rsidR="00A24B95" w:rsidRPr="00F72FB3" w:rsidRDefault="00A24B95" w:rsidP="00A24B95">
            <w:pPr>
              <w:pStyle w:val="Prrafodelista"/>
              <w:numPr>
                <w:ilvl w:val="0"/>
                <w:numId w:val="1"/>
              </w:numPr>
              <w:tabs>
                <w:tab w:val="left" w:pos="426"/>
              </w:tabs>
              <w:ind w:left="0" w:firstLine="0"/>
              <w:contextualSpacing w:val="0"/>
              <w:jc w:val="both"/>
              <w:rPr>
                <w:rFonts w:ascii="Arial" w:hAnsi="Arial" w:cs="Arial"/>
                <w:bCs/>
                <w:color w:val="000000"/>
                <w:shd w:val="clear" w:color="auto" w:fill="FFFFFF"/>
              </w:rPr>
            </w:pPr>
            <w:r w:rsidRPr="00F72FB3">
              <w:rPr>
                <w:rFonts w:ascii="Arial" w:hAnsi="Arial" w:cs="Arial"/>
                <w:bCs/>
                <w:color w:val="000000"/>
                <w:shd w:val="clear" w:color="auto" w:fill="FFFFFF"/>
              </w:rPr>
              <w:t>Corrige la expresión “</w:t>
            </w:r>
            <w:r w:rsidRPr="00F72FB3">
              <w:rPr>
                <w:rFonts w:ascii="Arial" w:hAnsi="Arial" w:cs="Arial"/>
                <w:b/>
                <w:bCs/>
                <w:color w:val="000000"/>
                <w:shd w:val="clear" w:color="auto" w:fill="FFFFFF"/>
              </w:rPr>
              <w:t>trata”</w:t>
            </w:r>
            <w:r w:rsidRPr="00F72FB3">
              <w:rPr>
                <w:rFonts w:ascii="Arial" w:hAnsi="Arial" w:cs="Arial"/>
                <w:bCs/>
                <w:color w:val="000000"/>
                <w:shd w:val="clear" w:color="auto" w:fill="FFFFFF"/>
              </w:rPr>
              <w:t xml:space="preserve"> y la referencia normativa </w:t>
            </w:r>
            <w:r w:rsidRPr="00F72FB3">
              <w:rPr>
                <w:rFonts w:ascii="Arial" w:hAnsi="Arial" w:cs="Arial"/>
                <w:b/>
                <w:bCs/>
                <w:color w:val="000000"/>
                <w:shd w:val="clear" w:color="auto" w:fill="FFFFFF"/>
              </w:rPr>
              <w:t>“el Decreto 2372 de 2010”</w:t>
            </w:r>
            <w:r w:rsidRPr="00F72FB3">
              <w:rPr>
                <w:rFonts w:ascii="Arial" w:hAnsi="Arial" w:cs="Arial"/>
                <w:bCs/>
                <w:color w:val="000000"/>
                <w:shd w:val="clear" w:color="auto" w:fill="FFFFFF"/>
              </w:rPr>
              <w:t xml:space="preserve"> contenida en el inciso primero numeral 21 del artículo 2.2.2.3.2.3.de la sección 2, capítulo 3, título 2, parte 2, libro 2, por la expresión </w:t>
            </w:r>
            <w:r w:rsidRPr="00F72FB3">
              <w:rPr>
                <w:rFonts w:ascii="Arial" w:hAnsi="Arial" w:cs="Arial"/>
                <w:b/>
                <w:bCs/>
                <w:color w:val="000000"/>
                <w:shd w:val="clear" w:color="auto" w:fill="FFFFFF"/>
              </w:rPr>
              <w:t>“tratan”</w:t>
            </w:r>
            <w:r w:rsidRPr="00F72FB3">
              <w:rPr>
                <w:rFonts w:ascii="Arial" w:hAnsi="Arial" w:cs="Arial"/>
                <w:bCs/>
                <w:color w:val="000000"/>
                <w:shd w:val="clear" w:color="auto" w:fill="FFFFFF"/>
              </w:rPr>
              <w:t xml:space="preserve"> y la referencia normativa </w:t>
            </w:r>
            <w:r w:rsidRPr="00F72FB3">
              <w:rPr>
                <w:rFonts w:ascii="Arial" w:hAnsi="Arial" w:cs="Arial"/>
                <w:b/>
                <w:bCs/>
                <w:color w:val="000000"/>
                <w:shd w:val="clear" w:color="auto" w:fill="FFFFFF"/>
              </w:rPr>
              <w:t xml:space="preserve">“los artículos </w:t>
            </w:r>
            <w:r w:rsidRPr="00F72FB3">
              <w:rPr>
                <w:rFonts w:ascii="Arial" w:hAnsi="Arial" w:cs="Arial"/>
                <w:b/>
                <w:bCs/>
                <w:color w:val="000000"/>
                <w:shd w:val="clear" w:color="auto" w:fill="FFFFFF"/>
              </w:rPr>
              <w:fldChar w:fldCharType="begin" w:fldLock="1"/>
            </w:r>
            <w:r w:rsidRPr="00F72FB3">
              <w:rPr>
                <w:rFonts w:ascii="Arial" w:hAnsi="Arial" w:cs="Arial"/>
                <w:b/>
                <w:bCs/>
                <w:color w:val="000000"/>
                <w:shd w:val="clear" w:color="auto" w:fill="FFFFFF"/>
              </w:rPr>
              <w:instrText xml:space="preserve"> STYLEREF 5 \s </w:instrText>
            </w:r>
            <w:r w:rsidRPr="00F72FB3">
              <w:rPr>
                <w:rFonts w:ascii="Arial" w:hAnsi="Arial" w:cs="Arial"/>
                <w:b/>
                <w:bCs/>
                <w:color w:val="000000"/>
                <w:shd w:val="clear" w:color="auto" w:fill="FFFFFF"/>
              </w:rPr>
              <w:fldChar w:fldCharType="separate"/>
            </w:r>
            <w:r w:rsidRPr="00F72FB3">
              <w:rPr>
                <w:rFonts w:ascii="Arial" w:hAnsi="Arial" w:cs="Arial"/>
                <w:b/>
                <w:bCs/>
                <w:color w:val="000000"/>
                <w:shd w:val="clear" w:color="auto" w:fill="FFFFFF"/>
              </w:rPr>
              <w:t>2.2.2.1.1</w:t>
            </w:r>
            <w:r w:rsidRPr="00F72FB3">
              <w:rPr>
                <w:rFonts w:ascii="Arial" w:hAnsi="Arial" w:cs="Arial"/>
                <w:b/>
                <w:bCs/>
                <w:color w:val="000000"/>
                <w:shd w:val="clear" w:color="auto" w:fill="FFFFFF"/>
              </w:rPr>
              <w:fldChar w:fldCharType="end"/>
            </w:r>
            <w:r w:rsidRPr="00F72FB3">
              <w:rPr>
                <w:rFonts w:ascii="Arial" w:hAnsi="Arial" w:cs="Arial"/>
                <w:b/>
                <w:bCs/>
                <w:color w:val="000000"/>
                <w:shd w:val="clear" w:color="auto" w:fill="FFFFFF"/>
              </w:rPr>
              <w:t>.</w:t>
            </w:r>
            <w:r w:rsidRPr="00F72FB3">
              <w:rPr>
                <w:rFonts w:ascii="Arial" w:hAnsi="Arial" w:cs="Arial"/>
                <w:b/>
                <w:bCs/>
                <w:color w:val="000000"/>
                <w:shd w:val="clear" w:color="auto" w:fill="FFFFFF"/>
              </w:rPr>
              <w:fldChar w:fldCharType="begin" w:fldLock="1"/>
            </w:r>
            <w:r w:rsidRPr="00F72FB3">
              <w:rPr>
                <w:rFonts w:ascii="Arial" w:hAnsi="Arial" w:cs="Arial"/>
                <w:b/>
                <w:bCs/>
                <w:color w:val="000000"/>
                <w:shd w:val="clear" w:color="auto" w:fill="FFFFFF"/>
              </w:rPr>
              <w:instrText xml:space="preserve"> SEQ ARTICULO \* ARABIC \s 5 </w:instrText>
            </w:r>
            <w:r w:rsidRPr="00F72FB3">
              <w:rPr>
                <w:rFonts w:ascii="Arial" w:hAnsi="Arial" w:cs="Arial"/>
                <w:b/>
                <w:bCs/>
                <w:color w:val="000000"/>
                <w:shd w:val="clear" w:color="auto" w:fill="FFFFFF"/>
              </w:rPr>
              <w:fldChar w:fldCharType="separate"/>
            </w:r>
            <w:r w:rsidRPr="00F72FB3">
              <w:rPr>
                <w:rFonts w:ascii="Arial" w:hAnsi="Arial" w:cs="Arial"/>
                <w:b/>
                <w:bCs/>
                <w:color w:val="000000"/>
                <w:shd w:val="clear" w:color="auto" w:fill="FFFFFF"/>
              </w:rPr>
              <w:t>1</w:t>
            </w:r>
            <w:r w:rsidRPr="00F72FB3">
              <w:rPr>
                <w:rFonts w:ascii="Arial" w:hAnsi="Arial" w:cs="Arial"/>
                <w:b/>
                <w:bCs/>
                <w:color w:val="000000"/>
                <w:shd w:val="clear" w:color="auto" w:fill="FFFFFF"/>
              </w:rPr>
              <w:fldChar w:fldCharType="end"/>
            </w:r>
            <w:r w:rsidRPr="00F72FB3">
              <w:rPr>
                <w:rFonts w:ascii="Arial" w:hAnsi="Arial" w:cs="Arial"/>
                <w:b/>
                <w:bCs/>
                <w:color w:val="000000"/>
                <w:shd w:val="clear" w:color="auto" w:fill="FFFFFF"/>
              </w:rPr>
              <w:t xml:space="preserve"> al  </w:t>
            </w:r>
            <w:r w:rsidRPr="00F72FB3">
              <w:rPr>
                <w:rFonts w:ascii="Arial" w:hAnsi="Arial" w:cs="Arial"/>
                <w:b/>
                <w:bCs/>
                <w:color w:val="000000"/>
                <w:shd w:val="clear" w:color="auto" w:fill="FFFFFF"/>
              </w:rPr>
              <w:fldChar w:fldCharType="begin" w:fldLock="1"/>
            </w:r>
            <w:r w:rsidRPr="00F72FB3">
              <w:rPr>
                <w:rFonts w:ascii="Arial" w:hAnsi="Arial" w:cs="Arial"/>
                <w:b/>
                <w:bCs/>
                <w:color w:val="000000"/>
                <w:shd w:val="clear" w:color="auto" w:fill="FFFFFF"/>
              </w:rPr>
              <w:instrText xml:space="preserve"> STYLEREF 5 \s </w:instrText>
            </w:r>
            <w:r w:rsidRPr="00F72FB3">
              <w:rPr>
                <w:rFonts w:ascii="Arial" w:hAnsi="Arial" w:cs="Arial"/>
                <w:b/>
                <w:bCs/>
                <w:color w:val="000000"/>
                <w:shd w:val="clear" w:color="auto" w:fill="FFFFFF"/>
              </w:rPr>
              <w:fldChar w:fldCharType="separate"/>
            </w:r>
            <w:r w:rsidRPr="00F72FB3">
              <w:rPr>
                <w:rFonts w:ascii="Arial" w:hAnsi="Arial" w:cs="Arial"/>
                <w:b/>
                <w:bCs/>
                <w:color w:val="000000"/>
                <w:shd w:val="clear" w:color="auto" w:fill="FFFFFF"/>
              </w:rPr>
              <w:t>2.2.2.1.6</w:t>
            </w:r>
            <w:r w:rsidRPr="00F72FB3">
              <w:rPr>
                <w:rFonts w:ascii="Arial" w:hAnsi="Arial" w:cs="Arial"/>
                <w:b/>
                <w:bCs/>
                <w:color w:val="000000"/>
                <w:shd w:val="clear" w:color="auto" w:fill="FFFFFF"/>
              </w:rPr>
              <w:fldChar w:fldCharType="end"/>
            </w:r>
            <w:r w:rsidRPr="00F72FB3">
              <w:rPr>
                <w:rFonts w:ascii="Arial" w:hAnsi="Arial" w:cs="Arial"/>
                <w:b/>
                <w:bCs/>
                <w:color w:val="000000"/>
                <w:shd w:val="clear" w:color="auto" w:fill="FFFFFF"/>
              </w:rPr>
              <w:t>.</w:t>
            </w:r>
            <w:r w:rsidRPr="00F72FB3">
              <w:rPr>
                <w:rFonts w:ascii="Arial" w:hAnsi="Arial" w:cs="Arial"/>
                <w:b/>
                <w:bCs/>
                <w:color w:val="000000"/>
                <w:shd w:val="clear" w:color="auto" w:fill="FFFFFF"/>
              </w:rPr>
              <w:fldChar w:fldCharType="begin" w:fldLock="1"/>
            </w:r>
            <w:r w:rsidRPr="00F72FB3">
              <w:rPr>
                <w:rFonts w:ascii="Arial" w:hAnsi="Arial" w:cs="Arial"/>
                <w:b/>
                <w:bCs/>
                <w:color w:val="000000"/>
                <w:shd w:val="clear" w:color="auto" w:fill="FFFFFF"/>
              </w:rPr>
              <w:instrText xml:space="preserve"> SEQ ARTICULO \* ARABIC \s 5 </w:instrText>
            </w:r>
            <w:r w:rsidRPr="00F72FB3">
              <w:rPr>
                <w:rFonts w:ascii="Arial" w:hAnsi="Arial" w:cs="Arial"/>
                <w:b/>
                <w:bCs/>
                <w:color w:val="000000"/>
                <w:shd w:val="clear" w:color="auto" w:fill="FFFFFF"/>
              </w:rPr>
              <w:fldChar w:fldCharType="separate"/>
            </w:r>
            <w:r w:rsidRPr="00F72FB3">
              <w:rPr>
                <w:rFonts w:ascii="Arial" w:hAnsi="Arial" w:cs="Arial"/>
                <w:b/>
                <w:bCs/>
                <w:color w:val="000000"/>
                <w:shd w:val="clear" w:color="auto" w:fill="FFFFFF"/>
              </w:rPr>
              <w:t>6</w:t>
            </w:r>
            <w:r w:rsidRPr="00F72FB3">
              <w:rPr>
                <w:rFonts w:ascii="Arial" w:hAnsi="Arial" w:cs="Arial"/>
                <w:b/>
                <w:bCs/>
                <w:color w:val="000000"/>
                <w:shd w:val="clear" w:color="auto" w:fill="FFFFFF"/>
              </w:rPr>
              <w:fldChar w:fldCharType="end"/>
            </w:r>
            <w:r w:rsidRPr="00F72FB3">
              <w:rPr>
                <w:rFonts w:ascii="Arial" w:hAnsi="Arial" w:cs="Arial"/>
                <w:b/>
                <w:bCs/>
                <w:color w:val="000000"/>
                <w:shd w:val="clear" w:color="auto" w:fill="FFFFFF"/>
              </w:rPr>
              <w:t xml:space="preserve"> de este Decreto”</w:t>
            </w:r>
            <w:r w:rsidRPr="00F72FB3">
              <w:rPr>
                <w:rFonts w:ascii="Arial" w:hAnsi="Arial" w:cs="Arial"/>
                <w:bCs/>
                <w:color w:val="000000"/>
                <w:shd w:val="clear" w:color="auto" w:fill="FFFFFF"/>
              </w:rPr>
              <w:t xml:space="preserve">; y la referencia normativa </w:t>
            </w:r>
            <w:r w:rsidRPr="00F72FB3">
              <w:rPr>
                <w:rFonts w:ascii="Arial" w:hAnsi="Arial" w:cs="Arial"/>
                <w:b/>
                <w:bCs/>
                <w:color w:val="000000"/>
                <w:shd w:val="clear" w:color="auto" w:fill="FFFFFF"/>
              </w:rPr>
              <w:t>“4º del Decreto 769 de 2014”</w:t>
            </w:r>
            <w:r w:rsidRPr="00F72FB3">
              <w:rPr>
                <w:rFonts w:ascii="Arial" w:hAnsi="Arial" w:cs="Arial"/>
                <w:bCs/>
                <w:color w:val="000000"/>
                <w:shd w:val="clear" w:color="auto" w:fill="FFFFFF"/>
              </w:rPr>
              <w:t xml:space="preserve"> contenida en el inciso segundo numeral 21 del artículo 2.2.2.3.2.3.de la sección 2, capítulo 3, título 2, parte 2, libro 2, por la referencia normativa </w:t>
            </w:r>
            <w:r w:rsidRPr="00F72FB3">
              <w:rPr>
                <w:rFonts w:ascii="Arial" w:hAnsi="Arial" w:cs="Arial"/>
                <w:b/>
                <w:bCs/>
                <w:color w:val="000000"/>
                <w:shd w:val="clear" w:color="auto" w:fill="FFFFFF"/>
              </w:rPr>
              <w:t>“</w:t>
            </w:r>
            <w:r w:rsidRPr="00F72FB3">
              <w:rPr>
                <w:rFonts w:ascii="Arial" w:hAnsi="Arial" w:cs="Arial"/>
                <w:b/>
                <w:bCs/>
                <w:color w:val="000000"/>
                <w:shd w:val="clear" w:color="auto" w:fill="FFFFFF"/>
              </w:rPr>
              <w:fldChar w:fldCharType="begin" w:fldLock="1"/>
            </w:r>
            <w:r w:rsidRPr="00F72FB3">
              <w:rPr>
                <w:rFonts w:ascii="Arial" w:hAnsi="Arial" w:cs="Arial"/>
                <w:b/>
                <w:bCs/>
                <w:color w:val="000000"/>
                <w:shd w:val="clear" w:color="auto" w:fill="FFFFFF"/>
              </w:rPr>
              <w:instrText xml:space="preserve"> STYLEREF 5 \s </w:instrText>
            </w:r>
            <w:r w:rsidRPr="00F72FB3">
              <w:rPr>
                <w:rFonts w:ascii="Arial" w:hAnsi="Arial" w:cs="Arial"/>
                <w:b/>
                <w:bCs/>
                <w:color w:val="000000"/>
                <w:shd w:val="clear" w:color="auto" w:fill="FFFFFF"/>
              </w:rPr>
              <w:fldChar w:fldCharType="separate"/>
            </w:r>
            <w:r w:rsidRPr="00F72FB3">
              <w:rPr>
                <w:rFonts w:ascii="Arial" w:hAnsi="Arial" w:cs="Arial"/>
                <w:b/>
                <w:bCs/>
                <w:color w:val="000000"/>
                <w:shd w:val="clear" w:color="auto" w:fill="FFFFFF"/>
              </w:rPr>
              <w:t>2.2.2.5.1</w:t>
            </w:r>
            <w:r w:rsidRPr="00F72FB3">
              <w:rPr>
                <w:rFonts w:ascii="Arial" w:hAnsi="Arial" w:cs="Arial"/>
                <w:b/>
                <w:bCs/>
                <w:color w:val="000000"/>
                <w:shd w:val="clear" w:color="auto" w:fill="FFFFFF"/>
              </w:rPr>
              <w:fldChar w:fldCharType="end"/>
            </w:r>
            <w:r w:rsidRPr="00F72FB3">
              <w:rPr>
                <w:rFonts w:ascii="Arial" w:hAnsi="Arial" w:cs="Arial"/>
                <w:b/>
                <w:bCs/>
                <w:color w:val="000000"/>
                <w:shd w:val="clear" w:color="auto" w:fill="FFFFFF"/>
              </w:rPr>
              <w:t>.</w:t>
            </w:r>
            <w:r w:rsidRPr="00F72FB3">
              <w:rPr>
                <w:rFonts w:ascii="Arial" w:hAnsi="Arial" w:cs="Arial"/>
                <w:b/>
                <w:bCs/>
                <w:color w:val="000000"/>
                <w:shd w:val="clear" w:color="auto" w:fill="FFFFFF"/>
              </w:rPr>
              <w:fldChar w:fldCharType="begin" w:fldLock="1"/>
            </w:r>
            <w:r w:rsidRPr="00F72FB3">
              <w:rPr>
                <w:rFonts w:ascii="Arial" w:hAnsi="Arial" w:cs="Arial"/>
                <w:b/>
                <w:bCs/>
                <w:color w:val="000000"/>
                <w:shd w:val="clear" w:color="auto" w:fill="FFFFFF"/>
              </w:rPr>
              <w:instrText xml:space="preserve"> SEQ ARTICULO \* ARABIC \s 5 </w:instrText>
            </w:r>
            <w:r w:rsidRPr="00F72FB3">
              <w:rPr>
                <w:rFonts w:ascii="Arial" w:hAnsi="Arial" w:cs="Arial"/>
                <w:b/>
                <w:bCs/>
                <w:color w:val="000000"/>
                <w:shd w:val="clear" w:color="auto" w:fill="FFFFFF"/>
              </w:rPr>
              <w:fldChar w:fldCharType="separate"/>
            </w:r>
            <w:r w:rsidRPr="00F72FB3">
              <w:rPr>
                <w:rFonts w:ascii="Arial" w:hAnsi="Arial" w:cs="Arial"/>
                <w:b/>
                <w:bCs/>
                <w:color w:val="000000"/>
                <w:shd w:val="clear" w:color="auto" w:fill="FFFFFF"/>
              </w:rPr>
              <w:t>1</w:t>
            </w:r>
            <w:r w:rsidRPr="00F72FB3">
              <w:rPr>
                <w:rFonts w:ascii="Arial" w:hAnsi="Arial" w:cs="Arial"/>
                <w:b/>
                <w:bCs/>
                <w:color w:val="000000"/>
                <w:shd w:val="clear" w:color="auto" w:fill="FFFFFF"/>
              </w:rPr>
              <w:fldChar w:fldCharType="end"/>
            </w:r>
            <w:r w:rsidRPr="00F72FB3">
              <w:rPr>
                <w:rFonts w:ascii="Arial" w:hAnsi="Arial" w:cs="Arial"/>
                <w:b/>
                <w:bCs/>
                <w:color w:val="000000"/>
                <w:shd w:val="clear" w:color="auto" w:fill="FFFFFF"/>
              </w:rPr>
              <w:t>.del presente Decreto”</w:t>
            </w:r>
            <w:r w:rsidRPr="00F72FB3">
              <w:rPr>
                <w:rFonts w:ascii="Arial" w:hAnsi="Arial" w:cs="Arial"/>
                <w:bCs/>
                <w:color w:val="000000"/>
                <w:shd w:val="clear" w:color="auto" w:fill="FFFFFF"/>
              </w:rPr>
              <w:t>.</w:t>
            </w:r>
          </w:p>
          <w:p w:rsidR="00A24B95" w:rsidRPr="00F72FB3" w:rsidRDefault="00A24B95" w:rsidP="00A24B95">
            <w:pPr>
              <w:pStyle w:val="Prrafodelista"/>
              <w:tabs>
                <w:tab w:val="left" w:pos="426"/>
              </w:tabs>
              <w:rPr>
                <w:rFonts w:ascii="Arial" w:eastAsia="Calibri" w:hAnsi="Arial" w:cs="Arial"/>
                <w:bCs/>
                <w:sz w:val="20"/>
              </w:rPr>
            </w:pPr>
          </w:p>
          <w:p w:rsidR="00A24B95" w:rsidRPr="00F72FB3" w:rsidRDefault="00A24B95" w:rsidP="00A24B95">
            <w:pPr>
              <w:pStyle w:val="Prrafodelista"/>
              <w:numPr>
                <w:ilvl w:val="0"/>
                <w:numId w:val="1"/>
              </w:numPr>
              <w:tabs>
                <w:tab w:val="left" w:pos="426"/>
              </w:tabs>
              <w:ind w:left="0" w:firstLine="0"/>
              <w:contextualSpacing w:val="0"/>
              <w:jc w:val="both"/>
              <w:rPr>
                <w:rFonts w:ascii="Arial" w:eastAsia="Calibri" w:hAnsi="Arial" w:cs="Arial"/>
                <w:bCs/>
              </w:rPr>
            </w:pPr>
            <w:r w:rsidRPr="00F72FB3">
              <w:rPr>
                <w:rFonts w:ascii="Arial" w:eastAsia="Calibri" w:hAnsi="Arial" w:cs="Arial"/>
              </w:rPr>
              <w:lastRenderedPageBreak/>
              <w:t xml:space="preserve">Suprime la expresión </w:t>
            </w:r>
            <w:r w:rsidRPr="00F72FB3">
              <w:rPr>
                <w:rFonts w:ascii="Arial" w:eastAsia="Calibri" w:hAnsi="Arial" w:cs="Arial"/>
                <w:b/>
              </w:rPr>
              <w:t>“del”</w:t>
            </w:r>
            <w:r w:rsidRPr="00F72FB3">
              <w:rPr>
                <w:rFonts w:ascii="Arial" w:eastAsia="Calibri" w:hAnsi="Arial" w:cs="Arial"/>
              </w:rPr>
              <w:t xml:space="preserve"> prevista en la línea final</w:t>
            </w:r>
            <w:r w:rsidRPr="00F72FB3">
              <w:rPr>
                <w:rFonts w:ascii="Arial" w:eastAsia="Calibri" w:hAnsi="Arial" w:cs="Arial"/>
                <w:b/>
              </w:rPr>
              <w:t xml:space="preserve"> </w:t>
            </w:r>
            <w:r w:rsidRPr="00F72FB3">
              <w:rPr>
                <w:rFonts w:ascii="Arial" w:eastAsia="Calibri" w:hAnsi="Arial" w:cs="Arial"/>
              </w:rPr>
              <w:t>del</w:t>
            </w:r>
            <w:r w:rsidRPr="00F72FB3">
              <w:rPr>
                <w:rFonts w:ascii="Arial" w:eastAsia="Calibri" w:hAnsi="Arial" w:cs="Arial"/>
                <w:b/>
              </w:rPr>
              <w:t xml:space="preserve"> </w:t>
            </w:r>
            <w:r w:rsidRPr="00F72FB3">
              <w:rPr>
                <w:rFonts w:ascii="Arial" w:eastAsia="Calibri" w:hAnsi="Arial" w:cs="Arial"/>
                <w:iCs/>
                <w:color w:val="000000"/>
                <w:shd w:val="clear" w:color="auto" w:fill="FFFFFF"/>
              </w:rPr>
              <w:t>parágrafo del</w:t>
            </w:r>
            <w:r w:rsidRPr="00F72FB3">
              <w:rPr>
                <w:rFonts w:ascii="Arial" w:eastAsia="Calibri" w:hAnsi="Arial" w:cs="Arial"/>
                <w:b/>
                <w:iCs/>
                <w:color w:val="000000"/>
                <w:shd w:val="clear" w:color="auto" w:fill="FFFFFF"/>
              </w:rPr>
              <w:t xml:space="preserve"> </w:t>
            </w:r>
            <w:r w:rsidRPr="00F72FB3">
              <w:rPr>
                <w:rFonts w:ascii="Arial" w:eastAsia="Calibri" w:hAnsi="Arial" w:cs="Arial"/>
                <w:bCs/>
              </w:rPr>
              <w:t xml:space="preserve">artículo </w:t>
            </w:r>
            <w:r w:rsidRPr="00F72FB3">
              <w:rPr>
                <w:rFonts w:ascii="Arial" w:hAnsi="Arial" w:cs="Arial"/>
                <w:lang w:val="es-ES"/>
              </w:rPr>
              <w:t>2.2.3.1.6.12.</w:t>
            </w:r>
            <w:r w:rsidRPr="00F72FB3">
              <w:rPr>
                <w:rFonts w:ascii="Arial" w:eastAsia="Calibri" w:hAnsi="Arial" w:cs="Arial"/>
                <w:bCs/>
              </w:rPr>
              <w:t xml:space="preserve"> de la sección 6, capítulo</w:t>
            </w:r>
            <w:r w:rsidRPr="00F72FB3">
              <w:rPr>
                <w:rFonts w:ascii="Arial" w:eastAsia="Calibri" w:hAnsi="Arial" w:cs="Arial"/>
                <w:bCs/>
                <w:color w:val="FF0000"/>
              </w:rPr>
              <w:t xml:space="preserve"> </w:t>
            </w:r>
            <w:r w:rsidRPr="00F72FB3">
              <w:rPr>
                <w:rFonts w:ascii="Arial" w:eastAsia="Calibri" w:hAnsi="Arial" w:cs="Arial"/>
                <w:bCs/>
              </w:rPr>
              <w:t>1, título 3, parte 2, libro 2.</w:t>
            </w:r>
          </w:p>
          <w:p w:rsidR="00A24B95" w:rsidRPr="00F72FB3" w:rsidRDefault="00A24B95" w:rsidP="00A24B95">
            <w:pPr>
              <w:pStyle w:val="Prrafodelista"/>
              <w:tabs>
                <w:tab w:val="left" w:pos="426"/>
              </w:tabs>
              <w:rPr>
                <w:rFonts w:ascii="Arial" w:eastAsia="Calibri" w:hAnsi="Arial" w:cs="Arial"/>
                <w:bCs/>
                <w:sz w:val="20"/>
              </w:rPr>
            </w:pPr>
          </w:p>
          <w:p w:rsidR="00A24B95" w:rsidRPr="00F72FB3" w:rsidRDefault="00A24B95" w:rsidP="00A24B95">
            <w:pPr>
              <w:pStyle w:val="Prrafodelista"/>
              <w:numPr>
                <w:ilvl w:val="0"/>
                <w:numId w:val="1"/>
              </w:numPr>
              <w:tabs>
                <w:tab w:val="left" w:pos="426"/>
              </w:tabs>
              <w:ind w:left="0" w:firstLine="0"/>
              <w:contextualSpacing w:val="0"/>
              <w:jc w:val="both"/>
              <w:rPr>
                <w:rFonts w:ascii="Arial" w:hAnsi="Arial" w:cs="Arial"/>
              </w:rPr>
            </w:pPr>
            <w:r w:rsidRPr="00F72FB3">
              <w:rPr>
                <w:rFonts w:ascii="Arial" w:eastAsia="Calibri" w:hAnsi="Arial" w:cs="Arial"/>
                <w:bCs/>
              </w:rPr>
              <w:t xml:space="preserve">Corrige la expresión </w:t>
            </w:r>
            <w:r w:rsidRPr="00F72FB3">
              <w:rPr>
                <w:rFonts w:ascii="Arial" w:eastAsia="Calibri" w:hAnsi="Arial" w:cs="Arial"/>
                <w:b/>
                <w:bCs/>
              </w:rPr>
              <w:t>“forman”</w:t>
            </w:r>
            <w:r w:rsidRPr="00F72FB3">
              <w:rPr>
                <w:rFonts w:ascii="Arial" w:eastAsia="Calibri" w:hAnsi="Arial" w:cs="Arial"/>
                <w:bCs/>
              </w:rPr>
              <w:t xml:space="preserve"> prevista en </w:t>
            </w:r>
            <w:r w:rsidRPr="00F72FB3">
              <w:rPr>
                <w:rFonts w:ascii="Arial" w:eastAsia="Calibri" w:hAnsi="Arial" w:cs="Arial"/>
                <w:iCs/>
                <w:color w:val="000000"/>
                <w:shd w:val="clear" w:color="auto" w:fill="FFFFFF"/>
              </w:rPr>
              <w:t>el</w:t>
            </w:r>
            <w:r w:rsidRPr="00F72FB3">
              <w:rPr>
                <w:rFonts w:ascii="Arial" w:eastAsia="Calibri" w:hAnsi="Arial" w:cs="Arial"/>
                <w:b/>
                <w:iCs/>
                <w:color w:val="000000"/>
                <w:shd w:val="clear" w:color="auto" w:fill="FFFFFF"/>
              </w:rPr>
              <w:t xml:space="preserve"> </w:t>
            </w:r>
            <w:r w:rsidRPr="00F72FB3">
              <w:rPr>
                <w:rFonts w:ascii="Arial" w:eastAsia="Calibri" w:hAnsi="Arial" w:cs="Arial"/>
                <w:iCs/>
                <w:color w:val="000000"/>
                <w:shd w:val="clear" w:color="auto" w:fill="FFFFFF"/>
              </w:rPr>
              <w:t>literal h) del</w:t>
            </w:r>
            <w:r w:rsidRPr="00F72FB3">
              <w:rPr>
                <w:rFonts w:ascii="Arial" w:eastAsia="Calibri" w:hAnsi="Arial" w:cs="Arial"/>
                <w:b/>
                <w:iCs/>
                <w:color w:val="000000"/>
                <w:shd w:val="clear" w:color="auto" w:fill="FFFFFF"/>
              </w:rPr>
              <w:t xml:space="preserve"> </w:t>
            </w:r>
            <w:r w:rsidRPr="00F72FB3">
              <w:rPr>
                <w:rFonts w:ascii="Arial" w:eastAsia="Calibri" w:hAnsi="Arial" w:cs="Arial"/>
                <w:bCs/>
              </w:rPr>
              <w:t xml:space="preserve">artículo </w:t>
            </w:r>
            <w:r w:rsidRPr="00F72FB3">
              <w:rPr>
                <w:rFonts w:ascii="Arial" w:hAnsi="Arial" w:cs="Arial"/>
                <w:lang w:val="es-ES"/>
              </w:rPr>
              <w:t>2.2.3.2.2.2.</w:t>
            </w:r>
            <w:r w:rsidRPr="00F72FB3">
              <w:rPr>
                <w:rFonts w:ascii="Arial" w:eastAsia="Calibri" w:hAnsi="Arial" w:cs="Arial"/>
                <w:bCs/>
              </w:rPr>
              <w:t xml:space="preserve"> de la sección 2, capítulo</w:t>
            </w:r>
            <w:r w:rsidRPr="00F72FB3">
              <w:rPr>
                <w:rFonts w:ascii="Arial" w:eastAsia="Calibri" w:hAnsi="Arial" w:cs="Arial"/>
                <w:bCs/>
                <w:color w:val="FF0000"/>
              </w:rPr>
              <w:t xml:space="preserve"> </w:t>
            </w:r>
            <w:r w:rsidRPr="00F72FB3">
              <w:rPr>
                <w:rFonts w:ascii="Arial" w:eastAsia="Calibri" w:hAnsi="Arial" w:cs="Arial"/>
                <w:bCs/>
              </w:rPr>
              <w:t xml:space="preserve">2, título 3, parte 2, libro 2 por la expresión </w:t>
            </w:r>
            <w:r w:rsidRPr="00F72FB3">
              <w:rPr>
                <w:rFonts w:ascii="Arial" w:eastAsia="Calibri" w:hAnsi="Arial" w:cs="Arial"/>
                <w:b/>
                <w:bCs/>
              </w:rPr>
              <w:t>“formas”.</w:t>
            </w:r>
          </w:p>
          <w:p w:rsidR="00A24B95" w:rsidRPr="00F72FB3" w:rsidRDefault="00A24B95" w:rsidP="00A24B95">
            <w:pPr>
              <w:pStyle w:val="Prrafodelista"/>
              <w:tabs>
                <w:tab w:val="left" w:pos="426"/>
              </w:tabs>
              <w:rPr>
                <w:rFonts w:ascii="Arial" w:hAnsi="Arial" w:cs="Arial"/>
                <w:sz w:val="20"/>
              </w:rPr>
            </w:pPr>
          </w:p>
          <w:p w:rsidR="00A24B95" w:rsidRPr="00F72FB3" w:rsidRDefault="00A24B95" w:rsidP="00A24B95">
            <w:pPr>
              <w:pStyle w:val="Prrafodelista"/>
              <w:numPr>
                <w:ilvl w:val="0"/>
                <w:numId w:val="1"/>
              </w:numPr>
              <w:tabs>
                <w:tab w:val="left" w:pos="426"/>
              </w:tabs>
              <w:ind w:left="0" w:firstLine="0"/>
              <w:contextualSpacing w:val="0"/>
              <w:jc w:val="both"/>
              <w:rPr>
                <w:rFonts w:ascii="Arial" w:eastAsia="Calibri" w:hAnsi="Arial" w:cs="Arial"/>
                <w:bCs/>
              </w:rPr>
            </w:pPr>
            <w:r w:rsidRPr="00F72FB3">
              <w:rPr>
                <w:rFonts w:ascii="Arial" w:eastAsia="Calibri" w:hAnsi="Arial" w:cs="Arial"/>
              </w:rPr>
              <w:t xml:space="preserve">Suprime la vocal </w:t>
            </w:r>
            <w:r w:rsidRPr="00F72FB3">
              <w:rPr>
                <w:rFonts w:ascii="Arial" w:eastAsia="Calibri" w:hAnsi="Arial" w:cs="Arial"/>
                <w:b/>
              </w:rPr>
              <w:t>“a”</w:t>
            </w:r>
            <w:r w:rsidRPr="00F72FB3">
              <w:rPr>
                <w:rFonts w:ascii="Arial" w:eastAsia="Calibri" w:hAnsi="Arial" w:cs="Arial"/>
              </w:rPr>
              <w:t xml:space="preserve"> anterior a la expresión </w:t>
            </w:r>
            <w:r w:rsidRPr="00F72FB3">
              <w:rPr>
                <w:rFonts w:ascii="Arial" w:eastAsia="Calibri" w:hAnsi="Arial" w:cs="Arial"/>
                <w:b/>
              </w:rPr>
              <w:t>“ellas al Estado”</w:t>
            </w:r>
            <w:r w:rsidRPr="00F72FB3">
              <w:rPr>
                <w:rFonts w:ascii="Arial" w:eastAsia="Calibri" w:hAnsi="Arial" w:cs="Arial"/>
              </w:rPr>
              <w:t xml:space="preserve"> prevista en </w:t>
            </w:r>
            <w:r w:rsidRPr="00F72FB3">
              <w:rPr>
                <w:rFonts w:ascii="Arial" w:eastAsia="Calibri" w:hAnsi="Arial" w:cs="Arial"/>
                <w:iCs/>
                <w:color w:val="000000"/>
                <w:shd w:val="clear" w:color="auto" w:fill="FFFFFF"/>
              </w:rPr>
              <w:t>el</w:t>
            </w:r>
            <w:r w:rsidRPr="00F72FB3">
              <w:rPr>
                <w:rFonts w:ascii="Arial" w:eastAsia="Calibri" w:hAnsi="Arial" w:cs="Arial"/>
                <w:b/>
                <w:iCs/>
                <w:color w:val="000000"/>
                <w:shd w:val="clear" w:color="auto" w:fill="FFFFFF"/>
              </w:rPr>
              <w:t xml:space="preserve"> </w:t>
            </w:r>
            <w:r w:rsidRPr="00F72FB3">
              <w:rPr>
                <w:rFonts w:ascii="Arial" w:eastAsia="Calibri" w:hAnsi="Arial" w:cs="Arial"/>
                <w:bCs/>
              </w:rPr>
              <w:t xml:space="preserve">artículo </w:t>
            </w:r>
            <w:r w:rsidRPr="00F72FB3">
              <w:rPr>
                <w:rFonts w:ascii="Arial" w:hAnsi="Arial" w:cs="Arial"/>
                <w:lang w:val="es-ES"/>
              </w:rPr>
              <w:t>2.2.3.2.2.4.</w:t>
            </w:r>
            <w:r w:rsidRPr="00F72FB3">
              <w:rPr>
                <w:rFonts w:ascii="Arial" w:eastAsia="Calibri" w:hAnsi="Arial" w:cs="Arial"/>
                <w:bCs/>
              </w:rPr>
              <w:t xml:space="preserve"> de la sección 2, capítulo</w:t>
            </w:r>
            <w:r w:rsidRPr="00F72FB3">
              <w:rPr>
                <w:rFonts w:ascii="Arial" w:eastAsia="Calibri" w:hAnsi="Arial" w:cs="Arial"/>
                <w:bCs/>
                <w:color w:val="FF0000"/>
              </w:rPr>
              <w:t xml:space="preserve"> </w:t>
            </w:r>
            <w:r w:rsidRPr="00F72FB3">
              <w:rPr>
                <w:rFonts w:ascii="Arial" w:eastAsia="Calibri" w:hAnsi="Arial" w:cs="Arial"/>
                <w:bCs/>
              </w:rPr>
              <w:t>2, título 3, parte 2, libro 2.</w:t>
            </w:r>
          </w:p>
          <w:p w:rsidR="00A24B95" w:rsidRPr="00F72FB3" w:rsidRDefault="00A24B95" w:rsidP="00A24B95">
            <w:pPr>
              <w:pStyle w:val="Prrafodelista"/>
              <w:tabs>
                <w:tab w:val="left" w:pos="426"/>
              </w:tabs>
              <w:rPr>
                <w:rFonts w:ascii="Arial" w:eastAsia="Calibri" w:hAnsi="Arial" w:cs="Arial"/>
                <w:bCs/>
                <w:sz w:val="20"/>
              </w:rPr>
            </w:pPr>
          </w:p>
          <w:p w:rsidR="00A24B95" w:rsidRPr="00F72FB3" w:rsidRDefault="00A24B95" w:rsidP="00A24B95">
            <w:pPr>
              <w:pStyle w:val="Prrafodelista"/>
              <w:numPr>
                <w:ilvl w:val="0"/>
                <w:numId w:val="1"/>
              </w:numPr>
              <w:tabs>
                <w:tab w:val="left" w:pos="426"/>
              </w:tabs>
              <w:ind w:left="0" w:firstLine="0"/>
              <w:contextualSpacing w:val="0"/>
              <w:jc w:val="both"/>
              <w:rPr>
                <w:rFonts w:ascii="Arial" w:hAnsi="Arial" w:cs="Arial"/>
                <w:lang w:val="es-ES"/>
              </w:rPr>
            </w:pPr>
            <w:r w:rsidRPr="00F72FB3">
              <w:rPr>
                <w:rFonts w:ascii="Arial" w:eastAsia="Calibri" w:hAnsi="Arial" w:cs="Arial"/>
                <w:bCs/>
              </w:rPr>
              <w:t xml:space="preserve">Corrige la expresión </w:t>
            </w:r>
            <w:r w:rsidRPr="00F72FB3">
              <w:rPr>
                <w:rFonts w:ascii="Arial" w:eastAsia="Calibri" w:hAnsi="Arial" w:cs="Arial"/>
                <w:b/>
                <w:bCs/>
              </w:rPr>
              <w:t>“fondo”</w:t>
            </w:r>
            <w:r w:rsidRPr="00F72FB3">
              <w:rPr>
                <w:rFonts w:ascii="Arial" w:eastAsia="Calibri" w:hAnsi="Arial" w:cs="Arial"/>
                <w:bCs/>
              </w:rPr>
              <w:t xml:space="preserve"> prevista en el inciso primero del artículo </w:t>
            </w:r>
            <w:r w:rsidRPr="00F72FB3">
              <w:rPr>
                <w:rFonts w:ascii="Arial" w:hAnsi="Arial" w:cs="Arial"/>
                <w:lang w:val="es-ES"/>
              </w:rPr>
              <w:t>2.2.3.2.2.7.</w:t>
            </w:r>
            <w:r w:rsidRPr="00F72FB3">
              <w:rPr>
                <w:rFonts w:ascii="Arial" w:eastAsia="Calibri" w:hAnsi="Arial" w:cs="Arial"/>
                <w:bCs/>
              </w:rPr>
              <w:t xml:space="preserve"> de la sección 2, capítulo</w:t>
            </w:r>
            <w:r w:rsidRPr="00F72FB3">
              <w:rPr>
                <w:rFonts w:ascii="Arial" w:eastAsia="Calibri" w:hAnsi="Arial" w:cs="Arial"/>
                <w:bCs/>
                <w:color w:val="FF0000"/>
              </w:rPr>
              <w:t xml:space="preserve"> </w:t>
            </w:r>
            <w:r w:rsidRPr="00F72FB3">
              <w:rPr>
                <w:rFonts w:ascii="Arial" w:eastAsia="Calibri" w:hAnsi="Arial" w:cs="Arial"/>
                <w:bCs/>
              </w:rPr>
              <w:t xml:space="preserve">2, título 3, parte 2, libro 2, por </w:t>
            </w:r>
            <w:r w:rsidRPr="00F72FB3">
              <w:rPr>
                <w:rFonts w:ascii="Arial" w:eastAsia="Calibri" w:hAnsi="Arial" w:cs="Arial"/>
                <w:b/>
                <w:bCs/>
              </w:rPr>
              <w:t>“fundo”.</w:t>
            </w:r>
          </w:p>
          <w:p w:rsidR="00A24B95" w:rsidRPr="00F72FB3" w:rsidRDefault="00A24B95" w:rsidP="00A24B95">
            <w:pPr>
              <w:pStyle w:val="Prrafodelista"/>
              <w:tabs>
                <w:tab w:val="left" w:pos="426"/>
              </w:tabs>
              <w:rPr>
                <w:rFonts w:ascii="Arial" w:hAnsi="Arial" w:cs="Arial"/>
                <w:sz w:val="20"/>
                <w:lang w:val="es-ES"/>
              </w:rPr>
            </w:pPr>
          </w:p>
          <w:p w:rsidR="00A24B95" w:rsidRPr="00F72FB3" w:rsidRDefault="009F4554" w:rsidP="00A24B95">
            <w:pPr>
              <w:pStyle w:val="Prrafodelista"/>
              <w:numPr>
                <w:ilvl w:val="0"/>
                <w:numId w:val="1"/>
              </w:numPr>
              <w:tabs>
                <w:tab w:val="left" w:pos="426"/>
              </w:tabs>
              <w:ind w:left="0" w:firstLine="0"/>
              <w:contextualSpacing w:val="0"/>
              <w:jc w:val="both"/>
              <w:rPr>
                <w:rFonts w:ascii="Arial" w:hAnsi="Arial" w:cs="Arial"/>
              </w:rPr>
            </w:pPr>
            <w:r w:rsidRPr="00F72FB3">
              <w:rPr>
                <w:rFonts w:ascii="Arial" w:eastAsia="Calibri" w:hAnsi="Arial" w:cs="Arial"/>
              </w:rPr>
              <w:t xml:space="preserve">Corrige </w:t>
            </w:r>
            <w:r w:rsidR="00A24B95" w:rsidRPr="00F72FB3">
              <w:rPr>
                <w:rFonts w:ascii="Arial" w:eastAsia="Calibri" w:hAnsi="Arial" w:cs="Arial"/>
              </w:rPr>
              <w:t xml:space="preserve">la expresión </w:t>
            </w:r>
            <w:r w:rsidR="00A24B95" w:rsidRPr="00F72FB3">
              <w:rPr>
                <w:rFonts w:ascii="Arial" w:eastAsia="Calibri" w:hAnsi="Arial" w:cs="Arial"/>
                <w:b/>
              </w:rPr>
              <w:t>“</w:t>
            </w:r>
            <w:r w:rsidR="00A24B95" w:rsidRPr="00F72FB3">
              <w:rPr>
                <w:rFonts w:ascii="Arial" w:eastAsia="Calibri" w:hAnsi="Arial" w:cs="Arial"/>
                <w:b/>
                <w:strike/>
                <w:lang w:val="es-ES"/>
              </w:rPr>
              <w:t>dispuesto</w:t>
            </w:r>
            <w:r w:rsidR="00A24B95" w:rsidRPr="00F72FB3">
              <w:rPr>
                <w:rFonts w:ascii="Arial" w:eastAsia="Calibri" w:hAnsi="Arial" w:cs="Arial"/>
                <w:b/>
              </w:rPr>
              <w:t>”</w:t>
            </w:r>
            <w:r w:rsidR="00A24B95" w:rsidRPr="00F72FB3">
              <w:rPr>
                <w:rFonts w:ascii="Arial" w:eastAsia="Calibri" w:hAnsi="Arial" w:cs="Arial"/>
              </w:rPr>
              <w:t xml:space="preserve"> prevista en </w:t>
            </w:r>
            <w:r w:rsidR="00A24B95" w:rsidRPr="00F72FB3">
              <w:rPr>
                <w:rFonts w:ascii="Arial" w:eastAsia="Calibri" w:hAnsi="Arial" w:cs="Arial"/>
                <w:iCs/>
                <w:color w:val="000000"/>
                <w:shd w:val="clear" w:color="auto" w:fill="FFFFFF"/>
              </w:rPr>
              <w:t>el</w:t>
            </w:r>
            <w:r w:rsidR="00A24B95" w:rsidRPr="00F72FB3">
              <w:rPr>
                <w:rFonts w:ascii="Arial" w:eastAsia="Calibri" w:hAnsi="Arial" w:cs="Arial"/>
                <w:b/>
                <w:iCs/>
                <w:color w:val="000000"/>
                <w:shd w:val="clear" w:color="auto" w:fill="FFFFFF"/>
              </w:rPr>
              <w:t xml:space="preserve"> </w:t>
            </w:r>
            <w:r w:rsidR="00A24B95" w:rsidRPr="00F72FB3">
              <w:rPr>
                <w:rFonts w:ascii="Arial" w:eastAsia="Calibri" w:hAnsi="Arial" w:cs="Arial"/>
                <w:bCs/>
              </w:rPr>
              <w:t xml:space="preserve">artículo </w:t>
            </w:r>
            <w:r w:rsidR="00A24B95" w:rsidRPr="00F72FB3">
              <w:rPr>
                <w:rFonts w:ascii="Arial" w:hAnsi="Arial" w:cs="Arial"/>
                <w:lang w:val="es-ES"/>
              </w:rPr>
              <w:t>2.2.3.2.12.3.</w:t>
            </w:r>
            <w:r w:rsidR="00A24B95" w:rsidRPr="00F72FB3">
              <w:rPr>
                <w:rFonts w:ascii="Arial" w:eastAsia="Calibri" w:hAnsi="Arial" w:cs="Arial"/>
                <w:bCs/>
              </w:rPr>
              <w:t xml:space="preserve"> de </w:t>
            </w:r>
            <w:r w:rsidR="00A24B95" w:rsidRPr="00F72FB3">
              <w:rPr>
                <w:rFonts w:ascii="Arial" w:eastAsia="Calibri" w:hAnsi="Arial" w:cs="Arial"/>
              </w:rPr>
              <w:t xml:space="preserve">la sección 12, capítulo 2, título 3, parte 2, libro 2, por </w:t>
            </w:r>
            <w:r w:rsidR="00A24B95" w:rsidRPr="00F72FB3">
              <w:rPr>
                <w:rFonts w:ascii="Arial" w:eastAsia="Calibri" w:hAnsi="Arial" w:cs="Arial"/>
                <w:b/>
              </w:rPr>
              <w:t>“dispuesto”.</w:t>
            </w:r>
          </w:p>
          <w:p w:rsidR="009F4554" w:rsidRPr="00F72FB3" w:rsidRDefault="009F4554" w:rsidP="009F4554">
            <w:pPr>
              <w:pStyle w:val="Prrafodelista"/>
              <w:rPr>
                <w:rFonts w:ascii="Arial" w:hAnsi="Arial" w:cs="Arial"/>
              </w:rPr>
            </w:pPr>
          </w:p>
          <w:p w:rsidR="009F4554" w:rsidRPr="00F72FB3" w:rsidRDefault="009F4554" w:rsidP="009F4554">
            <w:pPr>
              <w:pStyle w:val="Prrafodelista"/>
              <w:numPr>
                <w:ilvl w:val="0"/>
                <w:numId w:val="1"/>
              </w:numPr>
              <w:tabs>
                <w:tab w:val="left" w:pos="426"/>
              </w:tabs>
              <w:ind w:left="0" w:firstLine="0"/>
              <w:contextualSpacing w:val="0"/>
              <w:jc w:val="both"/>
              <w:rPr>
                <w:rFonts w:ascii="Arial" w:eastAsia="Times New Roman" w:hAnsi="Arial" w:cs="Arial"/>
                <w:szCs w:val="24"/>
                <w:lang w:eastAsia="es-CO"/>
              </w:rPr>
            </w:pPr>
            <w:r w:rsidRPr="00F72FB3">
              <w:rPr>
                <w:rFonts w:ascii="Arial" w:hAnsi="Arial" w:cs="Arial"/>
              </w:rPr>
              <w:t xml:space="preserve">Suprime la expresión “conjuntamente con el Ministerio de Salud y Protección Social” prevista en el numeral 4 del artículo 2.2.3.2.20.1. de la Sección 20, </w:t>
            </w:r>
            <w:r w:rsidRPr="00F72FB3">
              <w:rPr>
                <w:rFonts w:ascii="Arial" w:eastAsia="Calibri" w:hAnsi="Arial" w:cs="Arial"/>
              </w:rPr>
              <w:t>capítulo 2, título 3, parte 2, libro 2.</w:t>
            </w:r>
          </w:p>
          <w:p w:rsidR="00AE2D63" w:rsidRPr="00F72FB3" w:rsidRDefault="00AE2D63" w:rsidP="00AE2D63">
            <w:pPr>
              <w:pStyle w:val="Prrafodelista"/>
              <w:ind w:left="459"/>
              <w:rPr>
                <w:rFonts w:ascii="Arial" w:hAnsi="Arial" w:cs="Arial"/>
              </w:rPr>
            </w:pPr>
          </w:p>
          <w:p w:rsidR="00AE2D63" w:rsidRPr="00F72FB3" w:rsidRDefault="00AE2D63" w:rsidP="00AE2D63">
            <w:pPr>
              <w:pStyle w:val="Prrafodelista"/>
              <w:numPr>
                <w:ilvl w:val="0"/>
                <w:numId w:val="1"/>
              </w:numPr>
              <w:tabs>
                <w:tab w:val="left" w:pos="426"/>
              </w:tabs>
              <w:ind w:left="0" w:firstLine="0"/>
              <w:contextualSpacing w:val="0"/>
              <w:jc w:val="both"/>
              <w:rPr>
                <w:rFonts w:ascii="Arial" w:hAnsi="Arial" w:cs="Arial"/>
              </w:rPr>
            </w:pPr>
            <w:r w:rsidRPr="00F72FB3">
              <w:rPr>
                <w:rFonts w:ascii="Arial" w:hAnsi="Arial" w:cs="Arial"/>
              </w:rPr>
              <w:t>Corrige las siguientes expresiones y el parágrafo del artículo 2.2.3.3.4.1 de la sección 4, capítulo 3, título 3, parte 2, libro 2:</w:t>
            </w:r>
          </w:p>
          <w:p w:rsidR="00AE2D63" w:rsidRPr="00F72FB3" w:rsidRDefault="00AE2D63" w:rsidP="00AE2D63">
            <w:pPr>
              <w:pStyle w:val="Prrafodelista"/>
              <w:numPr>
                <w:ilvl w:val="0"/>
                <w:numId w:val="3"/>
              </w:numPr>
              <w:spacing w:before="100" w:beforeAutospacing="1" w:after="100" w:afterAutospacing="1"/>
              <w:ind w:left="459" w:hanging="284"/>
              <w:contextualSpacing w:val="0"/>
              <w:jc w:val="both"/>
              <w:rPr>
                <w:rFonts w:ascii="Arial" w:hAnsi="Arial" w:cs="Arial"/>
                <w:b/>
              </w:rPr>
            </w:pPr>
            <w:r w:rsidRPr="00F72FB3">
              <w:rPr>
                <w:rFonts w:ascii="Arial" w:hAnsi="Arial" w:cs="Arial"/>
                <w:b/>
              </w:rPr>
              <w:t xml:space="preserve">“Bencenos dorados diferentes a los </w:t>
            </w:r>
            <w:proofErr w:type="spellStart"/>
            <w:r w:rsidRPr="00F72FB3">
              <w:rPr>
                <w:rFonts w:ascii="Arial" w:hAnsi="Arial" w:cs="Arial"/>
                <w:b/>
              </w:rPr>
              <w:t>Diclorobencenos</w:t>
            </w:r>
            <w:proofErr w:type="spellEnd"/>
            <w:r w:rsidRPr="00F72FB3">
              <w:rPr>
                <w:rFonts w:ascii="Arial" w:hAnsi="Arial" w:cs="Arial"/>
                <w:b/>
              </w:rPr>
              <w:t xml:space="preserve">” </w:t>
            </w:r>
            <w:r w:rsidRPr="00F72FB3">
              <w:rPr>
                <w:rFonts w:ascii="Arial" w:hAnsi="Arial" w:cs="Arial"/>
              </w:rPr>
              <w:t xml:space="preserve">por </w:t>
            </w:r>
            <w:r w:rsidRPr="00F72FB3">
              <w:rPr>
                <w:rFonts w:ascii="Arial" w:hAnsi="Arial" w:cs="Arial"/>
                <w:b/>
              </w:rPr>
              <w:t>“</w:t>
            </w:r>
            <w:r w:rsidRPr="00F72FB3">
              <w:rPr>
                <w:rFonts w:ascii="Arial" w:hAnsi="Arial" w:cs="Arial"/>
                <w:b/>
                <w:color w:val="000000"/>
              </w:rPr>
              <w:t xml:space="preserve">Bencenos clorados diferentes a los </w:t>
            </w:r>
            <w:proofErr w:type="spellStart"/>
            <w:r w:rsidRPr="00F72FB3">
              <w:rPr>
                <w:rFonts w:ascii="Arial" w:hAnsi="Arial" w:cs="Arial"/>
                <w:b/>
                <w:color w:val="000000"/>
              </w:rPr>
              <w:t>diclorobencenos</w:t>
            </w:r>
            <w:proofErr w:type="spellEnd"/>
            <w:r w:rsidRPr="00F72FB3">
              <w:rPr>
                <w:rFonts w:ascii="Arial" w:hAnsi="Arial" w:cs="Arial"/>
                <w:b/>
                <w:color w:val="000000"/>
              </w:rPr>
              <w:t>”.</w:t>
            </w:r>
          </w:p>
          <w:p w:rsidR="00AE2D63" w:rsidRPr="00F72FB3" w:rsidRDefault="00AE2D63" w:rsidP="00AE2D63">
            <w:pPr>
              <w:pStyle w:val="Prrafodelista"/>
              <w:numPr>
                <w:ilvl w:val="0"/>
                <w:numId w:val="3"/>
              </w:numPr>
              <w:spacing w:before="100" w:beforeAutospacing="1" w:after="100" w:afterAutospacing="1"/>
              <w:ind w:left="459" w:hanging="284"/>
              <w:contextualSpacing w:val="0"/>
              <w:jc w:val="both"/>
              <w:rPr>
                <w:rFonts w:ascii="Arial" w:hAnsi="Arial" w:cs="Arial"/>
                <w:b/>
              </w:rPr>
            </w:pPr>
            <w:r w:rsidRPr="00F72FB3">
              <w:rPr>
                <w:rFonts w:ascii="Arial" w:hAnsi="Arial" w:cs="Arial"/>
                <w:b/>
                <w:color w:val="000000"/>
              </w:rPr>
              <w:t>“Etanos dorados”</w:t>
            </w:r>
            <w:r w:rsidRPr="00F72FB3">
              <w:rPr>
                <w:rFonts w:ascii="Arial" w:hAnsi="Arial" w:cs="Arial"/>
                <w:color w:val="000000"/>
              </w:rPr>
              <w:t xml:space="preserve"> por </w:t>
            </w:r>
            <w:r w:rsidRPr="00F72FB3">
              <w:rPr>
                <w:rFonts w:ascii="Arial" w:hAnsi="Arial" w:cs="Arial"/>
                <w:b/>
                <w:color w:val="000000"/>
              </w:rPr>
              <w:t>“Etanos clorados”.</w:t>
            </w:r>
          </w:p>
          <w:p w:rsidR="00AE2D63" w:rsidRPr="00F72FB3" w:rsidRDefault="00AE2D63" w:rsidP="00AE2D63">
            <w:pPr>
              <w:pStyle w:val="Prrafodelista"/>
              <w:numPr>
                <w:ilvl w:val="0"/>
                <w:numId w:val="3"/>
              </w:numPr>
              <w:spacing w:before="100" w:beforeAutospacing="1" w:after="100" w:afterAutospacing="1"/>
              <w:ind w:left="459" w:hanging="284"/>
              <w:contextualSpacing w:val="0"/>
              <w:jc w:val="both"/>
              <w:rPr>
                <w:rFonts w:ascii="Arial" w:hAnsi="Arial" w:cs="Arial"/>
              </w:rPr>
            </w:pPr>
            <w:r w:rsidRPr="00F72FB3">
              <w:rPr>
                <w:rFonts w:ascii="Arial" w:hAnsi="Arial" w:cs="Arial"/>
                <w:color w:val="000000"/>
              </w:rPr>
              <w:t xml:space="preserve">“1.1.2.2 – </w:t>
            </w:r>
            <w:proofErr w:type="spellStart"/>
            <w:r w:rsidRPr="00F72FB3">
              <w:rPr>
                <w:rFonts w:ascii="Arial" w:hAnsi="Arial" w:cs="Arial"/>
                <w:color w:val="000000"/>
              </w:rPr>
              <w:t>Tetracloroetano</w:t>
            </w:r>
            <w:proofErr w:type="spellEnd"/>
            <w:r w:rsidRPr="00F72FB3">
              <w:rPr>
                <w:rFonts w:ascii="Arial" w:hAnsi="Arial" w:cs="Arial"/>
                <w:color w:val="000000"/>
              </w:rPr>
              <w:t>” por “1</w:t>
            </w:r>
            <w:proofErr w:type="gramStart"/>
            <w:r w:rsidRPr="00F72FB3">
              <w:rPr>
                <w:rFonts w:ascii="Arial" w:hAnsi="Arial" w:cs="Arial"/>
                <w:color w:val="000000"/>
              </w:rPr>
              <w:t>,1,2,2</w:t>
            </w:r>
            <w:proofErr w:type="gramEnd"/>
            <w:r w:rsidRPr="00F72FB3">
              <w:rPr>
                <w:rFonts w:ascii="Arial" w:hAnsi="Arial" w:cs="Arial"/>
                <w:color w:val="000000"/>
              </w:rPr>
              <w:t xml:space="preserve"> – </w:t>
            </w:r>
            <w:proofErr w:type="spellStart"/>
            <w:r w:rsidRPr="00F72FB3">
              <w:rPr>
                <w:rFonts w:ascii="Arial" w:hAnsi="Arial" w:cs="Arial"/>
                <w:color w:val="000000"/>
              </w:rPr>
              <w:t>Tetracloroetano</w:t>
            </w:r>
            <w:proofErr w:type="spellEnd"/>
            <w:r w:rsidRPr="00F72FB3">
              <w:rPr>
                <w:rFonts w:ascii="Arial" w:hAnsi="Arial" w:cs="Arial"/>
                <w:color w:val="000000"/>
              </w:rPr>
              <w:t>”.</w:t>
            </w:r>
          </w:p>
          <w:p w:rsidR="00AE2D63" w:rsidRPr="00F72FB3" w:rsidRDefault="00AE2D63" w:rsidP="00AE2D63">
            <w:pPr>
              <w:pStyle w:val="Prrafodelista"/>
              <w:numPr>
                <w:ilvl w:val="0"/>
                <w:numId w:val="3"/>
              </w:numPr>
              <w:spacing w:before="100" w:beforeAutospacing="1" w:after="100" w:afterAutospacing="1"/>
              <w:ind w:left="459" w:hanging="284"/>
              <w:contextualSpacing w:val="0"/>
              <w:jc w:val="both"/>
              <w:rPr>
                <w:rFonts w:ascii="Arial" w:hAnsi="Arial" w:cs="Arial"/>
                <w:b/>
              </w:rPr>
            </w:pPr>
            <w:r w:rsidRPr="00F72FB3">
              <w:rPr>
                <w:rFonts w:ascii="Arial" w:hAnsi="Arial" w:cs="Arial"/>
                <w:b/>
                <w:color w:val="000000"/>
              </w:rPr>
              <w:t>“</w:t>
            </w:r>
            <w:proofErr w:type="spellStart"/>
            <w:r w:rsidRPr="00F72FB3">
              <w:rPr>
                <w:rFonts w:ascii="Arial" w:hAnsi="Arial" w:cs="Arial"/>
                <w:b/>
                <w:color w:val="000000"/>
              </w:rPr>
              <w:t>Nafatalenos</w:t>
            </w:r>
            <w:proofErr w:type="spellEnd"/>
            <w:r w:rsidRPr="00F72FB3">
              <w:rPr>
                <w:rFonts w:ascii="Arial" w:hAnsi="Arial" w:cs="Arial"/>
                <w:b/>
                <w:color w:val="000000"/>
              </w:rPr>
              <w:t xml:space="preserve"> dorados” </w:t>
            </w:r>
            <w:r w:rsidRPr="00F72FB3">
              <w:rPr>
                <w:rFonts w:ascii="Arial" w:hAnsi="Arial" w:cs="Arial"/>
                <w:color w:val="000000"/>
              </w:rPr>
              <w:t>por</w:t>
            </w:r>
            <w:r w:rsidRPr="00F72FB3">
              <w:rPr>
                <w:rFonts w:ascii="Arial" w:hAnsi="Arial" w:cs="Arial"/>
                <w:b/>
                <w:color w:val="000000"/>
              </w:rPr>
              <w:t xml:space="preserve"> “</w:t>
            </w:r>
            <w:proofErr w:type="spellStart"/>
            <w:r w:rsidRPr="00F72FB3">
              <w:rPr>
                <w:rFonts w:ascii="Arial" w:hAnsi="Arial" w:cs="Arial"/>
                <w:b/>
                <w:color w:val="000000"/>
              </w:rPr>
              <w:t>Nafatalenos</w:t>
            </w:r>
            <w:proofErr w:type="spellEnd"/>
            <w:r w:rsidRPr="00F72FB3">
              <w:rPr>
                <w:rFonts w:ascii="Arial" w:hAnsi="Arial" w:cs="Arial"/>
                <w:b/>
                <w:color w:val="000000"/>
              </w:rPr>
              <w:t xml:space="preserve"> clorados”.</w:t>
            </w:r>
          </w:p>
          <w:p w:rsidR="00AE2D63" w:rsidRPr="00F72FB3" w:rsidRDefault="00AE2D63" w:rsidP="00AE2D63">
            <w:pPr>
              <w:pStyle w:val="Prrafodelista"/>
              <w:numPr>
                <w:ilvl w:val="0"/>
                <w:numId w:val="3"/>
              </w:numPr>
              <w:spacing w:before="100" w:beforeAutospacing="1" w:after="100" w:afterAutospacing="1"/>
              <w:ind w:left="459" w:hanging="284"/>
              <w:contextualSpacing w:val="0"/>
              <w:jc w:val="both"/>
              <w:rPr>
                <w:rFonts w:ascii="Arial" w:hAnsi="Arial" w:cs="Arial"/>
                <w:b/>
              </w:rPr>
            </w:pPr>
            <w:r w:rsidRPr="00F72FB3">
              <w:rPr>
                <w:rFonts w:ascii="Arial" w:hAnsi="Arial" w:cs="Arial"/>
                <w:b/>
                <w:color w:val="000000"/>
              </w:rPr>
              <w:t xml:space="preserve">“Fenoles dorados diferentes a otros de la lista, incluye </w:t>
            </w:r>
            <w:proofErr w:type="spellStart"/>
            <w:r w:rsidRPr="00F72FB3">
              <w:rPr>
                <w:rFonts w:ascii="Arial" w:hAnsi="Arial" w:cs="Arial"/>
                <w:b/>
                <w:color w:val="000000"/>
              </w:rPr>
              <w:t>cresoles</w:t>
            </w:r>
            <w:proofErr w:type="spellEnd"/>
            <w:r w:rsidRPr="00F72FB3">
              <w:rPr>
                <w:rFonts w:ascii="Arial" w:hAnsi="Arial" w:cs="Arial"/>
                <w:b/>
                <w:color w:val="000000"/>
              </w:rPr>
              <w:t xml:space="preserve"> clorados”</w:t>
            </w:r>
            <w:r w:rsidRPr="00F72FB3">
              <w:rPr>
                <w:rFonts w:ascii="Arial" w:hAnsi="Arial" w:cs="Arial"/>
                <w:color w:val="000000"/>
              </w:rPr>
              <w:t xml:space="preserve"> por </w:t>
            </w:r>
            <w:r w:rsidRPr="00F72FB3">
              <w:rPr>
                <w:rFonts w:ascii="Arial" w:hAnsi="Arial" w:cs="Arial"/>
                <w:b/>
                <w:color w:val="000000"/>
              </w:rPr>
              <w:t xml:space="preserve">“Fenoles clorados diferentes a otros de la lista, incluye </w:t>
            </w:r>
            <w:proofErr w:type="spellStart"/>
            <w:r w:rsidRPr="00F72FB3">
              <w:rPr>
                <w:rFonts w:ascii="Arial" w:hAnsi="Arial" w:cs="Arial"/>
                <w:b/>
                <w:color w:val="000000"/>
              </w:rPr>
              <w:t>cresoles</w:t>
            </w:r>
            <w:proofErr w:type="spellEnd"/>
            <w:r w:rsidRPr="00F72FB3">
              <w:rPr>
                <w:rFonts w:ascii="Arial" w:hAnsi="Arial" w:cs="Arial"/>
                <w:b/>
                <w:color w:val="000000"/>
              </w:rPr>
              <w:t xml:space="preserve"> clorados”.</w:t>
            </w:r>
          </w:p>
          <w:p w:rsidR="00AE2D63" w:rsidRPr="00F72FB3" w:rsidRDefault="00AE2D63" w:rsidP="00AE2D63">
            <w:pPr>
              <w:pStyle w:val="Prrafodelista"/>
              <w:numPr>
                <w:ilvl w:val="0"/>
                <w:numId w:val="3"/>
              </w:numPr>
              <w:ind w:left="459" w:hanging="284"/>
              <w:contextualSpacing w:val="0"/>
              <w:jc w:val="both"/>
              <w:rPr>
                <w:rFonts w:ascii="Arial" w:hAnsi="Arial" w:cs="Arial"/>
              </w:rPr>
            </w:pPr>
            <w:r w:rsidRPr="00F72FB3">
              <w:rPr>
                <w:rFonts w:ascii="Arial" w:hAnsi="Arial" w:cs="Arial"/>
                <w:color w:val="000000"/>
              </w:rPr>
              <w:t>“</w:t>
            </w:r>
            <w:proofErr w:type="spellStart"/>
            <w:r w:rsidRPr="00F72FB3">
              <w:rPr>
                <w:rFonts w:ascii="Arial" w:hAnsi="Arial" w:cs="Arial"/>
                <w:color w:val="000000"/>
              </w:rPr>
              <w:t>Paracloronmetacresol</w:t>
            </w:r>
            <w:proofErr w:type="spellEnd"/>
            <w:r w:rsidRPr="00F72FB3">
              <w:rPr>
                <w:rFonts w:ascii="Arial" w:hAnsi="Arial" w:cs="Arial"/>
                <w:color w:val="000000"/>
              </w:rPr>
              <w:t>” por  “</w:t>
            </w:r>
            <w:proofErr w:type="spellStart"/>
            <w:r w:rsidRPr="00F72FB3">
              <w:rPr>
                <w:rFonts w:ascii="Arial" w:hAnsi="Arial" w:cs="Arial"/>
                <w:color w:val="000000"/>
              </w:rPr>
              <w:t>Paraclorometacresol</w:t>
            </w:r>
            <w:proofErr w:type="spellEnd"/>
            <w:r w:rsidRPr="00F72FB3">
              <w:rPr>
                <w:rFonts w:ascii="Arial" w:hAnsi="Arial" w:cs="Arial"/>
                <w:color w:val="000000"/>
              </w:rPr>
              <w:t xml:space="preserve">”. </w:t>
            </w:r>
          </w:p>
          <w:p w:rsidR="00AE2D63" w:rsidRPr="00F72FB3" w:rsidRDefault="00AE2D63" w:rsidP="00AE2D63">
            <w:pPr>
              <w:pStyle w:val="Prrafodelista"/>
              <w:numPr>
                <w:ilvl w:val="0"/>
                <w:numId w:val="3"/>
              </w:numPr>
              <w:ind w:left="459" w:hanging="284"/>
              <w:contextualSpacing w:val="0"/>
              <w:jc w:val="both"/>
              <w:rPr>
                <w:rFonts w:ascii="Arial" w:hAnsi="Arial" w:cs="Arial"/>
              </w:rPr>
            </w:pPr>
            <w:r w:rsidRPr="00F72FB3">
              <w:rPr>
                <w:rFonts w:ascii="Arial" w:hAnsi="Arial" w:cs="Arial"/>
                <w:color w:val="000000"/>
              </w:rPr>
              <w:t>“</w:t>
            </w:r>
            <w:proofErr w:type="spellStart"/>
            <w:r w:rsidRPr="00F72FB3">
              <w:rPr>
                <w:rFonts w:ascii="Arial" w:hAnsi="Arial" w:cs="Arial"/>
                <w:color w:val="000000"/>
              </w:rPr>
              <w:t>Fluorantero</w:t>
            </w:r>
            <w:proofErr w:type="spellEnd"/>
            <w:r w:rsidRPr="00F72FB3">
              <w:rPr>
                <w:rFonts w:ascii="Arial" w:hAnsi="Arial" w:cs="Arial"/>
                <w:color w:val="000000"/>
              </w:rPr>
              <w:t>” por “</w:t>
            </w:r>
            <w:proofErr w:type="spellStart"/>
            <w:r w:rsidRPr="00F72FB3">
              <w:rPr>
                <w:rFonts w:ascii="Arial" w:hAnsi="Arial" w:cs="Arial"/>
                <w:color w:val="000000"/>
              </w:rPr>
              <w:t>Fluoranteno</w:t>
            </w:r>
            <w:proofErr w:type="spellEnd"/>
            <w:r w:rsidRPr="00F72FB3">
              <w:rPr>
                <w:rFonts w:ascii="Arial" w:hAnsi="Arial" w:cs="Arial"/>
                <w:color w:val="000000"/>
              </w:rPr>
              <w:t>”.</w:t>
            </w:r>
          </w:p>
          <w:p w:rsidR="00AE2D63" w:rsidRPr="00F72FB3" w:rsidRDefault="00AE2D63" w:rsidP="00AE2D63">
            <w:pPr>
              <w:numPr>
                <w:ilvl w:val="0"/>
                <w:numId w:val="3"/>
              </w:numPr>
              <w:spacing w:before="100" w:beforeAutospacing="1" w:after="100" w:afterAutospacing="1" w:line="270" w:lineRule="atLeast"/>
              <w:ind w:left="459" w:hanging="284"/>
              <w:jc w:val="both"/>
              <w:rPr>
                <w:rFonts w:ascii="Arial" w:hAnsi="Arial" w:cs="Arial"/>
                <w:color w:val="000000"/>
                <w:sz w:val="24"/>
                <w:szCs w:val="24"/>
                <w:lang w:eastAsia="es-CO"/>
              </w:rPr>
            </w:pPr>
            <w:r w:rsidRPr="00F72FB3">
              <w:rPr>
                <w:rFonts w:ascii="Arial" w:hAnsi="Arial" w:cs="Arial"/>
                <w:color w:val="000000"/>
                <w:sz w:val="24"/>
                <w:szCs w:val="24"/>
                <w:lang w:eastAsia="es-CO"/>
              </w:rPr>
              <w:t>“4,4'- DDE (</w:t>
            </w:r>
            <w:proofErr w:type="spellStart"/>
            <w:r w:rsidRPr="00F72FB3">
              <w:rPr>
                <w:rFonts w:ascii="Arial" w:hAnsi="Arial" w:cs="Arial"/>
                <w:color w:val="000000"/>
                <w:sz w:val="24"/>
                <w:szCs w:val="24"/>
                <w:lang w:eastAsia="es-CO"/>
              </w:rPr>
              <w:t>p</w:t>
            </w:r>
            <w:proofErr w:type="gramStart"/>
            <w:r w:rsidRPr="00F72FB3">
              <w:rPr>
                <w:rFonts w:ascii="Arial" w:hAnsi="Arial" w:cs="Arial"/>
                <w:color w:val="000000"/>
                <w:sz w:val="24"/>
                <w:szCs w:val="24"/>
                <w:lang w:eastAsia="es-CO"/>
              </w:rPr>
              <w:t>,p</w:t>
            </w:r>
            <w:proofErr w:type="spellEnd"/>
            <w:r w:rsidRPr="00F72FB3">
              <w:rPr>
                <w:rFonts w:ascii="Arial" w:hAnsi="Arial" w:cs="Arial"/>
                <w:color w:val="000000"/>
                <w:sz w:val="24"/>
                <w:szCs w:val="24"/>
                <w:lang w:eastAsia="es-CO"/>
              </w:rPr>
              <w:t>'</w:t>
            </w:r>
            <w:proofErr w:type="gramEnd"/>
            <w:r w:rsidRPr="00F72FB3">
              <w:rPr>
                <w:rFonts w:ascii="Arial" w:hAnsi="Arial" w:cs="Arial"/>
                <w:color w:val="000000"/>
                <w:sz w:val="24"/>
                <w:szCs w:val="24"/>
                <w:lang w:eastAsia="es-CO"/>
              </w:rPr>
              <w:t>- DDX)”  por “4,4'- DDE (</w:t>
            </w:r>
            <w:proofErr w:type="spellStart"/>
            <w:r w:rsidRPr="00F72FB3">
              <w:rPr>
                <w:rFonts w:ascii="Arial" w:hAnsi="Arial" w:cs="Arial"/>
                <w:color w:val="000000"/>
                <w:sz w:val="24"/>
                <w:szCs w:val="24"/>
                <w:lang w:eastAsia="es-CO"/>
              </w:rPr>
              <w:t>p,p</w:t>
            </w:r>
            <w:proofErr w:type="spellEnd"/>
            <w:r w:rsidRPr="00F72FB3">
              <w:rPr>
                <w:rFonts w:ascii="Arial" w:hAnsi="Arial" w:cs="Arial"/>
                <w:color w:val="000000"/>
                <w:sz w:val="24"/>
                <w:szCs w:val="24"/>
                <w:lang w:eastAsia="es-CO"/>
              </w:rPr>
              <w:t>'- DDX)”.</w:t>
            </w:r>
          </w:p>
          <w:p w:rsidR="00AE2D63" w:rsidRPr="00F72FB3" w:rsidRDefault="00AE2D63" w:rsidP="00AE2D63">
            <w:pPr>
              <w:numPr>
                <w:ilvl w:val="0"/>
                <w:numId w:val="3"/>
              </w:numPr>
              <w:spacing w:before="100" w:beforeAutospacing="1" w:after="100" w:afterAutospacing="1" w:line="270" w:lineRule="atLeast"/>
              <w:ind w:left="459" w:hanging="284"/>
              <w:jc w:val="both"/>
              <w:rPr>
                <w:rFonts w:ascii="Arial" w:hAnsi="Arial" w:cs="Arial"/>
                <w:color w:val="000000"/>
                <w:sz w:val="24"/>
                <w:szCs w:val="24"/>
                <w:lang w:eastAsia="es-CO"/>
              </w:rPr>
            </w:pPr>
            <w:r w:rsidRPr="00F72FB3">
              <w:rPr>
                <w:rFonts w:ascii="Arial" w:hAnsi="Arial" w:cs="Arial"/>
                <w:color w:val="000000"/>
                <w:sz w:val="24"/>
                <w:szCs w:val="24"/>
                <w:lang w:eastAsia="es-CO"/>
              </w:rPr>
              <w:t>“4,4'- DDD (</w:t>
            </w:r>
            <w:proofErr w:type="spellStart"/>
            <w:r w:rsidRPr="00F72FB3">
              <w:rPr>
                <w:rFonts w:ascii="Arial" w:hAnsi="Arial" w:cs="Arial"/>
                <w:color w:val="000000"/>
                <w:sz w:val="24"/>
                <w:szCs w:val="24"/>
                <w:lang w:eastAsia="es-CO"/>
              </w:rPr>
              <w:t>p</w:t>
            </w:r>
            <w:proofErr w:type="gramStart"/>
            <w:r w:rsidRPr="00F72FB3">
              <w:rPr>
                <w:rFonts w:ascii="Arial" w:hAnsi="Arial" w:cs="Arial"/>
                <w:color w:val="000000"/>
                <w:sz w:val="24"/>
                <w:szCs w:val="24"/>
                <w:lang w:eastAsia="es-CO"/>
              </w:rPr>
              <w:t>,p</w:t>
            </w:r>
            <w:proofErr w:type="spellEnd"/>
            <w:proofErr w:type="gramEnd"/>
            <w:r w:rsidRPr="00F72FB3">
              <w:rPr>
                <w:rFonts w:ascii="Arial" w:hAnsi="Arial" w:cs="Arial"/>
                <w:color w:val="000000"/>
                <w:sz w:val="24"/>
                <w:szCs w:val="24"/>
                <w:lang w:eastAsia="es-CO"/>
              </w:rPr>
              <w:t>- TDE)” por “4,4'- DDD (</w:t>
            </w:r>
            <w:proofErr w:type="spellStart"/>
            <w:r w:rsidRPr="00F72FB3">
              <w:rPr>
                <w:rFonts w:ascii="Arial" w:hAnsi="Arial" w:cs="Arial"/>
                <w:color w:val="000000"/>
                <w:sz w:val="24"/>
                <w:szCs w:val="24"/>
                <w:lang w:eastAsia="es-CO"/>
              </w:rPr>
              <w:t>p,p</w:t>
            </w:r>
            <w:proofErr w:type="spellEnd"/>
            <w:r w:rsidRPr="00F72FB3">
              <w:rPr>
                <w:rFonts w:ascii="Arial" w:hAnsi="Arial" w:cs="Arial"/>
                <w:color w:val="000000"/>
                <w:sz w:val="24"/>
                <w:szCs w:val="24"/>
                <w:lang w:eastAsia="es-CO"/>
              </w:rPr>
              <w:t>'- TDE)”.</w:t>
            </w:r>
          </w:p>
          <w:p w:rsidR="00AE2D63" w:rsidRPr="00F72FB3" w:rsidRDefault="00AE2D63" w:rsidP="00AE2D63">
            <w:pPr>
              <w:numPr>
                <w:ilvl w:val="0"/>
                <w:numId w:val="3"/>
              </w:numPr>
              <w:spacing w:before="100" w:beforeAutospacing="1" w:after="100" w:afterAutospacing="1" w:line="270" w:lineRule="atLeast"/>
              <w:ind w:left="459" w:hanging="284"/>
              <w:jc w:val="both"/>
              <w:rPr>
                <w:rFonts w:ascii="Arial" w:hAnsi="Arial" w:cs="Arial"/>
                <w:b/>
                <w:color w:val="000000"/>
                <w:sz w:val="24"/>
                <w:szCs w:val="24"/>
                <w:lang w:eastAsia="es-CO"/>
              </w:rPr>
            </w:pPr>
            <w:r w:rsidRPr="00F72FB3">
              <w:rPr>
                <w:rFonts w:ascii="Arial" w:hAnsi="Arial" w:cs="Arial"/>
                <w:b/>
                <w:bCs/>
                <w:color w:val="244700"/>
                <w:sz w:val="24"/>
                <w:szCs w:val="24"/>
              </w:rPr>
              <w:t>“</w:t>
            </w:r>
            <w:proofErr w:type="spellStart"/>
            <w:r w:rsidRPr="00F72FB3">
              <w:rPr>
                <w:rFonts w:ascii="Arial" w:hAnsi="Arial" w:cs="Arial"/>
                <w:b/>
                <w:bCs/>
                <w:sz w:val="24"/>
                <w:szCs w:val="24"/>
              </w:rPr>
              <w:t>Hexaeloroeiclohexano</w:t>
            </w:r>
            <w:proofErr w:type="spellEnd"/>
            <w:r w:rsidRPr="00F72FB3">
              <w:rPr>
                <w:rFonts w:ascii="Arial" w:hAnsi="Arial" w:cs="Arial"/>
                <w:b/>
                <w:bCs/>
                <w:sz w:val="24"/>
                <w:szCs w:val="24"/>
              </w:rPr>
              <w:t xml:space="preserve"> </w:t>
            </w:r>
            <w:r w:rsidRPr="00F72FB3">
              <w:rPr>
                <w:rFonts w:ascii="Arial" w:hAnsi="Arial" w:cs="Arial"/>
                <w:b/>
                <w:color w:val="000000"/>
                <w:sz w:val="24"/>
                <w:szCs w:val="24"/>
              </w:rPr>
              <w:t>(todos los isómeros)”</w:t>
            </w:r>
            <w:r w:rsidRPr="00F72FB3">
              <w:rPr>
                <w:rFonts w:ascii="Arial" w:hAnsi="Arial" w:cs="Arial"/>
                <w:color w:val="000000"/>
                <w:sz w:val="24"/>
                <w:szCs w:val="24"/>
              </w:rPr>
              <w:t xml:space="preserve"> por </w:t>
            </w:r>
            <w:r w:rsidRPr="00F72FB3">
              <w:rPr>
                <w:rFonts w:ascii="Arial" w:hAnsi="Arial" w:cs="Arial"/>
                <w:b/>
                <w:color w:val="000000"/>
                <w:sz w:val="24"/>
                <w:szCs w:val="24"/>
              </w:rPr>
              <w:t>“</w:t>
            </w:r>
            <w:proofErr w:type="spellStart"/>
            <w:r w:rsidRPr="00F72FB3">
              <w:rPr>
                <w:rFonts w:ascii="Arial" w:hAnsi="Arial" w:cs="Arial"/>
                <w:b/>
                <w:color w:val="000000"/>
                <w:sz w:val="24"/>
                <w:szCs w:val="24"/>
              </w:rPr>
              <w:t>Hexaclorociclohexano</w:t>
            </w:r>
            <w:proofErr w:type="spellEnd"/>
            <w:r w:rsidRPr="00F72FB3">
              <w:rPr>
                <w:rFonts w:ascii="Arial" w:hAnsi="Arial" w:cs="Arial"/>
                <w:b/>
                <w:color w:val="000000"/>
                <w:sz w:val="24"/>
                <w:szCs w:val="24"/>
              </w:rPr>
              <w:t xml:space="preserve"> (todos los isómeros)”.</w:t>
            </w:r>
          </w:p>
          <w:p w:rsidR="00AE2D63" w:rsidRPr="00F72FB3" w:rsidRDefault="00AE2D63" w:rsidP="00AE2D63">
            <w:pPr>
              <w:pStyle w:val="Prrafodelista"/>
              <w:numPr>
                <w:ilvl w:val="0"/>
                <w:numId w:val="3"/>
              </w:numPr>
              <w:ind w:left="459" w:hanging="284"/>
              <w:contextualSpacing w:val="0"/>
              <w:jc w:val="both"/>
              <w:rPr>
                <w:rFonts w:ascii="Arial" w:hAnsi="Arial" w:cs="Arial"/>
                <w:sz w:val="24"/>
                <w:szCs w:val="24"/>
                <w:lang w:eastAsia="es-CO"/>
              </w:rPr>
            </w:pPr>
            <w:r w:rsidRPr="00F72FB3">
              <w:rPr>
                <w:rFonts w:ascii="Arial" w:hAnsi="Arial" w:cs="Arial"/>
                <w:b/>
                <w:color w:val="000000"/>
              </w:rPr>
              <w:t>“</w:t>
            </w:r>
            <w:r w:rsidRPr="00F72FB3">
              <w:rPr>
                <w:rFonts w:ascii="Arial" w:hAnsi="Arial" w:cs="Arial"/>
                <w:color w:val="000000"/>
              </w:rPr>
              <w:t>PCB - 1269 (</w:t>
            </w:r>
            <w:proofErr w:type="spellStart"/>
            <w:r w:rsidRPr="00F72FB3">
              <w:rPr>
                <w:rFonts w:ascii="Arial" w:hAnsi="Arial" w:cs="Arial"/>
                <w:color w:val="000000"/>
              </w:rPr>
              <w:t>Arocloro</w:t>
            </w:r>
            <w:proofErr w:type="spellEnd"/>
            <w:r w:rsidRPr="00F72FB3">
              <w:rPr>
                <w:rFonts w:ascii="Arial" w:hAnsi="Arial" w:cs="Arial"/>
                <w:color w:val="000000"/>
              </w:rPr>
              <w:t xml:space="preserve"> 1260)” por “PCB - 1260 (</w:t>
            </w:r>
            <w:proofErr w:type="spellStart"/>
            <w:r w:rsidRPr="00F72FB3">
              <w:rPr>
                <w:rFonts w:ascii="Arial" w:hAnsi="Arial" w:cs="Arial"/>
                <w:color w:val="000000"/>
              </w:rPr>
              <w:t>Arocloro</w:t>
            </w:r>
            <w:proofErr w:type="spellEnd"/>
            <w:r w:rsidRPr="00F72FB3">
              <w:rPr>
                <w:rFonts w:ascii="Arial" w:hAnsi="Arial" w:cs="Arial"/>
                <w:color w:val="000000"/>
              </w:rPr>
              <w:t xml:space="preserve"> 1260)”.</w:t>
            </w:r>
          </w:p>
          <w:p w:rsidR="00AE2D63" w:rsidRPr="00F72FB3" w:rsidRDefault="00AE2D63" w:rsidP="00AE2D63">
            <w:pPr>
              <w:pStyle w:val="Prrafodelista"/>
              <w:numPr>
                <w:ilvl w:val="0"/>
                <w:numId w:val="3"/>
              </w:numPr>
              <w:ind w:left="459" w:hanging="284"/>
              <w:contextualSpacing w:val="0"/>
              <w:jc w:val="both"/>
              <w:rPr>
                <w:rFonts w:ascii="Arial" w:hAnsi="Arial" w:cs="Arial"/>
              </w:rPr>
            </w:pPr>
            <w:r w:rsidRPr="00F72FB3">
              <w:rPr>
                <w:rFonts w:ascii="Arial" w:hAnsi="Arial" w:cs="Arial"/>
                <w:color w:val="000000"/>
              </w:rPr>
              <w:t xml:space="preserve">“9, 10 - Acido </w:t>
            </w:r>
            <w:proofErr w:type="spellStart"/>
            <w:r w:rsidRPr="00F72FB3">
              <w:rPr>
                <w:rFonts w:ascii="Arial" w:hAnsi="Arial" w:cs="Arial"/>
                <w:color w:val="000000"/>
              </w:rPr>
              <w:t>Diclorcestarico</w:t>
            </w:r>
            <w:proofErr w:type="spellEnd"/>
            <w:r w:rsidRPr="00F72FB3">
              <w:rPr>
                <w:rFonts w:ascii="Arial" w:hAnsi="Arial" w:cs="Arial"/>
                <w:color w:val="000000"/>
              </w:rPr>
              <w:t xml:space="preserve">” por “9, 10 - Acido </w:t>
            </w:r>
            <w:proofErr w:type="spellStart"/>
            <w:r w:rsidRPr="00F72FB3">
              <w:rPr>
                <w:rFonts w:ascii="Arial" w:hAnsi="Arial" w:cs="Arial"/>
                <w:color w:val="000000"/>
              </w:rPr>
              <w:t>Dicloroesteárico</w:t>
            </w:r>
            <w:proofErr w:type="spellEnd"/>
            <w:r w:rsidRPr="00F72FB3">
              <w:rPr>
                <w:rFonts w:ascii="Arial" w:hAnsi="Arial" w:cs="Arial"/>
                <w:color w:val="000000"/>
              </w:rPr>
              <w:t>”.</w:t>
            </w:r>
          </w:p>
          <w:p w:rsidR="00AE2D63" w:rsidRPr="00F72FB3" w:rsidRDefault="00AE2D63" w:rsidP="00AE2D63">
            <w:pPr>
              <w:pStyle w:val="Prrafodelista"/>
              <w:numPr>
                <w:ilvl w:val="0"/>
                <w:numId w:val="3"/>
              </w:numPr>
              <w:ind w:left="459" w:hanging="284"/>
              <w:contextualSpacing w:val="0"/>
              <w:jc w:val="both"/>
              <w:rPr>
                <w:rFonts w:ascii="Arial" w:hAnsi="Arial" w:cs="Arial"/>
              </w:rPr>
            </w:pPr>
            <w:r w:rsidRPr="00F72FB3">
              <w:rPr>
                <w:rFonts w:ascii="Arial" w:hAnsi="Arial" w:cs="Arial"/>
                <w:color w:val="000000"/>
              </w:rPr>
              <w:t>“3, 4, 5 - Triclouajrane4” por “3</w:t>
            </w:r>
            <w:proofErr w:type="gramStart"/>
            <w:r w:rsidRPr="00F72FB3">
              <w:rPr>
                <w:rFonts w:ascii="Arial" w:hAnsi="Arial" w:cs="Arial"/>
                <w:color w:val="000000"/>
              </w:rPr>
              <w:t>,4,5</w:t>
            </w:r>
            <w:proofErr w:type="gramEnd"/>
            <w:r w:rsidRPr="00F72FB3">
              <w:rPr>
                <w:rFonts w:ascii="Arial" w:hAnsi="Arial" w:cs="Arial"/>
                <w:color w:val="000000"/>
              </w:rPr>
              <w:t xml:space="preserve"> – </w:t>
            </w:r>
            <w:proofErr w:type="spellStart"/>
            <w:r w:rsidRPr="00F72FB3">
              <w:rPr>
                <w:rFonts w:ascii="Arial" w:hAnsi="Arial" w:cs="Arial"/>
                <w:color w:val="000000"/>
              </w:rPr>
              <w:t>Tricloroguayacol</w:t>
            </w:r>
            <w:proofErr w:type="spellEnd"/>
            <w:r w:rsidRPr="00F72FB3">
              <w:rPr>
                <w:rFonts w:ascii="Arial" w:hAnsi="Arial" w:cs="Arial"/>
                <w:color w:val="000000"/>
              </w:rPr>
              <w:t>”.</w:t>
            </w:r>
          </w:p>
          <w:p w:rsidR="00AE2D63" w:rsidRPr="00F72FB3" w:rsidRDefault="00AE2D63" w:rsidP="00AE2D63">
            <w:pPr>
              <w:pStyle w:val="Prrafodelista"/>
              <w:numPr>
                <w:ilvl w:val="0"/>
                <w:numId w:val="3"/>
              </w:numPr>
              <w:ind w:left="459" w:hanging="284"/>
              <w:contextualSpacing w:val="0"/>
              <w:jc w:val="both"/>
              <w:rPr>
                <w:rFonts w:ascii="Arial" w:hAnsi="Arial" w:cs="Arial"/>
                <w:b/>
              </w:rPr>
            </w:pPr>
            <w:r w:rsidRPr="00F72FB3">
              <w:rPr>
                <w:rFonts w:ascii="Arial" w:hAnsi="Arial" w:cs="Arial"/>
              </w:rPr>
              <w:t>Cambiar la expresión</w:t>
            </w:r>
            <w:r w:rsidRPr="00F72FB3">
              <w:rPr>
                <w:rFonts w:ascii="Arial" w:hAnsi="Arial" w:cs="Arial"/>
                <w:b/>
              </w:rPr>
              <w:t xml:space="preserve"> “</w:t>
            </w:r>
            <w:r w:rsidRPr="00F72FB3">
              <w:rPr>
                <w:rFonts w:ascii="Arial" w:hAnsi="Arial" w:cs="Arial"/>
              </w:rPr>
              <w:t xml:space="preserve">El Ministerio de Ambiente y Desarrollo Sostenible” por “El Ministerio de Salud y Protección Social” prevista en el parágrafo. </w:t>
            </w:r>
          </w:p>
          <w:p w:rsidR="00AE2D63" w:rsidRPr="00F72FB3" w:rsidRDefault="00AE2D63" w:rsidP="00AE2D63">
            <w:pPr>
              <w:pStyle w:val="Prrafodelista"/>
              <w:tabs>
                <w:tab w:val="left" w:pos="426"/>
              </w:tabs>
              <w:ind w:left="459"/>
              <w:rPr>
                <w:rFonts w:ascii="Arial" w:hAnsi="Arial" w:cs="Arial"/>
              </w:rPr>
            </w:pPr>
          </w:p>
          <w:p w:rsidR="00AE2D63" w:rsidRPr="00F72FB3" w:rsidRDefault="00AE2D63" w:rsidP="00AE2D63">
            <w:pPr>
              <w:pStyle w:val="Prrafodelista"/>
              <w:numPr>
                <w:ilvl w:val="0"/>
                <w:numId w:val="1"/>
              </w:numPr>
              <w:tabs>
                <w:tab w:val="left" w:pos="426"/>
              </w:tabs>
              <w:ind w:left="0" w:firstLine="0"/>
              <w:contextualSpacing w:val="0"/>
              <w:jc w:val="both"/>
              <w:rPr>
                <w:rFonts w:ascii="Arial" w:hAnsi="Arial" w:cs="Arial"/>
              </w:rPr>
            </w:pPr>
            <w:r w:rsidRPr="00F72FB3">
              <w:rPr>
                <w:rFonts w:ascii="Arial" w:hAnsi="Arial" w:cs="Arial"/>
              </w:rPr>
              <w:t xml:space="preserve">Corrige el valor </w:t>
            </w:r>
            <w:r w:rsidRPr="00F72FB3">
              <w:rPr>
                <w:rFonts w:ascii="Arial" w:hAnsi="Arial" w:cs="Arial"/>
                <w:b/>
              </w:rPr>
              <w:t>“miligramos por litro, mg/1”</w:t>
            </w:r>
            <w:r w:rsidRPr="00F72FB3">
              <w:rPr>
                <w:rFonts w:ascii="Arial" w:hAnsi="Arial" w:cs="Arial"/>
              </w:rPr>
              <w:t xml:space="preserve"> del artículo </w:t>
            </w:r>
            <w:r w:rsidRPr="00F72FB3">
              <w:rPr>
                <w:rFonts w:ascii="Arial" w:hAnsi="Arial" w:cs="Arial"/>
              </w:rPr>
              <w:fldChar w:fldCharType="begin" w:fldLock="1"/>
            </w:r>
            <w:r w:rsidRPr="00F72FB3">
              <w:rPr>
                <w:rFonts w:ascii="Arial" w:hAnsi="Arial" w:cs="Arial"/>
              </w:rPr>
              <w:instrText xml:space="preserve"> STYLEREF 5 \s </w:instrText>
            </w:r>
            <w:r w:rsidRPr="00F72FB3">
              <w:rPr>
                <w:rFonts w:ascii="Arial" w:hAnsi="Arial" w:cs="Arial"/>
              </w:rPr>
              <w:fldChar w:fldCharType="separate"/>
            </w:r>
            <w:r w:rsidRPr="00F72FB3">
              <w:rPr>
                <w:rFonts w:ascii="Arial" w:hAnsi="Arial" w:cs="Arial"/>
              </w:rPr>
              <w:t>2.2.3.</w:t>
            </w:r>
            <w:r w:rsidRPr="00F72FB3">
              <w:rPr>
                <w:rFonts w:ascii="Arial" w:hAnsi="Arial" w:cs="Arial"/>
              </w:rPr>
              <w:fldChar w:fldCharType="end"/>
            </w:r>
            <w:r w:rsidRPr="00F72FB3">
              <w:rPr>
                <w:rFonts w:ascii="Arial" w:hAnsi="Arial" w:cs="Arial"/>
              </w:rPr>
              <w:fldChar w:fldCharType="begin" w:fldLock="1"/>
            </w:r>
            <w:r w:rsidRPr="00F72FB3">
              <w:rPr>
                <w:rFonts w:ascii="Arial" w:hAnsi="Arial" w:cs="Arial"/>
              </w:rPr>
              <w:instrText xml:space="preserve"> SEQ ARTÍCULO \* ARABIC \s 5 </w:instrText>
            </w:r>
            <w:r w:rsidRPr="00F72FB3">
              <w:rPr>
                <w:rFonts w:ascii="Arial" w:hAnsi="Arial" w:cs="Arial"/>
              </w:rPr>
              <w:fldChar w:fldCharType="separate"/>
            </w:r>
            <w:r w:rsidRPr="00F72FB3">
              <w:rPr>
                <w:rFonts w:ascii="Arial" w:hAnsi="Arial" w:cs="Arial"/>
              </w:rPr>
              <w:t>3</w:t>
            </w:r>
            <w:r w:rsidRPr="00F72FB3">
              <w:rPr>
                <w:rFonts w:ascii="Arial" w:hAnsi="Arial" w:cs="Arial"/>
              </w:rPr>
              <w:fldChar w:fldCharType="end"/>
            </w:r>
            <w:r w:rsidRPr="00F72FB3">
              <w:rPr>
                <w:rFonts w:ascii="Arial" w:hAnsi="Arial" w:cs="Arial"/>
              </w:rPr>
              <w:t xml:space="preserve">.9.2 de la sección 9, capítulo 3, título 3, parte 2, libro 2, por el valor </w:t>
            </w:r>
            <w:r w:rsidRPr="00F72FB3">
              <w:rPr>
                <w:rFonts w:ascii="Arial" w:hAnsi="Arial" w:cs="Arial"/>
                <w:b/>
              </w:rPr>
              <w:t>“miligramos por litro, mg/l”</w:t>
            </w:r>
            <w:r w:rsidRPr="00F72FB3">
              <w:rPr>
                <w:rFonts w:ascii="Arial" w:hAnsi="Arial" w:cs="Arial"/>
              </w:rPr>
              <w:t>.</w:t>
            </w:r>
          </w:p>
          <w:p w:rsidR="00AE2D63" w:rsidRPr="00F72FB3" w:rsidRDefault="00AE2D63" w:rsidP="00AE2D63">
            <w:pPr>
              <w:pStyle w:val="Prrafodelista"/>
              <w:ind w:left="459"/>
              <w:rPr>
                <w:rFonts w:ascii="Arial" w:eastAsia="Calibri" w:hAnsi="Arial" w:cs="Arial"/>
                <w:shd w:val="clear" w:color="auto" w:fill="FFFFFF"/>
                <w:lang w:val="es-ES" w:eastAsia="es-CO"/>
              </w:rPr>
            </w:pPr>
          </w:p>
          <w:p w:rsidR="00AE2D63" w:rsidRPr="00F72FB3" w:rsidRDefault="00AE2D63" w:rsidP="00AE2D63">
            <w:pPr>
              <w:pStyle w:val="Prrafodelista"/>
              <w:numPr>
                <w:ilvl w:val="0"/>
                <w:numId w:val="1"/>
              </w:numPr>
              <w:tabs>
                <w:tab w:val="left" w:pos="426"/>
              </w:tabs>
              <w:ind w:left="0" w:firstLine="0"/>
              <w:contextualSpacing w:val="0"/>
              <w:jc w:val="both"/>
              <w:rPr>
                <w:rFonts w:ascii="Arial" w:hAnsi="Arial" w:cs="Arial"/>
              </w:rPr>
            </w:pPr>
            <w:r w:rsidRPr="00F72FB3">
              <w:rPr>
                <w:rFonts w:ascii="Arial" w:hAnsi="Arial" w:cs="Arial"/>
              </w:rPr>
              <w:t xml:space="preserve">Corrige la referencia Sulfatos expresado como </w:t>
            </w:r>
            <w:r w:rsidRPr="00F72FB3">
              <w:rPr>
                <w:rFonts w:ascii="Arial" w:hAnsi="Arial" w:cs="Arial"/>
                <w:b/>
              </w:rPr>
              <w:t>“SO=4”</w:t>
            </w:r>
            <w:r w:rsidRPr="00F72FB3">
              <w:rPr>
                <w:rFonts w:ascii="Arial" w:hAnsi="Arial" w:cs="Arial"/>
              </w:rPr>
              <w:t xml:space="preserve"> por Sulfatos expresado como </w:t>
            </w:r>
            <w:r w:rsidRPr="00F72FB3">
              <w:rPr>
                <w:rFonts w:ascii="Arial" w:hAnsi="Arial" w:cs="Arial"/>
                <w:b/>
              </w:rPr>
              <w:t>“SO</w:t>
            </w:r>
            <w:r w:rsidRPr="00F72FB3">
              <w:rPr>
                <w:rFonts w:ascii="Arial" w:hAnsi="Arial" w:cs="Arial"/>
                <w:b/>
                <w:vertAlign w:val="superscript"/>
              </w:rPr>
              <w:t>2-</w:t>
            </w:r>
            <w:r w:rsidRPr="00F72FB3">
              <w:rPr>
                <w:rFonts w:ascii="Arial" w:hAnsi="Arial" w:cs="Arial"/>
                <w:b/>
              </w:rPr>
              <w:t>4”</w:t>
            </w:r>
            <w:r w:rsidRPr="00F72FB3">
              <w:rPr>
                <w:rFonts w:ascii="Arial" w:hAnsi="Arial" w:cs="Arial"/>
              </w:rPr>
              <w:t xml:space="preserve"> y la referencia “Conformes totales” expresado como “</w:t>
            </w:r>
            <w:proofErr w:type="spellStart"/>
            <w:r w:rsidRPr="00F72FB3">
              <w:rPr>
                <w:rFonts w:ascii="Arial" w:hAnsi="Arial" w:cs="Arial"/>
              </w:rPr>
              <w:t>nMP</w:t>
            </w:r>
            <w:proofErr w:type="spellEnd"/>
            <w:r w:rsidRPr="00F72FB3">
              <w:rPr>
                <w:rFonts w:ascii="Arial" w:hAnsi="Arial" w:cs="Arial"/>
              </w:rPr>
              <w:t>” por la referencia “</w:t>
            </w:r>
            <w:proofErr w:type="spellStart"/>
            <w:r w:rsidRPr="00F72FB3">
              <w:rPr>
                <w:rFonts w:ascii="Arial" w:hAnsi="Arial" w:cs="Arial"/>
              </w:rPr>
              <w:t>Coliformes</w:t>
            </w:r>
            <w:proofErr w:type="spellEnd"/>
            <w:r w:rsidRPr="00F72FB3">
              <w:rPr>
                <w:rFonts w:ascii="Arial" w:hAnsi="Arial" w:cs="Arial"/>
              </w:rPr>
              <w:t xml:space="preserve"> totales” expresado como “NMP” del artículo </w:t>
            </w:r>
            <w:r w:rsidRPr="00F72FB3">
              <w:rPr>
                <w:rFonts w:ascii="Arial" w:hAnsi="Arial" w:cs="Arial"/>
              </w:rPr>
              <w:fldChar w:fldCharType="begin" w:fldLock="1"/>
            </w:r>
            <w:r w:rsidRPr="00F72FB3">
              <w:rPr>
                <w:rFonts w:ascii="Arial" w:hAnsi="Arial" w:cs="Arial"/>
              </w:rPr>
              <w:instrText xml:space="preserve"> STYLEREF 5 \s </w:instrText>
            </w:r>
            <w:r w:rsidRPr="00F72FB3">
              <w:rPr>
                <w:rFonts w:ascii="Arial" w:hAnsi="Arial" w:cs="Arial"/>
              </w:rPr>
              <w:fldChar w:fldCharType="separate"/>
            </w:r>
            <w:r w:rsidRPr="00F72FB3">
              <w:rPr>
                <w:rFonts w:ascii="Arial" w:hAnsi="Arial" w:cs="Arial"/>
              </w:rPr>
              <w:t>2.2.3.</w:t>
            </w:r>
            <w:r w:rsidRPr="00F72FB3">
              <w:rPr>
                <w:rFonts w:ascii="Arial" w:hAnsi="Arial" w:cs="Arial"/>
              </w:rPr>
              <w:fldChar w:fldCharType="end"/>
            </w:r>
            <w:r w:rsidRPr="00F72FB3">
              <w:rPr>
                <w:rFonts w:ascii="Arial" w:hAnsi="Arial" w:cs="Arial"/>
              </w:rPr>
              <w:fldChar w:fldCharType="begin" w:fldLock="1"/>
            </w:r>
            <w:r w:rsidRPr="00F72FB3">
              <w:rPr>
                <w:rFonts w:ascii="Arial" w:hAnsi="Arial" w:cs="Arial"/>
              </w:rPr>
              <w:instrText xml:space="preserve"> SEQ ARTÍCULO \* ARABIC \s 5 </w:instrText>
            </w:r>
            <w:r w:rsidRPr="00F72FB3">
              <w:rPr>
                <w:rFonts w:ascii="Arial" w:hAnsi="Arial" w:cs="Arial"/>
              </w:rPr>
              <w:fldChar w:fldCharType="separate"/>
            </w:r>
            <w:r w:rsidRPr="00F72FB3">
              <w:rPr>
                <w:rFonts w:ascii="Arial" w:hAnsi="Arial" w:cs="Arial"/>
              </w:rPr>
              <w:t>3</w:t>
            </w:r>
            <w:r w:rsidRPr="00F72FB3">
              <w:rPr>
                <w:rFonts w:ascii="Arial" w:hAnsi="Arial" w:cs="Arial"/>
              </w:rPr>
              <w:fldChar w:fldCharType="end"/>
            </w:r>
            <w:r w:rsidRPr="00F72FB3">
              <w:rPr>
                <w:rFonts w:ascii="Arial" w:hAnsi="Arial" w:cs="Arial"/>
              </w:rPr>
              <w:t>.9.4. de la sección 9, capítulo 3, título 3, parte 2, libro 2.</w:t>
            </w:r>
          </w:p>
          <w:p w:rsidR="00AE2D63" w:rsidRPr="00F72FB3" w:rsidRDefault="00AE2D63" w:rsidP="00AE2D63">
            <w:pPr>
              <w:pStyle w:val="Prrafodelista"/>
              <w:ind w:left="459"/>
              <w:rPr>
                <w:rFonts w:ascii="Arial" w:hAnsi="Arial" w:cs="Arial"/>
              </w:rPr>
            </w:pPr>
          </w:p>
          <w:p w:rsidR="00AE2D63" w:rsidRPr="00F72FB3" w:rsidRDefault="00AE2D63" w:rsidP="00AE2D63">
            <w:pPr>
              <w:pStyle w:val="Prrafodelista"/>
              <w:numPr>
                <w:ilvl w:val="0"/>
                <w:numId w:val="1"/>
              </w:numPr>
              <w:tabs>
                <w:tab w:val="left" w:pos="426"/>
              </w:tabs>
              <w:ind w:left="0" w:firstLine="0"/>
              <w:contextualSpacing w:val="0"/>
              <w:jc w:val="both"/>
              <w:rPr>
                <w:rFonts w:ascii="Arial" w:hAnsi="Arial" w:cs="Arial"/>
              </w:rPr>
            </w:pPr>
            <w:r w:rsidRPr="00F72FB3">
              <w:rPr>
                <w:rFonts w:ascii="Arial" w:hAnsi="Arial" w:cs="Arial"/>
              </w:rPr>
              <w:t xml:space="preserve">Corrige la unidad </w:t>
            </w:r>
            <w:r w:rsidRPr="00F72FB3">
              <w:rPr>
                <w:rFonts w:ascii="Arial" w:hAnsi="Arial" w:cs="Arial"/>
                <w:b/>
              </w:rPr>
              <w:t>“mg/1”</w:t>
            </w:r>
            <w:r w:rsidRPr="00F72FB3">
              <w:rPr>
                <w:rFonts w:ascii="Arial" w:hAnsi="Arial" w:cs="Arial"/>
              </w:rPr>
              <w:t xml:space="preserve"> del literal a) del parágrafo 1o del artículo </w:t>
            </w:r>
            <w:r w:rsidRPr="00F72FB3">
              <w:rPr>
                <w:rFonts w:ascii="Arial" w:hAnsi="Arial" w:cs="Arial"/>
              </w:rPr>
              <w:fldChar w:fldCharType="begin" w:fldLock="1"/>
            </w:r>
            <w:r w:rsidRPr="00F72FB3">
              <w:rPr>
                <w:rFonts w:ascii="Arial" w:hAnsi="Arial" w:cs="Arial"/>
              </w:rPr>
              <w:instrText xml:space="preserve"> STYLEREF 5 \s </w:instrText>
            </w:r>
            <w:r w:rsidRPr="00F72FB3">
              <w:rPr>
                <w:rFonts w:ascii="Arial" w:hAnsi="Arial" w:cs="Arial"/>
              </w:rPr>
              <w:fldChar w:fldCharType="separate"/>
            </w:r>
            <w:r w:rsidRPr="00F72FB3">
              <w:rPr>
                <w:rFonts w:ascii="Arial" w:hAnsi="Arial" w:cs="Arial"/>
              </w:rPr>
              <w:t>2.2.3.</w:t>
            </w:r>
            <w:r w:rsidRPr="00F72FB3">
              <w:rPr>
                <w:rFonts w:ascii="Arial" w:hAnsi="Arial" w:cs="Arial"/>
              </w:rPr>
              <w:fldChar w:fldCharType="end"/>
            </w:r>
            <w:r w:rsidRPr="00F72FB3">
              <w:rPr>
                <w:rFonts w:ascii="Arial" w:hAnsi="Arial" w:cs="Arial"/>
              </w:rPr>
              <w:fldChar w:fldCharType="begin" w:fldLock="1"/>
            </w:r>
            <w:r w:rsidRPr="00F72FB3">
              <w:rPr>
                <w:rFonts w:ascii="Arial" w:hAnsi="Arial" w:cs="Arial"/>
              </w:rPr>
              <w:instrText xml:space="preserve"> SEQ ARTÍCULO \* ARABIC \s 5 </w:instrText>
            </w:r>
            <w:r w:rsidRPr="00F72FB3">
              <w:rPr>
                <w:rFonts w:ascii="Arial" w:hAnsi="Arial" w:cs="Arial"/>
              </w:rPr>
              <w:fldChar w:fldCharType="separate"/>
            </w:r>
            <w:r w:rsidRPr="00F72FB3">
              <w:rPr>
                <w:rFonts w:ascii="Arial" w:hAnsi="Arial" w:cs="Arial"/>
              </w:rPr>
              <w:t>3</w:t>
            </w:r>
            <w:r w:rsidRPr="00F72FB3">
              <w:rPr>
                <w:rFonts w:ascii="Arial" w:hAnsi="Arial" w:cs="Arial"/>
              </w:rPr>
              <w:fldChar w:fldCharType="end"/>
            </w:r>
            <w:r w:rsidRPr="00F72FB3">
              <w:rPr>
                <w:rFonts w:ascii="Arial" w:hAnsi="Arial" w:cs="Arial"/>
              </w:rPr>
              <w:t xml:space="preserve">.9.5. de la sección 9, capítulo 3, título 3, parte 2, libro 2, por la unidad </w:t>
            </w:r>
            <w:r w:rsidRPr="00F72FB3">
              <w:rPr>
                <w:rFonts w:ascii="Arial" w:hAnsi="Arial" w:cs="Arial"/>
                <w:b/>
              </w:rPr>
              <w:t>“mg/l”.</w:t>
            </w:r>
            <w:r w:rsidRPr="00F72FB3">
              <w:rPr>
                <w:rFonts w:ascii="Arial" w:hAnsi="Arial" w:cs="Arial"/>
              </w:rPr>
              <w:t xml:space="preserve">  </w:t>
            </w:r>
          </w:p>
          <w:p w:rsidR="00AE2D63" w:rsidRPr="00F72FB3" w:rsidRDefault="00AE2D63" w:rsidP="00AE2D63">
            <w:pPr>
              <w:pStyle w:val="Prrafodelista"/>
              <w:ind w:left="459"/>
              <w:rPr>
                <w:rFonts w:ascii="Arial" w:hAnsi="Arial" w:cs="Arial"/>
              </w:rPr>
            </w:pPr>
          </w:p>
          <w:p w:rsidR="00AE2D63" w:rsidRPr="00F72FB3" w:rsidRDefault="00AE2D63" w:rsidP="00AE2D63">
            <w:pPr>
              <w:pStyle w:val="Prrafodelista"/>
              <w:numPr>
                <w:ilvl w:val="0"/>
                <w:numId w:val="1"/>
              </w:numPr>
              <w:tabs>
                <w:tab w:val="left" w:pos="426"/>
              </w:tabs>
              <w:ind w:left="0" w:firstLine="0"/>
              <w:contextualSpacing w:val="0"/>
              <w:jc w:val="both"/>
              <w:rPr>
                <w:rFonts w:ascii="Arial" w:hAnsi="Arial" w:cs="Arial"/>
              </w:rPr>
            </w:pPr>
            <w:r w:rsidRPr="00F72FB3">
              <w:rPr>
                <w:rFonts w:ascii="Arial" w:hAnsi="Arial" w:cs="Arial"/>
              </w:rPr>
              <w:lastRenderedPageBreak/>
              <w:t xml:space="preserve">Corrige la expresión </w:t>
            </w:r>
            <w:r w:rsidRPr="00F72FB3">
              <w:rPr>
                <w:rFonts w:ascii="Arial" w:hAnsi="Arial" w:cs="Arial"/>
                <w:b/>
              </w:rPr>
              <w:t>“eutrofización”</w:t>
            </w:r>
            <w:r w:rsidRPr="00F72FB3">
              <w:rPr>
                <w:rFonts w:ascii="Arial" w:hAnsi="Arial" w:cs="Arial"/>
              </w:rPr>
              <w:t xml:space="preserve"> del parágrafo 2 del artículo </w:t>
            </w:r>
            <w:r w:rsidRPr="00F72FB3">
              <w:rPr>
                <w:rFonts w:ascii="Arial" w:hAnsi="Arial" w:cs="Arial"/>
              </w:rPr>
              <w:fldChar w:fldCharType="begin" w:fldLock="1"/>
            </w:r>
            <w:r w:rsidRPr="00F72FB3">
              <w:rPr>
                <w:rFonts w:ascii="Arial" w:hAnsi="Arial" w:cs="Arial"/>
              </w:rPr>
              <w:instrText xml:space="preserve"> STYLEREF 5 \s </w:instrText>
            </w:r>
            <w:r w:rsidRPr="00F72FB3">
              <w:rPr>
                <w:rFonts w:ascii="Arial" w:hAnsi="Arial" w:cs="Arial"/>
              </w:rPr>
              <w:fldChar w:fldCharType="separate"/>
            </w:r>
            <w:r w:rsidRPr="00F72FB3">
              <w:rPr>
                <w:rFonts w:ascii="Arial" w:hAnsi="Arial" w:cs="Arial"/>
              </w:rPr>
              <w:t>2.2.3.</w:t>
            </w:r>
            <w:r w:rsidRPr="00F72FB3">
              <w:rPr>
                <w:rFonts w:ascii="Arial" w:hAnsi="Arial" w:cs="Arial"/>
              </w:rPr>
              <w:fldChar w:fldCharType="end"/>
            </w:r>
            <w:r w:rsidRPr="00F72FB3">
              <w:rPr>
                <w:rFonts w:ascii="Arial" w:hAnsi="Arial" w:cs="Arial"/>
              </w:rPr>
              <w:fldChar w:fldCharType="begin" w:fldLock="1"/>
            </w:r>
            <w:r w:rsidRPr="00F72FB3">
              <w:rPr>
                <w:rFonts w:ascii="Arial" w:hAnsi="Arial" w:cs="Arial"/>
              </w:rPr>
              <w:instrText xml:space="preserve"> SEQ ARTÍCULO \* ARABIC \s 5 </w:instrText>
            </w:r>
            <w:r w:rsidRPr="00F72FB3">
              <w:rPr>
                <w:rFonts w:ascii="Arial" w:hAnsi="Arial" w:cs="Arial"/>
              </w:rPr>
              <w:fldChar w:fldCharType="separate"/>
            </w:r>
            <w:r w:rsidRPr="00F72FB3">
              <w:rPr>
                <w:rFonts w:ascii="Arial" w:hAnsi="Arial" w:cs="Arial"/>
              </w:rPr>
              <w:t>3</w:t>
            </w:r>
            <w:r w:rsidRPr="00F72FB3">
              <w:rPr>
                <w:rFonts w:ascii="Arial" w:hAnsi="Arial" w:cs="Arial"/>
              </w:rPr>
              <w:fldChar w:fldCharType="end"/>
            </w:r>
            <w:r w:rsidRPr="00F72FB3">
              <w:rPr>
                <w:rFonts w:ascii="Arial" w:hAnsi="Arial" w:cs="Arial"/>
              </w:rPr>
              <w:t xml:space="preserve">.9.7 de la sección 9, capítulo 3, título 3, parte 2, libro 2, por la expresión </w:t>
            </w:r>
            <w:r w:rsidRPr="00F72FB3">
              <w:rPr>
                <w:rFonts w:ascii="Arial" w:hAnsi="Arial" w:cs="Arial"/>
                <w:b/>
              </w:rPr>
              <w:t>“eutroficación”.</w:t>
            </w:r>
          </w:p>
          <w:p w:rsidR="00AE2D63" w:rsidRPr="00F72FB3" w:rsidRDefault="00AE2D63" w:rsidP="00AE2D63">
            <w:pPr>
              <w:pStyle w:val="Prrafodelista"/>
              <w:ind w:left="459"/>
              <w:rPr>
                <w:rFonts w:ascii="Arial" w:hAnsi="Arial" w:cs="Arial"/>
              </w:rPr>
            </w:pPr>
          </w:p>
          <w:p w:rsidR="00AE2D63" w:rsidRPr="00F72FB3" w:rsidRDefault="00AE2D63" w:rsidP="00AE2D63">
            <w:pPr>
              <w:pStyle w:val="Prrafodelista"/>
              <w:numPr>
                <w:ilvl w:val="0"/>
                <w:numId w:val="1"/>
              </w:numPr>
              <w:tabs>
                <w:tab w:val="left" w:pos="426"/>
              </w:tabs>
              <w:ind w:left="0" w:firstLine="0"/>
              <w:contextualSpacing w:val="0"/>
              <w:jc w:val="both"/>
              <w:rPr>
                <w:rFonts w:ascii="Arial" w:hAnsi="Arial" w:cs="Arial"/>
              </w:rPr>
            </w:pPr>
            <w:r w:rsidRPr="00F72FB3">
              <w:rPr>
                <w:rFonts w:ascii="Arial" w:hAnsi="Arial" w:cs="Arial"/>
              </w:rPr>
              <w:t xml:space="preserve">Corrige la expresión </w:t>
            </w:r>
            <w:r w:rsidRPr="00F72FB3">
              <w:rPr>
                <w:rFonts w:ascii="Arial" w:hAnsi="Arial" w:cs="Arial"/>
                <w:b/>
              </w:rPr>
              <w:t>“acuacultura”</w:t>
            </w:r>
            <w:r w:rsidRPr="00F72FB3">
              <w:rPr>
                <w:rFonts w:ascii="Arial" w:hAnsi="Arial" w:cs="Arial"/>
              </w:rPr>
              <w:t xml:space="preserve"> del artículo </w:t>
            </w:r>
            <w:r w:rsidRPr="00F72FB3">
              <w:rPr>
                <w:rFonts w:ascii="Arial" w:hAnsi="Arial" w:cs="Arial"/>
              </w:rPr>
              <w:fldChar w:fldCharType="begin" w:fldLock="1"/>
            </w:r>
            <w:r w:rsidRPr="00F72FB3">
              <w:rPr>
                <w:rFonts w:ascii="Arial" w:hAnsi="Arial" w:cs="Arial"/>
              </w:rPr>
              <w:instrText xml:space="preserve"> STYLEREF 5 \s </w:instrText>
            </w:r>
            <w:r w:rsidRPr="00F72FB3">
              <w:rPr>
                <w:rFonts w:ascii="Arial" w:hAnsi="Arial" w:cs="Arial"/>
              </w:rPr>
              <w:fldChar w:fldCharType="separate"/>
            </w:r>
            <w:r w:rsidRPr="00F72FB3">
              <w:rPr>
                <w:rFonts w:ascii="Arial" w:hAnsi="Arial" w:cs="Arial"/>
              </w:rPr>
              <w:t>2.2.3.</w:t>
            </w:r>
            <w:r w:rsidRPr="00F72FB3">
              <w:rPr>
                <w:rFonts w:ascii="Arial" w:hAnsi="Arial" w:cs="Arial"/>
              </w:rPr>
              <w:fldChar w:fldCharType="end"/>
            </w:r>
            <w:r w:rsidRPr="00F72FB3">
              <w:rPr>
                <w:rFonts w:ascii="Arial" w:hAnsi="Arial" w:cs="Arial"/>
              </w:rPr>
              <w:fldChar w:fldCharType="begin" w:fldLock="1"/>
            </w:r>
            <w:r w:rsidRPr="00F72FB3">
              <w:rPr>
                <w:rFonts w:ascii="Arial" w:hAnsi="Arial" w:cs="Arial"/>
              </w:rPr>
              <w:instrText xml:space="preserve"> SEQ ARTÍCULO \* ARABIC \s 5 </w:instrText>
            </w:r>
            <w:r w:rsidRPr="00F72FB3">
              <w:rPr>
                <w:rFonts w:ascii="Arial" w:hAnsi="Arial" w:cs="Arial"/>
              </w:rPr>
              <w:fldChar w:fldCharType="separate"/>
            </w:r>
            <w:r w:rsidRPr="00F72FB3">
              <w:rPr>
                <w:rFonts w:ascii="Arial" w:hAnsi="Arial" w:cs="Arial"/>
              </w:rPr>
              <w:t>3</w:t>
            </w:r>
            <w:r w:rsidRPr="00F72FB3">
              <w:rPr>
                <w:rFonts w:ascii="Arial" w:hAnsi="Arial" w:cs="Arial"/>
              </w:rPr>
              <w:fldChar w:fldCharType="end"/>
            </w:r>
            <w:r w:rsidRPr="00F72FB3">
              <w:rPr>
                <w:rFonts w:ascii="Arial" w:hAnsi="Arial" w:cs="Arial"/>
              </w:rPr>
              <w:t xml:space="preserve">.9.11. de la sección 9, capítulo 3, título 3, parte 2, libro 2, por la expresión </w:t>
            </w:r>
            <w:r w:rsidRPr="00F72FB3">
              <w:rPr>
                <w:rFonts w:ascii="Arial" w:hAnsi="Arial" w:cs="Arial"/>
                <w:b/>
              </w:rPr>
              <w:t>“acuicultura”</w:t>
            </w:r>
            <w:r w:rsidRPr="00F72FB3">
              <w:rPr>
                <w:rFonts w:ascii="Arial" w:hAnsi="Arial" w:cs="Arial"/>
              </w:rPr>
              <w:t>.</w:t>
            </w:r>
          </w:p>
          <w:p w:rsidR="00AE2D63" w:rsidRPr="00F72FB3" w:rsidRDefault="00AE2D63" w:rsidP="00AE2D63">
            <w:pPr>
              <w:pStyle w:val="Prrafodelista"/>
              <w:ind w:left="459"/>
              <w:rPr>
                <w:rFonts w:ascii="Arial" w:hAnsi="Arial" w:cs="Arial"/>
              </w:rPr>
            </w:pPr>
          </w:p>
          <w:p w:rsidR="00AE2D63" w:rsidRPr="00F72FB3" w:rsidRDefault="00AE2D63" w:rsidP="00AE2D63">
            <w:pPr>
              <w:pStyle w:val="Prrafodelista"/>
              <w:numPr>
                <w:ilvl w:val="0"/>
                <w:numId w:val="1"/>
              </w:numPr>
              <w:tabs>
                <w:tab w:val="left" w:pos="426"/>
              </w:tabs>
              <w:ind w:left="0" w:firstLine="0"/>
              <w:contextualSpacing w:val="0"/>
              <w:jc w:val="both"/>
              <w:rPr>
                <w:rFonts w:ascii="Arial" w:hAnsi="Arial" w:cs="Arial"/>
              </w:rPr>
            </w:pPr>
            <w:r w:rsidRPr="00F72FB3">
              <w:rPr>
                <w:rFonts w:ascii="Arial" w:hAnsi="Arial" w:cs="Arial"/>
              </w:rPr>
              <w:t xml:space="preserve">Corrige, la convención </w:t>
            </w:r>
            <w:r w:rsidRPr="00F72FB3">
              <w:rPr>
                <w:rFonts w:ascii="Arial" w:hAnsi="Arial" w:cs="Arial"/>
                <w:b/>
              </w:rPr>
              <w:t>“Q: Caudal promedio del vertimiento, 1/</w:t>
            </w:r>
            <w:proofErr w:type="spellStart"/>
            <w:r w:rsidRPr="00F72FB3">
              <w:rPr>
                <w:rFonts w:ascii="Arial" w:hAnsi="Arial" w:cs="Arial"/>
                <w:b/>
              </w:rPr>
              <w:t>seg</w:t>
            </w:r>
            <w:proofErr w:type="spellEnd"/>
            <w:r w:rsidRPr="00F72FB3">
              <w:rPr>
                <w:rFonts w:ascii="Arial" w:hAnsi="Arial" w:cs="Arial"/>
                <w:b/>
              </w:rPr>
              <w:t>”</w:t>
            </w:r>
            <w:r w:rsidRPr="00F72FB3">
              <w:rPr>
                <w:rFonts w:ascii="Arial" w:hAnsi="Arial" w:cs="Arial"/>
              </w:rPr>
              <w:t xml:space="preserve"> por la convención </w:t>
            </w:r>
            <w:r w:rsidRPr="00F72FB3">
              <w:rPr>
                <w:rFonts w:ascii="Arial" w:hAnsi="Arial" w:cs="Arial"/>
                <w:b/>
              </w:rPr>
              <w:t>“Q: Caudal promedio del vertimiento, l/</w:t>
            </w:r>
            <w:proofErr w:type="spellStart"/>
            <w:r w:rsidRPr="00F72FB3">
              <w:rPr>
                <w:rFonts w:ascii="Arial" w:hAnsi="Arial" w:cs="Arial"/>
                <w:b/>
              </w:rPr>
              <w:t>seg</w:t>
            </w:r>
            <w:proofErr w:type="spellEnd"/>
            <w:r w:rsidRPr="00F72FB3">
              <w:rPr>
                <w:rFonts w:ascii="Arial" w:hAnsi="Arial" w:cs="Arial"/>
                <w:b/>
              </w:rPr>
              <w:t>”</w:t>
            </w:r>
            <w:r w:rsidRPr="00F72FB3">
              <w:rPr>
                <w:rFonts w:ascii="Arial" w:hAnsi="Arial" w:cs="Arial"/>
              </w:rPr>
              <w:t xml:space="preserve">; la convención </w:t>
            </w:r>
            <w:r w:rsidRPr="00F72FB3">
              <w:rPr>
                <w:rFonts w:ascii="Arial" w:hAnsi="Arial" w:cs="Arial"/>
                <w:b/>
              </w:rPr>
              <w:t>“CDC Concentración de control, mg/1”</w:t>
            </w:r>
            <w:r w:rsidRPr="00F72FB3">
              <w:rPr>
                <w:rFonts w:ascii="Arial" w:hAnsi="Arial" w:cs="Arial"/>
              </w:rPr>
              <w:t xml:space="preserve"> por la convención </w:t>
            </w:r>
            <w:r w:rsidRPr="00F72FB3">
              <w:rPr>
                <w:rFonts w:ascii="Arial" w:hAnsi="Arial" w:cs="Arial"/>
                <w:b/>
              </w:rPr>
              <w:t>“CDC: Concentración de control, mg/l”</w:t>
            </w:r>
            <w:r w:rsidRPr="00F72FB3">
              <w:rPr>
                <w:rFonts w:ascii="Arial" w:hAnsi="Arial" w:cs="Arial"/>
              </w:rPr>
              <w:t xml:space="preserve"> del parágrafo 1 del artículo </w:t>
            </w:r>
            <w:r w:rsidRPr="00F72FB3">
              <w:rPr>
                <w:rFonts w:ascii="Arial" w:hAnsi="Arial" w:cs="Arial"/>
              </w:rPr>
              <w:fldChar w:fldCharType="begin" w:fldLock="1"/>
            </w:r>
            <w:r w:rsidRPr="00F72FB3">
              <w:rPr>
                <w:rFonts w:ascii="Arial" w:hAnsi="Arial" w:cs="Arial"/>
              </w:rPr>
              <w:instrText xml:space="preserve"> STYLEREF 5 \s </w:instrText>
            </w:r>
            <w:r w:rsidRPr="00F72FB3">
              <w:rPr>
                <w:rFonts w:ascii="Arial" w:hAnsi="Arial" w:cs="Arial"/>
              </w:rPr>
              <w:fldChar w:fldCharType="separate"/>
            </w:r>
            <w:r w:rsidRPr="00F72FB3">
              <w:rPr>
                <w:rFonts w:ascii="Arial" w:hAnsi="Arial" w:cs="Arial"/>
              </w:rPr>
              <w:t>2.2.3.</w:t>
            </w:r>
            <w:r w:rsidRPr="00F72FB3">
              <w:rPr>
                <w:rFonts w:ascii="Arial" w:hAnsi="Arial" w:cs="Arial"/>
              </w:rPr>
              <w:fldChar w:fldCharType="end"/>
            </w:r>
            <w:r w:rsidRPr="00F72FB3">
              <w:rPr>
                <w:rFonts w:ascii="Arial" w:hAnsi="Arial" w:cs="Arial"/>
              </w:rPr>
              <w:fldChar w:fldCharType="begin" w:fldLock="1"/>
            </w:r>
            <w:r w:rsidRPr="00F72FB3">
              <w:rPr>
                <w:rFonts w:ascii="Arial" w:hAnsi="Arial" w:cs="Arial"/>
              </w:rPr>
              <w:instrText xml:space="preserve"> SEQ ARTÍCULO \* ARABIC \s 5 </w:instrText>
            </w:r>
            <w:r w:rsidRPr="00F72FB3">
              <w:rPr>
                <w:rFonts w:ascii="Arial" w:hAnsi="Arial" w:cs="Arial"/>
              </w:rPr>
              <w:fldChar w:fldCharType="separate"/>
            </w:r>
            <w:r w:rsidRPr="00F72FB3">
              <w:rPr>
                <w:rFonts w:ascii="Arial" w:hAnsi="Arial" w:cs="Arial"/>
              </w:rPr>
              <w:t>3</w:t>
            </w:r>
            <w:r w:rsidRPr="00F72FB3">
              <w:rPr>
                <w:rFonts w:ascii="Arial" w:hAnsi="Arial" w:cs="Arial"/>
              </w:rPr>
              <w:fldChar w:fldCharType="end"/>
            </w:r>
            <w:r w:rsidRPr="00F72FB3">
              <w:rPr>
                <w:rFonts w:ascii="Arial" w:hAnsi="Arial" w:cs="Arial"/>
              </w:rPr>
              <w:t>.9.17. de la sección 9, capítulo 3, título 3, parte 2, libro 2.</w:t>
            </w:r>
          </w:p>
          <w:p w:rsidR="00AE2D63" w:rsidRPr="00F72FB3" w:rsidRDefault="00AE2D63" w:rsidP="00AE2D63">
            <w:pPr>
              <w:pStyle w:val="Prrafodelista"/>
              <w:rPr>
                <w:rFonts w:ascii="Arial" w:hAnsi="Arial" w:cs="Arial"/>
              </w:rPr>
            </w:pPr>
          </w:p>
          <w:p w:rsidR="00A24B95" w:rsidRPr="00F72FB3" w:rsidRDefault="00A24B95" w:rsidP="00A24B95">
            <w:pPr>
              <w:pStyle w:val="Prrafodelista"/>
              <w:numPr>
                <w:ilvl w:val="0"/>
                <w:numId w:val="1"/>
              </w:numPr>
              <w:tabs>
                <w:tab w:val="left" w:pos="426"/>
              </w:tabs>
              <w:ind w:left="0" w:firstLine="0"/>
              <w:contextualSpacing w:val="0"/>
              <w:jc w:val="both"/>
              <w:rPr>
                <w:rFonts w:ascii="Arial" w:hAnsi="Arial" w:cs="Arial"/>
              </w:rPr>
            </w:pPr>
            <w:r w:rsidRPr="00F72FB3">
              <w:rPr>
                <w:rFonts w:ascii="Arial" w:hAnsi="Arial" w:cs="Arial"/>
                <w:bCs/>
                <w:color w:val="000000"/>
                <w:shd w:val="clear" w:color="auto" w:fill="FFFFFF"/>
              </w:rPr>
              <w:t xml:space="preserve">Suprime el número </w:t>
            </w:r>
            <w:r w:rsidRPr="00F72FB3">
              <w:rPr>
                <w:rFonts w:ascii="Arial" w:hAnsi="Arial" w:cs="Arial"/>
                <w:b/>
                <w:bCs/>
                <w:strike/>
                <w:color w:val="000000"/>
                <w:shd w:val="clear" w:color="auto" w:fill="FFFFFF"/>
              </w:rPr>
              <w:t>8</w:t>
            </w:r>
            <w:r w:rsidRPr="00F72FB3">
              <w:rPr>
                <w:rFonts w:ascii="Arial" w:eastAsia="Calibri" w:hAnsi="Arial" w:cs="Arial"/>
                <w:iCs/>
                <w:color w:val="000000"/>
                <w:shd w:val="clear" w:color="auto" w:fill="FFFFFF"/>
              </w:rPr>
              <w:t xml:space="preserve"> del</w:t>
            </w:r>
            <w:r w:rsidRPr="00F72FB3">
              <w:rPr>
                <w:rFonts w:ascii="Arial" w:eastAsia="Calibri" w:hAnsi="Arial" w:cs="Arial"/>
                <w:b/>
                <w:iCs/>
                <w:color w:val="000000"/>
                <w:shd w:val="clear" w:color="auto" w:fill="FFFFFF"/>
              </w:rPr>
              <w:t xml:space="preserve"> </w:t>
            </w:r>
            <w:r w:rsidRPr="00F72FB3">
              <w:rPr>
                <w:rFonts w:ascii="Arial" w:eastAsia="Calibri" w:hAnsi="Arial" w:cs="Arial"/>
                <w:iCs/>
                <w:color w:val="000000"/>
                <w:shd w:val="clear" w:color="auto" w:fill="FFFFFF"/>
              </w:rPr>
              <w:t>numeral 4</w:t>
            </w:r>
            <w:r w:rsidRPr="00F72FB3">
              <w:rPr>
                <w:rFonts w:ascii="Arial" w:eastAsia="Calibri" w:hAnsi="Arial" w:cs="Arial"/>
                <w:b/>
                <w:iCs/>
                <w:color w:val="000000"/>
                <w:shd w:val="clear" w:color="auto" w:fill="FFFFFF"/>
              </w:rPr>
              <w:t xml:space="preserve"> </w:t>
            </w:r>
            <w:r w:rsidRPr="00F72FB3">
              <w:rPr>
                <w:rFonts w:ascii="Arial" w:eastAsia="Calibri" w:hAnsi="Arial" w:cs="Arial"/>
                <w:bCs/>
              </w:rPr>
              <w:t xml:space="preserve">del artículo </w:t>
            </w:r>
            <w:r w:rsidRPr="00F72FB3">
              <w:rPr>
                <w:rFonts w:ascii="Arial" w:hAnsi="Arial" w:cs="Arial"/>
                <w:lang w:val="es-ES"/>
              </w:rPr>
              <w:t>2.2.4.2.3.3.</w:t>
            </w:r>
            <w:r w:rsidRPr="00F72FB3">
              <w:rPr>
                <w:rFonts w:ascii="Arial" w:eastAsia="Calibri" w:hAnsi="Arial" w:cs="Arial"/>
                <w:bCs/>
              </w:rPr>
              <w:t xml:space="preserve"> de la sección 3, capítulo</w:t>
            </w:r>
            <w:r w:rsidRPr="00F72FB3">
              <w:rPr>
                <w:rFonts w:ascii="Arial" w:eastAsia="Calibri" w:hAnsi="Arial" w:cs="Arial"/>
                <w:bCs/>
                <w:color w:val="FF0000"/>
              </w:rPr>
              <w:t xml:space="preserve"> </w:t>
            </w:r>
            <w:r w:rsidRPr="00F72FB3">
              <w:rPr>
                <w:rFonts w:ascii="Arial" w:eastAsia="Calibri" w:hAnsi="Arial" w:cs="Arial"/>
                <w:bCs/>
              </w:rPr>
              <w:t>2, título 4, parte 2, libro 2</w:t>
            </w:r>
            <w:r w:rsidRPr="00F72FB3">
              <w:rPr>
                <w:rFonts w:ascii="Arial" w:hAnsi="Arial" w:cs="Arial"/>
              </w:rPr>
              <w:t>.</w:t>
            </w:r>
          </w:p>
          <w:p w:rsidR="00A24B95" w:rsidRPr="00F72FB3" w:rsidRDefault="00A24B95" w:rsidP="00A24B95">
            <w:pPr>
              <w:pStyle w:val="Prrafodelista"/>
              <w:tabs>
                <w:tab w:val="left" w:pos="426"/>
              </w:tabs>
              <w:rPr>
                <w:rFonts w:ascii="Arial" w:hAnsi="Arial" w:cs="Arial"/>
                <w:sz w:val="20"/>
              </w:rPr>
            </w:pPr>
          </w:p>
          <w:p w:rsidR="00A24B95" w:rsidRPr="00F72FB3" w:rsidRDefault="00A24B95" w:rsidP="00A24B95">
            <w:pPr>
              <w:pStyle w:val="Prrafodelista"/>
              <w:numPr>
                <w:ilvl w:val="0"/>
                <w:numId w:val="1"/>
              </w:numPr>
              <w:tabs>
                <w:tab w:val="left" w:pos="426"/>
              </w:tabs>
              <w:ind w:left="0" w:firstLine="0"/>
              <w:contextualSpacing w:val="0"/>
              <w:jc w:val="both"/>
              <w:rPr>
                <w:rFonts w:ascii="Arial" w:hAnsi="Arial" w:cs="Arial"/>
              </w:rPr>
            </w:pPr>
            <w:r w:rsidRPr="00F72FB3">
              <w:rPr>
                <w:rFonts w:ascii="Arial" w:hAnsi="Arial" w:cs="Arial"/>
              </w:rPr>
              <w:t xml:space="preserve">Suprime el penúltimo inciso del artículo 2.2.8.4.1.19. de </w:t>
            </w:r>
            <w:r w:rsidRPr="00F72FB3">
              <w:rPr>
                <w:rFonts w:ascii="Arial" w:eastAsia="Calibri" w:hAnsi="Arial" w:cs="Arial"/>
                <w:bCs/>
              </w:rPr>
              <w:t>la subsección 19, sección 1, capítulo</w:t>
            </w:r>
            <w:r w:rsidRPr="00F72FB3">
              <w:rPr>
                <w:rFonts w:ascii="Arial" w:eastAsia="Calibri" w:hAnsi="Arial" w:cs="Arial"/>
                <w:bCs/>
                <w:color w:val="FF0000"/>
              </w:rPr>
              <w:t xml:space="preserve"> </w:t>
            </w:r>
            <w:r w:rsidRPr="00F72FB3">
              <w:rPr>
                <w:rFonts w:ascii="Arial" w:eastAsia="Calibri" w:hAnsi="Arial" w:cs="Arial"/>
                <w:bCs/>
              </w:rPr>
              <w:t>4, título 8, parte 2, libro 2.</w:t>
            </w:r>
          </w:p>
          <w:p w:rsidR="003011EA" w:rsidRPr="00F72FB3" w:rsidRDefault="003011EA" w:rsidP="003011EA">
            <w:pPr>
              <w:pStyle w:val="Prrafodelista"/>
              <w:rPr>
                <w:rFonts w:ascii="Arial" w:hAnsi="Arial" w:cs="Arial"/>
              </w:rPr>
            </w:pPr>
          </w:p>
          <w:p w:rsidR="003011EA" w:rsidRPr="00F72FB3" w:rsidRDefault="003011EA" w:rsidP="003011EA">
            <w:pPr>
              <w:pStyle w:val="Prrafodelista"/>
              <w:numPr>
                <w:ilvl w:val="0"/>
                <w:numId w:val="1"/>
              </w:numPr>
              <w:tabs>
                <w:tab w:val="left" w:pos="426"/>
              </w:tabs>
              <w:ind w:left="0" w:firstLine="0"/>
              <w:contextualSpacing w:val="0"/>
              <w:jc w:val="both"/>
              <w:rPr>
                <w:rFonts w:ascii="Arial" w:hAnsi="Arial" w:cs="Arial"/>
              </w:rPr>
            </w:pPr>
            <w:r w:rsidRPr="00F72FB3">
              <w:rPr>
                <w:rFonts w:ascii="Arial" w:hAnsi="Arial" w:cs="Arial"/>
              </w:rPr>
              <w:t xml:space="preserve">Corrige la expresión </w:t>
            </w:r>
            <w:r w:rsidRPr="00F72FB3">
              <w:rPr>
                <w:rFonts w:ascii="Arial" w:hAnsi="Arial" w:cs="Arial"/>
                <w:b/>
              </w:rPr>
              <w:t>“Consejo de Gabinete”</w:t>
            </w:r>
            <w:r w:rsidRPr="00F72FB3">
              <w:rPr>
                <w:rFonts w:ascii="Arial" w:hAnsi="Arial" w:cs="Arial"/>
              </w:rPr>
              <w:t xml:space="preserve"> prevista en los artículos 2.2.9.4.1.2., 2.2.9.4.1.3. y 2.2.9.4.1.7. por </w:t>
            </w:r>
            <w:r w:rsidRPr="00F72FB3">
              <w:rPr>
                <w:rFonts w:ascii="Arial" w:hAnsi="Arial" w:cs="Arial"/>
                <w:b/>
              </w:rPr>
              <w:t>“Comité de Administración y Dirección del Fondo Nacional Ambiental -</w:t>
            </w:r>
            <w:proofErr w:type="spellStart"/>
            <w:r w:rsidRPr="00F72FB3">
              <w:rPr>
                <w:rFonts w:ascii="Arial" w:hAnsi="Arial" w:cs="Arial"/>
                <w:b/>
              </w:rPr>
              <w:t>Fonam</w:t>
            </w:r>
            <w:proofErr w:type="spellEnd"/>
            <w:r w:rsidRPr="00F72FB3">
              <w:rPr>
                <w:rFonts w:ascii="Arial" w:hAnsi="Arial" w:cs="Arial"/>
                <w:b/>
              </w:rPr>
              <w:t xml:space="preserve"> o el que haga sus veces”</w:t>
            </w:r>
            <w:r w:rsidRPr="00F72FB3">
              <w:rPr>
                <w:rFonts w:ascii="Arial" w:hAnsi="Arial" w:cs="Arial"/>
              </w:rPr>
              <w:t>, de la sección 1, capítulo 4, título 9, parte 2, libro 2.</w:t>
            </w:r>
          </w:p>
          <w:p w:rsidR="003011EA" w:rsidRPr="00277508" w:rsidRDefault="003011EA" w:rsidP="003011EA">
            <w:pPr>
              <w:pStyle w:val="Prrafodelista"/>
              <w:tabs>
                <w:tab w:val="left" w:pos="426"/>
              </w:tabs>
              <w:ind w:left="0"/>
              <w:contextualSpacing w:val="0"/>
              <w:jc w:val="both"/>
              <w:rPr>
                <w:rFonts w:ascii="Arial" w:hAnsi="Arial" w:cs="Arial"/>
              </w:rPr>
            </w:pPr>
          </w:p>
          <w:p w:rsidR="00A24B95" w:rsidRDefault="00A24B95" w:rsidP="00344BDF">
            <w:pPr>
              <w:jc w:val="center"/>
              <w:rPr>
                <w:rFonts w:ascii="Arial" w:hAnsi="Arial" w:cs="Arial"/>
                <w:b/>
                <w:sz w:val="28"/>
                <w:szCs w:val="28"/>
              </w:rPr>
            </w:pPr>
          </w:p>
        </w:tc>
      </w:tr>
    </w:tbl>
    <w:p w:rsidR="00344BDF" w:rsidRPr="005F380C" w:rsidRDefault="00344BDF" w:rsidP="00344BDF">
      <w:pPr>
        <w:jc w:val="center"/>
        <w:rPr>
          <w:rFonts w:ascii="Arial" w:hAnsi="Arial" w:cs="Arial"/>
          <w:b/>
          <w:sz w:val="28"/>
          <w:szCs w:val="28"/>
        </w:rPr>
      </w:pPr>
    </w:p>
    <w:sectPr w:rsidR="00344BDF" w:rsidRPr="005F380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29268B"/>
    <w:multiLevelType w:val="hybridMultilevel"/>
    <w:tmpl w:val="A58207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7B9C7365"/>
    <w:multiLevelType w:val="hybridMultilevel"/>
    <w:tmpl w:val="7A9C411A"/>
    <w:lvl w:ilvl="0" w:tplc="C85ADDE6">
      <w:start w:val="17"/>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4B0"/>
    <w:rsid w:val="00002FB7"/>
    <w:rsid w:val="00023275"/>
    <w:rsid w:val="000277D4"/>
    <w:rsid w:val="00043412"/>
    <w:rsid w:val="000656DD"/>
    <w:rsid w:val="00074F4C"/>
    <w:rsid w:val="000B343C"/>
    <w:rsid w:val="000D5916"/>
    <w:rsid w:val="000E4E73"/>
    <w:rsid w:val="000F0FE8"/>
    <w:rsid w:val="00125D19"/>
    <w:rsid w:val="00144906"/>
    <w:rsid w:val="00162685"/>
    <w:rsid w:val="001A5977"/>
    <w:rsid w:val="001C30AC"/>
    <w:rsid w:val="001C41DB"/>
    <w:rsid w:val="001D2616"/>
    <w:rsid w:val="001E1ADC"/>
    <w:rsid w:val="00206530"/>
    <w:rsid w:val="00222E96"/>
    <w:rsid w:val="00267521"/>
    <w:rsid w:val="00270F2D"/>
    <w:rsid w:val="002766C2"/>
    <w:rsid w:val="00286C6C"/>
    <w:rsid w:val="002C4F65"/>
    <w:rsid w:val="002C63BB"/>
    <w:rsid w:val="003011EA"/>
    <w:rsid w:val="00301CC1"/>
    <w:rsid w:val="00302895"/>
    <w:rsid w:val="0030575A"/>
    <w:rsid w:val="00305C7F"/>
    <w:rsid w:val="00325064"/>
    <w:rsid w:val="00343226"/>
    <w:rsid w:val="00344BDF"/>
    <w:rsid w:val="00362ACE"/>
    <w:rsid w:val="003854A5"/>
    <w:rsid w:val="003A351F"/>
    <w:rsid w:val="003F2C35"/>
    <w:rsid w:val="003F72ED"/>
    <w:rsid w:val="0040222B"/>
    <w:rsid w:val="00402BEF"/>
    <w:rsid w:val="004103C0"/>
    <w:rsid w:val="004166CB"/>
    <w:rsid w:val="00426E94"/>
    <w:rsid w:val="00446E2D"/>
    <w:rsid w:val="00464670"/>
    <w:rsid w:val="0047007D"/>
    <w:rsid w:val="00477BFF"/>
    <w:rsid w:val="004A7BAC"/>
    <w:rsid w:val="004C5616"/>
    <w:rsid w:val="004F6AA2"/>
    <w:rsid w:val="005026A8"/>
    <w:rsid w:val="00516898"/>
    <w:rsid w:val="005170C0"/>
    <w:rsid w:val="00532643"/>
    <w:rsid w:val="005755D4"/>
    <w:rsid w:val="00585B1D"/>
    <w:rsid w:val="00590CF9"/>
    <w:rsid w:val="0059262E"/>
    <w:rsid w:val="00593645"/>
    <w:rsid w:val="005C425C"/>
    <w:rsid w:val="005F380C"/>
    <w:rsid w:val="005F3AB5"/>
    <w:rsid w:val="005F50E8"/>
    <w:rsid w:val="005F5594"/>
    <w:rsid w:val="00637ADD"/>
    <w:rsid w:val="00643DBC"/>
    <w:rsid w:val="006601FC"/>
    <w:rsid w:val="006643BB"/>
    <w:rsid w:val="006660A0"/>
    <w:rsid w:val="00686FF7"/>
    <w:rsid w:val="00695CCB"/>
    <w:rsid w:val="006D3947"/>
    <w:rsid w:val="006D63BE"/>
    <w:rsid w:val="007311B9"/>
    <w:rsid w:val="00733D35"/>
    <w:rsid w:val="00737B04"/>
    <w:rsid w:val="00743C48"/>
    <w:rsid w:val="00747F38"/>
    <w:rsid w:val="007547F6"/>
    <w:rsid w:val="00755FC1"/>
    <w:rsid w:val="0076797A"/>
    <w:rsid w:val="00783675"/>
    <w:rsid w:val="0079077A"/>
    <w:rsid w:val="007A4F19"/>
    <w:rsid w:val="007C554E"/>
    <w:rsid w:val="007F5066"/>
    <w:rsid w:val="007F60B0"/>
    <w:rsid w:val="00836299"/>
    <w:rsid w:val="00841694"/>
    <w:rsid w:val="00846264"/>
    <w:rsid w:val="0089584B"/>
    <w:rsid w:val="008A03CC"/>
    <w:rsid w:val="008A70E8"/>
    <w:rsid w:val="008C00CD"/>
    <w:rsid w:val="008C332E"/>
    <w:rsid w:val="008D4E78"/>
    <w:rsid w:val="009430DE"/>
    <w:rsid w:val="00943529"/>
    <w:rsid w:val="00967650"/>
    <w:rsid w:val="009841A4"/>
    <w:rsid w:val="009877EC"/>
    <w:rsid w:val="00987DF4"/>
    <w:rsid w:val="009F4554"/>
    <w:rsid w:val="00A05944"/>
    <w:rsid w:val="00A24B95"/>
    <w:rsid w:val="00A451A6"/>
    <w:rsid w:val="00A569AB"/>
    <w:rsid w:val="00A57385"/>
    <w:rsid w:val="00A61817"/>
    <w:rsid w:val="00A73A02"/>
    <w:rsid w:val="00AB137B"/>
    <w:rsid w:val="00AC3462"/>
    <w:rsid w:val="00AE2D63"/>
    <w:rsid w:val="00AF58AD"/>
    <w:rsid w:val="00B17161"/>
    <w:rsid w:val="00B35032"/>
    <w:rsid w:val="00B47362"/>
    <w:rsid w:val="00B82D01"/>
    <w:rsid w:val="00B830E2"/>
    <w:rsid w:val="00BF4C37"/>
    <w:rsid w:val="00C118FB"/>
    <w:rsid w:val="00C16E9C"/>
    <w:rsid w:val="00C23755"/>
    <w:rsid w:val="00C25892"/>
    <w:rsid w:val="00C370CF"/>
    <w:rsid w:val="00C733B7"/>
    <w:rsid w:val="00C76585"/>
    <w:rsid w:val="00C93080"/>
    <w:rsid w:val="00C95C5B"/>
    <w:rsid w:val="00CD20DC"/>
    <w:rsid w:val="00CE6FE1"/>
    <w:rsid w:val="00D074B0"/>
    <w:rsid w:val="00D139F2"/>
    <w:rsid w:val="00D33CE4"/>
    <w:rsid w:val="00D428D9"/>
    <w:rsid w:val="00D4665F"/>
    <w:rsid w:val="00D506EE"/>
    <w:rsid w:val="00D53C63"/>
    <w:rsid w:val="00D5623C"/>
    <w:rsid w:val="00D92B5A"/>
    <w:rsid w:val="00D94CD2"/>
    <w:rsid w:val="00DA46EB"/>
    <w:rsid w:val="00DC540D"/>
    <w:rsid w:val="00DF4F02"/>
    <w:rsid w:val="00E046D6"/>
    <w:rsid w:val="00E129CE"/>
    <w:rsid w:val="00E33DD0"/>
    <w:rsid w:val="00E425C7"/>
    <w:rsid w:val="00E61A20"/>
    <w:rsid w:val="00EA1C28"/>
    <w:rsid w:val="00EB18AC"/>
    <w:rsid w:val="00EC0E6E"/>
    <w:rsid w:val="00ED7A00"/>
    <w:rsid w:val="00EE2FC7"/>
    <w:rsid w:val="00F20A6F"/>
    <w:rsid w:val="00F6221B"/>
    <w:rsid w:val="00F72FB3"/>
    <w:rsid w:val="00F94173"/>
    <w:rsid w:val="00F95400"/>
    <w:rsid w:val="00FF0F3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8BBC7D-9562-4691-A660-62B80412D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074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074B0"/>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unhideWhenUsed/>
    <w:rsid w:val="00D074B0"/>
    <w:rPr>
      <w:color w:val="0000FF"/>
      <w:u w:val="single"/>
    </w:rPr>
  </w:style>
  <w:style w:type="character" w:customStyle="1" w:styleId="baj">
    <w:name w:val="b_aj"/>
    <w:basedOn w:val="Fuentedeprrafopredeter"/>
    <w:rsid w:val="00D139F2"/>
  </w:style>
  <w:style w:type="character" w:customStyle="1" w:styleId="iaj">
    <w:name w:val="i_aj"/>
    <w:basedOn w:val="Fuentedeprrafopredeter"/>
    <w:rsid w:val="006D3947"/>
  </w:style>
  <w:style w:type="paragraph" w:styleId="Prrafodelista">
    <w:name w:val="List Paragraph"/>
    <w:basedOn w:val="Normal"/>
    <w:uiPriority w:val="34"/>
    <w:qFormat/>
    <w:rsid w:val="0076797A"/>
    <w:pPr>
      <w:ind w:left="720"/>
      <w:contextualSpacing/>
    </w:pPr>
  </w:style>
  <w:style w:type="paragraph" w:styleId="Encabezado">
    <w:name w:val="header"/>
    <w:basedOn w:val="Normal"/>
    <w:link w:val="EncabezadoCar"/>
    <w:uiPriority w:val="99"/>
    <w:rsid w:val="001A5977"/>
    <w:pPr>
      <w:tabs>
        <w:tab w:val="center" w:pos="4252"/>
        <w:tab w:val="right" w:pos="8504"/>
      </w:tabs>
      <w:spacing w:after="0" w:line="240" w:lineRule="auto"/>
    </w:pPr>
    <w:rPr>
      <w:rFonts w:ascii="Times New Roman" w:eastAsia="Times New Roman" w:hAnsi="Times New Roman" w:cs="Times New Roman"/>
      <w:sz w:val="20"/>
      <w:szCs w:val="20"/>
      <w:lang w:val="es-ES_tradnl" w:eastAsia="es-ES"/>
    </w:rPr>
  </w:style>
  <w:style w:type="character" w:customStyle="1" w:styleId="EncabezadoCar">
    <w:name w:val="Encabezado Car"/>
    <w:basedOn w:val="Fuentedeprrafopredeter"/>
    <w:link w:val="Encabezado"/>
    <w:uiPriority w:val="99"/>
    <w:rsid w:val="001A5977"/>
    <w:rPr>
      <w:rFonts w:ascii="Times New Roman" w:eastAsia="Times New Roman" w:hAnsi="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52814">
      <w:bodyDiv w:val="1"/>
      <w:marLeft w:val="0"/>
      <w:marRight w:val="0"/>
      <w:marTop w:val="0"/>
      <w:marBottom w:val="0"/>
      <w:divBdr>
        <w:top w:val="none" w:sz="0" w:space="0" w:color="auto"/>
        <w:left w:val="none" w:sz="0" w:space="0" w:color="auto"/>
        <w:bottom w:val="none" w:sz="0" w:space="0" w:color="auto"/>
        <w:right w:val="none" w:sz="0" w:space="0" w:color="auto"/>
      </w:divBdr>
    </w:div>
    <w:div w:id="201938553">
      <w:bodyDiv w:val="1"/>
      <w:marLeft w:val="0"/>
      <w:marRight w:val="0"/>
      <w:marTop w:val="0"/>
      <w:marBottom w:val="0"/>
      <w:divBdr>
        <w:top w:val="none" w:sz="0" w:space="0" w:color="auto"/>
        <w:left w:val="none" w:sz="0" w:space="0" w:color="auto"/>
        <w:bottom w:val="none" w:sz="0" w:space="0" w:color="auto"/>
        <w:right w:val="none" w:sz="0" w:space="0" w:color="auto"/>
      </w:divBdr>
    </w:div>
    <w:div w:id="296567950">
      <w:bodyDiv w:val="1"/>
      <w:marLeft w:val="0"/>
      <w:marRight w:val="0"/>
      <w:marTop w:val="0"/>
      <w:marBottom w:val="0"/>
      <w:divBdr>
        <w:top w:val="none" w:sz="0" w:space="0" w:color="auto"/>
        <w:left w:val="none" w:sz="0" w:space="0" w:color="auto"/>
        <w:bottom w:val="none" w:sz="0" w:space="0" w:color="auto"/>
        <w:right w:val="none" w:sz="0" w:space="0" w:color="auto"/>
      </w:divBdr>
    </w:div>
    <w:div w:id="371660391">
      <w:bodyDiv w:val="1"/>
      <w:marLeft w:val="0"/>
      <w:marRight w:val="0"/>
      <w:marTop w:val="0"/>
      <w:marBottom w:val="0"/>
      <w:divBdr>
        <w:top w:val="none" w:sz="0" w:space="0" w:color="auto"/>
        <w:left w:val="none" w:sz="0" w:space="0" w:color="auto"/>
        <w:bottom w:val="none" w:sz="0" w:space="0" w:color="auto"/>
        <w:right w:val="none" w:sz="0" w:space="0" w:color="auto"/>
      </w:divBdr>
    </w:div>
    <w:div w:id="466632272">
      <w:bodyDiv w:val="1"/>
      <w:marLeft w:val="0"/>
      <w:marRight w:val="0"/>
      <w:marTop w:val="0"/>
      <w:marBottom w:val="0"/>
      <w:divBdr>
        <w:top w:val="none" w:sz="0" w:space="0" w:color="auto"/>
        <w:left w:val="none" w:sz="0" w:space="0" w:color="auto"/>
        <w:bottom w:val="none" w:sz="0" w:space="0" w:color="auto"/>
        <w:right w:val="none" w:sz="0" w:space="0" w:color="auto"/>
      </w:divBdr>
    </w:div>
    <w:div w:id="471679767">
      <w:bodyDiv w:val="1"/>
      <w:marLeft w:val="0"/>
      <w:marRight w:val="0"/>
      <w:marTop w:val="0"/>
      <w:marBottom w:val="0"/>
      <w:divBdr>
        <w:top w:val="none" w:sz="0" w:space="0" w:color="auto"/>
        <w:left w:val="none" w:sz="0" w:space="0" w:color="auto"/>
        <w:bottom w:val="none" w:sz="0" w:space="0" w:color="auto"/>
        <w:right w:val="none" w:sz="0" w:space="0" w:color="auto"/>
      </w:divBdr>
    </w:div>
    <w:div w:id="521939204">
      <w:bodyDiv w:val="1"/>
      <w:marLeft w:val="0"/>
      <w:marRight w:val="0"/>
      <w:marTop w:val="0"/>
      <w:marBottom w:val="0"/>
      <w:divBdr>
        <w:top w:val="none" w:sz="0" w:space="0" w:color="auto"/>
        <w:left w:val="none" w:sz="0" w:space="0" w:color="auto"/>
        <w:bottom w:val="none" w:sz="0" w:space="0" w:color="auto"/>
        <w:right w:val="none" w:sz="0" w:space="0" w:color="auto"/>
      </w:divBdr>
    </w:div>
    <w:div w:id="524026670">
      <w:bodyDiv w:val="1"/>
      <w:marLeft w:val="0"/>
      <w:marRight w:val="0"/>
      <w:marTop w:val="0"/>
      <w:marBottom w:val="0"/>
      <w:divBdr>
        <w:top w:val="none" w:sz="0" w:space="0" w:color="auto"/>
        <w:left w:val="none" w:sz="0" w:space="0" w:color="auto"/>
        <w:bottom w:val="none" w:sz="0" w:space="0" w:color="auto"/>
        <w:right w:val="none" w:sz="0" w:space="0" w:color="auto"/>
      </w:divBdr>
    </w:div>
    <w:div w:id="535313452">
      <w:bodyDiv w:val="1"/>
      <w:marLeft w:val="0"/>
      <w:marRight w:val="0"/>
      <w:marTop w:val="0"/>
      <w:marBottom w:val="0"/>
      <w:divBdr>
        <w:top w:val="none" w:sz="0" w:space="0" w:color="auto"/>
        <w:left w:val="none" w:sz="0" w:space="0" w:color="auto"/>
        <w:bottom w:val="none" w:sz="0" w:space="0" w:color="auto"/>
        <w:right w:val="none" w:sz="0" w:space="0" w:color="auto"/>
      </w:divBdr>
    </w:div>
    <w:div w:id="556548139">
      <w:bodyDiv w:val="1"/>
      <w:marLeft w:val="0"/>
      <w:marRight w:val="0"/>
      <w:marTop w:val="0"/>
      <w:marBottom w:val="0"/>
      <w:divBdr>
        <w:top w:val="none" w:sz="0" w:space="0" w:color="auto"/>
        <w:left w:val="none" w:sz="0" w:space="0" w:color="auto"/>
        <w:bottom w:val="none" w:sz="0" w:space="0" w:color="auto"/>
        <w:right w:val="none" w:sz="0" w:space="0" w:color="auto"/>
      </w:divBdr>
    </w:div>
    <w:div w:id="583925868">
      <w:bodyDiv w:val="1"/>
      <w:marLeft w:val="0"/>
      <w:marRight w:val="0"/>
      <w:marTop w:val="0"/>
      <w:marBottom w:val="0"/>
      <w:divBdr>
        <w:top w:val="none" w:sz="0" w:space="0" w:color="auto"/>
        <w:left w:val="none" w:sz="0" w:space="0" w:color="auto"/>
        <w:bottom w:val="none" w:sz="0" w:space="0" w:color="auto"/>
        <w:right w:val="none" w:sz="0" w:space="0" w:color="auto"/>
      </w:divBdr>
    </w:div>
    <w:div w:id="587495747">
      <w:bodyDiv w:val="1"/>
      <w:marLeft w:val="0"/>
      <w:marRight w:val="0"/>
      <w:marTop w:val="0"/>
      <w:marBottom w:val="0"/>
      <w:divBdr>
        <w:top w:val="none" w:sz="0" w:space="0" w:color="auto"/>
        <w:left w:val="none" w:sz="0" w:space="0" w:color="auto"/>
        <w:bottom w:val="none" w:sz="0" w:space="0" w:color="auto"/>
        <w:right w:val="none" w:sz="0" w:space="0" w:color="auto"/>
      </w:divBdr>
    </w:div>
    <w:div w:id="647326247">
      <w:bodyDiv w:val="1"/>
      <w:marLeft w:val="0"/>
      <w:marRight w:val="0"/>
      <w:marTop w:val="0"/>
      <w:marBottom w:val="0"/>
      <w:divBdr>
        <w:top w:val="none" w:sz="0" w:space="0" w:color="auto"/>
        <w:left w:val="none" w:sz="0" w:space="0" w:color="auto"/>
        <w:bottom w:val="none" w:sz="0" w:space="0" w:color="auto"/>
        <w:right w:val="none" w:sz="0" w:space="0" w:color="auto"/>
      </w:divBdr>
    </w:div>
    <w:div w:id="658994622">
      <w:bodyDiv w:val="1"/>
      <w:marLeft w:val="0"/>
      <w:marRight w:val="0"/>
      <w:marTop w:val="0"/>
      <w:marBottom w:val="0"/>
      <w:divBdr>
        <w:top w:val="none" w:sz="0" w:space="0" w:color="auto"/>
        <w:left w:val="none" w:sz="0" w:space="0" w:color="auto"/>
        <w:bottom w:val="none" w:sz="0" w:space="0" w:color="auto"/>
        <w:right w:val="none" w:sz="0" w:space="0" w:color="auto"/>
      </w:divBdr>
    </w:div>
    <w:div w:id="799612702">
      <w:bodyDiv w:val="1"/>
      <w:marLeft w:val="0"/>
      <w:marRight w:val="0"/>
      <w:marTop w:val="0"/>
      <w:marBottom w:val="0"/>
      <w:divBdr>
        <w:top w:val="none" w:sz="0" w:space="0" w:color="auto"/>
        <w:left w:val="none" w:sz="0" w:space="0" w:color="auto"/>
        <w:bottom w:val="none" w:sz="0" w:space="0" w:color="auto"/>
        <w:right w:val="none" w:sz="0" w:space="0" w:color="auto"/>
      </w:divBdr>
    </w:div>
    <w:div w:id="822550406">
      <w:bodyDiv w:val="1"/>
      <w:marLeft w:val="0"/>
      <w:marRight w:val="0"/>
      <w:marTop w:val="0"/>
      <w:marBottom w:val="0"/>
      <w:divBdr>
        <w:top w:val="none" w:sz="0" w:space="0" w:color="auto"/>
        <w:left w:val="none" w:sz="0" w:space="0" w:color="auto"/>
        <w:bottom w:val="none" w:sz="0" w:space="0" w:color="auto"/>
        <w:right w:val="none" w:sz="0" w:space="0" w:color="auto"/>
      </w:divBdr>
    </w:div>
    <w:div w:id="888078451">
      <w:bodyDiv w:val="1"/>
      <w:marLeft w:val="0"/>
      <w:marRight w:val="0"/>
      <w:marTop w:val="0"/>
      <w:marBottom w:val="0"/>
      <w:divBdr>
        <w:top w:val="none" w:sz="0" w:space="0" w:color="auto"/>
        <w:left w:val="none" w:sz="0" w:space="0" w:color="auto"/>
        <w:bottom w:val="none" w:sz="0" w:space="0" w:color="auto"/>
        <w:right w:val="none" w:sz="0" w:space="0" w:color="auto"/>
      </w:divBdr>
    </w:div>
    <w:div w:id="912276470">
      <w:bodyDiv w:val="1"/>
      <w:marLeft w:val="0"/>
      <w:marRight w:val="0"/>
      <w:marTop w:val="0"/>
      <w:marBottom w:val="0"/>
      <w:divBdr>
        <w:top w:val="none" w:sz="0" w:space="0" w:color="auto"/>
        <w:left w:val="none" w:sz="0" w:space="0" w:color="auto"/>
        <w:bottom w:val="none" w:sz="0" w:space="0" w:color="auto"/>
        <w:right w:val="none" w:sz="0" w:space="0" w:color="auto"/>
      </w:divBdr>
    </w:div>
    <w:div w:id="938368618">
      <w:bodyDiv w:val="1"/>
      <w:marLeft w:val="0"/>
      <w:marRight w:val="0"/>
      <w:marTop w:val="0"/>
      <w:marBottom w:val="0"/>
      <w:divBdr>
        <w:top w:val="none" w:sz="0" w:space="0" w:color="auto"/>
        <w:left w:val="none" w:sz="0" w:space="0" w:color="auto"/>
        <w:bottom w:val="none" w:sz="0" w:space="0" w:color="auto"/>
        <w:right w:val="none" w:sz="0" w:space="0" w:color="auto"/>
      </w:divBdr>
    </w:div>
    <w:div w:id="941956922">
      <w:bodyDiv w:val="1"/>
      <w:marLeft w:val="0"/>
      <w:marRight w:val="0"/>
      <w:marTop w:val="0"/>
      <w:marBottom w:val="0"/>
      <w:divBdr>
        <w:top w:val="none" w:sz="0" w:space="0" w:color="auto"/>
        <w:left w:val="none" w:sz="0" w:space="0" w:color="auto"/>
        <w:bottom w:val="none" w:sz="0" w:space="0" w:color="auto"/>
        <w:right w:val="none" w:sz="0" w:space="0" w:color="auto"/>
      </w:divBdr>
    </w:div>
    <w:div w:id="965425451">
      <w:bodyDiv w:val="1"/>
      <w:marLeft w:val="0"/>
      <w:marRight w:val="0"/>
      <w:marTop w:val="0"/>
      <w:marBottom w:val="0"/>
      <w:divBdr>
        <w:top w:val="none" w:sz="0" w:space="0" w:color="auto"/>
        <w:left w:val="none" w:sz="0" w:space="0" w:color="auto"/>
        <w:bottom w:val="none" w:sz="0" w:space="0" w:color="auto"/>
        <w:right w:val="none" w:sz="0" w:space="0" w:color="auto"/>
      </w:divBdr>
    </w:div>
    <w:div w:id="978339632">
      <w:bodyDiv w:val="1"/>
      <w:marLeft w:val="0"/>
      <w:marRight w:val="0"/>
      <w:marTop w:val="0"/>
      <w:marBottom w:val="0"/>
      <w:divBdr>
        <w:top w:val="none" w:sz="0" w:space="0" w:color="auto"/>
        <w:left w:val="none" w:sz="0" w:space="0" w:color="auto"/>
        <w:bottom w:val="none" w:sz="0" w:space="0" w:color="auto"/>
        <w:right w:val="none" w:sz="0" w:space="0" w:color="auto"/>
      </w:divBdr>
    </w:div>
    <w:div w:id="1011487396">
      <w:bodyDiv w:val="1"/>
      <w:marLeft w:val="0"/>
      <w:marRight w:val="0"/>
      <w:marTop w:val="0"/>
      <w:marBottom w:val="0"/>
      <w:divBdr>
        <w:top w:val="none" w:sz="0" w:space="0" w:color="auto"/>
        <w:left w:val="none" w:sz="0" w:space="0" w:color="auto"/>
        <w:bottom w:val="none" w:sz="0" w:space="0" w:color="auto"/>
        <w:right w:val="none" w:sz="0" w:space="0" w:color="auto"/>
      </w:divBdr>
    </w:div>
    <w:div w:id="1177647114">
      <w:bodyDiv w:val="1"/>
      <w:marLeft w:val="0"/>
      <w:marRight w:val="0"/>
      <w:marTop w:val="0"/>
      <w:marBottom w:val="0"/>
      <w:divBdr>
        <w:top w:val="none" w:sz="0" w:space="0" w:color="auto"/>
        <w:left w:val="none" w:sz="0" w:space="0" w:color="auto"/>
        <w:bottom w:val="none" w:sz="0" w:space="0" w:color="auto"/>
        <w:right w:val="none" w:sz="0" w:space="0" w:color="auto"/>
      </w:divBdr>
    </w:div>
    <w:div w:id="1281839282">
      <w:bodyDiv w:val="1"/>
      <w:marLeft w:val="0"/>
      <w:marRight w:val="0"/>
      <w:marTop w:val="0"/>
      <w:marBottom w:val="0"/>
      <w:divBdr>
        <w:top w:val="none" w:sz="0" w:space="0" w:color="auto"/>
        <w:left w:val="none" w:sz="0" w:space="0" w:color="auto"/>
        <w:bottom w:val="none" w:sz="0" w:space="0" w:color="auto"/>
        <w:right w:val="none" w:sz="0" w:space="0" w:color="auto"/>
      </w:divBdr>
    </w:div>
    <w:div w:id="1320309000">
      <w:bodyDiv w:val="1"/>
      <w:marLeft w:val="0"/>
      <w:marRight w:val="0"/>
      <w:marTop w:val="0"/>
      <w:marBottom w:val="0"/>
      <w:divBdr>
        <w:top w:val="none" w:sz="0" w:space="0" w:color="auto"/>
        <w:left w:val="none" w:sz="0" w:space="0" w:color="auto"/>
        <w:bottom w:val="none" w:sz="0" w:space="0" w:color="auto"/>
        <w:right w:val="none" w:sz="0" w:space="0" w:color="auto"/>
      </w:divBdr>
    </w:div>
    <w:div w:id="1410493162">
      <w:bodyDiv w:val="1"/>
      <w:marLeft w:val="0"/>
      <w:marRight w:val="0"/>
      <w:marTop w:val="0"/>
      <w:marBottom w:val="0"/>
      <w:divBdr>
        <w:top w:val="none" w:sz="0" w:space="0" w:color="auto"/>
        <w:left w:val="none" w:sz="0" w:space="0" w:color="auto"/>
        <w:bottom w:val="none" w:sz="0" w:space="0" w:color="auto"/>
        <w:right w:val="none" w:sz="0" w:space="0" w:color="auto"/>
      </w:divBdr>
    </w:div>
    <w:div w:id="1436904263">
      <w:bodyDiv w:val="1"/>
      <w:marLeft w:val="0"/>
      <w:marRight w:val="0"/>
      <w:marTop w:val="0"/>
      <w:marBottom w:val="0"/>
      <w:divBdr>
        <w:top w:val="none" w:sz="0" w:space="0" w:color="auto"/>
        <w:left w:val="none" w:sz="0" w:space="0" w:color="auto"/>
        <w:bottom w:val="none" w:sz="0" w:space="0" w:color="auto"/>
        <w:right w:val="none" w:sz="0" w:space="0" w:color="auto"/>
      </w:divBdr>
    </w:div>
    <w:div w:id="1520125544">
      <w:bodyDiv w:val="1"/>
      <w:marLeft w:val="0"/>
      <w:marRight w:val="0"/>
      <w:marTop w:val="0"/>
      <w:marBottom w:val="0"/>
      <w:divBdr>
        <w:top w:val="none" w:sz="0" w:space="0" w:color="auto"/>
        <w:left w:val="none" w:sz="0" w:space="0" w:color="auto"/>
        <w:bottom w:val="none" w:sz="0" w:space="0" w:color="auto"/>
        <w:right w:val="none" w:sz="0" w:space="0" w:color="auto"/>
      </w:divBdr>
    </w:div>
    <w:div w:id="1550610904">
      <w:bodyDiv w:val="1"/>
      <w:marLeft w:val="0"/>
      <w:marRight w:val="0"/>
      <w:marTop w:val="0"/>
      <w:marBottom w:val="0"/>
      <w:divBdr>
        <w:top w:val="none" w:sz="0" w:space="0" w:color="auto"/>
        <w:left w:val="none" w:sz="0" w:space="0" w:color="auto"/>
        <w:bottom w:val="none" w:sz="0" w:space="0" w:color="auto"/>
        <w:right w:val="none" w:sz="0" w:space="0" w:color="auto"/>
      </w:divBdr>
    </w:div>
    <w:div w:id="1616600515">
      <w:bodyDiv w:val="1"/>
      <w:marLeft w:val="0"/>
      <w:marRight w:val="0"/>
      <w:marTop w:val="0"/>
      <w:marBottom w:val="0"/>
      <w:divBdr>
        <w:top w:val="none" w:sz="0" w:space="0" w:color="auto"/>
        <w:left w:val="none" w:sz="0" w:space="0" w:color="auto"/>
        <w:bottom w:val="none" w:sz="0" w:space="0" w:color="auto"/>
        <w:right w:val="none" w:sz="0" w:space="0" w:color="auto"/>
      </w:divBdr>
    </w:div>
    <w:div w:id="1616643824">
      <w:bodyDiv w:val="1"/>
      <w:marLeft w:val="0"/>
      <w:marRight w:val="0"/>
      <w:marTop w:val="0"/>
      <w:marBottom w:val="0"/>
      <w:divBdr>
        <w:top w:val="none" w:sz="0" w:space="0" w:color="auto"/>
        <w:left w:val="none" w:sz="0" w:space="0" w:color="auto"/>
        <w:bottom w:val="none" w:sz="0" w:space="0" w:color="auto"/>
        <w:right w:val="none" w:sz="0" w:space="0" w:color="auto"/>
      </w:divBdr>
    </w:div>
    <w:div w:id="1691637857">
      <w:bodyDiv w:val="1"/>
      <w:marLeft w:val="0"/>
      <w:marRight w:val="0"/>
      <w:marTop w:val="0"/>
      <w:marBottom w:val="0"/>
      <w:divBdr>
        <w:top w:val="none" w:sz="0" w:space="0" w:color="auto"/>
        <w:left w:val="none" w:sz="0" w:space="0" w:color="auto"/>
        <w:bottom w:val="none" w:sz="0" w:space="0" w:color="auto"/>
        <w:right w:val="none" w:sz="0" w:space="0" w:color="auto"/>
      </w:divBdr>
    </w:div>
    <w:div w:id="1705713944">
      <w:bodyDiv w:val="1"/>
      <w:marLeft w:val="0"/>
      <w:marRight w:val="0"/>
      <w:marTop w:val="0"/>
      <w:marBottom w:val="0"/>
      <w:divBdr>
        <w:top w:val="none" w:sz="0" w:space="0" w:color="auto"/>
        <w:left w:val="none" w:sz="0" w:space="0" w:color="auto"/>
        <w:bottom w:val="none" w:sz="0" w:space="0" w:color="auto"/>
        <w:right w:val="none" w:sz="0" w:space="0" w:color="auto"/>
      </w:divBdr>
    </w:div>
    <w:div w:id="1805191642">
      <w:bodyDiv w:val="1"/>
      <w:marLeft w:val="0"/>
      <w:marRight w:val="0"/>
      <w:marTop w:val="0"/>
      <w:marBottom w:val="0"/>
      <w:divBdr>
        <w:top w:val="none" w:sz="0" w:space="0" w:color="auto"/>
        <w:left w:val="none" w:sz="0" w:space="0" w:color="auto"/>
        <w:bottom w:val="none" w:sz="0" w:space="0" w:color="auto"/>
        <w:right w:val="none" w:sz="0" w:space="0" w:color="auto"/>
      </w:divBdr>
    </w:div>
    <w:div w:id="1815902567">
      <w:bodyDiv w:val="1"/>
      <w:marLeft w:val="0"/>
      <w:marRight w:val="0"/>
      <w:marTop w:val="0"/>
      <w:marBottom w:val="0"/>
      <w:divBdr>
        <w:top w:val="none" w:sz="0" w:space="0" w:color="auto"/>
        <w:left w:val="none" w:sz="0" w:space="0" w:color="auto"/>
        <w:bottom w:val="none" w:sz="0" w:space="0" w:color="auto"/>
        <w:right w:val="none" w:sz="0" w:space="0" w:color="auto"/>
      </w:divBdr>
    </w:div>
    <w:div w:id="1851287217">
      <w:bodyDiv w:val="1"/>
      <w:marLeft w:val="0"/>
      <w:marRight w:val="0"/>
      <w:marTop w:val="0"/>
      <w:marBottom w:val="0"/>
      <w:divBdr>
        <w:top w:val="none" w:sz="0" w:space="0" w:color="auto"/>
        <w:left w:val="none" w:sz="0" w:space="0" w:color="auto"/>
        <w:bottom w:val="none" w:sz="0" w:space="0" w:color="auto"/>
        <w:right w:val="none" w:sz="0" w:space="0" w:color="auto"/>
      </w:divBdr>
    </w:div>
    <w:div w:id="1892181815">
      <w:bodyDiv w:val="1"/>
      <w:marLeft w:val="0"/>
      <w:marRight w:val="0"/>
      <w:marTop w:val="0"/>
      <w:marBottom w:val="0"/>
      <w:divBdr>
        <w:top w:val="none" w:sz="0" w:space="0" w:color="auto"/>
        <w:left w:val="none" w:sz="0" w:space="0" w:color="auto"/>
        <w:bottom w:val="none" w:sz="0" w:space="0" w:color="auto"/>
        <w:right w:val="none" w:sz="0" w:space="0" w:color="auto"/>
      </w:divBdr>
    </w:div>
    <w:div w:id="1982539906">
      <w:bodyDiv w:val="1"/>
      <w:marLeft w:val="0"/>
      <w:marRight w:val="0"/>
      <w:marTop w:val="0"/>
      <w:marBottom w:val="0"/>
      <w:divBdr>
        <w:top w:val="none" w:sz="0" w:space="0" w:color="auto"/>
        <w:left w:val="none" w:sz="0" w:space="0" w:color="auto"/>
        <w:bottom w:val="none" w:sz="0" w:space="0" w:color="auto"/>
        <w:right w:val="none" w:sz="0" w:space="0" w:color="auto"/>
      </w:divBdr>
    </w:div>
    <w:div w:id="1987004259">
      <w:bodyDiv w:val="1"/>
      <w:marLeft w:val="0"/>
      <w:marRight w:val="0"/>
      <w:marTop w:val="0"/>
      <w:marBottom w:val="0"/>
      <w:divBdr>
        <w:top w:val="none" w:sz="0" w:space="0" w:color="auto"/>
        <w:left w:val="none" w:sz="0" w:space="0" w:color="auto"/>
        <w:bottom w:val="none" w:sz="0" w:space="0" w:color="auto"/>
        <w:right w:val="none" w:sz="0" w:space="0" w:color="auto"/>
      </w:divBdr>
    </w:div>
    <w:div w:id="2004041257">
      <w:bodyDiv w:val="1"/>
      <w:marLeft w:val="0"/>
      <w:marRight w:val="0"/>
      <w:marTop w:val="0"/>
      <w:marBottom w:val="0"/>
      <w:divBdr>
        <w:top w:val="none" w:sz="0" w:space="0" w:color="auto"/>
        <w:left w:val="none" w:sz="0" w:space="0" w:color="auto"/>
        <w:bottom w:val="none" w:sz="0" w:space="0" w:color="auto"/>
        <w:right w:val="none" w:sz="0" w:space="0" w:color="auto"/>
      </w:divBdr>
    </w:div>
    <w:div w:id="2034303227">
      <w:bodyDiv w:val="1"/>
      <w:marLeft w:val="0"/>
      <w:marRight w:val="0"/>
      <w:marTop w:val="0"/>
      <w:marBottom w:val="0"/>
      <w:divBdr>
        <w:top w:val="none" w:sz="0" w:space="0" w:color="auto"/>
        <w:left w:val="none" w:sz="0" w:space="0" w:color="auto"/>
        <w:bottom w:val="none" w:sz="0" w:space="0" w:color="auto"/>
        <w:right w:val="none" w:sz="0" w:space="0" w:color="auto"/>
      </w:divBdr>
    </w:div>
    <w:div w:id="2034454365">
      <w:bodyDiv w:val="1"/>
      <w:marLeft w:val="0"/>
      <w:marRight w:val="0"/>
      <w:marTop w:val="0"/>
      <w:marBottom w:val="0"/>
      <w:divBdr>
        <w:top w:val="none" w:sz="0" w:space="0" w:color="auto"/>
        <w:left w:val="none" w:sz="0" w:space="0" w:color="auto"/>
        <w:bottom w:val="none" w:sz="0" w:space="0" w:color="auto"/>
        <w:right w:val="none" w:sz="0" w:space="0" w:color="auto"/>
      </w:divBdr>
    </w:div>
    <w:div w:id="2044550590">
      <w:bodyDiv w:val="1"/>
      <w:marLeft w:val="0"/>
      <w:marRight w:val="0"/>
      <w:marTop w:val="0"/>
      <w:marBottom w:val="0"/>
      <w:divBdr>
        <w:top w:val="none" w:sz="0" w:space="0" w:color="auto"/>
        <w:left w:val="none" w:sz="0" w:space="0" w:color="auto"/>
        <w:bottom w:val="none" w:sz="0" w:space="0" w:color="auto"/>
        <w:right w:val="none" w:sz="0" w:space="0" w:color="auto"/>
      </w:divBdr>
    </w:div>
    <w:div w:id="2085759921">
      <w:bodyDiv w:val="1"/>
      <w:marLeft w:val="0"/>
      <w:marRight w:val="0"/>
      <w:marTop w:val="0"/>
      <w:marBottom w:val="0"/>
      <w:divBdr>
        <w:top w:val="none" w:sz="0" w:space="0" w:color="auto"/>
        <w:left w:val="none" w:sz="0" w:space="0" w:color="auto"/>
        <w:bottom w:val="none" w:sz="0" w:space="0" w:color="auto"/>
        <w:right w:val="none" w:sz="0" w:space="0" w:color="auto"/>
      </w:divBdr>
    </w:div>
    <w:div w:id="2101631855">
      <w:bodyDiv w:val="1"/>
      <w:marLeft w:val="0"/>
      <w:marRight w:val="0"/>
      <w:marTop w:val="0"/>
      <w:marBottom w:val="0"/>
      <w:divBdr>
        <w:top w:val="none" w:sz="0" w:space="0" w:color="auto"/>
        <w:left w:val="none" w:sz="0" w:space="0" w:color="auto"/>
        <w:bottom w:val="none" w:sz="0" w:space="0" w:color="auto"/>
        <w:right w:val="none" w:sz="0" w:space="0" w:color="auto"/>
      </w:divBdr>
    </w:div>
    <w:div w:id="212391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icbf.gov.co/cargues/avance/docs/decreto_2811_1974.htm" TargetMode="External"/><Relationship Id="rId21" Type="http://schemas.openxmlformats.org/officeDocument/2006/relationships/hyperlink" Target="http://www.icbf.gov.co/cargues/avance/docs/decreto_0769_2014.htm" TargetMode="External"/><Relationship Id="rId42" Type="http://schemas.openxmlformats.org/officeDocument/2006/relationships/hyperlink" Target="http://www.icbf.gov.co/cargues/avance/docs/decreto_1541_1978.htm" TargetMode="External"/><Relationship Id="rId47" Type="http://schemas.openxmlformats.org/officeDocument/2006/relationships/hyperlink" Target="http://www.icbf.gov.co/cargues/avance/docs/decreto_2811_1974.htm" TargetMode="External"/><Relationship Id="rId63" Type="http://schemas.openxmlformats.org/officeDocument/2006/relationships/hyperlink" Target="http://www.icbf.gov.co/cargues/avance/docs/decreto_1076_2015_pr029.htm" TargetMode="External"/><Relationship Id="rId68" Type="http://schemas.openxmlformats.org/officeDocument/2006/relationships/hyperlink" Target="http://www.icbf.gov.co/cargues/avance/docs/decreto_1541_1978_pr003.htm" TargetMode="External"/><Relationship Id="rId84" Type="http://schemas.openxmlformats.org/officeDocument/2006/relationships/hyperlink" Target="http://www.icbf.gov.co/cargues/avance/docs/decreto_1120_2013.htm" TargetMode="External"/><Relationship Id="rId89" Type="http://schemas.openxmlformats.org/officeDocument/2006/relationships/hyperlink" Target="http://www.icbf.gov.co/cargues/avance/docs/decreto_1076_2015_pr039.htm" TargetMode="External"/><Relationship Id="rId16" Type="http://schemas.openxmlformats.org/officeDocument/2006/relationships/hyperlink" Target="http://www.icbf.gov.co/cargues/avance/docs/decreto_2372_2010.htm" TargetMode="External"/><Relationship Id="rId11" Type="http://schemas.openxmlformats.org/officeDocument/2006/relationships/hyperlink" Target="http://www.icbf.gov.co/cargues/avance/docs/decreto_1600_1994.htm" TargetMode="External"/><Relationship Id="rId32" Type="http://schemas.openxmlformats.org/officeDocument/2006/relationships/hyperlink" Target="http://www.icbf.gov.co/cargues/avance/docs/decreto_2811_1974_pr001.htm" TargetMode="External"/><Relationship Id="rId37" Type="http://schemas.openxmlformats.org/officeDocument/2006/relationships/hyperlink" Target="http://www.icbf.gov.co/cargues/avance/docs/decreto_2811_1974_pr001.htm" TargetMode="External"/><Relationship Id="rId53" Type="http://schemas.openxmlformats.org/officeDocument/2006/relationships/hyperlink" Target="http://www.icbf.gov.co/cargues/avance/docs/decreto_1541_1978_pr002.htm" TargetMode="External"/><Relationship Id="rId58" Type="http://schemas.openxmlformats.org/officeDocument/2006/relationships/hyperlink" Target="http://www.icbf.gov.co/cargues/avance/docs/decreto_1541_1978_pr003.htm" TargetMode="External"/><Relationship Id="rId74" Type="http://schemas.openxmlformats.org/officeDocument/2006/relationships/hyperlink" Target="http://www.icbf.gov.co/cargues/avance/docs/decreto_1594_1984_pr001.htm" TargetMode="External"/><Relationship Id="rId79" Type="http://schemas.openxmlformats.org/officeDocument/2006/relationships/hyperlink" Target="http://www.icbf.gov.co/cargues/avance/docs/decreto_1076_2015_pr034.htm" TargetMode="External"/><Relationship Id="rId102" Type="http://schemas.openxmlformats.org/officeDocument/2006/relationships/hyperlink" Target="http://www.icbf.gov.co/cargues/avance/docs/decreto_1541_1978_pr002.htm" TargetMode="External"/><Relationship Id="rId5" Type="http://schemas.openxmlformats.org/officeDocument/2006/relationships/webSettings" Target="webSettings.xml"/><Relationship Id="rId90" Type="http://schemas.openxmlformats.org/officeDocument/2006/relationships/hyperlink" Target="http://www.icbf.gov.co/cargues/avance/docs/decreto_1933_1994.htm" TargetMode="External"/><Relationship Id="rId95" Type="http://schemas.openxmlformats.org/officeDocument/2006/relationships/hyperlink" Target="http://www.icbf.gov.co/cargues/avance/docs/decreto_1076_2015_pr026.htm" TargetMode="External"/><Relationship Id="rId22" Type="http://schemas.openxmlformats.org/officeDocument/2006/relationships/hyperlink" Target="http://www.icbf.gov.co/cargues/avance/docs/decreto_2811_1974.htm" TargetMode="External"/><Relationship Id="rId27" Type="http://schemas.openxmlformats.org/officeDocument/2006/relationships/hyperlink" Target="http://www.icbf.gov.co/cargues/avance/docs/decreto_2811_1974_pr001.htm" TargetMode="External"/><Relationship Id="rId43" Type="http://schemas.openxmlformats.org/officeDocument/2006/relationships/hyperlink" Target="http://www.icbf.gov.co/cargues/avance/docs/decreto_1541_1978_pr001.htm" TargetMode="External"/><Relationship Id="rId48" Type="http://schemas.openxmlformats.org/officeDocument/2006/relationships/hyperlink" Target="http://www.icbf.gov.co/cargues/avance/docs/decreto_1541_1978_pr002.htm" TargetMode="External"/><Relationship Id="rId64" Type="http://schemas.openxmlformats.org/officeDocument/2006/relationships/hyperlink" Target="http://www.icbf.gov.co/cargues/avance/docs/decreto_1076_2015_pr029.htm" TargetMode="External"/><Relationship Id="rId69" Type="http://schemas.openxmlformats.org/officeDocument/2006/relationships/hyperlink" Target="http://www.icbf.gov.co/cargues/avance/docs/decreto_1541_1978_pr003.htm" TargetMode="External"/><Relationship Id="rId80" Type="http://schemas.openxmlformats.org/officeDocument/2006/relationships/hyperlink" Target="http://www.icbf.gov.co/cargues/avance/docs/decreto_1594_1984_pr001.htm" TargetMode="External"/><Relationship Id="rId85" Type="http://schemas.openxmlformats.org/officeDocument/2006/relationships/hyperlink" Target="http://www.icbf.gov.co/cargues/avance/docs/decreto_1120_2013.htm" TargetMode="External"/><Relationship Id="rId12" Type="http://schemas.openxmlformats.org/officeDocument/2006/relationships/hyperlink" Target="http://www.icbf.gov.co/cargues/avance/docs/ley_1682_2013.htm" TargetMode="External"/><Relationship Id="rId17" Type="http://schemas.openxmlformats.org/officeDocument/2006/relationships/hyperlink" Target="http://www.icbf.gov.co/cargues/avance/docs/ley_1682_2013.htm" TargetMode="External"/><Relationship Id="rId25" Type="http://schemas.openxmlformats.org/officeDocument/2006/relationships/hyperlink" Target="http://www.icbf.gov.co/cargues/avance/docs/decreto_2811_1974.htm" TargetMode="External"/><Relationship Id="rId33" Type="http://schemas.openxmlformats.org/officeDocument/2006/relationships/hyperlink" Target="http://www.icbf.gov.co/cargues/avance/docs/decreto_2811_1974_pr001.htm" TargetMode="External"/><Relationship Id="rId38" Type="http://schemas.openxmlformats.org/officeDocument/2006/relationships/hyperlink" Target="http://www.icbf.gov.co/cargues/avance/docs/decreto_2811_1974_pr001.htm" TargetMode="External"/><Relationship Id="rId46" Type="http://schemas.openxmlformats.org/officeDocument/2006/relationships/hyperlink" Target="http://www.icbf.gov.co/cargues/avance/docs/decreto_1541_1978_pr002.htm" TargetMode="External"/><Relationship Id="rId59" Type="http://schemas.openxmlformats.org/officeDocument/2006/relationships/hyperlink" Target="http://www.icbf.gov.co/cargues/avance/docs/decreto_1541_1978_pr003.htm" TargetMode="External"/><Relationship Id="rId67" Type="http://schemas.openxmlformats.org/officeDocument/2006/relationships/hyperlink" Target="http://www.icbf.gov.co/cargues/avance/docs/decreto_1541_1978_pr002.htm" TargetMode="External"/><Relationship Id="rId103" Type="http://schemas.openxmlformats.org/officeDocument/2006/relationships/fontTable" Target="fontTable.xml"/><Relationship Id="rId20" Type="http://schemas.openxmlformats.org/officeDocument/2006/relationships/hyperlink" Target="http://www.icbf.gov.co/cargues/avance/docs/ley_1682_2013.htm" TargetMode="External"/><Relationship Id="rId41" Type="http://schemas.openxmlformats.org/officeDocument/2006/relationships/hyperlink" Target="http://www.icbf.gov.co/cargues/avance/docs/decreto_1541_1978.htm" TargetMode="External"/><Relationship Id="rId54" Type="http://schemas.openxmlformats.org/officeDocument/2006/relationships/hyperlink" Target="http://www.icbf.gov.co/cargues/avance/docs/decreto_1541_1978_pr002.htm" TargetMode="External"/><Relationship Id="rId62" Type="http://schemas.openxmlformats.org/officeDocument/2006/relationships/hyperlink" Target="http://www.icbf.gov.co/cargues/avance/docs/decreto_1541_1978_pr003.htm" TargetMode="External"/><Relationship Id="rId70" Type="http://schemas.openxmlformats.org/officeDocument/2006/relationships/hyperlink" Target="http://www.icbf.gov.co/cargues/avance/docs/decreto_1541_1978_pr003.htm" TargetMode="External"/><Relationship Id="rId75" Type="http://schemas.openxmlformats.org/officeDocument/2006/relationships/hyperlink" Target="http://www.icbf.gov.co/cargues/avance/docs/decreto_1076_2015_pr034.htm" TargetMode="External"/><Relationship Id="rId83" Type="http://schemas.openxmlformats.org/officeDocument/2006/relationships/hyperlink" Target="http://www.icbf.gov.co/cargues/avance/docs/decreto_1120_2013.htm" TargetMode="External"/><Relationship Id="rId88" Type="http://schemas.openxmlformats.org/officeDocument/2006/relationships/hyperlink" Target="http://www.icbf.gov.co/cargues/avance/docs/decreto_1076_2015_pr039.htm" TargetMode="External"/><Relationship Id="rId91" Type="http://schemas.openxmlformats.org/officeDocument/2006/relationships/hyperlink" Target="http://www.icbf.gov.co/cargues/avance/docs/decreto_1933_1994.htm" TargetMode="External"/><Relationship Id="rId96" Type="http://schemas.openxmlformats.org/officeDocument/2006/relationships/hyperlink" Target="http://www.icbf.gov.co/cargues/avance/docs/decreto_2858_1981.htm" TargetMode="External"/><Relationship Id="rId1" Type="http://schemas.openxmlformats.org/officeDocument/2006/relationships/customXml" Target="../customXml/item1.xml"/><Relationship Id="rId6" Type="http://schemas.openxmlformats.org/officeDocument/2006/relationships/hyperlink" Target="http://www.icbf.gov.co/cargues/avance/docs/ley_0013_1990.htm" TargetMode="External"/><Relationship Id="rId15" Type="http://schemas.openxmlformats.org/officeDocument/2006/relationships/hyperlink" Target="http://www.icbf.gov.co/cargues/avance/docs/decreto_0769_2014.htm" TargetMode="External"/><Relationship Id="rId23" Type="http://schemas.openxmlformats.org/officeDocument/2006/relationships/hyperlink" Target="http://www.icbf.gov.co/cargues/avance/docs/decreto_2811_1974.htm" TargetMode="External"/><Relationship Id="rId28" Type="http://schemas.openxmlformats.org/officeDocument/2006/relationships/hyperlink" Target="http://www.icbf.gov.co/cargues/avance/docs/decreto_2811_1974_pr001.htm" TargetMode="External"/><Relationship Id="rId36" Type="http://schemas.openxmlformats.org/officeDocument/2006/relationships/hyperlink" Target="http://www.icbf.gov.co/cargues/avance/docs/decreto_2811_1974.htm" TargetMode="External"/><Relationship Id="rId49" Type="http://schemas.openxmlformats.org/officeDocument/2006/relationships/hyperlink" Target="http://www.icbf.gov.co/cargues/avance/docs/decreto_2811_1974.htm" TargetMode="External"/><Relationship Id="rId57" Type="http://schemas.openxmlformats.org/officeDocument/2006/relationships/hyperlink" Target="http://www.icbf.gov.co/cargues/avance/docs/decreto_1541_1978_pr003.htm" TargetMode="External"/><Relationship Id="rId10" Type="http://schemas.openxmlformats.org/officeDocument/2006/relationships/hyperlink" Target="http://www.icbf.gov.co/cargues/avance/docs/decreto_0309_2000.htm" TargetMode="External"/><Relationship Id="rId31" Type="http://schemas.openxmlformats.org/officeDocument/2006/relationships/hyperlink" Target="http://www.icbf.gov.co/cargues/avance/docs/decreto_2811_1974.htm" TargetMode="External"/><Relationship Id="rId44" Type="http://schemas.openxmlformats.org/officeDocument/2006/relationships/hyperlink" Target="http://www.icbf.gov.co/cargues/avance/docs/decreto_1541_1978_pr001.htm" TargetMode="External"/><Relationship Id="rId52" Type="http://schemas.openxmlformats.org/officeDocument/2006/relationships/hyperlink" Target="http://www.icbf.gov.co/cargues/avance/docs/decreto_1541_1978_pr002.htm" TargetMode="External"/><Relationship Id="rId60" Type="http://schemas.openxmlformats.org/officeDocument/2006/relationships/hyperlink" Target="http://www.icbf.gov.co/cargues/avance/docs/decreto_1076_2015_pr029.htm" TargetMode="External"/><Relationship Id="rId65" Type="http://schemas.openxmlformats.org/officeDocument/2006/relationships/hyperlink" Target="http://www.icbf.gov.co/cargues/avance/docs/decreto_1541_1978_pr003.htm" TargetMode="External"/><Relationship Id="rId73" Type="http://schemas.openxmlformats.org/officeDocument/2006/relationships/hyperlink" Target="http://www.icbf.gov.co/cargues/avance/docs/decreto_3930_2010.htm" TargetMode="External"/><Relationship Id="rId78" Type="http://schemas.openxmlformats.org/officeDocument/2006/relationships/hyperlink" Target="http://www.icbf.gov.co/cargues/avance/docs/decreto_1076_2015_pr034.htm" TargetMode="External"/><Relationship Id="rId81" Type="http://schemas.openxmlformats.org/officeDocument/2006/relationships/hyperlink" Target="http://www.icbf.gov.co/cargues/avance/docs/decreto_1120_2013.htm" TargetMode="External"/><Relationship Id="rId86" Type="http://schemas.openxmlformats.org/officeDocument/2006/relationships/hyperlink" Target="http://www.icbf.gov.co/cargues/avance/docs/decreto_1120_2013.htm" TargetMode="External"/><Relationship Id="rId94" Type="http://schemas.openxmlformats.org/officeDocument/2006/relationships/hyperlink" Target="http://www.icbf.gov.co/cargues/avance/docs/decreto_2858_1981.htm" TargetMode="External"/><Relationship Id="rId99" Type="http://schemas.openxmlformats.org/officeDocument/2006/relationships/hyperlink" Target="http://www.icbf.gov.co/cargues/avance/docs/decreto_1541_1978_pr002.htm" TargetMode="External"/><Relationship Id="rId101" Type="http://schemas.openxmlformats.org/officeDocument/2006/relationships/hyperlink" Target="http://www.icbf.gov.co/cargues/avance/docs/decreto_1541_1978_pr002.htm" TargetMode="External"/><Relationship Id="rId4" Type="http://schemas.openxmlformats.org/officeDocument/2006/relationships/settings" Target="settings.xml"/><Relationship Id="rId9" Type="http://schemas.openxmlformats.org/officeDocument/2006/relationships/hyperlink" Target="file:///D:\hcastellanos\perfil-hcastellanos\Downloads\DECRETO%20309%20DE%202000.rtf" TargetMode="External"/><Relationship Id="rId13" Type="http://schemas.openxmlformats.org/officeDocument/2006/relationships/hyperlink" Target="http://www.icbf.gov.co/cargues/avance/docs/decreto_0769_2014.htm" TargetMode="External"/><Relationship Id="rId18" Type="http://schemas.openxmlformats.org/officeDocument/2006/relationships/hyperlink" Target="http://www.icbf.gov.co/cargues/avance/docs/decreto_0769_2014.htm" TargetMode="External"/><Relationship Id="rId39" Type="http://schemas.openxmlformats.org/officeDocument/2006/relationships/hyperlink" Target="http://www.icbf.gov.co/cargues/avance/docs/decreto_1541_1978.htm" TargetMode="External"/><Relationship Id="rId34" Type="http://schemas.openxmlformats.org/officeDocument/2006/relationships/hyperlink" Target="http://www.icbf.gov.co/cargues/avance/docs/decreto_1541_1978.htm" TargetMode="External"/><Relationship Id="rId50" Type="http://schemas.openxmlformats.org/officeDocument/2006/relationships/hyperlink" Target="http://www.icbf.gov.co/cargues/avance/docs/decreto_1541_1978_pr002.htm" TargetMode="External"/><Relationship Id="rId55" Type="http://schemas.openxmlformats.org/officeDocument/2006/relationships/hyperlink" Target="http://www.icbf.gov.co/cargues/avance/docs/decreto_1541_1978_pr002.htm" TargetMode="External"/><Relationship Id="rId76" Type="http://schemas.openxmlformats.org/officeDocument/2006/relationships/hyperlink" Target="http://www.icbf.gov.co/cargues/avance/docs/decreto_1076_2015_pr034.htm" TargetMode="External"/><Relationship Id="rId97" Type="http://schemas.openxmlformats.org/officeDocument/2006/relationships/hyperlink" Target="http://www.icbf.gov.co/cargues/avance/docs/decreto_2858_1981.htm" TargetMode="External"/><Relationship Id="rId104" Type="http://schemas.openxmlformats.org/officeDocument/2006/relationships/theme" Target="theme/theme1.xml"/><Relationship Id="rId7" Type="http://schemas.openxmlformats.org/officeDocument/2006/relationships/hyperlink" Target="http://www.icbf.gov.co/cargues/avance/docs/ley_0165_1994.htm" TargetMode="External"/><Relationship Id="rId71" Type="http://schemas.openxmlformats.org/officeDocument/2006/relationships/hyperlink" Target="http://www.icbf.gov.co/cargues/avance/docs/decreto_3930_2010.htm" TargetMode="External"/><Relationship Id="rId92" Type="http://schemas.openxmlformats.org/officeDocument/2006/relationships/hyperlink" Target="http://www.icbf.gov.co/cargues/avance/docs/decreto_1933_1994.htm" TargetMode="External"/><Relationship Id="rId2" Type="http://schemas.openxmlformats.org/officeDocument/2006/relationships/numbering" Target="numbering.xml"/><Relationship Id="rId29" Type="http://schemas.openxmlformats.org/officeDocument/2006/relationships/hyperlink" Target="http://www.icbf.gov.co/cargues/avance/docs/decreto_1541_1978.htm" TargetMode="External"/><Relationship Id="rId24" Type="http://schemas.openxmlformats.org/officeDocument/2006/relationships/hyperlink" Target="http://www.icbf.gov.co/cargues/avance/docs/decreto_2811_1974.htm" TargetMode="External"/><Relationship Id="rId40" Type="http://schemas.openxmlformats.org/officeDocument/2006/relationships/hyperlink" Target="http://www.icbf.gov.co/cargues/avance/docs/decreto_1541_1978.htm" TargetMode="External"/><Relationship Id="rId45" Type="http://schemas.openxmlformats.org/officeDocument/2006/relationships/hyperlink" Target="http://www.icbf.gov.co/cargues/avance/docs/decreto_1541_1978_pr001.htm" TargetMode="External"/><Relationship Id="rId66" Type="http://schemas.openxmlformats.org/officeDocument/2006/relationships/hyperlink" Target="http://www.icbf.gov.co/cargues/avance/docs/decreto_1541_1978_pr002.htm" TargetMode="External"/><Relationship Id="rId87" Type="http://schemas.openxmlformats.org/officeDocument/2006/relationships/hyperlink" Target="http://www.icbf.gov.co/cargues/avance/docs/decreto_0948_1995.htm" TargetMode="External"/><Relationship Id="rId61" Type="http://schemas.openxmlformats.org/officeDocument/2006/relationships/hyperlink" Target="http://www.icbf.gov.co/cargues/avance/docs/decreto_1076_2015_pr029.htm" TargetMode="External"/><Relationship Id="rId82" Type="http://schemas.openxmlformats.org/officeDocument/2006/relationships/hyperlink" Target="http://www.icbf.gov.co/cargues/avance/docs/decreto_1120_2013.htm" TargetMode="External"/><Relationship Id="rId19" Type="http://schemas.openxmlformats.org/officeDocument/2006/relationships/hyperlink" Target="http://www.icbf.gov.co/cargues/avance/docs/decreto_2372_2010.htm" TargetMode="External"/><Relationship Id="rId14" Type="http://schemas.openxmlformats.org/officeDocument/2006/relationships/hyperlink" Target="http://www.icbf.gov.co/cargues/avance/docs/ley_1682_2013.htm" TargetMode="External"/><Relationship Id="rId30" Type="http://schemas.openxmlformats.org/officeDocument/2006/relationships/hyperlink" Target="http://www.icbf.gov.co/cargues/avance/docs/decreto_2811_1974.htm" TargetMode="External"/><Relationship Id="rId35" Type="http://schemas.openxmlformats.org/officeDocument/2006/relationships/hyperlink" Target="http://www.icbf.gov.co/cargues/avance/docs/decreto_2811_1974.htm" TargetMode="External"/><Relationship Id="rId56" Type="http://schemas.openxmlformats.org/officeDocument/2006/relationships/hyperlink" Target="http://www.icbf.gov.co/cargues/avance/docs/decreto_1541_1978_pr002.htm" TargetMode="External"/><Relationship Id="rId77" Type="http://schemas.openxmlformats.org/officeDocument/2006/relationships/hyperlink" Target="http://www.icbf.gov.co/cargues/avance/docs/decreto_1594_1984_pr001.htm" TargetMode="External"/><Relationship Id="rId100" Type="http://schemas.openxmlformats.org/officeDocument/2006/relationships/hyperlink" Target="http://www.icbf.gov.co/cargues/avance/docs/decreto_1541_1978_pr002.htm" TargetMode="External"/><Relationship Id="rId8" Type="http://schemas.openxmlformats.org/officeDocument/2006/relationships/hyperlink" Target="http://www.icbf.gov.co/cargues/avance/docs/decreto_0309_2000.htm" TargetMode="External"/><Relationship Id="rId51" Type="http://schemas.openxmlformats.org/officeDocument/2006/relationships/hyperlink" Target="http://www.icbf.gov.co/cargues/avance/docs/decreto_1541_1978_pr002.htm" TargetMode="External"/><Relationship Id="rId72" Type="http://schemas.openxmlformats.org/officeDocument/2006/relationships/hyperlink" Target="http://www.icbf.gov.co/cargues/avance/docs/decreto_3930_2010.htm" TargetMode="External"/><Relationship Id="rId93" Type="http://schemas.openxmlformats.org/officeDocument/2006/relationships/hyperlink" Target="http://www.icbf.gov.co/cargues/avance/docs/decreto_1076_2015_pr026.htm" TargetMode="External"/><Relationship Id="rId98" Type="http://schemas.openxmlformats.org/officeDocument/2006/relationships/hyperlink" Target="http://www.icbf.gov.co/cargues/avance/docs/decreto_2858_1981.htm" TargetMode="External"/><Relationship Id="rId3"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84A01-86F9-4C47-834F-4F6C8CFD5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28</Pages>
  <Words>11767</Words>
  <Characters>64721</Characters>
  <Application>Microsoft Office Word</Application>
  <DocSecurity>0</DocSecurity>
  <Lines>539</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Fernanda Carvajal Miranda</dc:creator>
  <cp:keywords/>
  <dc:description/>
  <cp:lastModifiedBy>Hector Abel Castellanos Perez</cp:lastModifiedBy>
  <cp:revision>14</cp:revision>
  <dcterms:created xsi:type="dcterms:W3CDTF">2017-11-15T21:05:00Z</dcterms:created>
  <dcterms:modified xsi:type="dcterms:W3CDTF">2017-11-16T12:38:00Z</dcterms:modified>
</cp:coreProperties>
</file>