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4FD" w:rsidRDefault="003B24FD" w:rsidP="003B24FD">
      <w:pPr>
        <w:jc w:val="center"/>
        <w:rPr>
          <w:rFonts w:ascii="Arial" w:hAnsi="Arial" w:cs="Arial"/>
          <w:szCs w:val="24"/>
        </w:rPr>
      </w:pPr>
    </w:p>
    <w:p w:rsidR="00B636A2" w:rsidRDefault="00B636A2" w:rsidP="001908C5">
      <w:pPr>
        <w:jc w:val="center"/>
        <w:rPr>
          <w:rFonts w:ascii="Arial" w:hAnsi="Arial" w:cs="Arial"/>
          <w:szCs w:val="24"/>
        </w:rPr>
      </w:pPr>
    </w:p>
    <w:p w:rsidR="00B636A2" w:rsidRDefault="00B636A2" w:rsidP="001908C5">
      <w:pPr>
        <w:jc w:val="center"/>
        <w:rPr>
          <w:rFonts w:ascii="Arial" w:hAnsi="Arial" w:cs="Arial"/>
          <w:szCs w:val="24"/>
        </w:rPr>
      </w:pPr>
    </w:p>
    <w:p w:rsidR="00B636A2" w:rsidRDefault="00B636A2" w:rsidP="001908C5">
      <w:pPr>
        <w:jc w:val="center"/>
        <w:rPr>
          <w:rFonts w:ascii="Arial" w:hAnsi="Arial" w:cs="Arial"/>
          <w:szCs w:val="24"/>
        </w:rPr>
      </w:pPr>
    </w:p>
    <w:p w:rsidR="00B636A2" w:rsidRDefault="00B636A2" w:rsidP="001908C5">
      <w:pPr>
        <w:jc w:val="center"/>
        <w:rPr>
          <w:rFonts w:ascii="Arial" w:hAnsi="Arial" w:cs="Arial"/>
          <w:szCs w:val="24"/>
        </w:rPr>
      </w:pPr>
    </w:p>
    <w:p w:rsidR="000905E4" w:rsidRDefault="000905E4" w:rsidP="001908C5">
      <w:pPr>
        <w:jc w:val="center"/>
        <w:rPr>
          <w:rFonts w:ascii="Arial" w:hAnsi="Arial" w:cs="Arial"/>
          <w:szCs w:val="24"/>
        </w:rPr>
      </w:pPr>
    </w:p>
    <w:p w:rsidR="00FB63D4" w:rsidRDefault="00FB63D4" w:rsidP="00CC009F">
      <w:pPr>
        <w:ind w:left="-284"/>
        <w:jc w:val="center"/>
        <w:rPr>
          <w:rFonts w:ascii="Arial" w:hAnsi="Arial" w:cs="Arial"/>
          <w:szCs w:val="24"/>
        </w:rPr>
      </w:pPr>
    </w:p>
    <w:p w:rsidR="00FA25B0" w:rsidRPr="00F87CD2" w:rsidRDefault="007D6850" w:rsidP="00FB63D4">
      <w:pPr>
        <w:ind w:left="-284"/>
        <w:jc w:val="center"/>
        <w:rPr>
          <w:rFonts w:ascii="Arial" w:hAnsi="Arial" w:cs="Arial"/>
          <w:b/>
          <w:i/>
          <w:szCs w:val="24"/>
        </w:rPr>
      </w:pPr>
      <w:r w:rsidRPr="00F87CD2">
        <w:rPr>
          <w:rFonts w:ascii="Arial" w:hAnsi="Arial" w:cs="Arial"/>
          <w:b/>
          <w:i/>
          <w:szCs w:val="24"/>
        </w:rPr>
        <w:t>“</w:t>
      </w:r>
      <w:r w:rsidR="001908C5" w:rsidRPr="00F87CD2">
        <w:rPr>
          <w:rFonts w:ascii="Arial" w:hAnsi="Arial" w:cs="Arial"/>
          <w:b/>
          <w:i/>
          <w:szCs w:val="24"/>
        </w:rPr>
        <w:t xml:space="preserve">Por la </w:t>
      </w:r>
      <w:r w:rsidR="000905E4" w:rsidRPr="00F87CD2">
        <w:rPr>
          <w:rFonts w:ascii="Arial" w:hAnsi="Arial" w:cs="Arial"/>
          <w:b/>
          <w:i/>
          <w:szCs w:val="24"/>
        </w:rPr>
        <w:t>cual</w:t>
      </w:r>
      <w:r w:rsidR="00DC2413" w:rsidRPr="00F87CD2">
        <w:rPr>
          <w:rFonts w:ascii="Arial" w:hAnsi="Arial" w:cs="Arial"/>
          <w:b/>
          <w:i/>
          <w:szCs w:val="24"/>
        </w:rPr>
        <w:t xml:space="preserve"> se </w:t>
      </w:r>
      <w:r w:rsidR="007729C2" w:rsidRPr="00F87CD2">
        <w:rPr>
          <w:rFonts w:ascii="Arial" w:hAnsi="Arial" w:cs="Arial"/>
          <w:b/>
          <w:i/>
          <w:szCs w:val="24"/>
        </w:rPr>
        <w:t>establecen las metodologías de valoración de costos económicos del deterioro y de la conservación del medio ambiente y los recursos naturales renovables y se dictan otras disposiciones</w:t>
      </w:r>
      <w:r w:rsidRPr="00F87CD2">
        <w:rPr>
          <w:rFonts w:ascii="Arial" w:hAnsi="Arial" w:cs="Arial"/>
          <w:b/>
          <w:i/>
          <w:szCs w:val="24"/>
        </w:rPr>
        <w:t>”</w:t>
      </w:r>
    </w:p>
    <w:p w:rsidR="00FD283E" w:rsidRDefault="00FD283E" w:rsidP="00FB63D4">
      <w:pPr>
        <w:ind w:left="-284" w:right="50"/>
        <w:rPr>
          <w:rFonts w:ascii="Arial" w:hAnsi="Arial" w:cs="Arial"/>
          <w:b/>
          <w:szCs w:val="24"/>
        </w:rPr>
      </w:pPr>
    </w:p>
    <w:p w:rsidR="00FD283E" w:rsidRDefault="00FD283E" w:rsidP="00FB63D4">
      <w:pPr>
        <w:ind w:left="-284" w:right="50"/>
        <w:jc w:val="center"/>
        <w:rPr>
          <w:rFonts w:ascii="Arial" w:hAnsi="Arial" w:cs="Arial"/>
          <w:b/>
          <w:szCs w:val="24"/>
        </w:rPr>
      </w:pPr>
    </w:p>
    <w:p w:rsidR="00ED5B7A" w:rsidRPr="00D61EA5" w:rsidRDefault="00ED5B7A" w:rsidP="00FB63D4">
      <w:pPr>
        <w:ind w:left="-284" w:right="5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EL</w:t>
      </w:r>
      <w:r w:rsidRPr="00D61EA5">
        <w:rPr>
          <w:rFonts w:ascii="Arial" w:hAnsi="Arial" w:cs="Arial"/>
          <w:b/>
          <w:szCs w:val="24"/>
        </w:rPr>
        <w:t xml:space="preserve"> MINISTRO DE AMBIENTE Y DESARROLLO</w:t>
      </w:r>
      <w:r w:rsidR="00A67F60">
        <w:rPr>
          <w:rFonts w:ascii="Arial" w:hAnsi="Arial" w:cs="Arial"/>
          <w:b/>
          <w:szCs w:val="24"/>
        </w:rPr>
        <w:t xml:space="preserve"> </w:t>
      </w:r>
      <w:r w:rsidRPr="00D61EA5">
        <w:rPr>
          <w:rFonts w:ascii="Arial" w:hAnsi="Arial" w:cs="Arial"/>
          <w:b/>
          <w:szCs w:val="24"/>
        </w:rPr>
        <w:t xml:space="preserve">SOSTENIBLE </w:t>
      </w:r>
    </w:p>
    <w:p w:rsidR="00FD283E" w:rsidRDefault="00FD283E" w:rsidP="00FB63D4">
      <w:pPr>
        <w:ind w:left="-284"/>
        <w:rPr>
          <w:rFonts w:ascii="Arial" w:hAnsi="Arial" w:cs="Arial"/>
          <w:szCs w:val="24"/>
        </w:rPr>
      </w:pPr>
    </w:p>
    <w:p w:rsidR="003B24FD" w:rsidRDefault="003B24FD" w:rsidP="00FB63D4">
      <w:pPr>
        <w:ind w:left="-284"/>
        <w:rPr>
          <w:rFonts w:ascii="Arial" w:hAnsi="Arial" w:cs="Arial"/>
          <w:szCs w:val="24"/>
        </w:rPr>
      </w:pPr>
    </w:p>
    <w:p w:rsidR="00C63761" w:rsidRPr="00315329" w:rsidRDefault="00F915C6" w:rsidP="00243D14">
      <w:pPr>
        <w:jc w:val="center"/>
        <w:rPr>
          <w:rFonts w:ascii="Arial" w:hAnsi="Arial" w:cs="Arial"/>
          <w:szCs w:val="24"/>
          <w:lang w:val="pt-BR"/>
        </w:rPr>
      </w:pPr>
      <w:r w:rsidRPr="00315329">
        <w:rPr>
          <w:rFonts w:ascii="Arial" w:hAnsi="Arial" w:cs="Arial"/>
          <w:szCs w:val="24"/>
        </w:rPr>
        <w:t>En ejercicio de sus facultades constitucionales y legales, y en especial las conferidas</w:t>
      </w:r>
      <w:r w:rsidR="008003CD">
        <w:rPr>
          <w:rFonts w:ascii="Arial" w:hAnsi="Arial" w:cs="Arial"/>
          <w:szCs w:val="24"/>
        </w:rPr>
        <w:t xml:space="preserve"> en el numeral 43</w:t>
      </w:r>
      <w:r w:rsidRPr="00315329">
        <w:rPr>
          <w:rFonts w:ascii="Arial" w:hAnsi="Arial" w:cs="Arial"/>
          <w:szCs w:val="24"/>
        </w:rPr>
        <w:t xml:space="preserve"> </w:t>
      </w:r>
      <w:r w:rsidR="008003CD">
        <w:rPr>
          <w:rFonts w:ascii="Arial" w:hAnsi="Arial" w:cs="Arial"/>
          <w:szCs w:val="24"/>
        </w:rPr>
        <w:t>d</w:t>
      </w:r>
      <w:r w:rsidR="007D2575">
        <w:rPr>
          <w:rFonts w:ascii="Arial" w:hAnsi="Arial" w:cs="Arial"/>
          <w:szCs w:val="24"/>
        </w:rPr>
        <w:t xml:space="preserve">el </w:t>
      </w:r>
      <w:r w:rsidR="00BB103C">
        <w:rPr>
          <w:rFonts w:ascii="Arial" w:hAnsi="Arial" w:cs="Arial"/>
          <w:szCs w:val="24"/>
        </w:rPr>
        <w:t>artículo 5</w:t>
      </w:r>
      <w:r w:rsidR="007D2575">
        <w:rPr>
          <w:rFonts w:ascii="Arial" w:hAnsi="Arial" w:cs="Arial"/>
          <w:szCs w:val="24"/>
        </w:rPr>
        <w:t>° d</w:t>
      </w:r>
      <w:r w:rsidR="0080720A">
        <w:rPr>
          <w:rFonts w:ascii="Arial" w:hAnsi="Arial" w:cs="Arial"/>
          <w:szCs w:val="24"/>
          <w:lang w:val="pt-BR"/>
        </w:rPr>
        <w:t xml:space="preserve">e la Ley 99 de 1993, </w:t>
      </w:r>
      <w:r w:rsidR="00C63761">
        <w:rPr>
          <w:rFonts w:ascii="Arial" w:hAnsi="Arial" w:cs="Arial"/>
          <w:szCs w:val="24"/>
        </w:rPr>
        <w:t>y</w:t>
      </w:r>
    </w:p>
    <w:p w:rsidR="00C63761" w:rsidRDefault="00C63761" w:rsidP="0041779A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:rsidR="00C63761" w:rsidRPr="0041779A" w:rsidRDefault="00C63761" w:rsidP="0041779A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:rsidR="00535287" w:rsidRPr="0041779A" w:rsidRDefault="00535287" w:rsidP="0041779A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</w:p>
    <w:p w:rsidR="000D2B9D" w:rsidRPr="0041779A" w:rsidRDefault="000D2B9D" w:rsidP="0041779A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  <w:r w:rsidRPr="0041779A">
        <w:rPr>
          <w:rFonts w:ascii="Arial" w:hAnsi="Arial" w:cs="Arial"/>
          <w:b/>
          <w:bCs/>
          <w:szCs w:val="24"/>
          <w:lang w:val="pt-BR"/>
        </w:rPr>
        <w:t xml:space="preserve">C </w:t>
      </w:r>
      <w:r w:rsidR="00387D39" w:rsidRPr="0041779A">
        <w:rPr>
          <w:rFonts w:ascii="Arial" w:hAnsi="Arial" w:cs="Arial"/>
          <w:b/>
          <w:bCs/>
          <w:szCs w:val="24"/>
          <w:lang w:val="pt-BR"/>
        </w:rPr>
        <w:t>O N S I D E R A N D O</w:t>
      </w:r>
      <w:r w:rsidR="00387D39">
        <w:rPr>
          <w:rFonts w:ascii="Arial" w:hAnsi="Arial" w:cs="Arial"/>
          <w:b/>
          <w:bCs/>
          <w:szCs w:val="24"/>
          <w:lang w:val="pt-BR"/>
        </w:rPr>
        <w:t>:</w:t>
      </w:r>
    </w:p>
    <w:p w:rsidR="00535287" w:rsidRDefault="00535287" w:rsidP="00B8076E">
      <w:pPr>
        <w:ind w:left="-284"/>
        <w:jc w:val="both"/>
        <w:rPr>
          <w:rFonts w:ascii="Arial" w:hAnsi="Arial" w:cs="Arial"/>
          <w:bCs/>
          <w:szCs w:val="24"/>
          <w:lang w:val="pt-BR"/>
        </w:rPr>
      </w:pPr>
    </w:p>
    <w:p w:rsidR="000D7E3A" w:rsidRPr="00B8076E" w:rsidRDefault="000D7E3A" w:rsidP="00B8076E">
      <w:pPr>
        <w:ind w:left="-284"/>
        <w:jc w:val="both"/>
        <w:rPr>
          <w:rFonts w:ascii="Arial" w:hAnsi="Arial" w:cs="Arial"/>
          <w:bCs/>
          <w:szCs w:val="24"/>
          <w:lang w:val="pt-BR"/>
        </w:rPr>
      </w:pPr>
    </w:p>
    <w:p w:rsidR="00CF5301" w:rsidRDefault="00CF5301" w:rsidP="00DB7D9C">
      <w:pPr>
        <w:spacing w:after="240"/>
        <w:ind w:left="-284"/>
        <w:jc w:val="both"/>
        <w:rPr>
          <w:rFonts w:ascii="Arial" w:hAnsi="Arial" w:cs="Arial"/>
          <w:color w:val="000000"/>
          <w:szCs w:val="24"/>
          <w:lang w:val="es-CO" w:eastAsia="es-CO"/>
        </w:rPr>
      </w:pPr>
      <w:r>
        <w:rPr>
          <w:rFonts w:ascii="Arial" w:hAnsi="Arial" w:cs="Arial"/>
          <w:color w:val="000000"/>
          <w:szCs w:val="24"/>
          <w:lang w:val="es-CO" w:eastAsia="es-CO"/>
        </w:rPr>
        <w:t xml:space="preserve">Que el artículo 1 de la Ley 99 de 1993 determinó como principios generales de la política ambiental colombiana, entre otros, el de </w:t>
      </w:r>
      <w:r w:rsidR="00877D00">
        <w:rPr>
          <w:rFonts w:ascii="Arial" w:hAnsi="Arial" w:cs="Arial"/>
          <w:color w:val="000000"/>
          <w:szCs w:val="24"/>
          <w:lang w:val="es-CO" w:eastAsia="es-CO"/>
        </w:rPr>
        <w:t>fomentar la incorporación de los costos ambientales y el uso de instrumentos económicos para la prevención, corrección y restauración del deterioro ambiental y para la conservación de los recursos naturales renovables.</w:t>
      </w:r>
    </w:p>
    <w:p w:rsidR="0009759A" w:rsidRDefault="0009759A" w:rsidP="00DB7D9C">
      <w:pPr>
        <w:spacing w:before="240"/>
        <w:ind w:left="-284"/>
        <w:jc w:val="both"/>
        <w:rPr>
          <w:rFonts w:ascii="Arial" w:hAnsi="Arial" w:cs="Arial"/>
          <w:color w:val="000000"/>
          <w:szCs w:val="24"/>
          <w:lang w:val="es-CO" w:eastAsia="es-CO"/>
        </w:rPr>
      </w:pPr>
      <w:r w:rsidRPr="00247A3A">
        <w:rPr>
          <w:rFonts w:ascii="Arial" w:hAnsi="Arial" w:cs="Arial"/>
          <w:color w:val="000000"/>
          <w:szCs w:val="24"/>
          <w:lang w:val="es-CO" w:eastAsia="es-CO"/>
        </w:rPr>
        <w:t xml:space="preserve">Que </w:t>
      </w:r>
      <w:r w:rsidR="00340746">
        <w:rPr>
          <w:rFonts w:ascii="Arial" w:hAnsi="Arial" w:cs="Arial"/>
          <w:color w:val="000000"/>
          <w:szCs w:val="24"/>
          <w:lang w:val="es-CO" w:eastAsia="es-CO"/>
        </w:rPr>
        <w:t>el</w:t>
      </w:r>
      <w:r w:rsidRPr="00247A3A">
        <w:rPr>
          <w:rFonts w:ascii="Arial" w:hAnsi="Arial" w:cs="Arial"/>
          <w:color w:val="000000"/>
          <w:szCs w:val="24"/>
          <w:lang w:val="es-CO" w:eastAsia="es-CO"/>
        </w:rPr>
        <w:t xml:space="preserve"> numeral </w:t>
      </w:r>
      <w:r w:rsidR="00CF5301">
        <w:rPr>
          <w:rFonts w:ascii="Arial" w:hAnsi="Arial" w:cs="Arial"/>
          <w:color w:val="000000"/>
          <w:szCs w:val="24"/>
          <w:lang w:val="es-CO" w:eastAsia="es-CO"/>
        </w:rPr>
        <w:t>4</w:t>
      </w:r>
      <w:r w:rsidRPr="00247A3A">
        <w:rPr>
          <w:rFonts w:ascii="Arial" w:hAnsi="Arial" w:cs="Arial"/>
          <w:color w:val="000000"/>
          <w:szCs w:val="24"/>
          <w:lang w:val="es-CO" w:eastAsia="es-CO"/>
        </w:rPr>
        <w:t>3 del artículo</w:t>
      </w:r>
      <w:r w:rsidR="00FA1142" w:rsidRPr="00247A3A">
        <w:rPr>
          <w:rFonts w:ascii="Arial" w:hAnsi="Arial" w:cs="Arial"/>
          <w:color w:val="000000"/>
          <w:szCs w:val="24"/>
          <w:lang w:val="es-CO" w:eastAsia="es-CO"/>
        </w:rPr>
        <w:t xml:space="preserve"> </w:t>
      </w:r>
      <w:hyperlink r:id="rId8" w:anchor="5" w:history="1">
        <w:r w:rsidRPr="00546BDC">
          <w:rPr>
            <w:rFonts w:ascii="Arial" w:hAnsi="Arial" w:cs="Arial"/>
            <w:color w:val="000000"/>
            <w:szCs w:val="24"/>
            <w:lang w:val="es-CO" w:eastAsia="es-CO"/>
          </w:rPr>
          <w:t>5</w:t>
        </w:r>
      </w:hyperlink>
      <w:r w:rsidR="00A42B03">
        <w:rPr>
          <w:rFonts w:ascii="Arial" w:hAnsi="Arial" w:cs="Arial"/>
          <w:color w:val="000000"/>
          <w:szCs w:val="24"/>
          <w:lang w:val="es-CO" w:eastAsia="es-CO"/>
        </w:rPr>
        <w:t xml:space="preserve"> de la Ley 99 de 1993 </w:t>
      </w:r>
      <w:r w:rsidR="00BA6D43">
        <w:rPr>
          <w:rFonts w:ascii="Arial" w:hAnsi="Arial" w:cs="Arial"/>
          <w:color w:val="000000"/>
          <w:szCs w:val="24"/>
          <w:lang w:val="es-CO" w:eastAsia="es-CO"/>
        </w:rPr>
        <w:t>definió</w:t>
      </w:r>
      <w:r w:rsidR="00A42B03">
        <w:rPr>
          <w:rFonts w:ascii="Arial" w:hAnsi="Arial" w:cs="Arial"/>
          <w:color w:val="000000"/>
          <w:szCs w:val="24"/>
          <w:lang w:val="es-CO" w:eastAsia="es-CO"/>
        </w:rPr>
        <w:t xml:space="preserve"> como una de las funciones del</w:t>
      </w:r>
      <w:r w:rsidRPr="00247A3A">
        <w:rPr>
          <w:rFonts w:ascii="Arial" w:hAnsi="Arial" w:cs="Arial"/>
          <w:color w:val="000000"/>
          <w:szCs w:val="24"/>
          <w:lang w:val="es-CO" w:eastAsia="es-CO"/>
        </w:rPr>
        <w:t xml:space="preserve"> </w:t>
      </w:r>
      <w:r w:rsidR="00C9149A" w:rsidRPr="00247A3A">
        <w:rPr>
          <w:rFonts w:ascii="Arial" w:hAnsi="Arial" w:cs="Arial"/>
          <w:color w:val="000000"/>
          <w:szCs w:val="24"/>
          <w:lang w:val="es-CO" w:eastAsia="es-CO"/>
        </w:rPr>
        <w:t>M</w:t>
      </w:r>
      <w:r w:rsidRPr="00247A3A">
        <w:rPr>
          <w:rFonts w:ascii="Arial" w:hAnsi="Arial" w:cs="Arial"/>
          <w:color w:val="000000"/>
          <w:szCs w:val="24"/>
          <w:lang w:val="es-CO" w:eastAsia="es-CO"/>
        </w:rPr>
        <w:t>inisterio</w:t>
      </w:r>
      <w:r w:rsidR="00A42B03">
        <w:rPr>
          <w:rFonts w:ascii="Arial" w:hAnsi="Arial" w:cs="Arial"/>
          <w:color w:val="000000"/>
          <w:szCs w:val="24"/>
          <w:lang w:val="es-CO" w:eastAsia="es-CO"/>
        </w:rPr>
        <w:t xml:space="preserve"> de Ambiente y Desarrollo Sostenible</w:t>
      </w:r>
      <w:r w:rsidRPr="00247A3A">
        <w:rPr>
          <w:rFonts w:ascii="Arial" w:hAnsi="Arial" w:cs="Arial"/>
          <w:color w:val="000000"/>
          <w:szCs w:val="24"/>
          <w:lang w:val="es-CO" w:eastAsia="es-CO"/>
        </w:rPr>
        <w:t xml:space="preserve"> </w:t>
      </w:r>
      <w:r w:rsidR="00A42B03">
        <w:rPr>
          <w:rFonts w:ascii="Arial" w:hAnsi="Arial" w:cs="Arial"/>
          <w:color w:val="000000"/>
          <w:szCs w:val="24"/>
          <w:lang w:val="es-CO" w:eastAsia="es-CO"/>
        </w:rPr>
        <w:t>el</w:t>
      </w:r>
      <w:r w:rsidR="00340746">
        <w:rPr>
          <w:rFonts w:ascii="Arial" w:hAnsi="Arial" w:cs="Arial"/>
          <w:color w:val="000000"/>
          <w:szCs w:val="24"/>
          <w:lang w:val="es-CO" w:eastAsia="es-CO"/>
        </w:rPr>
        <w:t xml:space="preserve"> </w:t>
      </w:r>
      <w:r w:rsidR="00CF5301">
        <w:rPr>
          <w:rFonts w:ascii="Arial" w:hAnsi="Arial" w:cs="Arial"/>
          <w:color w:val="000000"/>
          <w:szCs w:val="24"/>
          <w:lang w:val="es-CO" w:eastAsia="es-CO"/>
        </w:rPr>
        <w:t>establecer técnicamente las metodologías de valoración de los costos económicos del deterioro y de la conservación del medio ambiente y de los recursos naturales renovables.</w:t>
      </w:r>
    </w:p>
    <w:p w:rsidR="007E2FBA" w:rsidRDefault="007E2FBA" w:rsidP="00B8076E">
      <w:pPr>
        <w:ind w:left="-284"/>
        <w:jc w:val="both"/>
        <w:rPr>
          <w:rFonts w:ascii="Arial" w:hAnsi="Arial" w:cs="Arial"/>
          <w:color w:val="000000"/>
          <w:szCs w:val="24"/>
          <w:lang w:val="es-CO" w:eastAsia="es-CO"/>
        </w:rPr>
      </w:pPr>
    </w:p>
    <w:p w:rsidR="00F915C6" w:rsidRPr="00247A3A" w:rsidRDefault="00F915C6" w:rsidP="00F915C6">
      <w:pPr>
        <w:ind w:left="-284"/>
        <w:jc w:val="both"/>
        <w:rPr>
          <w:rFonts w:ascii="Arial" w:hAnsi="Arial" w:cs="Arial"/>
          <w:szCs w:val="24"/>
        </w:rPr>
      </w:pPr>
      <w:r w:rsidRPr="00247A3A">
        <w:rPr>
          <w:rFonts w:ascii="Arial" w:hAnsi="Arial" w:cs="Arial"/>
          <w:szCs w:val="24"/>
        </w:rPr>
        <w:t>En</w:t>
      </w:r>
      <w:r w:rsidR="004D258D">
        <w:rPr>
          <w:rFonts w:ascii="Arial" w:hAnsi="Arial" w:cs="Arial"/>
          <w:szCs w:val="24"/>
          <w:lang w:val="pt-BR"/>
        </w:rPr>
        <w:t xml:space="preserve"> mérito de lo expuesto,</w:t>
      </w:r>
    </w:p>
    <w:p w:rsidR="00867509" w:rsidRDefault="00867509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:rsidR="001F2527" w:rsidRDefault="00C36B79" w:rsidP="00FB63D4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Cs w:val="24"/>
        </w:rPr>
      </w:pPr>
      <w:r w:rsidRPr="00BB35C1">
        <w:rPr>
          <w:rFonts w:cs="Arial"/>
          <w:b/>
          <w:szCs w:val="24"/>
        </w:rPr>
        <w:t>R</w:t>
      </w:r>
      <w:r w:rsidR="004A43A0">
        <w:rPr>
          <w:rFonts w:cs="Arial"/>
          <w:b/>
          <w:szCs w:val="24"/>
        </w:rPr>
        <w:t xml:space="preserve">  </w:t>
      </w:r>
      <w:r w:rsidRPr="00BB35C1">
        <w:rPr>
          <w:rFonts w:cs="Arial"/>
          <w:b/>
          <w:szCs w:val="24"/>
        </w:rPr>
        <w:t>E</w:t>
      </w:r>
      <w:r w:rsidR="004A43A0">
        <w:rPr>
          <w:rFonts w:cs="Arial"/>
          <w:b/>
          <w:szCs w:val="24"/>
        </w:rPr>
        <w:t xml:space="preserve">  </w:t>
      </w:r>
      <w:r w:rsidRPr="00BB35C1">
        <w:rPr>
          <w:rFonts w:cs="Arial"/>
          <w:b/>
          <w:szCs w:val="24"/>
        </w:rPr>
        <w:t>S</w:t>
      </w:r>
      <w:r w:rsidR="004A43A0">
        <w:rPr>
          <w:rFonts w:cs="Arial"/>
          <w:b/>
          <w:szCs w:val="24"/>
        </w:rPr>
        <w:t xml:space="preserve">  </w:t>
      </w:r>
      <w:r w:rsidRPr="00BB35C1">
        <w:rPr>
          <w:rFonts w:cs="Arial"/>
          <w:b/>
          <w:szCs w:val="24"/>
        </w:rPr>
        <w:t>U</w:t>
      </w:r>
      <w:r w:rsidR="004A43A0">
        <w:rPr>
          <w:rFonts w:cs="Arial"/>
          <w:b/>
          <w:szCs w:val="24"/>
        </w:rPr>
        <w:t xml:space="preserve">  </w:t>
      </w:r>
      <w:r w:rsidRPr="00BB35C1">
        <w:rPr>
          <w:rFonts w:cs="Arial"/>
          <w:b/>
          <w:szCs w:val="24"/>
        </w:rPr>
        <w:t>E</w:t>
      </w:r>
      <w:r w:rsidR="004A43A0">
        <w:rPr>
          <w:rFonts w:cs="Arial"/>
          <w:b/>
          <w:szCs w:val="24"/>
        </w:rPr>
        <w:t xml:space="preserve">  </w:t>
      </w:r>
      <w:r w:rsidRPr="00BB35C1">
        <w:rPr>
          <w:rFonts w:cs="Arial"/>
          <w:b/>
          <w:szCs w:val="24"/>
        </w:rPr>
        <w:t>L</w:t>
      </w:r>
      <w:r w:rsidR="004A43A0">
        <w:rPr>
          <w:rFonts w:cs="Arial"/>
          <w:b/>
          <w:szCs w:val="24"/>
        </w:rPr>
        <w:t xml:space="preserve">  </w:t>
      </w:r>
      <w:r w:rsidRPr="00BB35C1">
        <w:rPr>
          <w:rFonts w:cs="Arial"/>
          <w:b/>
          <w:szCs w:val="24"/>
        </w:rPr>
        <w:t>V</w:t>
      </w:r>
      <w:r w:rsidR="004A43A0">
        <w:rPr>
          <w:rFonts w:cs="Arial"/>
          <w:b/>
          <w:szCs w:val="24"/>
        </w:rPr>
        <w:t xml:space="preserve">  </w:t>
      </w:r>
      <w:r w:rsidRPr="00BB35C1">
        <w:rPr>
          <w:rFonts w:cs="Arial"/>
          <w:b/>
          <w:szCs w:val="24"/>
        </w:rPr>
        <w:t>E</w:t>
      </w:r>
      <w:r w:rsidR="00906681">
        <w:rPr>
          <w:rFonts w:cs="Arial"/>
          <w:b/>
          <w:szCs w:val="24"/>
        </w:rPr>
        <w:t xml:space="preserve"> :</w:t>
      </w:r>
    </w:p>
    <w:p w:rsidR="00ED5B7A" w:rsidRDefault="00ED5B7A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:rsidR="00EA6487" w:rsidRDefault="00EA6487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:rsidR="00FF18B7" w:rsidRDefault="00FF18B7" w:rsidP="00FF18B7">
      <w:pPr>
        <w:ind w:left="-284"/>
        <w:jc w:val="both"/>
        <w:rPr>
          <w:rFonts w:ascii="Arial" w:hAnsi="Arial" w:cs="Arial"/>
        </w:rPr>
      </w:pPr>
      <w:bookmarkStart w:id="0" w:name="OLE_LINK1"/>
      <w:r w:rsidRPr="0003694E">
        <w:rPr>
          <w:rFonts w:ascii="Arial" w:hAnsi="Arial" w:cs="Arial"/>
          <w:b/>
        </w:rPr>
        <w:t xml:space="preserve">Artículo 1. </w:t>
      </w:r>
      <w:bookmarkEnd w:id="0"/>
      <w:r w:rsidRPr="007729C2">
        <w:rPr>
          <w:rFonts w:ascii="Arial" w:hAnsi="Arial" w:cs="Arial"/>
          <w:b/>
          <w:i/>
        </w:rPr>
        <w:t>Objeto</w:t>
      </w:r>
      <w:r w:rsidR="007729C2" w:rsidRPr="007729C2">
        <w:rPr>
          <w:rFonts w:ascii="Arial" w:hAnsi="Arial" w:cs="Arial"/>
          <w:b/>
          <w:i/>
        </w:rPr>
        <w:t xml:space="preserve"> y ámbito de aplicación</w:t>
      </w:r>
      <w:r w:rsidRPr="00244BCC">
        <w:rPr>
          <w:rFonts w:ascii="Arial" w:hAnsi="Arial" w:cs="Arial"/>
        </w:rPr>
        <w:t xml:space="preserve">. </w:t>
      </w:r>
      <w:r w:rsidRPr="00282A90">
        <w:rPr>
          <w:rFonts w:ascii="Arial" w:hAnsi="Arial" w:cs="Arial"/>
        </w:rPr>
        <w:t>Adoptar el documento téc</w:t>
      </w:r>
      <w:r>
        <w:rPr>
          <w:rFonts w:ascii="Arial" w:hAnsi="Arial" w:cs="Arial"/>
        </w:rPr>
        <w:t xml:space="preserve">nico </w:t>
      </w:r>
      <w:r w:rsidRPr="00EE6631">
        <w:rPr>
          <w:rFonts w:ascii="Arial" w:hAnsi="Arial" w:cs="Arial"/>
          <w:i/>
        </w:rPr>
        <w:t>Guía de aplicación de la Valoración Económica Ambiental</w:t>
      </w:r>
      <w:r w:rsidRPr="00282A9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como un documento de orientación de carácter conceptual y metodológico, </w:t>
      </w:r>
      <w:r w:rsidRPr="003749FC">
        <w:rPr>
          <w:rFonts w:ascii="Arial" w:hAnsi="Arial" w:cs="Arial"/>
        </w:rPr>
        <w:t>en el cual se establecen las</w:t>
      </w:r>
      <w:r>
        <w:rPr>
          <w:rFonts w:ascii="Arial" w:hAnsi="Arial" w:cs="Arial"/>
        </w:rPr>
        <w:t xml:space="preserve"> </w:t>
      </w:r>
      <w:r w:rsidRPr="003749FC">
        <w:rPr>
          <w:rFonts w:ascii="Arial" w:hAnsi="Arial" w:cs="Arial"/>
        </w:rPr>
        <w:t>metodologías de valoración de costos económicos del deterioro y de la conservación del</w:t>
      </w:r>
      <w:r>
        <w:rPr>
          <w:rFonts w:ascii="Arial" w:hAnsi="Arial" w:cs="Arial"/>
        </w:rPr>
        <w:t xml:space="preserve"> </w:t>
      </w:r>
      <w:r w:rsidRPr="003749FC">
        <w:rPr>
          <w:rFonts w:ascii="Arial" w:hAnsi="Arial" w:cs="Arial"/>
        </w:rPr>
        <w:t>medio ambiente y de los recursos naturales renovables</w:t>
      </w:r>
      <w:r w:rsidRPr="00940251">
        <w:rPr>
          <w:rFonts w:ascii="Arial" w:hAnsi="Arial" w:cs="Arial"/>
        </w:rPr>
        <w:t>.</w:t>
      </w:r>
    </w:p>
    <w:p w:rsidR="00FF18B7" w:rsidRPr="001C6531" w:rsidRDefault="00FF18B7" w:rsidP="00FF18B7">
      <w:pPr>
        <w:spacing w:before="240" w:after="240"/>
        <w:ind w:lef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Pr="003749FC">
        <w:rPr>
          <w:rFonts w:ascii="Arial" w:hAnsi="Arial" w:cs="Arial"/>
          <w:i/>
        </w:rPr>
        <w:t xml:space="preserve">Guía </w:t>
      </w:r>
      <w:r>
        <w:rPr>
          <w:rFonts w:ascii="Arial" w:hAnsi="Arial" w:cs="Arial"/>
        </w:rPr>
        <w:t xml:space="preserve">es de consulta obligatoria para las </w:t>
      </w:r>
      <w:r w:rsidR="007729C2">
        <w:rPr>
          <w:rFonts w:ascii="Arial" w:hAnsi="Arial" w:cs="Arial"/>
        </w:rPr>
        <w:t xml:space="preserve">autoridades ambientales competentes y estará </w:t>
      </w:r>
      <w:bookmarkStart w:id="1" w:name="_GoBack"/>
      <w:bookmarkEnd w:id="1"/>
      <w:r w:rsidR="007729C2">
        <w:rPr>
          <w:rFonts w:ascii="Arial" w:hAnsi="Arial" w:cs="Arial"/>
        </w:rPr>
        <w:t>disponible en la página web del Ministerio de Ambiente y Desarrollo Sostenible</w:t>
      </w:r>
      <w:r>
        <w:rPr>
          <w:rFonts w:ascii="Arial" w:hAnsi="Arial" w:cs="Arial"/>
        </w:rPr>
        <w:t xml:space="preserve">. </w:t>
      </w:r>
    </w:p>
    <w:p w:rsidR="00FF18B7" w:rsidRPr="00244BCC" w:rsidRDefault="00FF18B7" w:rsidP="00FF18B7">
      <w:pPr>
        <w:pStyle w:val="Textoindependiente2"/>
        <w:ind w:left="-284"/>
        <w:rPr>
          <w:rFonts w:cs="Arial"/>
          <w:szCs w:val="24"/>
          <w:lang w:val="es-ES"/>
        </w:rPr>
      </w:pPr>
      <w:r w:rsidRPr="004E735D">
        <w:rPr>
          <w:rFonts w:cs="Arial"/>
          <w:b/>
          <w:szCs w:val="24"/>
          <w:lang w:val="es-ES"/>
        </w:rPr>
        <w:t xml:space="preserve">Artículo </w:t>
      </w:r>
      <w:r w:rsidR="007729C2">
        <w:rPr>
          <w:rFonts w:cs="Arial"/>
          <w:b/>
          <w:szCs w:val="24"/>
          <w:lang w:val="es-ES"/>
        </w:rPr>
        <w:t>2</w:t>
      </w:r>
      <w:r w:rsidRPr="004E735D">
        <w:rPr>
          <w:rFonts w:cs="Arial"/>
          <w:b/>
          <w:szCs w:val="24"/>
          <w:lang w:val="es-ES"/>
        </w:rPr>
        <w:t xml:space="preserve">. </w:t>
      </w:r>
      <w:r w:rsidRPr="007729C2">
        <w:rPr>
          <w:rFonts w:cs="Arial"/>
          <w:b/>
          <w:i/>
          <w:szCs w:val="24"/>
          <w:lang w:val="es-ES"/>
        </w:rPr>
        <w:t>Actualización</w:t>
      </w:r>
      <w:r>
        <w:rPr>
          <w:rFonts w:cs="Arial"/>
          <w:b/>
          <w:szCs w:val="24"/>
          <w:lang w:val="es-ES"/>
        </w:rPr>
        <w:t xml:space="preserve">. </w:t>
      </w:r>
      <w:r w:rsidRPr="004105E3">
        <w:rPr>
          <w:rFonts w:cs="Arial"/>
          <w:szCs w:val="24"/>
          <w:lang w:val="es-ES"/>
        </w:rPr>
        <w:t>La</w:t>
      </w:r>
      <w:r w:rsidR="00F74BBE">
        <w:rPr>
          <w:rFonts w:cs="Arial"/>
          <w:szCs w:val="24"/>
          <w:lang w:val="es-ES"/>
        </w:rPr>
        <w:t>s metodologías establecidas en</w:t>
      </w:r>
      <w:r w:rsidR="00F73D17">
        <w:rPr>
          <w:rFonts w:cs="Arial"/>
          <w:szCs w:val="24"/>
          <w:lang w:val="es-ES"/>
        </w:rPr>
        <w:t xml:space="preserve"> el numeral 8 de</w:t>
      </w:r>
      <w:r w:rsidR="00F74BBE">
        <w:rPr>
          <w:rFonts w:cs="Arial"/>
          <w:szCs w:val="24"/>
          <w:lang w:val="es-ES"/>
        </w:rPr>
        <w:t xml:space="preserve"> la</w:t>
      </w:r>
      <w:r w:rsidRPr="004105E3">
        <w:rPr>
          <w:rFonts w:cs="Arial"/>
          <w:szCs w:val="24"/>
          <w:lang w:val="es-ES"/>
        </w:rPr>
        <w:t xml:space="preserve"> </w:t>
      </w:r>
      <w:r w:rsidRPr="003749FC">
        <w:rPr>
          <w:rFonts w:cs="Arial"/>
          <w:i/>
          <w:szCs w:val="24"/>
          <w:lang w:val="es-ES"/>
        </w:rPr>
        <w:t>Guía de Aplicación de la Valoración Económica Ambiental</w:t>
      </w:r>
      <w:r w:rsidRPr="004105E3">
        <w:rPr>
          <w:rFonts w:cs="Arial"/>
          <w:szCs w:val="24"/>
          <w:lang w:val="es-ES"/>
        </w:rPr>
        <w:t xml:space="preserve"> </w:t>
      </w:r>
      <w:r>
        <w:rPr>
          <w:rFonts w:cs="Arial"/>
          <w:szCs w:val="24"/>
        </w:rPr>
        <w:t>podrá</w:t>
      </w:r>
      <w:r w:rsidR="00F74BBE">
        <w:rPr>
          <w:rFonts w:cs="Arial"/>
          <w:szCs w:val="24"/>
        </w:rPr>
        <w:t>n</w:t>
      </w:r>
      <w:r>
        <w:rPr>
          <w:rFonts w:cs="Arial"/>
          <w:szCs w:val="24"/>
        </w:rPr>
        <w:t xml:space="preserve"> ser actualizada</w:t>
      </w:r>
      <w:r w:rsidR="00F74BBE">
        <w:rPr>
          <w:rFonts w:cs="Arial"/>
          <w:szCs w:val="24"/>
        </w:rPr>
        <w:t>s</w:t>
      </w:r>
      <w:r>
        <w:rPr>
          <w:rFonts w:cs="Arial"/>
          <w:szCs w:val="24"/>
        </w:rPr>
        <w:t xml:space="preserve"> periódicamente</w:t>
      </w:r>
      <w:r w:rsidRPr="0034528A">
        <w:rPr>
          <w:rFonts w:cs="Arial"/>
          <w:szCs w:val="24"/>
        </w:rPr>
        <w:t xml:space="preserve"> por</w:t>
      </w:r>
      <w:r w:rsidR="007729C2">
        <w:rPr>
          <w:rFonts w:cs="Arial"/>
          <w:szCs w:val="24"/>
        </w:rPr>
        <w:t xml:space="preserve"> la Oficina de Negocios Verdes y Sostenibles</w:t>
      </w:r>
      <w:r w:rsidRPr="0034528A">
        <w:rPr>
          <w:rFonts w:cs="Arial"/>
          <w:szCs w:val="24"/>
        </w:rPr>
        <w:t xml:space="preserve"> </w:t>
      </w:r>
      <w:r w:rsidR="007729C2">
        <w:rPr>
          <w:rFonts w:cs="Arial"/>
          <w:szCs w:val="24"/>
        </w:rPr>
        <w:t>d</w:t>
      </w:r>
      <w:r w:rsidRPr="0034528A">
        <w:rPr>
          <w:rFonts w:cs="Arial"/>
          <w:szCs w:val="24"/>
        </w:rPr>
        <w:t>el Ministerio de Ambiente y Desarrollo Sostenible</w:t>
      </w:r>
      <w:r w:rsidR="007729C2">
        <w:rPr>
          <w:rFonts w:cs="Arial"/>
          <w:szCs w:val="24"/>
        </w:rPr>
        <w:t xml:space="preserve"> o la dependencia que haga sus veces, a través del</w:t>
      </w:r>
      <w:r>
        <w:rPr>
          <w:rFonts w:cs="Arial"/>
          <w:szCs w:val="24"/>
        </w:rPr>
        <w:t xml:space="preserve"> portal web</w:t>
      </w:r>
      <w:r w:rsidRPr="0034528A">
        <w:rPr>
          <w:rFonts w:cs="Arial"/>
          <w:szCs w:val="24"/>
        </w:rPr>
        <w:t>.</w:t>
      </w:r>
    </w:p>
    <w:p w:rsidR="00FF18B7" w:rsidRDefault="00FF18B7" w:rsidP="00FF18B7">
      <w:pPr>
        <w:pStyle w:val="Textoindependiente2"/>
        <w:spacing w:before="240"/>
        <w:ind w:left="-284"/>
        <w:rPr>
          <w:rFonts w:cs="Arial"/>
          <w:szCs w:val="24"/>
        </w:rPr>
      </w:pPr>
      <w:r w:rsidRPr="001C6531">
        <w:rPr>
          <w:rFonts w:cs="Arial"/>
          <w:b/>
          <w:bCs/>
          <w:szCs w:val="24"/>
        </w:rPr>
        <w:lastRenderedPageBreak/>
        <w:t xml:space="preserve">Artículo </w:t>
      </w:r>
      <w:r w:rsidR="007729C2">
        <w:rPr>
          <w:rFonts w:cs="Arial"/>
          <w:b/>
          <w:bCs/>
          <w:szCs w:val="24"/>
        </w:rPr>
        <w:t>3</w:t>
      </w:r>
      <w:r w:rsidRPr="001C6531">
        <w:rPr>
          <w:rFonts w:cs="Arial"/>
          <w:b/>
          <w:bCs/>
          <w:szCs w:val="24"/>
        </w:rPr>
        <w:t xml:space="preserve">. </w:t>
      </w:r>
      <w:r w:rsidRPr="007729C2">
        <w:rPr>
          <w:rFonts w:cs="Arial"/>
          <w:b/>
          <w:bCs/>
          <w:i/>
          <w:szCs w:val="24"/>
        </w:rPr>
        <w:t>Vigencia y derogatorias</w:t>
      </w:r>
      <w:r w:rsidRPr="001C6531">
        <w:rPr>
          <w:rFonts w:cs="Arial"/>
          <w:b/>
          <w:bCs/>
          <w:szCs w:val="24"/>
        </w:rPr>
        <w:t xml:space="preserve">. </w:t>
      </w:r>
      <w:r w:rsidRPr="001C6531">
        <w:rPr>
          <w:rFonts w:cs="Arial"/>
          <w:szCs w:val="24"/>
        </w:rPr>
        <w:t>La pres</w:t>
      </w:r>
      <w:r>
        <w:rPr>
          <w:rFonts w:cs="Arial"/>
          <w:szCs w:val="24"/>
        </w:rPr>
        <w:t>ente r</w:t>
      </w:r>
      <w:r w:rsidRPr="001C6531">
        <w:rPr>
          <w:rFonts w:cs="Arial"/>
          <w:szCs w:val="24"/>
        </w:rPr>
        <w:t>esolución rige a partir de la fecha de su publicación</w:t>
      </w:r>
      <w:r>
        <w:rPr>
          <w:rFonts w:cs="Arial"/>
          <w:szCs w:val="24"/>
        </w:rPr>
        <w:t xml:space="preserve"> </w:t>
      </w:r>
      <w:ins w:id="2" w:author="Hector Abel Castellanos Perez" w:date="2018-05-03T07:30:00Z">
        <w:r w:rsidR="00367346">
          <w:rPr>
            <w:rFonts w:cs="Arial"/>
            <w:szCs w:val="24"/>
          </w:rPr>
          <w:t xml:space="preserve"> en el </w:t>
        </w:r>
      </w:ins>
      <w:ins w:id="3" w:author="Hector Abel Castellanos Perez" w:date="2018-05-03T07:31:00Z">
        <w:r w:rsidR="00367346">
          <w:rPr>
            <w:rFonts w:cs="Arial"/>
            <w:szCs w:val="24"/>
          </w:rPr>
          <w:t>D</w:t>
        </w:r>
      </w:ins>
      <w:ins w:id="4" w:author="Hector Abel Castellanos Perez" w:date="2018-05-03T07:30:00Z">
        <w:r w:rsidR="00367346">
          <w:rPr>
            <w:rFonts w:cs="Arial"/>
            <w:szCs w:val="24"/>
          </w:rPr>
          <w:t xml:space="preserve">iario </w:t>
        </w:r>
      </w:ins>
      <w:ins w:id="5" w:author="Hector Abel Castellanos Perez" w:date="2018-05-03T07:31:00Z">
        <w:r w:rsidR="00367346">
          <w:rPr>
            <w:rFonts w:cs="Arial"/>
            <w:szCs w:val="24"/>
          </w:rPr>
          <w:t>O</w:t>
        </w:r>
      </w:ins>
      <w:ins w:id="6" w:author="Hector Abel Castellanos Perez" w:date="2018-05-03T07:30:00Z">
        <w:r w:rsidR="00367346">
          <w:rPr>
            <w:rFonts w:cs="Arial"/>
            <w:szCs w:val="24"/>
          </w:rPr>
          <w:t xml:space="preserve">ficial </w:t>
        </w:r>
      </w:ins>
      <w:r>
        <w:rPr>
          <w:rFonts w:cs="Arial"/>
          <w:szCs w:val="24"/>
        </w:rPr>
        <w:t>y deroga la Resolución 1478 de 2003.</w:t>
      </w:r>
    </w:p>
    <w:p w:rsidR="00F33C53" w:rsidRDefault="00F33C53" w:rsidP="00FF18B7">
      <w:pPr>
        <w:pStyle w:val="Textoindependiente2"/>
        <w:rPr>
          <w:rFonts w:cs="Arial"/>
          <w:szCs w:val="24"/>
        </w:rPr>
      </w:pPr>
    </w:p>
    <w:p w:rsidR="00EE6631" w:rsidRDefault="00EE6631" w:rsidP="0003694E">
      <w:pPr>
        <w:pStyle w:val="Textoindependiente2"/>
        <w:ind w:left="-142"/>
        <w:rPr>
          <w:rFonts w:cs="Arial"/>
          <w:szCs w:val="24"/>
        </w:rPr>
      </w:pPr>
    </w:p>
    <w:p w:rsidR="00EE6631" w:rsidRDefault="00EE6631" w:rsidP="0003694E">
      <w:pPr>
        <w:pStyle w:val="Textoindependiente2"/>
        <w:ind w:left="-142"/>
        <w:rPr>
          <w:rFonts w:cs="Arial"/>
          <w:szCs w:val="24"/>
        </w:rPr>
      </w:pPr>
    </w:p>
    <w:p w:rsidR="00EE6631" w:rsidRDefault="00EE6631" w:rsidP="0003694E">
      <w:pPr>
        <w:pStyle w:val="Textoindependiente2"/>
        <w:ind w:left="-142"/>
        <w:rPr>
          <w:rFonts w:cs="Arial"/>
          <w:szCs w:val="24"/>
        </w:rPr>
      </w:pPr>
    </w:p>
    <w:p w:rsidR="00F33C53" w:rsidRDefault="00F33C53" w:rsidP="0003694E">
      <w:pPr>
        <w:pStyle w:val="Textoindependiente2"/>
        <w:ind w:left="-142"/>
        <w:rPr>
          <w:rFonts w:cs="Arial"/>
          <w:szCs w:val="24"/>
        </w:rPr>
      </w:pPr>
    </w:p>
    <w:p w:rsidR="000D2B9D" w:rsidRPr="00BB35C1" w:rsidRDefault="00F30D30" w:rsidP="00FB63D4">
      <w:pPr>
        <w:pStyle w:val="Ttulo4"/>
        <w:ind w:left="-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PUBL</w:t>
      </w:r>
      <w:r w:rsidR="00DE4BAF">
        <w:rPr>
          <w:rFonts w:ascii="Arial" w:hAnsi="Arial" w:cs="Arial"/>
          <w:b/>
          <w:sz w:val="24"/>
          <w:szCs w:val="24"/>
        </w:rPr>
        <w:t>Í</w:t>
      </w:r>
      <w:r>
        <w:rPr>
          <w:rFonts w:ascii="Arial" w:hAnsi="Arial" w:cs="Arial"/>
          <w:b/>
          <w:sz w:val="24"/>
          <w:szCs w:val="24"/>
        </w:rPr>
        <w:t>QUESE</w:t>
      </w:r>
      <w:r w:rsidR="000D2B9D" w:rsidRPr="00BB35C1">
        <w:rPr>
          <w:rFonts w:ascii="Arial" w:hAnsi="Arial" w:cs="Arial"/>
          <w:b/>
          <w:sz w:val="24"/>
          <w:szCs w:val="24"/>
        </w:rPr>
        <w:t xml:space="preserve"> Y CÚMPLASE</w:t>
      </w:r>
    </w:p>
    <w:p w:rsidR="000D2B9D" w:rsidRPr="00BB35C1" w:rsidRDefault="000D2B9D" w:rsidP="00FB63D4">
      <w:pPr>
        <w:ind w:left="-284"/>
        <w:jc w:val="center"/>
        <w:rPr>
          <w:rFonts w:ascii="Arial" w:hAnsi="Arial" w:cs="Arial"/>
          <w:szCs w:val="24"/>
        </w:rPr>
      </w:pPr>
      <w:r w:rsidRPr="00BB35C1">
        <w:rPr>
          <w:rFonts w:ascii="Arial" w:hAnsi="Arial" w:cs="Arial"/>
          <w:szCs w:val="24"/>
        </w:rPr>
        <w:t>Dada en Bogotá, D.C. a los</w:t>
      </w:r>
    </w:p>
    <w:p w:rsidR="000D2B9D" w:rsidRPr="00BB35C1" w:rsidRDefault="000D2B9D" w:rsidP="00FB63D4">
      <w:pPr>
        <w:ind w:left="-284"/>
        <w:jc w:val="center"/>
        <w:rPr>
          <w:rFonts w:ascii="Arial" w:hAnsi="Arial" w:cs="Arial"/>
          <w:szCs w:val="24"/>
        </w:rPr>
      </w:pPr>
    </w:p>
    <w:p w:rsidR="00803289" w:rsidRDefault="00803289" w:rsidP="00FB63D4">
      <w:pPr>
        <w:ind w:left="-284"/>
        <w:rPr>
          <w:rFonts w:ascii="Arial" w:hAnsi="Arial" w:cs="Arial"/>
          <w:szCs w:val="24"/>
        </w:rPr>
      </w:pPr>
    </w:p>
    <w:p w:rsidR="00EE6631" w:rsidRDefault="00EE6631" w:rsidP="00FB63D4">
      <w:pPr>
        <w:ind w:left="-284"/>
        <w:rPr>
          <w:rFonts w:ascii="Arial" w:hAnsi="Arial" w:cs="Arial"/>
          <w:szCs w:val="24"/>
        </w:rPr>
      </w:pPr>
    </w:p>
    <w:p w:rsidR="00EE6631" w:rsidRDefault="00EE6631" w:rsidP="00FB63D4">
      <w:pPr>
        <w:ind w:left="-284"/>
        <w:rPr>
          <w:rFonts w:ascii="Arial" w:hAnsi="Arial" w:cs="Arial"/>
          <w:szCs w:val="24"/>
        </w:rPr>
      </w:pPr>
    </w:p>
    <w:p w:rsidR="003B01BF" w:rsidRDefault="003B01BF" w:rsidP="00FB63D4">
      <w:pPr>
        <w:ind w:left="-284"/>
        <w:rPr>
          <w:rFonts w:ascii="Arial" w:hAnsi="Arial" w:cs="Arial"/>
          <w:szCs w:val="24"/>
        </w:rPr>
      </w:pPr>
    </w:p>
    <w:p w:rsidR="003B01BF" w:rsidRDefault="003B01BF" w:rsidP="00FB63D4">
      <w:pPr>
        <w:ind w:left="-284"/>
        <w:rPr>
          <w:rFonts w:ascii="Arial" w:hAnsi="Arial" w:cs="Arial"/>
          <w:szCs w:val="24"/>
        </w:rPr>
      </w:pPr>
    </w:p>
    <w:p w:rsidR="00EE6631" w:rsidRDefault="00EE6631" w:rsidP="00FB63D4">
      <w:pPr>
        <w:ind w:left="-284"/>
        <w:rPr>
          <w:rFonts w:ascii="Arial" w:hAnsi="Arial" w:cs="Arial"/>
          <w:szCs w:val="24"/>
        </w:rPr>
      </w:pPr>
    </w:p>
    <w:p w:rsidR="00EE6631" w:rsidRDefault="00EE6631" w:rsidP="00FB63D4">
      <w:pPr>
        <w:ind w:left="-284"/>
        <w:rPr>
          <w:rFonts w:ascii="Arial" w:hAnsi="Arial" w:cs="Arial"/>
          <w:szCs w:val="24"/>
        </w:rPr>
      </w:pPr>
    </w:p>
    <w:p w:rsidR="00EE6631" w:rsidRDefault="00EE6631" w:rsidP="00FB63D4">
      <w:pPr>
        <w:ind w:left="-284"/>
        <w:rPr>
          <w:rFonts w:ascii="Arial" w:hAnsi="Arial" w:cs="Arial"/>
          <w:szCs w:val="24"/>
        </w:rPr>
      </w:pPr>
    </w:p>
    <w:p w:rsidR="004D258D" w:rsidRDefault="004D258D" w:rsidP="00FB63D4">
      <w:pPr>
        <w:ind w:left="-284"/>
        <w:rPr>
          <w:rFonts w:ascii="Arial" w:hAnsi="Arial" w:cs="Arial"/>
          <w:szCs w:val="24"/>
        </w:rPr>
      </w:pPr>
    </w:p>
    <w:p w:rsidR="00CC009F" w:rsidRDefault="00CC009F" w:rsidP="00FB63D4">
      <w:pPr>
        <w:ind w:left="-284"/>
        <w:rPr>
          <w:rFonts w:ascii="Arial" w:hAnsi="Arial" w:cs="Arial"/>
          <w:szCs w:val="24"/>
        </w:rPr>
      </w:pPr>
    </w:p>
    <w:p w:rsidR="00CC009F" w:rsidRPr="00BB35C1" w:rsidRDefault="00CC009F" w:rsidP="00FB63D4">
      <w:pPr>
        <w:ind w:left="-284"/>
        <w:rPr>
          <w:rFonts w:ascii="Arial" w:hAnsi="Arial" w:cs="Arial"/>
          <w:szCs w:val="24"/>
        </w:rPr>
      </w:pPr>
    </w:p>
    <w:p w:rsidR="00EC7507" w:rsidRDefault="00EC7507" w:rsidP="00FB63D4">
      <w:pPr>
        <w:ind w:left="-284"/>
        <w:rPr>
          <w:rFonts w:ascii="Arial" w:hAnsi="Arial" w:cs="Arial"/>
          <w:b/>
          <w:bCs/>
          <w:szCs w:val="24"/>
        </w:rPr>
      </w:pPr>
    </w:p>
    <w:p w:rsidR="001908C5" w:rsidRPr="00550165" w:rsidRDefault="001A2B79" w:rsidP="00FB63D4">
      <w:pPr>
        <w:ind w:left="-284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LUIS GILBERTO MURILLO URRUTIA</w:t>
      </w:r>
    </w:p>
    <w:p w:rsidR="001908C5" w:rsidRPr="00912686" w:rsidRDefault="004421E6" w:rsidP="00FB63D4">
      <w:pPr>
        <w:ind w:left="-284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Ministro de Ambiente y Desarrollo Sostenible</w:t>
      </w:r>
    </w:p>
    <w:p w:rsidR="001908C5" w:rsidRPr="00912686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p w:rsidR="008003CD" w:rsidRDefault="008003CD" w:rsidP="00F33C53">
      <w:pPr>
        <w:ind w:left="-284"/>
        <w:jc w:val="both"/>
        <w:rPr>
          <w:rFonts w:ascii="Arial" w:hAnsi="Arial" w:cs="Arial"/>
          <w:szCs w:val="24"/>
        </w:rPr>
      </w:pPr>
    </w:p>
    <w:p w:rsidR="00F33C53" w:rsidRDefault="00F33C53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7C16BF" w:rsidRDefault="007C16BF" w:rsidP="00F33C53">
      <w:pPr>
        <w:ind w:left="-284"/>
        <w:jc w:val="both"/>
        <w:rPr>
          <w:rFonts w:ascii="Arial" w:hAnsi="Arial" w:cs="Arial"/>
          <w:szCs w:val="24"/>
        </w:rPr>
      </w:pPr>
    </w:p>
    <w:p w:rsidR="001908C5" w:rsidRDefault="001908C5" w:rsidP="00FB63D4">
      <w:pPr>
        <w:ind w:left="-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Proyectó</w:t>
      </w:r>
      <w:r w:rsidRPr="00912686">
        <w:rPr>
          <w:rFonts w:ascii="Arial" w:hAnsi="Arial" w:cs="Arial"/>
          <w:sz w:val="16"/>
          <w:szCs w:val="16"/>
        </w:rPr>
        <w:t>:</w:t>
      </w:r>
      <w:r w:rsidR="007D2575">
        <w:rPr>
          <w:rFonts w:ascii="Arial" w:hAnsi="Arial" w:cs="Arial"/>
          <w:sz w:val="16"/>
          <w:szCs w:val="16"/>
        </w:rPr>
        <w:t xml:space="preserve"> </w:t>
      </w:r>
      <w:r w:rsidR="00015C52">
        <w:rPr>
          <w:rFonts w:ascii="Arial" w:hAnsi="Arial" w:cs="Arial"/>
          <w:sz w:val="16"/>
          <w:szCs w:val="16"/>
        </w:rPr>
        <w:t xml:space="preserve">Adalberto Jaime Mora Ramos – Profesional Especializado - </w:t>
      </w:r>
      <w:r w:rsidR="001C6531">
        <w:rPr>
          <w:rFonts w:ascii="Arial" w:hAnsi="Arial" w:cs="Arial"/>
          <w:sz w:val="16"/>
          <w:szCs w:val="16"/>
        </w:rPr>
        <w:t>O</w:t>
      </w:r>
      <w:r w:rsidR="007D2575">
        <w:rPr>
          <w:rFonts w:ascii="Arial" w:hAnsi="Arial" w:cs="Arial"/>
          <w:sz w:val="16"/>
          <w:szCs w:val="16"/>
        </w:rPr>
        <w:t>ficina de Negocios Verdes y Sostenibles</w:t>
      </w:r>
    </w:p>
    <w:p w:rsidR="00015C52" w:rsidRDefault="00015C52" w:rsidP="00FB63D4">
      <w:pPr>
        <w:ind w:left="-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   Carlos Enrique Díaz Reyes – </w:t>
      </w:r>
      <w:r w:rsidR="00A53CDA">
        <w:rPr>
          <w:rFonts w:ascii="Arial" w:hAnsi="Arial" w:cs="Arial"/>
          <w:sz w:val="16"/>
          <w:szCs w:val="16"/>
        </w:rPr>
        <w:t>Profesional Universitario</w:t>
      </w:r>
      <w:r>
        <w:rPr>
          <w:rFonts w:ascii="Arial" w:hAnsi="Arial" w:cs="Arial"/>
          <w:sz w:val="16"/>
          <w:szCs w:val="16"/>
        </w:rPr>
        <w:t xml:space="preserve"> – Oficina de Negocios Verdes y Sostenibles </w:t>
      </w:r>
    </w:p>
    <w:p w:rsidR="00A53CDA" w:rsidRDefault="00A53CDA" w:rsidP="00FB63D4">
      <w:pPr>
        <w:ind w:left="-284"/>
        <w:rPr>
          <w:rFonts w:ascii="Arial" w:hAnsi="Arial" w:cs="Arial"/>
          <w:sz w:val="16"/>
          <w:szCs w:val="16"/>
        </w:rPr>
      </w:pPr>
    </w:p>
    <w:p w:rsidR="00B20B84" w:rsidRDefault="001908C5" w:rsidP="007D2575">
      <w:pPr>
        <w:ind w:left="-284"/>
        <w:rPr>
          <w:rFonts w:ascii="Arial" w:hAnsi="Arial" w:cs="Arial"/>
          <w:sz w:val="16"/>
          <w:szCs w:val="16"/>
        </w:rPr>
      </w:pPr>
      <w:r w:rsidRPr="00912686">
        <w:rPr>
          <w:rFonts w:ascii="Arial" w:hAnsi="Arial" w:cs="Arial"/>
          <w:sz w:val="16"/>
          <w:szCs w:val="16"/>
        </w:rPr>
        <w:t>Revisó:</w:t>
      </w:r>
      <w:r w:rsidR="007D2575">
        <w:rPr>
          <w:rFonts w:ascii="Arial" w:hAnsi="Arial" w:cs="Arial"/>
          <w:sz w:val="16"/>
          <w:szCs w:val="16"/>
        </w:rPr>
        <w:t xml:space="preserve">    </w:t>
      </w:r>
      <w:r w:rsidR="00015C52">
        <w:rPr>
          <w:rFonts w:ascii="Arial" w:hAnsi="Arial" w:cs="Arial"/>
          <w:sz w:val="16"/>
          <w:szCs w:val="16"/>
        </w:rPr>
        <w:t xml:space="preserve">Mauricio Mira Pontón - </w:t>
      </w:r>
      <w:r w:rsidR="002B2BF1" w:rsidRPr="0006193E">
        <w:rPr>
          <w:rFonts w:ascii="Arial" w:hAnsi="Arial" w:cs="Arial"/>
          <w:sz w:val="16"/>
          <w:szCs w:val="16"/>
        </w:rPr>
        <w:t>Jefe Oficina de Negocios Verdes y Sostenibles</w:t>
      </w:r>
    </w:p>
    <w:p w:rsidR="00B20B84" w:rsidRDefault="00B20B84" w:rsidP="00B20B84">
      <w:pPr>
        <w:ind w:left="-284" w:firstLine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Janeth Elena Ortega Ricardo – Coordinadora – Oficina de Negocios Verdes y Sostenibles</w:t>
      </w:r>
    </w:p>
    <w:p w:rsidR="00B20B84" w:rsidRDefault="007D2575" w:rsidP="00B20B84">
      <w:pPr>
        <w:ind w:left="-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15C52">
        <w:rPr>
          <w:rFonts w:ascii="Arial" w:hAnsi="Arial" w:cs="Arial"/>
          <w:sz w:val="16"/>
          <w:szCs w:val="16"/>
        </w:rPr>
        <w:t xml:space="preserve">         </w:t>
      </w:r>
      <w:r w:rsidR="00B20B84">
        <w:rPr>
          <w:rFonts w:ascii="Arial" w:hAnsi="Arial" w:cs="Arial"/>
          <w:sz w:val="16"/>
          <w:szCs w:val="16"/>
        </w:rPr>
        <w:t xml:space="preserve">    </w:t>
      </w:r>
      <w:r w:rsidR="007729C2">
        <w:rPr>
          <w:rFonts w:ascii="Arial" w:hAnsi="Arial" w:cs="Arial"/>
          <w:sz w:val="16"/>
          <w:szCs w:val="16"/>
        </w:rPr>
        <w:t xml:space="preserve"> </w:t>
      </w:r>
      <w:r w:rsidR="00015C52">
        <w:rPr>
          <w:rFonts w:ascii="Arial" w:hAnsi="Arial" w:cs="Arial"/>
          <w:sz w:val="16"/>
          <w:szCs w:val="16"/>
        </w:rPr>
        <w:t xml:space="preserve"> Jaime Asprilla Manyoma </w:t>
      </w:r>
      <w:r>
        <w:rPr>
          <w:rFonts w:ascii="Arial" w:hAnsi="Arial" w:cs="Arial"/>
          <w:sz w:val="16"/>
          <w:szCs w:val="16"/>
        </w:rPr>
        <w:t xml:space="preserve">- </w:t>
      </w:r>
      <w:r w:rsidR="002B2BF1">
        <w:rPr>
          <w:rFonts w:ascii="Arial" w:hAnsi="Arial" w:cs="Arial"/>
          <w:sz w:val="16"/>
          <w:szCs w:val="16"/>
        </w:rPr>
        <w:t>Jefe Oficina Asesora Jurídica</w:t>
      </w:r>
    </w:p>
    <w:p w:rsidR="00B20B84" w:rsidRDefault="00B20B84" w:rsidP="00B20B84">
      <w:pPr>
        <w:ind w:left="-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Claudia Fernanda Carvajal Miranda – Asesora – Oficina Asesora Jurídica</w:t>
      </w:r>
    </w:p>
    <w:p w:rsidR="00B20B84" w:rsidRDefault="00B20B84" w:rsidP="00B20B84">
      <w:pPr>
        <w:ind w:left="-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Héctor Abel Castellano Pérez – Profesional Especializado – Oficina Asesora Jurídica</w:t>
      </w:r>
    </w:p>
    <w:p w:rsidR="002B2BF1" w:rsidRDefault="002B2BF1" w:rsidP="00015C52">
      <w:pPr>
        <w:ind w:left="-284" w:firstLine="284"/>
        <w:rPr>
          <w:rFonts w:ascii="Arial" w:hAnsi="Arial" w:cs="Arial"/>
          <w:sz w:val="16"/>
          <w:szCs w:val="16"/>
        </w:rPr>
      </w:pPr>
    </w:p>
    <w:p w:rsidR="00ED5B7A" w:rsidRPr="001908C5" w:rsidRDefault="00015C52" w:rsidP="004105E3">
      <w:pPr>
        <w:ind w:left="-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Aprobó:   Willer Edilberto Guevara Hurtado - </w:t>
      </w:r>
      <w:r w:rsidR="00A53CDA" w:rsidRPr="00A53CDA">
        <w:rPr>
          <w:rFonts w:ascii="Arial" w:hAnsi="Arial" w:cs="Arial"/>
          <w:sz w:val="16"/>
          <w:szCs w:val="16"/>
        </w:rPr>
        <w:t>Viceministro de Polí</w:t>
      </w:r>
      <w:r w:rsidR="00A53CDA">
        <w:rPr>
          <w:rFonts w:ascii="Arial" w:hAnsi="Arial" w:cs="Arial"/>
          <w:sz w:val="16"/>
          <w:szCs w:val="16"/>
        </w:rPr>
        <w:t>ticas y Normalización Ambiental</w:t>
      </w:r>
    </w:p>
    <w:sectPr w:rsidR="00ED5B7A" w:rsidRPr="001908C5" w:rsidSect="0060247C">
      <w:headerReference w:type="default" r:id="rId9"/>
      <w:footerReference w:type="default" r:id="rId10"/>
      <w:headerReference w:type="first" r:id="rId11"/>
      <w:footerReference w:type="first" r:id="rId12"/>
      <w:type w:val="oddPage"/>
      <w:pgSz w:w="12242" w:h="18722" w:code="126"/>
      <w:pgMar w:top="-2693" w:right="1327" w:bottom="1418" w:left="1701" w:header="567" w:footer="675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69D" w:rsidRDefault="0094569D">
      <w:r>
        <w:separator/>
      </w:r>
    </w:p>
  </w:endnote>
  <w:endnote w:type="continuationSeparator" w:id="0">
    <w:p w:rsidR="0094569D" w:rsidRDefault="0094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3D4" w:rsidRPr="0075501E" w:rsidRDefault="00FB63D4" w:rsidP="001908C5">
    <w:pPr>
      <w:pStyle w:val="Piedepgina"/>
      <w:rPr>
        <w:rFonts w:ascii="Arial" w:hAnsi="Arial" w:cs="Arial"/>
        <w:color w:val="808080" w:themeColor="background1" w:themeShade="80"/>
        <w:sz w:val="16"/>
        <w:szCs w:val="18"/>
        <w:lang w:val="es-CO"/>
      </w:rPr>
    </w:pPr>
  </w:p>
  <w:p w:rsidR="006922CF" w:rsidRDefault="006922CF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:rsid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:rsidR="0075501E" w:rsidRP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:rsidR="001908C5" w:rsidRPr="000A1C11" w:rsidRDefault="00FB63D4" w:rsidP="006922CF">
    <w:pPr>
      <w:pStyle w:val="Piedepgina"/>
      <w:ind w:left="-426"/>
      <w:rPr>
        <w:rFonts w:ascii="Arial" w:hAnsi="Arial" w:cs="Arial"/>
        <w:color w:val="A6A6A6" w:themeColor="background1" w:themeShade="A6"/>
        <w:sz w:val="16"/>
        <w:szCs w:val="18"/>
        <w:lang w:val="es-CO"/>
      </w:rPr>
    </w:pP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F-A-</w:t>
    </w:r>
    <w:r w:rsidR="001B2502">
      <w:rPr>
        <w:rFonts w:ascii="Arial" w:hAnsi="Arial" w:cs="Arial"/>
        <w:color w:val="A6A6A6" w:themeColor="background1" w:themeShade="A6"/>
        <w:sz w:val="16"/>
        <w:szCs w:val="18"/>
        <w:lang w:val="es-CO"/>
      </w:rPr>
      <w:t>DOC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-03                                                                                Versión </w:t>
    </w:r>
    <w:r w:rsidR="0062759F">
      <w:rPr>
        <w:rFonts w:ascii="Arial" w:hAnsi="Arial" w:cs="Arial"/>
        <w:color w:val="A6A6A6" w:themeColor="background1" w:themeShade="A6"/>
        <w:sz w:val="16"/>
        <w:szCs w:val="18"/>
        <w:lang w:val="es-CO"/>
      </w:rPr>
      <w:t>4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                                                                            </w:t>
    </w:r>
    <w:r w:rsidR="0062759F">
      <w:rPr>
        <w:rFonts w:ascii="Arial" w:hAnsi="Arial" w:cs="Arial"/>
        <w:color w:val="A6A6A6" w:themeColor="background1" w:themeShade="A6"/>
        <w:sz w:val="16"/>
        <w:szCs w:val="18"/>
        <w:lang w:val="es-CO"/>
      </w:rPr>
      <w:t>05/12</w:t>
    </w:r>
    <w:r w:rsidR="00ED04F3">
      <w:rPr>
        <w:rFonts w:ascii="Arial" w:hAnsi="Arial" w:cs="Arial"/>
        <w:color w:val="A6A6A6" w:themeColor="background1" w:themeShade="A6"/>
        <w:sz w:val="16"/>
        <w:szCs w:val="18"/>
        <w:lang w:val="es-CO"/>
      </w:rPr>
      <w:t>/2014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5FB" w:rsidRPr="00F915C6" w:rsidRDefault="00A305FB" w:rsidP="00FB63D4">
    <w:pPr>
      <w:pStyle w:val="Piedepgina"/>
      <w:ind w:left="-426"/>
      <w:rPr>
        <w:rFonts w:ascii="Arial" w:hAnsi="Arial" w:cs="Arial"/>
        <w:color w:val="BFBFBF" w:themeColor="background1" w:themeShade="BF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F-A-</w:t>
    </w:r>
    <w:r w:rsidR="00717344">
      <w:rPr>
        <w:rFonts w:ascii="Arial" w:hAnsi="Arial" w:cs="Arial"/>
        <w:color w:val="BFBFBF" w:themeColor="background1" w:themeShade="BF"/>
        <w:sz w:val="16"/>
        <w:szCs w:val="18"/>
        <w:lang w:val="es-CO"/>
      </w:rPr>
      <w:t>DOC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-03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Versión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05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>12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/201</w:t>
    </w:r>
    <w:r w:rsidR="00C1380C"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69D" w:rsidRDefault="0094569D">
      <w:r>
        <w:separator/>
      </w:r>
    </w:p>
  </w:footnote>
  <w:footnote w:type="continuationSeparator" w:id="0">
    <w:p w:rsidR="0094569D" w:rsidRDefault="00945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EC2" w:rsidRPr="00C43C41" w:rsidRDefault="00C43C41" w:rsidP="00F14ACF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rFonts w:ascii="Arial" w:hAnsi="Arial" w:cs="Arial"/>
        <w:sz w:val="22"/>
        <w:szCs w:val="22"/>
      </w:rPr>
      <w:t>Resolución No.</w:t>
    </w:r>
    <w:r w:rsidR="000F40BE">
      <w:rPr>
        <w:rFonts w:ascii="Arial" w:hAnsi="Arial" w:cs="Arial"/>
        <w:sz w:val="22"/>
        <w:szCs w:val="22"/>
      </w:rPr>
      <w:tab/>
    </w:r>
    <w:r w:rsidR="00F14ACF">
      <w:rPr>
        <w:rFonts w:ascii="Arial" w:hAnsi="Arial" w:cs="Arial"/>
        <w:sz w:val="22"/>
        <w:szCs w:val="22"/>
      </w:rPr>
      <w:t>del</w:t>
    </w:r>
    <w:r w:rsidR="00D43B0D">
      <w:rPr>
        <w:rFonts w:ascii="Arial" w:hAnsi="Arial" w:cs="Arial"/>
        <w:sz w:val="22"/>
        <w:szCs w:val="22"/>
      </w:rPr>
      <w:tab/>
    </w:r>
    <w:r w:rsidR="00625EC2" w:rsidRPr="00A7077B">
      <w:rPr>
        <w:rFonts w:ascii="Arial" w:hAnsi="Arial" w:cs="Arial"/>
        <w:sz w:val="22"/>
        <w:szCs w:val="22"/>
      </w:rPr>
      <w:t>Hoja No.</w:t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t xml:space="preserve"> </w:t>
    </w:r>
    <w:r w:rsidR="00B3113E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="00B3113E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547BEB">
      <w:rPr>
        <w:rStyle w:val="Nmerodepgina"/>
        <w:rFonts w:ascii="Arial" w:hAnsi="Arial" w:cs="Arial"/>
        <w:noProof/>
        <w:sz w:val="22"/>
        <w:szCs w:val="22"/>
        <w:lang w:val="es-ES_tradnl"/>
      </w:rPr>
      <w:t>2</w:t>
    </w:r>
    <w:r w:rsidR="00B3113E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:rsidR="00322343" w:rsidRPr="00E851DA" w:rsidRDefault="00322343" w:rsidP="00FB63D4">
    <w:pPr>
      <w:ind w:left="-284" w:right="360"/>
      <w:rPr>
        <w:rFonts w:ascii="Arial" w:hAnsi="Arial" w:cs="Arial"/>
        <w:i/>
        <w:color w:val="808080"/>
        <w:szCs w:val="24"/>
      </w:rPr>
    </w:pPr>
  </w:p>
  <w:p w:rsidR="00C43C41" w:rsidRDefault="007675C0" w:rsidP="00322343">
    <w:pPr>
      <w:jc w:val="center"/>
      <w:rPr>
        <w:rFonts w:ascii="Arial" w:hAnsi="Arial" w:cs="Arial"/>
        <w:szCs w:val="24"/>
      </w:rPr>
    </w:pPr>
    <w:r>
      <w:rPr>
        <w:rFonts w:ascii="Arial" w:hAnsi="Arial"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82A5859" wp14:editId="1B8C3942">
              <wp:simplePos x="0" y="0"/>
              <wp:positionH relativeFrom="column">
                <wp:posOffset>-358140</wp:posOffset>
              </wp:positionH>
              <wp:positionV relativeFrom="paragraph">
                <wp:posOffset>22860</wp:posOffset>
              </wp:positionV>
              <wp:extent cx="6336030" cy="10618470"/>
              <wp:effectExtent l="0" t="0" r="26670" b="11430"/>
              <wp:wrapNone/>
              <wp:docPr id="4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61847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72D1C1" id="Freeform 4" o:spid="_x0000_s1026" style="position:absolute;margin-left:-28.2pt;margin-top:1.8pt;width:498.9pt;height:836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90;60826,67958;20592,135385;0,203875;0,10414595;20592,10483085;60826,10550512;121335,10601480;202753,10618470;6133277,10618470;6214695,10601480;6275204,10550512;6315438,10483085;6336030,10414595;6336030,203875;6315438,135385;6275204,67958;6214695,16990;6133277,0;202753,0" o:connectangles="0,0,0,0,0,0,0,0,0,0,0,0,0,0,0,0,0,0,0,0,0"/>
            </v:shape>
          </w:pict>
        </mc:Fallback>
      </mc:AlternateContent>
    </w:r>
  </w:p>
  <w:p w:rsidR="00463ED1" w:rsidRPr="007D6850" w:rsidRDefault="00463ED1" w:rsidP="00463ED1">
    <w:pPr>
      <w:jc w:val="center"/>
      <w:rPr>
        <w:rFonts w:ascii="Arial" w:hAnsi="Arial" w:cs="Arial"/>
        <w:i/>
        <w:szCs w:val="24"/>
      </w:rPr>
    </w:pPr>
    <w:r w:rsidRPr="007D6850">
      <w:rPr>
        <w:rFonts w:ascii="Arial" w:hAnsi="Arial" w:cs="Arial"/>
        <w:i/>
        <w:szCs w:val="24"/>
      </w:rPr>
      <w:t>“</w:t>
    </w:r>
    <w:r w:rsidR="007D6850" w:rsidRPr="007D6850">
      <w:rPr>
        <w:rFonts w:ascii="Arial" w:hAnsi="Arial" w:cs="Arial"/>
        <w:i/>
        <w:szCs w:val="24"/>
      </w:rPr>
      <w:t>Por la cual se adopta la Guía de aplicación de la Valoración Económica Ambiental</w:t>
    </w:r>
    <w:r w:rsidR="00E75346" w:rsidRPr="007D6850">
      <w:rPr>
        <w:rFonts w:ascii="Arial" w:hAnsi="Arial" w:cs="Arial"/>
        <w:i/>
        <w:szCs w:val="24"/>
      </w:rPr>
      <w:t>”</w:t>
    </w:r>
  </w:p>
  <w:p w:rsidR="003518BC" w:rsidRDefault="003518BC" w:rsidP="00463ED1">
    <w:pPr>
      <w:jc w:val="center"/>
      <w:rPr>
        <w:rFonts w:ascii="Arial" w:hAnsi="Arial" w:cs="Arial"/>
        <w:i/>
        <w:szCs w:val="24"/>
      </w:rPr>
    </w:pPr>
  </w:p>
  <w:p w:rsidR="003518BC" w:rsidRPr="00A305FB" w:rsidRDefault="003518BC" w:rsidP="00463ED1">
    <w:pPr>
      <w:jc w:val="center"/>
      <w:rPr>
        <w:rFonts w:ascii="Arial" w:hAnsi="Arial" w:cs="Arial"/>
        <w:i/>
        <w:szCs w:val="24"/>
      </w:rPr>
    </w:pPr>
  </w:p>
  <w:p w:rsidR="00463ED1" w:rsidRDefault="00463ED1" w:rsidP="00463ED1">
    <w:pPr>
      <w:ind w:right="50"/>
      <w:jc w:val="center"/>
      <w:rPr>
        <w:rFonts w:ascii="Arial" w:hAnsi="Arial" w:cs="Arial"/>
        <w:b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B01" w:rsidRDefault="00C93B01" w:rsidP="00C93B01">
    <w:pP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REPÚBLICA DE COLOMBIA</w:t>
    </w:r>
  </w:p>
  <w:p w:rsidR="00625EC2" w:rsidRDefault="00C93B01">
    <w:pPr>
      <w:jc w:val="center"/>
      <w:rPr>
        <w:rFonts w:ascii="Arial" w:hAnsi="Arial"/>
        <w:sz w:val="16"/>
      </w:rPr>
    </w:pPr>
    <w:r w:rsidRPr="00B369C7"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 wp14:anchorId="6D7D542B" wp14:editId="7C12E27D">
          <wp:simplePos x="0" y="0"/>
          <wp:positionH relativeFrom="margin">
            <wp:posOffset>2567305</wp:posOffset>
          </wp:positionH>
          <wp:positionV relativeFrom="paragraph">
            <wp:posOffset>19712</wp:posOffset>
          </wp:positionV>
          <wp:extent cx="735330" cy="940435"/>
          <wp:effectExtent l="0" t="0" r="7620" b="0"/>
          <wp:wrapThrough wrapText="bothSides">
            <wp:wrapPolygon edited="0">
              <wp:start x="0" y="0"/>
              <wp:lineTo x="0" y="21002"/>
              <wp:lineTo x="21264" y="21002"/>
              <wp:lineTo x="21264" y="0"/>
              <wp:lineTo x="0" y="0"/>
            </wp:wrapPolygon>
          </wp:wrapThrough>
          <wp:docPr id="6" name="Imagen 6" descr="C:\Users\jzambrano\Pictures\ESCUDO~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ambrano\Pictures\ESCUDO~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25EC2" w:rsidRDefault="00625EC2">
    <w:pPr>
      <w:jc w:val="center"/>
      <w:rPr>
        <w:rFonts w:ascii="Arial" w:hAnsi="Arial"/>
        <w:sz w:val="16"/>
      </w:rPr>
    </w:pPr>
  </w:p>
  <w:p w:rsidR="00625EC2" w:rsidRDefault="007675C0">
    <w:pPr>
      <w:jc w:val="center"/>
      <w:rPr>
        <w:rFonts w:ascii="Arial" w:hAnsi="Arial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7B87D2C3" wp14:editId="24AD7EB3">
              <wp:simplePos x="0" y="0"/>
              <wp:positionH relativeFrom="column">
                <wp:posOffset>-375285</wp:posOffset>
              </wp:positionH>
              <wp:positionV relativeFrom="paragraph">
                <wp:posOffset>6350</wp:posOffset>
              </wp:positionV>
              <wp:extent cx="6336030" cy="10591800"/>
              <wp:effectExtent l="0" t="0" r="26670" b="1905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59180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E351D8" id="Freeform 1" o:spid="_x0000_s1026" style="position:absolute;margin-left:-29.55pt;margin-top:.5pt;width:498.9pt;height:83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47;60826,67788;20592,135045;0,203363;0,10388437;20592,10456755;60826,10524012;121335,10574853;202753,10591800;6133277,10591800;6214695,10574853;6275204,10524012;6315438,10456755;6336030,10388437;6336030,203363;6315438,135045;6275204,67788;6214695,16947;6133277,0;202753,0" o:connectangles="0,0,0,0,0,0,0,0,0,0,0,0,0,0,0,0,0,0,0,0,0"/>
            </v:shape>
          </w:pict>
        </mc:Fallback>
      </mc:AlternateContent>
    </w:r>
  </w:p>
  <w:p w:rsidR="00322343" w:rsidRDefault="00322343">
    <w:pPr>
      <w:jc w:val="center"/>
      <w:rPr>
        <w:rFonts w:ascii="Arial" w:hAnsi="Arial"/>
      </w:rPr>
    </w:pPr>
  </w:p>
  <w:p w:rsidR="0062759F" w:rsidRDefault="0062759F">
    <w:pPr>
      <w:jc w:val="center"/>
      <w:rPr>
        <w:rFonts w:ascii="Arial" w:hAnsi="Arial"/>
      </w:rPr>
    </w:pPr>
  </w:p>
  <w:p w:rsidR="0062759F" w:rsidRDefault="0062759F">
    <w:pPr>
      <w:jc w:val="center"/>
      <w:rPr>
        <w:rFonts w:ascii="Arial" w:hAnsi="Arial"/>
      </w:rPr>
    </w:pPr>
  </w:p>
  <w:p w:rsidR="00AB5E7C" w:rsidRPr="00652A5F" w:rsidRDefault="007675C0">
    <w:pPr>
      <w:jc w:val="center"/>
      <w:rPr>
        <w:rFonts w:ascii="Arial" w:hAnsi="Arial"/>
        <w:sz w:val="48"/>
        <w:szCs w:val="48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E2563F" wp14:editId="3C1371B9">
              <wp:simplePos x="0" y="0"/>
              <wp:positionH relativeFrom="column">
                <wp:posOffset>553720</wp:posOffset>
              </wp:positionH>
              <wp:positionV relativeFrom="paragraph">
                <wp:posOffset>151765</wp:posOffset>
              </wp:positionV>
              <wp:extent cx="4513580" cy="1228725"/>
              <wp:effectExtent l="0" t="0" r="1270" b="952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5EC2" w:rsidRPr="00D06730" w:rsidRDefault="000D2B9D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 AMBIENTE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Y </w:t>
                          </w:r>
                          <w:r w:rsid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:rsidR="00625EC2" w:rsidRPr="00FE0D79" w:rsidRDefault="00625EC2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:rsidR="00D06730" w:rsidRDefault="00D06730" w:rsidP="000D2B9D">
                          <w:pPr>
                            <w:pStyle w:val="Ttulo3"/>
                          </w:pPr>
                        </w:p>
                        <w:p w:rsidR="000D2B9D" w:rsidRDefault="003B1B57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</w:t>
                          </w:r>
                          <w:r w:rsidR="00625EC2" w:rsidRPr="00FE0D79">
                            <w:t xml:space="preserve"> N</w:t>
                          </w:r>
                          <w:r w:rsidR="000D2B9D">
                            <w:t>o.______________</w:t>
                          </w:r>
                          <w:r w:rsidR="000D2B9D"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:rsidR="000D2B9D" w:rsidRPr="000D2B9D" w:rsidRDefault="000D2B9D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:rsidR="00625EC2" w:rsidRPr="00FE0D79" w:rsidRDefault="000D2B9D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(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       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:rsidR="00625EC2" w:rsidRPr="00FE0D79" w:rsidRDefault="00625EC2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:rsidR="00625EC2" w:rsidRDefault="00625EC2">
                          <w:pPr>
                            <w:jc w:val="center"/>
                          </w:pPr>
                        </w:p>
                        <w:p w:rsidR="00625EC2" w:rsidRDefault="00625EC2">
                          <w:pPr>
                            <w:jc w:val="center"/>
                          </w:pPr>
                        </w:p>
                        <w:p w:rsidR="00625EC2" w:rsidRDefault="00625EC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E2563F" id="Rectangle 3" o:spid="_x0000_s1026" style="position:absolute;left:0;text-align:left;margin-left:43.6pt;margin-top:11.95pt;width:355.4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" stroked="f" strokeweight="0">
              <v:textbox inset="0,0,0,0">
                <w:txbxContent>
                  <w:p w:rsidR="00625EC2" w:rsidRPr="00D06730" w:rsidRDefault="000D2B9D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 AMBIENTE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Y </w:t>
                    </w:r>
                    <w:r w:rsid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:rsidR="00625EC2" w:rsidRPr="00FE0D79" w:rsidRDefault="00625EC2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:rsidR="00D06730" w:rsidRDefault="00D06730" w:rsidP="000D2B9D">
                    <w:pPr>
                      <w:pStyle w:val="Ttulo3"/>
                    </w:pPr>
                  </w:p>
                  <w:p w:rsidR="000D2B9D" w:rsidRDefault="003B1B57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>RESOLUCIÓN</w:t>
                    </w:r>
                    <w:r w:rsidR="00625EC2" w:rsidRPr="00FE0D79">
                      <w:t xml:space="preserve"> N</w:t>
                    </w:r>
                    <w:r w:rsidR="000D2B9D">
                      <w:t>o.______________</w:t>
                    </w:r>
                    <w:r w:rsidR="000D2B9D">
                      <w:rPr>
                        <w:rFonts w:cs="Arial"/>
                        <w:b/>
                        <w:sz w:val="36"/>
                        <w:szCs w:val="36"/>
                      </w:rPr>
                      <w:t xml:space="preserve"> </w:t>
                    </w:r>
                  </w:p>
                  <w:p w:rsidR="000D2B9D" w:rsidRPr="000D2B9D" w:rsidRDefault="000D2B9D" w:rsidP="000D2B9D">
                    <w:pPr>
                      <w:rPr>
                        <w:lang w:val="es-ES_tradnl"/>
                      </w:rPr>
                    </w:pPr>
                  </w:p>
                  <w:p w:rsidR="00625EC2" w:rsidRPr="00FE0D79" w:rsidRDefault="000D2B9D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(</w:t>
                    </w:r>
                    <w:r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       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:rsidR="00625EC2" w:rsidRPr="00FE0D79" w:rsidRDefault="00625EC2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:rsidR="00625EC2" w:rsidRDefault="00625EC2">
                    <w:pPr>
                      <w:jc w:val="center"/>
                    </w:pPr>
                  </w:p>
                  <w:p w:rsidR="00625EC2" w:rsidRDefault="00625EC2">
                    <w:pPr>
                      <w:jc w:val="center"/>
                    </w:pPr>
                  </w:p>
                  <w:p w:rsidR="00625EC2" w:rsidRDefault="00625EC2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2602"/>
    <w:multiLevelType w:val="hybridMultilevel"/>
    <w:tmpl w:val="89FAB6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A48B9"/>
    <w:multiLevelType w:val="hybridMultilevel"/>
    <w:tmpl w:val="658626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C5AE3"/>
    <w:multiLevelType w:val="hybridMultilevel"/>
    <w:tmpl w:val="DBD4D6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D6644"/>
    <w:multiLevelType w:val="hybridMultilevel"/>
    <w:tmpl w:val="329865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82B22"/>
    <w:multiLevelType w:val="hybridMultilevel"/>
    <w:tmpl w:val="E3E2F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" w15:restartNumberingAfterBreak="0">
    <w:nsid w:val="164A4F10"/>
    <w:multiLevelType w:val="hybridMultilevel"/>
    <w:tmpl w:val="DBDAD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241B0B"/>
    <w:multiLevelType w:val="hybridMultilevel"/>
    <w:tmpl w:val="B4ACA0CC"/>
    <w:lvl w:ilvl="0" w:tplc="1B7447F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7" w15:restartNumberingAfterBreak="0">
    <w:nsid w:val="204245AC"/>
    <w:multiLevelType w:val="hybridMultilevel"/>
    <w:tmpl w:val="64D6BFF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A29EA"/>
    <w:multiLevelType w:val="multilevel"/>
    <w:tmpl w:val="87F0AA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240A72"/>
    <w:multiLevelType w:val="hybridMultilevel"/>
    <w:tmpl w:val="E64218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56816"/>
    <w:multiLevelType w:val="hybridMultilevel"/>
    <w:tmpl w:val="B1CA00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285D33"/>
    <w:multiLevelType w:val="multilevel"/>
    <w:tmpl w:val="8C3A07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792386"/>
    <w:multiLevelType w:val="hybridMultilevel"/>
    <w:tmpl w:val="1BE69ED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C94066"/>
    <w:multiLevelType w:val="hybridMultilevel"/>
    <w:tmpl w:val="7272DC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5" w15:restartNumberingAfterBreak="0">
    <w:nsid w:val="5A7345DC"/>
    <w:multiLevelType w:val="hybridMultilevel"/>
    <w:tmpl w:val="B0ECC1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8D173D"/>
    <w:multiLevelType w:val="hybridMultilevel"/>
    <w:tmpl w:val="D5A49DC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0E4733"/>
    <w:multiLevelType w:val="hybridMultilevel"/>
    <w:tmpl w:val="FC4A26B0"/>
    <w:lvl w:ilvl="0" w:tplc="D7F6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DA5431"/>
    <w:multiLevelType w:val="hybridMultilevel"/>
    <w:tmpl w:val="637C2C7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A435DFB"/>
    <w:multiLevelType w:val="hybridMultilevel"/>
    <w:tmpl w:val="791826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A1613"/>
    <w:multiLevelType w:val="hybridMultilevel"/>
    <w:tmpl w:val="7BC6FC2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27A7686"/>
    <w:multiLevelType w:val="hybridMultilevel"/>
    <w:tmpl w:val="A3C68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2F4567"/>
    <w:multiLevelType w:val="hybridMultilevel"/>
    <w:tmpl w:val="2856B726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B34501A"/>
    <w:multiLevelType w:val="hybridMultilevel"/>
    <w:tmpl w:val="9CEA232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0"/>
  </w:num>
  <w:num w:numId="5">
    <w:abstractNumId w:val="17"/>
  </w:num>
  <w:num w:numId="6">
    <w:abstractNumId w:val="20"/>
  </w:num>
  <w:num w:numId="7">
    <w:abstractNumId w:val="21"/>
  </w:num>
  <w:num w:numId="8">
    <w:abstractNumId w:val="3"/>
  </w:num>
  <w:num w:numId="9">
    <w:abstractNumId w:val="19"/>
  </w:num>
  <w:num w:numId="10">
    <w:abstractNumId w:val="15"/>
  </w:num>
  <w:num w:numId="11">
    <w:abstractNumId w:val="23"/>
  </w:num>
  <w:num w:numId="12">
    <w:abstractNumId w:val="4"/>
  </w:num>
  <w:num w:numId="13">
    <w:abstractNumId w:val="10"/>
  </w:num>
  <w:num w:numId="14">
    <w:abstractNumId w:val="7"/>
  </w:num>
  <w:num w:numId="15">
    <w:abstractNumId w:val="13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2"/>
  </w:num>
  <w:num w:numId="21">
    <w:abstractNumId w:val="5"/>
  </w:num>
  <w:num w:numId="22">
    <w:abstractNumId w:val="22"/>
  </w:num>
  <w:num w:numId="23">
    <w:abstractNumId w:val="9"/>
  </w:num>
  <w:num w:numId="2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ctor Abel Castellanos Perez">
    <w15:presenceInfo w15:providerId="AD" w15:userId="S-1-5-21-1659004503-1801674531-725345543-128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1"/>
  <w:activeWritingStyle w:appName="MSWord" w:lang="es-CO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36"/>
    <w:rsid w:val="0001175A"/>
    <w:rsid w:val="00013FEB"/>
    <w:rsid w:val="00015C52"/>
    <w:rsid w:val="00021DD6"/>
    <w:rsid w:val="00023557"/>
    <w:rsid w:val="000248CC"/>
    <w:rsid w:val="00026925"/>
    <w:rsid w:val="0003165E"/>
    <w:rsid w:val="0003694E"/>
    <w:rsid w:val="00040C0E"/>
    <w:rsid w:val="0004211D"/>
    <w:rsid w:val="00042C46"/>
    <w:rsid w:val="000437AA"/>
    <w:rsid w:val="000455BD"/>
    <w:rsid w:val="00046C87"/>
    <w:rsid w:val="00051311"/>
    <w:rsid w:val="0006193E"/>
    <w:rsid w:val="00065F9F"/>
    <w:rsid w:val="00067A9C"/>
    <w:rsid w:val="000700DD"/>
    <w:rsid w:val="000726B9"/>
    <w:rsid w:val="00075691"/>
    <w:rsid w:val="0008543D"/>
    <w:rsid w:val="000858C2"/>
    <w:rsid w:val="000905E4"/>
    <w:rsid w:val="00091480"/>
    <w:rsid w:val="00092070"/>
    <w:rsid w:val="000958A0"/>
    <w:rsid w:val="0009759A"/>
    <w:rsid w:val="000A1C11"/>
    <w:rsid w:val="000A64A4"/>
    <w:rsid w:val="000B066D"/>
    <w:rsid w:val="000B2D49"/>
    <w:rsid w:val="000B6D2B"/>
    <w:rsid w:val="000C26A0"/>
    <w:rsid w:val="000C3589"/>
    <w:rsid w:val="000C5DD2"/>
    <w:rsid w:val="000D078A"/>
    <w:rsid w:val="000D17B3"/>
    <w:rsid w:val="000D2B9D"/>
    <w:rsid w:val="000D3BCA"/>
    <w:rsid w:val="000D7E3A"/>
    <w:rsid w:val="000E47C2"/>
    <w:rsid w:val="000E4E12"/>
    <w:rsid w:val="000F40BE"/>
    <w:rsid w:val="00100923"/>
    <w:rsid w:val="00101FEF"/>
    <w:rsid w:val="001157D2"/>
    <w:rsid w:val="00120089"/>
    <w:rsid w:val="001216BE"/>
    <w:rsid w:val="0012383A"/>
    <w:rsid w:val="00126891"/>
    <w:rsid w:val="00131F48"/>
    <w:rsid w:val="0013341F"/>
    <w:rsid w:val="00140E4E"/>
    <w:rsid w:val="001410D6"/>
    <w:rsid w:val="00141B2A"/>
    <w:rsid w:val="00144E22"/>
    <w:rsid w:val="00150C9B"/>
    <w:rsid w:val="00151FB0"/>
    <w:rsid w:val="001562C7"/>
    <w:rsid w:val="00157F08"/>
    <w:rsid w:val="001608B6"/>
    <w:rsid w:val="00167134"/>
    <w:rsid w:val="00170021"/>
    <w:rsid w:val="00180F3A"/>
    <w:rsid w:val="001847A2"/>
    <w:rsid w:val="001908C5"/>
    <w:rsid w:val="00192E06"/>
    <w:rsid w:val="00194F39"/>
    <w:rsid w:val="00195557"/>
    <w:rsid w:val="00196438"/>
    <w:rsid w:val="001A2A72"/>
    <w:rsid w:val="001A2B79"/>
    <w:rsid w:val="001A3A30"/>
    <w:rsid w:val="001A7C57"/>
    <w:rsid w:val="001B0307"/>
    <w:rsid w:val="001B0742"/>
    <w:rsid w:val="001B2502"/>
    <w:rsid w:val="001B25AD"/>
    <w:rsid w:val="001B30AB"/>
    <w:rsid w:val="001B66C4"/>
    <w:rsid w:val="001B6DA6"/>
    <w:rsid w:val="001B7F21"/>
    <w:rsid w:val="001C2169"/>
    <w:rsid w:val="001C6531"/>
    <w:rsid w:val="001D288E"/>
    <w:rsid w:val="001D410F"/>
    <w:rsid w:val="001D4A90"/>
    <w:rsid w:val="001D5893"/>
    <w:rsid w:val="001D5E12"/>
    <w:rsid w:val="001E1C3B"/>
    <w:rsid w:val="001E1CA5"/>
    <w:rsid w:val="001E3649"/>
    <w:rsid w:val="001E71F7"/>
    <w:rsid w:val="001E7F0C"/>
    <w:rsid w:val="001F0124"/>
    <w:rsid w:val="001F236E"/>
    <w:rsid w:val="001F2527"/>
    <w:rsid w:val="001F4097"/>
    <w:rsid w:val="001F4604"/>
    <w:rsid w:val="001F5AF7"/>
    <w:rsid w:val="001F60C6"/>
    <w:rsid w:val="002000F3"/>
    <w:rsid w:val="00202438"/>
    <w:rsid w:val="00203E58"/>
    <w:rsid w:val="00204122"/>
    <w:rsid w:val="0021262B"/>
    <w:rsid w:val="002146C5"/>
    <w:rsid w:val="00214B72"/>
    <w:rsid w:val="002204D5"/>
    <w:rsid w:val="002208BB"/>
    <w:rsid w:val="00222B42"/>
    <w:rsid w:val="00226A9C"/>
    <w:rsid w:val="002276BD"/>
    <w:rsid w:val="00230046"/>
    <w:rsid w:val="002302FE"/>
    <w:rsid w:val="00233E36"/>
    <w:rsid w:val="002343FB"/>
    <w:rsid w:val="002368D8"/>
    <w:rsid w:val="00237DAC"/>
    <w:rsid w:val="00241310"/>
    <w:rsid w:val="00243D14"/>
    <w:rsid w:val="00244BCC"/>
    <w:rsid w:val="00245E7F"/>
    <w:rsid w:val="00245FE2"/>
    <w:rsid w:val="00246257"/>
    <w:rsid w:val="00247A3A"/>
    <w:rsid w:val="0025200D"/>
    <w:rsid w:val="00257561"/>
    <w:rsid w:val="00260F4E"/>
    <w:rsid w:val="002656FD"/>
    <w:rsid w:val="00265EA4"/>
    <w:rsid w:val="00272869"/>
    <w:rsid w:val="00282A13"/>
    <w:rsid w:val="00282A90"/>
    <w:rsid w:val="0028357C"/>
    <w:rsid w:val="002835F5"/>
    <w:rsid w:val="002858FB"/>
    <w:rsid w:val="00290DB4"/>
    <w:rsid w:val="00292325"/>
    <w:rsid w:val="00296B24"/>
    <w:rsid w:val="00297D73"/>
    <w:rsid w:val="002A1B6D"/>
    <w:rsid w:val="002A51AC"/>
    <w:rsid w:val="002A64F9"/>
    <w:rsid w:val="002B2BF1"/>
    <w:rsid w:val="002B4F07"/>
    <w:rsid w:val="002C13DF"/>
    <w:rsid w:val="002C4783"/>
    <w:rsid w:val="002C6190"/>
    <w:rsid w:val="002C64C8"/>
    <w:rsid w:val="002E0CA7"/>
    <w:rsid w:val="002E1A0C"/>
    <w:rsid w:val="002E24B4"/>
    <w:rsid w:val="002F3D56"/>
    <w:rsid w:val="002F7E9A"/>
    <w:rsid w:val="003012AA"/>
    <w:rsid w:val="00301EED"/>
    <w:rsid w:val="00307078"/>
    <w:rsid w:val="00312226"/>
    <w:rsid w:val="00312EA1"/>
    <w:rsid w:val="00314E76"/>
    <w:rsid w:val="00315329"/>
    <w:rsid w:val="0031581E"/>
    <w:rsid w:val="00315DC1"/>
    <w:rsid w:val="0031799B"/>
    <w:rsid w:val="003220EA"/>
    <w:rsid w:val="00322343"/>
    <w:rsid w:val="0033261A"/>
    <w:rsid w:val="00335974"/>
    <w:rsid w:val="00340746"/>
    <w:rsid w:val="003426A5"/>
    <w:rsid w:val="00343DB0"/>
    <w:rsid w:val="003518BC"/>
    <w:rsid w:val="003559A8"/>
    <w:rsid w:val="00355DCB"/>
    <w:rsid w:val="0036310C"/>
    <w:rsid w:val="00367346"/>
    <w:rsid w:val="00367FF7"/>
    <w:rsid w:val="00370E36"/>
    <w:rsid w:val="00373EEC"/>
    <w:rsid w:val="003749FC"/>
    <w:rsid w:val="0037727B"/>
    <w:rsid w:val="00377F22"/>
    <w:rsid w:val="00380B2B"/>
    <w:rsid w:val="0038239C"/>
    <w:rsid w:val="00383133"/>
    <w:rsid w:val="0038780F"/>
    <w:rsid w:val="00387D39"/>
    <w:rsid w:val="003930B2"/>
    <w:rsid w:val="0039413C"/>
    <w:rsid w:val="003A086A"/>
    <w:rsid w:val="003A4ECB"/>
    <w:rsid w:val="003A62FA"/>
    <w:rsid w:val="003A7B64"/>
    <w:rsid w:val="003B01BF"/>
    <w:rsid w:val="003B0358"/>
    <w:rsid w:val="003B1B57"/>
    <w:rsid w:val="003B24FD"/>
    <w:rsid w:val="003B2701"/>
    <w:rsid w:val="003B6B15"/>
    <w:rsid w:val="003C2442"/>
    <w:rsid w:val="003C57F5"/>
    <w:rsid w:val="003C7597"/>
    <w:rsid w:val="003D027B"/>
    <w:rsid w:val="003D1894"/>
    <w:rsid w:val="003D3A4F"/>
    <w:rsid w:val="003D5171"/>
    <w:rsid w:val="003E4D6A"/>
    <w:rsid w:val="003E64C3"/>
    <w:rsid w:val="003F0BD2"/>
    <w:rsid w:val="003F7F1C"/>
    <w:rsid w:val="0040280F"/>
    <w:rsid w:val="00405895"/>
    <w:rsid w:val="004101E9"/>
    <w:rsid w:val="004105E3"/>
    <w:rsid w:val="00410BF5"/>
    <w:rsid w:val="0041779A"/>
    <w:rsid w:val="0042329A"/>
    <w:rsid w:val="00433620"/>
    <w:rsid w:val="004354F2"/>
    <w:rsid w:val="004421E6"/>
    <w:rsid w:val="00442282"/>
    <w:rsid w:val="004438EB"/>
    <w:rsid w:val="00450DC1"/>
    <w:rsid w:val="00456DC0"/>
    <w:rsid w:val="00463ED1"/>
    <w:rsid w:val="00464443"/>
    <w:rsid w:val="00464AF1"/>
    <w:rsid w:val="004671C3"/>
    <w:rsid w:val="004703E4"/>
    <w:rsid w:val="00471F3D"/>
    <w:rsid w:val="00474528"/>
    <w:rsid w:val="00474984"/>
    <w:rsid w:val="00474AA4"/>
    <w:rsid w:val="00474DBB"/>
    <w:rsid w:val="00481792"/>
    <w:rsid w:val="004819D3"/>
    <w:rsid w:val="00485CBA"/>
    <w:rsid w:val="00494AAB"/>
    <w:rsid w:val="00495D78"/>
    <w:rsid w:val="0049776A"/>
    <w:rsid w:val="004A2731"/>
    <w:rsid w:val="004A2952"/>
    <w:rsid w:val="004A43A0"/>
    <w:rsid w:val="004A615E"/>
    <w:rsid w:val="004B0749"/>
    <w:rsid w:val="004B0AAB"/>
    <w:rsid w:val="004C0FAA"/>
    <w:rsid w:val="004C2FBF"/>
    <w:rsid w:val="004C497F"/>
    <w:rsid w:val="004C6818"/>
    <w:rsid w:val="004C6D76"/>
    <w:rsid w:val="004D1177"/>
    <w:rsid w:val="004D1C4D"/>
    <w:rsid w:val="004D258D"/>
    <w:rsid w:val="004D66BF"/>
    <w:rsid w:val="004E0348"/>
    <w:rsid w:val="004E052A"/>
    <w:rsid w:val="004E056D"/>
    <w:rsid w:val="004E34B4"/>
    <w:rsid w:val="004E735D"/>
    <w:rsid w:val="004F20AA"/>
    <w:rsid w:val="004F22DB"/>
    <w:rsid w:val="004F2AE2"/>
    <w:rsid w:val="004F4BC8"/>
    <w:rsid w:val="004F67EB"/>
    <w:rsid w:val="0050755A"/>
    <w:rsid w:val="005173C5"/>
    <w:rsid w:val="005219E3"/>
    <w:rsid w:val="00521E4B"/>
    <w:rsid w:val="00522535"/>
    <w:rsid w:val="00523778"/>
    <w:rsid w:val="00523CB1"/>
    <w:rsid w:val="005265F3"/>
    <w:rsid w:val="00531C62"/>
    <w:rsid w:val="00531F75"/>
    <w:rsid w:val="00535287"/>
    <w:rsid w:val="00537ECC"/>
    <w:rsid w:val="00542237"/>
    <w:rsid w:val="005432EF"/>
    <w:rsid w:val="0054460F"/>
    <w:rsid w:val="00546BDC"/>
    <w:rsid w:val="00547BEB"/>
    <w:rsid w:val="00550165"/>
    <w:rsid w:val="0055113E"/>
    <w:rsid w:val="00551D47"/>
    <w:rsid w:val="0055467F"/>
    <w:rsid w:val="00554C4C"/>
    <w:rsid w:val="0056096A"/>
    <w:rsid w:val="00562935"/>
    <w:rsid w:val="005671B9"/>
    <w:rsid w:val="00567D76"/>
    <w:rsid w:val="00567E35"/>
    <w:rsid w:val="00567EBE"/>
    <w:rsid w:val="00571D5C"/>
    <w:rsid w:val="00572688"/>
    <w:rsid w:val="00574F2F"/>
    <w:rsid w:val="00582561"/>
    <w:rsid w:val="00583B85"/>
    <w:rsid w:val="005845FF"/>
    <w:rsid w:val="00593B1F"/>
    <w:rsid w:val="00594087"/>
    <w:rsid w:val="005B19A0"/>
    <w:rsid w:val="005B4DD6"/>
    <w:rsid w:val="005C0D79"/>
    <w:rsid w:val="005C2BD9"/>
    <w:rsid w:val="005C3532"/>
    <w:rsid w:val="005D3808"/>
    <w:rsid w:val="005E174E"/>
    <w:rsid w:val="005E1BCE"/>
    <w:rsid w:val="005E60CB"/>
    <w:rsid w:val="005F1067"/>
    <w:rsid w:val="005F51E1"/>
    <w:rsid w:val="005F565D"/>
    <w:rsid w:val="0060247C"/>
    <w:rsid w:val="006051C0"/>
    <w:rsid w:val="00606135"/>
    <w:rsid w:val="00606CA5"/>
    <w:rsid w:val="0061071C"/>
    <w:rsid w:val="00610ED7"/>
    <w:rsid w:val="00611A12"/>
    <w:rsid w:val="006171D4"/>
    <w:rsid w:val="00624C47"/>
    <w:rsid w:val="00625EC2"/>
    <w:rsid w:val="0062759F"/>
    <w:rsid w:val="00630173"/>
    <w:rsid w:val="00635557"/>
    <w:rsid w:val="00637A30"/>
    <w:rsid w:val="00641D25"/>
    <w:rsid w:val="00641DE8"/>
    <w:rsid w:val="00643397"/>
    <w:rsid w:val="006474C9"/>
    <w:rsid w:val="006517FD"/>
    <w:rsid w:val="00652252"/>
    <w:rsid w:val="00652A5F"/>
    <w:rsid w:val="00653A39"/>
    <w:rsid w:val="0065453D"/>
    <w:rsid w:val="00654565"/>
    <w:rsid w:val="00662A49"/>
    <w:rsid w:val="00666A75"/>
    <w:rsid w:val="00667DC9"/>
    <w:rsid w:val="00676010"/>
    <w:rsid w:val="00676197"/>
    <w:rsid w:val="0067708D"/>
    <w:rsid w:val="0068074D"/>
    <w:rsid w:val="00682612"/>
    <w:rsid w:val="00683B2C"/>
    <w:rsid w:val="006850B1"/>
    <w:rsid w:val="00685986"/>
    <w:rsid w:val="006861ED"/>
    <w:rsid w:val="006922CF"/>
    <w:rsid w:val="00694949"/>
    <w:rsid w:val="006A1598"/>
    <w:rsid w:val="006A6D83"/>
    <w:rsid w:val="006A7B1E"/>
    <w:rsid w:val="006C26D3"/>
    <w:rsid w:val="006C2C14"/>
    <w:rsid w:val="006C5E97"/>
    <w:rsid w:val="006D0E04"/>
    <w:rsid w:val="006D29EB"/>
    <w:rsid w:val="006D6FA5"/>
    <w:rsid w:val="006E1078"/>
    <w:rsid w:val="006E3C77"/>
    <w:rsid w:val="006E5260"/>
    <w:rsid w:val="006F33BD"/>
    <w:rsid w:val="006F3ABF"/>
    <w:rsid w:val="00701DFD"/>
    <w:rsid w:val="00704827"/>
    <w:rsid w:val="007106C8"/>
    <w:rsid w:val="00712D1E"/>
    <w:rsid w:val="00715026"/>
    <w:rsid w:val="00717344"/>
    <w:rsid w:val="0072622C"/>
    <w:rsid w:val="007266B7"/>
    <w:rsid w:val="00732D0F"/>
    <w:rsid w:val="007336D7"/>
    <w:rsid w:val="00733ED3"/>
    <w:rsid w:val="00734F62"/>
    <w:rsid w:val="007379C2"/>
    <w:rsid w:val="00741DD4"/>
    <w:rsid w:val="0075053C"/>
    <w:rsid w:val="00752B39"/>
    <w:rsid w:val="0075501E"/>
    <w:rsid w:val="00764971"/>
    <w:rsid w:val="00766375"/>
    <w:rsid w:val="00766EAB"/>
    <w:rsid w:val="007675C0"/>
    <w:rsid w:val="007729C2"/>
    <w:rsid w:val="00776053"/>
    <w:rsid w:val="0077776E"/>
    <w:rsid w:val="00790FDF"/>
    <w:rsid w:val="00792B05"/>
    <w:rsid w:val="00792C45"/>
    <w:rsid w:val="00793E3C"/>
    <w:rsid w:val="00794C42"/>
    <w:rsid w:val="007A0C90"/>
    <w:rsid w:val="007A138C"/>
    <w:rsid w:val="007A276E"/>
    <w:rsid w:val="007A2C91"/>
    <w:rsid w:val="007A58D2"/>
    <w:rsid w:val="007A69C6"/>
    <w:rsid w:val="007A78AF"/>
    <w:rsid w:val="007A78F0"/>
    <w:rsid w:val="007B2BBD"/>
    <w:rsid w:val="007B34D0"/>
    <w:rsid w:val="007C06E2"/>
    <w:rsid w:val="007C16BF"/>
    <w:rsid w:val="007C19DE"/>
    <w:rsid w:val="007D2575"/>
    <w:rsid w:val="007D6850"/>
    <w:rsid w:val="007D7897"/>
    <w:rsid w:val="007E1763"/>
    <w:rsid w:val="007E1AE0"/>
    <w:rsid w:val="007E2FBA"/>
    <w:rsid w:val="007E559C"/>
    <w:rsid w:val="007E55E9"/>
    <w:rsid w:val="007F300C"/>
    <w:rsid w:val="007F6F44"/>
    <w:rsid w:val="007F7B1E"/>
    <w:rsid w:val="008003CD"/>
    <w:rsid w:val="0080056F"/>
    <w:rsid w:val="0080114C"/>
    <w:rsid w:val="0080133D"/>
    <w:rsid w:val="00803289"/>
    <w:rsid w:val="00804015"/>
    <w:rsid w:val="0080720A"/>
    <w:rsid w:val="008123C6"/>
    <w:rsid w:val="00813497"/>
    <w:rsid w:val="008164DE"/>
    <w:rsid w:val="008253C3"/>
    <w:rsid w:val="00836A08"/>
    <w:rsid w:val="00841711"/>
    <w:rsid w:val="00845663"/>
    <w:rsid w:val="00851B7C"/>
    <w:rsid w:val="00863C0D"/>
    <w:rsid w:val="00865539"/>
    <w:rsid w:val="00865C71"/>
    <w:rsid w:val="00867345"/>
    <w:rsid w:val="00867509"/>
    <w:rsid w:val="0087335A"/>
    <w:rsid w:val="00877D00"/>
    <w:rsid w:val="00883884"/>
    <w:rsid w:val="00884753"/>
    <w:rsid w:val="00885023"/>
    <w:rsid w:val="008900F4"/>
    <w:rsid w:val="00890A33"/>
    <w:rsid w:val="00891F1E"/>
    <w:rsid w:val="0089217A"/>
    <w:rsid w:val="00894E6F"/>
    <w:rsid w:val="0089571A"/>
    <w:rsid w:val="00896FA3"/>
    <w:rsid w:val="00897460"/>
    <w:rsid w:val="008A4932"/>
    <w:rsid w:val="008A5357"/>
    <w:rsid w:val="008B24C8"/>
    <w:rsid w:val="008B4186"/>
    <w:rsid w:val="008B7F03"/>
    <w:rsid w:val="008C0AF5"/>
    <w:rsid w:val="008C56F1"/>
    <w:rsid w:val="008C7325"/>
    <w:rsid w:val="008D0A44"/>
    <w:rsid w:val="008D5D58"/>
    <w:rsid w:val="008E53EF"/>
    <w:rsid w:val="008E5FAD"/>
    <w:rsid w:val="008F26A3"/>
    <w:rsid w:val="008F2A40"/>
    <w:rsid w:val="008F355A"/>
    <w:rsid w:val="008F7208"/>
    <w:rsid w:val="008F73F9"/>
    <w:rsid w:val="0090016A"/>
    <w:rsid w:val="00904015"/>
    <w:rsid w:val="00904CC8"/>
    <w:rsid w:val="00906520"/>
    <w:rsid w:val="00906681"/>
    <w:rsid w:val="00911458"/>
    <w:rsid w:val="00912686"/>
    <w:rsid w:val="0092013D"/>
    <w:rsid w:val="009331D2"/>
    <w:rsid w:val="00933AA9"/>
    <w:rsid w:val="009346CC"/>
    <w:rsid w:val="00935255"/>
    <w:rsid w:val="00936EEE"/>
    <w:rsid w:val="009378FC"/>
    <w:rsid w:val="00940251"/>
    <w:rsid w:val="00940BCF"/>
    <w:rsid w:val="00941918"/>
    <w:rsid w:val="00943618"/>
    <w:rsid w:val="0094569D"/>
    <w:rsid w:val="0095073F"/>
    <w:rsid w:val="0095176E"/>
    <w:rsid w:val="00954270"/>
    <w:rsid w:val="00955E9E"/>
    <w:rsid w:val="00966266"/>
    <w:rsid w:val="00971CA4"/>
    <w:rsid w:val="0097374E"/>
    <w:rsid w:val="009830A0"/>
    <w:rsid w:val="00984BFA"/>
    <w:rsid w:val="009857FE"/>
    <w:rsid w:val="009877A2"/>
    <w:rsid w:val="00993AAB"/>
    <w:rsid w:val="00997C82"/>
    <w:rsid w:val="009A1C95"/>
    <w:rsid w:val="009A301C"/>
    <w:rsid w:val="009A416E"/>
    <w:rsid w:val="009A443D"/>
    <w:rsid w:val="009A44CE"/>
    <w:rsid w:val="009A6A46"/>
    <w:rsid w:val="009A7D8F"/>
    <w:rsid w:val="009B2756"/>
    <w:rsid w:val="009B33AD"/>
    <w:rsid w:val="009B3D03"/>
    <w:rsid w:val="009B64B8"/>
    <w:rsid w:val="009B6518"/>
    <w:rsid w:val="009C03BD"/>
    <w:rsid w:val="009C255E"/>
    <w:rsid w:val="009C6B08"/>
    <w:rsid w:val="009D1A84"/>
    <w:rsid w:val="009D1D3D"/>
    <w:rsid w:val="009D442B"/>
    <w:rsid w:val="009D445A"/>
    <w:rsid w:val="009D527D"/>
    <w:rsid w:val="009D7953"/>
    <w:rsid w:val="009E3DBB"/>
    <w:rsid w:val="009F0269"/>
    <w:rsid w:val="009F3CF1"/>
    <w:rsid w:val="009F3D99"/>
    <w:rsid w:val="00A03A7B"/>
    <w:rsid w:val="00A10F86"/>
    <w:rsid w:val="00A1120F"/>
    <w:rsid w:val="00A129B0"/>
    <w:rsid w:val="00A277FF"/>
    <w:rsid w:val="00A305FB"/>
    <w:rsid w:val="00A31171"/>
    <w:rsid w:val="00A31D12"/>
    <w:rsid w:val="00A32FAB"/>
    <w:rsid w:val="00A3414E"/>
    <w:rsid w:val="00A42B03"/>
    <w:rsid w:val="00A50F9C"/>
    <w:rsid w:val="00A53CDA"/>
    <w:rsid w:val="00A55B83"/>
    <w:rsid w:val="00A57A4E"/>
    <w:rsid w:val="00A60DB1"/>
    <w:rsid w:val="00A6543A"/>
    <w:rsid w:val="00A662BF"/>
    <w:rsid w:val="00A675C7"/>
    <w:rsid w:val="00A67F60"/>
    <w:rsid w:val="00A7077B"/>
    <w:rsid w:val="00A750E3"/>
    <w:rsid w:val="00A755EA"/>
    <w:rsid w:val="00A760D8"/>
    <w:rsid w:val="00A774A7"/>
    <w:rsid w:val="00A8021B"/>
    <w:rsid w:val="00A81AAE"/>
    <w:rsid w:val="00A948AF"/>
    <w:rsid w:val="00A967DE"/>
    <w:rsid w:val="00AA0B8F"/>
    <w:rsid w:val="00AA5023"/>
    <w:rsid w:val="00AA760B"/>
    <w:rsid w:val="00AB0448"/>
    <w:rsid w:val="00AB3B39"/>
    <w:rsid w:val="00AB40A2"/>
    <w:rsid w:val="00AB47A3"/>
    <w:rsid w:val="00AB5E7C"/>
    <w:rsid w:val="00AC02AB"/>
    <w:rsid w:val="00AD1BE1"/>
    <w:rsid w:val="00AD4899"/>
    <w:rsid w:val="00AD5747"/>
    <w:rsid w:val="00AD798D"/>
    <w:rsid w:val="00AE1716"/>
    <w:rsid w:val="00AE78D5"/>
    <w:rsid w:val="00AF0138"/>
    <w:rsid w:val="00AF1DEE"/>
    <w:rsid w:val="00B0143A"/>
    <w:rsid w:val="00B044E1"/>
    <w:rsid w:val="00B11998"/>
    <w:rsid w:val="00B13673"/>
    <w:rsid w:val="00B15DA1"/>
    <w:rsid w:val="00B2093F"/>
    <w:rsid w:val="00B20B84"/>
    <w:rsid w:val="00B22237"/>
    <w:rsid w:val="00B25243"/>
    <w:rsid w:val="00B27DB0"/>
    <w:rsid w:val="00B30CAB"/>
    <w:rsid w:val="00B3113E"/>
    <w:rsid w:val="00B54584"/>
    <w:rsid w:val="00B57721"/>
    <w:rsid w:val="00B61D72"/>
    <w:rsid w:val="00B636A2"/>
    <w:rsid w:val="00B6423E"/>
    <w:rsid w:val="00B64A37"/>
    <w:rsid w:val="00B64A98"/>
    <w:rsid w:val="00B715A3"/>
    <w:rsid w:val="00B72077"/>
    <w:rsid w:val="00B7556D"/>
    <w:rsid w:val="00B8076E"/>
    <w:rsid w:val="00B81F07"/>
    <w:rsid w:val="00B848FD"/>
    <w:rsid w:val="00BA2A46"/>
    <w:rsid w:val="00BA3745"/>
    <w:rsid w:val="00BA3DAA"/>
    <w:rsid w:val="00BA4B45"/>
    <w:rsid w:val="00BA6D43"/>
    <w:rsid w:val="00BA732A"/>
    <w:rsid w:val="00BB103C"/>
    <w:rsid w:val="00BB13B0"/>
    <w:rsid w:val="00BB35C1"/>
    <w:rsid w:val="00BC1425"/>
    <w:rsid w:val="00BC5BF6"/>
    <w:rsid w:val="00BD5A24"/>
    <w:rsid w:val="00BD5D0B"/>
    <w:rsid w:val="00BE238C"/>
    <w:rsid w:val="00BE5F11"/>
    <w:rsid w:val="00BF5B4D"/>
    <w:rsid w:val="00BF5BCE"/>
    <w:rsid w:val="00BF705E"/>
    <w:rsid w:val="00C02C6F"/>
    <w:rsid w:val="00C032B0"/>
    <w:rsid w:val="00C077D6"/>
    <w:rsid w:val="00C079D4"/>
    <w:rsid w:val="00C12C57"/>
    <w:rsid w:val="00C1380C"/>
    <w:rsid w:val="00C20470"/>
    <w:rsid w:val="00C20D67"/>
    <w:rsid w:val="00C22668"/>
    <w:rsid w:val="00C22E2D"/>
    <w:rsid w:val="00C24540"/>
    <w:rsid w:val="00C2486B"/>
    <w:rsid w:val="00C2559B"/>
    <w:rsid w:val="00C25AFF"/>
    <w:rsid w:val="00C263E7"/>
    <w:rsid w:val="00C3629D"/>
    <w:rsid w:val="00C36B79"/>
    <w:rsid w:val="00C4333A"/>
    <w:rsid w:val="00C43C41"/>
    <w:rsid w:val="00C43FC0"/>
    <w:rsid w:val="00C50B84"/>
    <w:rsid w:val="00C51CDF"/>
    <w:rsid w:val="00C54DFC"/>
    <w:rsid w:val="00C63761"/>
    <w:rsid w:val="00C72EFE"/>
    <w:rsid w:val="00C7565F"/>
    <w:rsid w:val="00C83B64"/>
    <w:rsid w:val="00C83D2A"/>
    <w:rsid w:val="00C87408"/>
    <w:rsid w:val="00C87B8C"/>
    <w:rsid w:val="00C912B7"/>
    <w:rsid w:val="00C9149A"/>
    <w:rsid w:val="00C9235A"/>
    <w:rsid w:val="00C93415"/>
    <w:rsid w:val="00C93B01"/>
    <w:rsid w:val="00C96792"/>
    <w:rsid w:val="00CA07F0"/>
    <w:rsid w:val="00CA42AE"/>
    <w:rsid w:val="00CB20D4"/>
    <w:rsid w:val="00CB660F"/>
    <w:rsid w:val="00CC009F"/>
    <w:rsid w:val="00CC0ABC"/>
    <w:rsid w:val="00CD0D1C"/>
    <w:rsid w:val="00CE0857"/>
    <w:rsid w:val="00CE3EED"/>
    <w:rsid w:val="00CE66EB"/>
    <w:rsid w:val="00CF1A6F"/>
    <w:rsid w:val="00CF37DD"/>
    <w:rsid w:val="00CF5301"/>
    <w:rsid w:val="00CF56AA"/>
    <w:rsid w:val="00CF7E1D"/>
    <w:rsid w:val="00CF7E2F"/>
    <w:rsid w:val="00D00032"/>
    <w:rsid w:val="00D0024A"/>
    <w:rsid w:val="00D03CCF"/>
    <w:rsid w:val="00D060B5"/>
    <w:rsid w:val="00D06730"/>
    <w:rsid w:val="00D10CC1"/>
    <w:rsid w:val="00D1492C"/>
    <w:rsid w:val="00D15714"/>
    <w:rsid w:val="00D1629E"/>
    <w:rsid w:val="00D22941"/>
    <w:rsid w:val="00D43B0D"/>
    <w:rsid w:val="00D47BE0"/>
    <w:rsid w:val="00D502B5"/>
    <w:rsid w:val="00D5094F"/>
    <w:rsid w:val="00D577C9"/>
    <w:rsid w:val="00D63955"/>
    <w:rsid w:val="00D65656"/>
    <w:rsid w:val="00D715DE"/>
    <w:rsid w:val="00D72194"/>
    <w:rsid w:val="00D81A04"/>
    <w:rsid w:val="00D8550A"/>
    <w:rsid w:val="00D86014"/>
    <w:rsid w:val="00D86DD2"/>
    <w:rsid w:val="00D9006A"/>
    <w:rsid w:val="00D92AEB"/>
    <w:rsid w:val="00D9325A"/>
    <w:rsid w:val="00D93C58"/>
    <w:rsid w:val="00DA10C9"/>
    <w:rsid w:val="00DA3242"/>
    <w:rsid w:val="00DA477A"/>
    <w:rsid w:val="00DA6099"/>
    <w:rsid w:val="00DA7262"/>
    <w:rsid w:val="00DB00D3"/>
    <w:rsid w:val="00DB09A7"/>
    <w:rsid w:val="00DB30D0"/>
    <w:rsid w:val="00DB4E34"/>
    <w:rsid w:val="00DB56EE"/>
    <w:rsid w:val="00DB7D9C"/>
    <w:rsid w:val="00DC2413"/>
    <w:rsid w:val="00DC5A3E"/>
    <w:rsid w:val="00DD2F38"/>
    <w:rsid w:val="00DD4FB2"/>
    <w:rsid w:val="00DD76D8"/>
    <w:rsid w:val="00DE0636"/>
    <w:rsid w:val="00DE0F9C"/>
    <w:rsid w:val="00DE1593"/>
    <w:rsid w:val="00DE16C6"/>
    <w:rsid w:val="00DE4BAF"/>
    <w:rsid w:val="00DE5D83"/>
    <w:rsid w:val="00DE5EF4"/>
    <w:rsid w:val="00DE62A7"/>
    <w:rsid w:val="00DF5772"/>
    <w:rsid w:val="00DF718B"/>
    <w:rsid w:val="00E037D3"/>
    <w:rsid w:val="00E03AB2"/>
    <w:rsid w:val="00E04C5C"/>
    <w:rsid w:val="00E1389A"/>
    <w:rsid w:val="00E205DC"/>
    <w:rsid w:val="00E240B8"/>
    <w:rsid w:val="00E2760C"/>
    <w:rsid w:val="00E35DE6"/>
    <w:rsid w:val="00E373A6"/>
    <w:rsid w:val="00E41577"/>
    <w:rsid w:val="00E42E56"/>
    <w:rsid w:val="00E437D6"/>
    <w:rsid w:val="00E62D58"/>
    <w:rsid w:val="00E65FA6"/>
    <w:rsid w:val="00E6630F"/>
    <w:rsid w:val="00E70D85"/>
    <w:rsid w:val="00E728DB"/>
    <w:rsid w:val="00E7327E"/>
    <w:rsid w:val="00E75346"/>
    <w:rsid w:val="00E77150"/>
    <w:rsid w:val="00E80398"/>
    <w:rsid w:val="00E816BC"/>
    <w:rsid w:val="00E83633"/>
    <w:rsid w:val="00E851DA"/>
    <w:rsid w:val="00E92CA6"/>
    <w:rsid w:val="00E9453D"/>
    <w:rsid w:val="00EA352B"/>
    <w:rsid w:val="00EA6487"/>
    <w:rsid w:val="00EA6AD6"/>
    <w:rsid w:val="00EB4FBF"/>
    <w:rsid w:val="00EB555A"/>
    <w:rsid w:val="00EB7D7E"/>
    <w:rsid w:val="00EC0805"/>
    <w:rsid w:val="00EC5685"/>
    <w:rsid w:val="00EC7507"/>
    <w:rsid w:val="00ED04F3"/>
    <w:rsid w:val="00ED5A65"/>
    <w:rsid w:val="00ED5B7A"/>
    <w:rsid w:val="00ED6689"/>
    <w:rsid w:val="00EE1A85"/>
    <w:rsid w:val="00EE323F"/>
    <w:rsid w:val="00EE6631"/>
    <w:rsid w:val="00EE67A9"/>
    <w:rsid w:val="00EF1482"/>
    <w:rsid w:val="00EF43F0"/>
    <w:rsid w:val="00EF5313"/>
    <w:rsid w:val="00F0026E"/>
    <w:rsid w:val="00F0425C"/>
    <w:rsid w:val="00F05BAA"/>
    <w:rsid w:val="00F05CF0"/>
    <w:rsid w:val="00F129A3"/>
    <w:rsid w:val="00F12F34"/>
    <w:rsid w:val="00F14ACF"/>
    <w:rsid w:val="00F2089D"/>
    <w:rsid w:val="00F226A6"/>
    <w:rsid w:val="00F24068"/>
    <w:rsid w:val="00F24A81"/>
    <w:rsid w:val="00F26F31"/>
    <w:rsid w:val="00F277EA"/>
    <w:rsid w:val="00F30D30"/>
    <w:rsid w:val="00F33C53"/>
    <w:rsid w:val="00F36F2A"/>
    <w:rsid w:val="00F43CB9"/>
    <w:rsid w:val="00F47C20"/>
    <w:rsid w:val="00F53AB1"/>
    <w:rsid w:val="00F63BF3"/>
    <w:rsid w:val="00F70D46"/>
    <w:rsid w:val="00F73419"/>
    <w:rsid w:val="00F73D17"/>
    <w:rsid w:val="00F74BBE"/>
    <w:rsid w:val="00F75BF8"/>
    <w:rsid w:val="00F76405"/>
    <w:rsid w:val="00F76B0A"/>
    <w:rsid w:val="00F80ABB"/>
    <w:rsid w:val="00F87CD2"/>
    <w:rsid w:val="00F915C6"/>
    <w:rsid w:val="00F92140"/>
    <w:rsid w:val="00F92587"/>
    <w:rsid w:val="00F92974"/>
    <w:rsid w:val="00F93801"/>
    <w:rsid w:val="00F94F3B"/>
    <w:rsid w:val="00F96512"/>
    <w:rsid w:val="00FA0B89"/>
    <w:rsid w:val="00FA1142"/>
    <w:rsid w:val="00FA25B0"/>
    <w:rsid w:val="00FA6941"/>
    <w:rsid w:val="00FA7723"/>
    <w:rsid w:val="00FB63D4"/>
    <w:rsid w:val="00FC1FF5"/>
    <w:rsid w:val="00FC3B6E"/>
    <w:rsid w:val="00FC7E2D"/>
    <w:rsid w:val="00FC7F07"/>
    <w:rsid w:val="00FD283E"/>
    <w:rsid w:val="00FD2DDF"/>
    <w:rsid w:val="00FD2F6B"/>
    <w:rsid w:val="00FD4067"/>
    <w:rsid w:val="00FD5A4C"/>
    <w:rsid w:val="00FE0A46"/>
    <w:rsid w:val="00FE0D79"/>
    <w:rsid w:val="00FE2430"/>
    <w:rsid w:val="00FE2918"/>
    <w:rsid w:val="00FE5C9E"/>
    <w:rsid w:val="00FF18B7"/>
    <w:rsid w:val="00FF2A98"/>
    <w:rsid w:val="00FF5F18"/>
    <w:rsid w:val="00FF6418"/>
    <w:rsid w:val="00FF722D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18E62E26-ED45-4DC4-8A96-9CB21ED4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Puest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Fuentedeprrafopredeter"/>
    <w:rsid w:val="0009759A"/>
  </w:style>
  <w:style w:type="character" w:styleId="Hipervnculo">
    <w:name w:val="Hyperlink"/>
    <w:basedOn w:val="Fuentedeprrafopredeter"/>
    <w:uiPriority w:val="99"/>
    <w:semiHidden/>
    <w:unhideWhenUsed/>
    <w:rsid w:val="0009759A"/>
    <w:rPr>
      <w:color w:val="0000FF"/>
      <w:u w:val="single"/>
    </w:rPr>
  </w:style>
  <w:style w:type="paragraph" w:styleId="Textocomentario">
    <w:name w:val="annotation text"/>
    <w:basedOn w:val="Normal"/>
    <w:link w:val="TextocomentarioCar"/>
    <w:semiHidden/>
    <w:unhideWhenUsed/>
    <w:rsid w:val="00F33C53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33C5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33C5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33C53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bf.gov.co/cargues/avance/docs/ley_0099_1993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61BB0-AB7D-4E25-818E-AAB60F9F5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2726</Characters>
  <Application>Microsoft Office Word</Application>
  <DocSecurity>4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ambas caras</dc:description>
  <cp:lastModifiedBy>Janeth Elena Ortega Ricardo</cp:lastModifiedBy>
  <cp:revision>2</cp:revision>
  <cp:lastPrinted>2018-05-04T18:11:00Z</cp:lastPrinted>
  <dcterms:created xsi:type="dcterms:W3CDTF">2018-05-04T18:13:00Z</dcterms:created>
  <dcterms:modified xsi:type="dcterms:W3CDTF">2018-05-04T18:13:00Z</dcterms:modified>
</cp:coreProperties>
</file>