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4E378" w14:textId="77777777" w:rsidR="00F80172" w:rsidRPr="00AF66BA" w:rsidRDefault="00F80172" w:rsidP="00AF66BA">
      <w:pPr>
        <w:jc w:val="center"/>
        <w:rPr>
          <w:rFonts w:ascii="Arial" w:hAnsi="Arial" w:cs="Arial"/>
          <w:szCs w:val="24"/>
        </w:rPr>
      </w:pPr>
    </w:p>
    <w:p w14:paraId="4A5713F8" w14:textId="77777777" w:rsidR="00F80172" w:rsidRPr="00AF66BA" w:rsidRDefault="00F80172" w:rsidP="00AF66BA">
      <w:pPr>
        <w:jc w:val="center"/>
        <w:rPr>
          <w:rFonts w:ascii="Arial" w:hAnsi="Arial" w:cs="Arial"/>
          <w:szCs w:val="24"/>
        </w:rPr>
      </w:pPr>
    </w:p>
    <w:p w14:paraId="09A5F376" w14:textId="77777777" w:rsidR="00F80172" w:rsidRPr="00AF66BA" w:rsidRDefault="00F80172" w:rsidP="00AF66BA">
      <w:pPr>
        <w:jc w:val="center"/>
        <w:rPr>
          <w:rFonts w:ascii="Arial" w:hAnsi="Arial" w:cs="Arial"/>
          <w:szCs w:val="24"/>
        </w:rPr>
      </w:pPr>
    </w:p>
    <w:p w14:paraId="3E799DCE" w14:textId="77777777" w:rsidR="00F80172" w:rsidRPr="00AF66BA" w:rsidRDefault="00F80172" w:rsidP="00AF66BA">
      <w:pPr>
        <w:jc w:val="center"/>
        <w:rPr>
          <w:rFonts w:ascii="Arial" w:hAnsi="Arial" w:cs="Arial"/>
          <w:szCs w:val="24"/>
        </w:rPr>
      </w:pPr>
    </w:p>
    <w:p w14:paraId="5AA7BA8E" w14:textId="77777777" w:rsidR="00F80172" w:rsidRPr="00AF66BA" w:rsidRDefault="00F80172" w:rsidP="00AF66BA">
      <w:pPr>
        <w:jc w:val="center"/>
        <w:rPr>
          <w:rFonts w:ascii="Arial" w:hAnsi="Arial" w:cs="Arial"/>
          <w:szCs w:val="24"/>
        </w:rPr>
      </w:pPr>
    </w:p>
    <w:p w14:paraId="6FACC7CE" w14:textId="77777777" w:rsidR="00F80172" w:rsidRPr="00AF66BA" w:rsidRDefault="00F80172" w:rsidP="00AF66BA">
      <w:pPr>
        <w:jc w:val="center"/>
        <w:rPr>
          <w:rFonts w:ascii="Arial" w:hAnsi="Arial" w:cs="Arial"/>
          <w:szCs w:val="24"/>
        </w:rPr>
      </w:pPr>
    </w:p>
    <w:p w14:paraId="527A0B18" w14:textId="77777777" w:rsidR="00F80172" w:rsidRPr="00AF66BA" w:rsidRDefault="00F80172" w:rsidP="00AF66BA">
      <w:pPr>
        <w:ind w:left="-284"/>
        <w:jc w:val="center"/>
        <w:rPr>
          <w:rFonts w:ascii="Arial" w:hAnsi="Arial" w:cs="Arial"/>
          <w:szCs w:val="24"/>
        </w:rPr>
      </w:pPr>
    </w:p>
    <w:p w14:paraId="2F0868DE" w14:textId="52586D05" w:rsidR="00F80172" w:rsidRPr="00AF66BA" w:rsidRDefault="00F80172" w:rsidP="00AF66BA">
      <w:pPr>
        <w:jc w:val="center"/>
        <w:rPr>
          <w:rFonts w:ascii="Arial" w:eastAsia="Calibri" w:hAnsi="Arial" w:cs="Arial"/>
          <w:i/>
          <w:szCs w:val="24"/>
          <w:lang w:val="es-CO" w:eastAsia="es-CO"/>
        </w:rPr>
      </w:pPr>
      <w:r w:rsidRPr="00AF66BA">
        <w:rPr>
          <w:rFonts w:ascii="Arial" w:hAnsi="Arial" w:cs="Arial"/>
          <w:i/>
          <w:szCs w:val="24"/>
        </w:rPr>
        <w:t>“Por la cual se establece el procedimiento para</w:t>
      </w:r>
      <w:r w:rsidR="00600BE6" w:rsidRPr="00AF66BA">
        <w:rPr>
          <w:rFonts w:ascii="Arial" w:hAnsi="Arial" w:cs="Arial"/>
          <w:i/>
          <w:szCs w:val="24"/>
        </w:rPr>
        <w:t xml:space="preserve"> la expedición del permiso para</w:t>
      </w:r>
      <w:r w:rsidRPr="00AF66BA">
        <w:rPr>
          <w:rFonts w:ascii="Arial" w:hAnsi="Arial" w:cs="Arial"/>
          <w:i/>
          <w:szCs w:val="24"/>
        </w:rPr>
        <w:t xml:space="preserve"> la importación </w:t>
      </w:r>
      <w:r w:rsidR="004D4B8D">
        <w:rPr>
          <w:rFonts w:ascii="Arial" w:hAnsi="Arial" w:cs="Arial"/>
          <w:i/>
          <w:szCs w:val="24"/>
        </w:rPr>
        <w:t>o</w:t>
      </w:r>
      <w:r w:rsidRPr="00AF66BA">
        <w:rPr>
          <w:rFonts w:ascii="Arial" w:hAnsi="Arial" w:cs="Arial"/>
          <w:i/>
          <w:szCs w:val="24"/>
        </w:rPr>
        <w:t xml:space="preserve"> exportación de especímenes de la diversidad biológica y se dictan otras disposiciones”</w:t>
      </w:r>
    </w:p>
    <w:p w14:paraId="70ABDB9F" w14:textId="77777777" w:rsidR="00F80172" w:rsidRPr="00AF66BA" w:rsidRDefault="00F80172" w:rsidP="00AF66BA">
      <w:pPr>
        <w:jc w:val="center"/>
        <w:rPr>
          <w:rFonts w:ascii="Arial" w:hAnsi="Arial" w:cs="Arial"/>
          <w:b/>
          <w:szCs w:val="24"/>
          <w:lang w:val="es-CO"/>
        </w:rPr>
      </w:pPr>
    </w:p>
    <w:p w14:paraId="0C154DD6" w14:textId="77777777" w:rsidR="00F80172" w:rsidRPr="00AF66BA" w:rsidRDefault="00F80172" w:rsidP="00AF66BA">
      <w:pPr>
        <w:jc w:val="center"/>
        <w:rPr>
          <w:rFonts w:ascii="Arial" w:hAnsi="Arial" w:cs="Arial"/>
          <w:b/>
          <w:szCs w:val="24"/>
        </w:rPr>
      </w:pPr>
    </w:p>
    <w:p w14:paraId="2857D3F3" w14:textId="77777777" w:rsidR="00F80172" w:rsidRPr="00AF66BA" w:rsidRDefault="00F80172" w:rsidP="00AF66BA">
      <w:pPr>
        <w:ind w:left="-284" w:right="50"/>
        <w:jc w:val="center"/>
        <w:rPr>
          <w:rFonts w:ascii="Arial" w:hAnsi="Arial" w:cs="Arial"/>
          <w:b/>
          <w:szCs w:val="24"/>
        </w:rPr>
      </w:pPr>
      <w:r w:rsidRPr="00AF66BA">
        <w:rPr>
          <w:rFonts w:ascii="Arial" w:hAnsi="Arial" w:cs="Arial"/>
          <w:b/>
          <w:szCs w:val="24"/>
        </w:rPr>
        <w:t>EL MINISTRO DE AMBIENTE Y DESARROLLO SOSTENIBLE</w:t>
      </w:r>
    </w:p>
    <w:p w14:paraId="4C6AD683" w14:textId="77777777" w:rsidR="00F80172" w:rsidRPr="00AF66BA" w:rsidRDefault="00F80172" w:rsidP="00AF66BA">
      <w:pPr>
        <w:ind w:left="-284"/>
        <w:rPr>
          <w:rFonts w:ascii="Arial" w:hAnsi="Arial" w:cs="Arial"/>
          <w:szCs w:val="24"/>
        </w:rPr>
      </w:pPr>
    </w:p>
    <w:p w14:paraId="39B43323" w14:textId="5F6C2E13" w:rsidR="00F80172" w:rsidRPr="00AF66BA" w:rsidRDefault="00F80172" w:rsidP="00AF66BA">
      <w:pPr>
        <w:jc w:val="center"/>
        <w:rPr>
          <w:rFonts w:ascii="Arial" w:hAnsi="Arial" w:cs="Arial"/>
          <w:szCs w:val="24"/>
          <w:lang w:val="pt-BR"/>
        </w:rPr>
      </w:pPr>
      <w:r w:rsidRPr="00AF66BA">
        <w:rPr>
          <w:rFonts w:ascii="Arial" w:hAnsi="Arial" w:cs="Arial"/>
          <w:szCs w:val="24"/>
        </w:rPr>
        <w:t>En ejercicio de sus facultades constitucionales y legales</w:t>
      </w:r>
      <w:r w:rsidR="00AF3974">
        <w:rPr>
          <w:rFonts w:ascii="Arial" w:hAnsi="Arial" w:cs="Arial"/>
          <w:szCs w:val="24"/>
        </w:rPr>
        <w:t>,</w:t>
      </w:r>
      <w:r w:rsidRPr="00AF66BA">
        <w:rPr>
          <w:rFonts w:ascii="Arial" w:hAnsi="Arial" w:cs="Arial"/>
          <w:szCs w:val="24"/>
        </w:rPr>
        <w:t xml:space="preserve"> en especial las conferidas en </w:t>
      </w:r>
      <w:r w:rsidR="00AF3974">
        <w:rPr>
          <w:rFonts w:ascii="Arial" w:hAnsi="Arial" w:cs="Arial"/>
          <w:szCs w:val="24"/>
        </w:rPr>
        <w:t xml:space="preserve">el </w:t>
      </w:r>
      <w:r w:rsidRPr="00AF66BA">
        <w:rPr>
          <w:rFonts w:ascii="Arial" w:hAnsi="Arial" w:cs="Arial"/>
          <w:szCs w:val="24"/>
        </w:rPr>
        <w:t xml:space="preserve">numeral 21, del artículo 5 de la Ley 99 de 1993 </w:t>
      </w:r>
    </w:p>
    <w:p w14:paraId="511A8D7F" w14:textId="77777777" w:rsidR="00F80172" w:rsidRPr="00AF66BA" w:rsidRDefault="00F80172" w:rsidP="00AF66BA">
      <w:pPr>
        <w:ind w:left="-284"/>
        <w:jc w:val="center"/>
        <w:rPr>
          <w:rFonts w:ascii="Arial" w:hAnsi="Arial" w:cs="Arial"/>
          <w:b/>
          <w:bCs/>
          <w:szCs w:val="24"/>
          <w:lang w:val="pt-BR"/>
        </w:rPr>
      </w:pPr>
    </w:p>
    <w:p w14:paraId="02B31B6E" w14:textId="77777777" w:rsidR="00F80172" w:rsidRPr="00AF66BA" w:rsidRDefault="00F80172" w:rsidP="00AF66BA">
      <w:pPr>
        <w:ind w:left="-284"/>
        <w:jc w:val="center"/>
        <w:rPr>
          <w:rFonts w:ascii="Arial" w:hAnsi="Arial" w:cs="Arial"/>
          <w:b/>
          <w:bCs/>
          <w:spacing w:val="100"/>
          <w:szCs w:val="24"/>
          <w:lang w:val="pt-BR"/>
        </w:rPr>
      </w:pPr>
      <w:r w:rsidRPr="00AF66BA">
        <w:rPr>
          <w:rFonts w:ascii="Arial" w:hAnsi="Arial" w:cs="Arial"/>
          <w:b/>
          <w:bCs/>
          <w:spacing w:val="100"/>
          <w:szCs w:val="24"/>
          <w:lang w:val="pt-BR"/>
        </w:rPr>
        <w:t>CONSIDERANDO</w:t>
      </w:r>
    </w:p>
    <w:p w14:paraId="2C2FF9B8" w14:textId="77777777" w:rsidR="00F80172" w:rsidRPr="00AF66BA" w:rsidRDefault="00F80172" w:rsidP="00AF66BA">
      <w:pPr>
        <w:jc w:val="center"/>
        <w:rPr>
          <w:rFonts w:ascii="Arial" w:hAnsi="Arial" w:cs="Arial"/>
          <w:b/>
          <w:szCs w:val="24"/>
          <w:lang w:val="pt-BR"/>
        </w:rPr>
      </w:pPr>
    </w:p>
    <w:p w14:paraId="478BC882" w14:textId="6F2F8C8A" w:rsidR="00F80172" w:rsidRPr="00AF66BA" w:rsidRDefault="00F80172" w:rsidP="00AF66BA">
      <w:pPr>
        <w:pStyle w:val="Textoindependiente"/>
        <w:rPr>
          <w:rFonts w:ascii="Arial" w:eastAsia="Arial Unicode MS" w:hAnsi="Arial" w:cs="Arial"/>
          <w:szCs w:val="24"/>
          <w:u w:color="000000"/>
          <w:bdr w:val="nil"/>
          <w:lang w:val="es-ES_tradnl" w:eastAsia="es-CO"/>
        </w:rPr>
      </w:pPr>
      <w:r w:rsidRPr="00AF66BA">
        <w:rPr>
          <w:rFonts w:ascii="Arial" w:eastAsia="Arial Unicode MS" w:hAnsi="Arial" w:cs="Arial"/>
          <w:szCs w:val="24"/>
          <w:u w:color="000000"/>
          <w:bdr w:val="nil"/>
          <w:lang w:val="es-ES_tradnl" w:eastAsia="es-CO"/>
        </w:rPr>
        <w:t>Que la Constitución Política de Colombia establece en sus artículos 8, 58, 79 y 80, que es obligación del Estado y de las personas proteger las riquezas culturales y naturales de la Nación, conforme a la función social de la propiedad que implica</w:t>
      </w:r>
      <w:r w:rsidR="00A5211F" w:rsidRPr="00AF66BA">
        <w:rPr>
          <w:rFonts w:ascii="Arial" w:eastAsia="Arial Unicode MS" w:hAnsi="Arial" w:cs="Arial"/>
          <w:szCs w:val="24"/>
          <w:u w:color="000000"/>
          <w:bdr w:val="nil"/>
          <w:lang w:val="es-ES_tradnl" w:eastAsia="es-CO"/>
        </w:rPr>
        <w:t xml:space="preserve"> </w:t>
      </w:r>
      <w:r w:rsidRPr="00AF66BA">
        <w:rPr>
          <w:rFonts w:ascii="Arial" w:eastAsia="Arial Unicode MS" w:hAnsi="Arial" w:cs="Arial"/>
          <w:szCs w:val="24"/>
          <w:u w:color="000000"/>
          <w:bdr w:val="nil"/>
          <w:lang w:val="es-ES_tradnl" w:eastAsia="es-CO"/>
        </w:rPr>
        <w:t>obligaciones, a la cual le es inherente una función ecológica; que es deber del Estado planificar el manejo y aprovechamiento de los recursos naturales, para garantizar, entre otros fines, su conservación y restauración; y que igualmente se debe proteger la diversidad e integridad del ambiente y de manera particular</w:t>
      </w:r>
      <w:r w:rsidR="00AF3974">
        <w:rPr>
          <w:rFonts w:ascii="Arial" w:eastAsia="Arial Unicode MS" w:hAnsi="Arial" w:cs="Arial"/>
          <w:szCs w:val="24"/>
          <w:u w:color="000000"/>
          <w:bdr w:val="nil"/>
          <w:lang w:val="es-ES_tradnl" w:eastAsia="es-CO"/>
        </w:rPr>
        <w:t>,</w:t>
      </w:r>
      <w:r w:rsidRPr="00AF66BA">
        <w:rPr>
          <w:rFonts w:ascii="Arial" w:eastAsia="Arial Unicode MS" w:hAnsi="Arial" w:cs="Arial"/>
          <w:szCs w:val="24"/>
          <w:u w:color="000000"/>
          <w:bdr w:val="nil"/>
          <w:lang w:val="es-ES_tradnl" w:eastAsia="es-CO"/>
        </w:rPr>
        <w:t xml:space="preserve"> el deber de conservar las áreas de especial importancia ecológica, teniendo claro que </w:t>
      </w:r>
      <w:r w:rsidRPr="00AF66BA">
        <w:rPr>
          <w:rFonts w:ascii="Arial" w:eastAsia="Arial Unicode MS" w:hAnsi="Arial" w:cs="Arial"/>
          <w:szCs w:val="24"/>
          <w:u w:color="000000"/>
          <w:bdr w:val="nil"/>
          <w:lang w:val="es-CO" w:eastAsia="es-CO"/>
        </w:rPr>
        <w:t>todas las personas tienen derecho a gozar de un ambiente sano.</w:t>
      </w:r>
    </w:p>
    <w:p w14:paraId="58980AB4" w14:textId="7CDD75DB" w:rsidR="00F80172" w:rsidRDefault="00F80172" w:rsidP="00AF66BA">
      <w:pPr>
        <w:jc w:val="both"/>
        <w:rPr>
          <w:rFonts w:ascii="Arial" w:hAnsi="Arial" w:cs="Arial"/>
          <w:szCs w:val="24"/>
          <w:lang w:val="es-MX"/>
        </w:rPr>
      </w:pPr>
    </w:p>
    <w:p w14:paraId="61FF9853" w14:textId="095BB82B" w:rsidR="00AF3974" w:rsidRPr="00AF66BA" w:rsidRDefault="00AF3974" w:rsidP="00AF3974">
      <w:pPr>
        <w:jc w:val="both"/>
        <w:rPr>
          <w:rFonts w:ascii="Arial" w:hAnsi="Arial" w:cs="Arial"/>
          <w:szCs w:val="24"/>
          <w:lang w:val="es-MX"/>
        </w:rPr>
      </w:pPr>
      <w:r w:rsidRPr="00AF66BA">
        <w:rPr>
          <w:rFonts w:ascii="Arial" w:hAnsi="Arial" w:cs="Arial"/>
          <w:szCs w:val="24"/>
          <w:lang w:val="es-MX"/>
        </w:rPr>
        <w:t>Que el artículo 200 del Decreto Ley 2811 de 1974, dispone</w:t>
      </w:r>
      <w:r>
        <w:rPr>
          <w:rFonts w:ascii="Arial" w:hAnsi="Arial" w:cs="Arial"/>
          <w:szCs w:val="24"/>
          <w:lang w:val="es-MX"/>
        </w:rPr>
        <w:t>,</w:t>
      </w:r>
      <w:r w:rsidRPr="00AF66BA">
        <w:rPr>
          <w:rFonts w:ascii="Arial" w:hAnsi="Arial" w:cs="Arial"/>
          <w:szCs w:val="24"/>
          <w:lang w:val="es-MX"/>
        </w:rPr>
        <w:t xml:space="preserve"> que para proteger la flora silvestre se podrán tomar medidas tendientes a</w:t>
      </w:r>
      <w:r>
        <w:rPr>
          <w:rFonts w:ascii="Arial" w:hAnsi="Arial" w:cs="Arial"/>
          <w:szCs w:val="24"/>
          <w:lang w:val="es-MX"/>
        </w:rPr>
        <w:t xml:space="preserve"> “a)</w:t>
      </w:r>
      <w:r w:rsidRPr="00AF66BA">
        <w:rPr>
          <w:rFonts w:ascii="Arial" w:hAnsi="Arial" w:cs="Arial"/>
          <w:szCs w:val="24"/>
          <w:lang w:val="es-MX"/>
        </w:rPr>
        <w:t xml:space="preserve"> </w:t>
      </w:r>
      <w:r w:rsidR="004139C8">
        <w:rPr>
          <w:rFonts w:ascii="Arial" w:hAnsi="Arial" w:cs="Arial"/>
          <w:szCs w:val="24"/>
          <w:lang w:val="es-MX"/>
        </w:rPr>
        <w:t>I</w:t>
      </w:r>
      <w:r w:rsidRPr="00AF66BA">
        <w:rPr>
          <w:rFonts w:ascii="Arial" w:hAnsi="Arial" w:cs="Arial"/>
          <w:szCs w:val="24"/>
          <w:lang w:val="es-MX"/>
        </w:rPr>
        <w:t>ntervenir en el manejo, aprovechamiento, transporte y comercialización de especies e individuos de la flora silvestre y de sus productos primarios</w:t>
      </w:r>
      <w:r w:rsidR="004139C8">
        <w:rPr>
          <w:rFonts w:ascii="Arial" w:hAnsi="Arial" w:cs="Arial"/>
          <w:szCs w:val="24"/>
          <w:lang w:val="es-MX"/>
        </w:rPr>
        <w:t>,</w:t>
      </w:r>
      <w:r w:rsidRPr="00AF66BA">
        <w:rPr>
          <w:rFonts w:ascii="Arial" w:hAnsi="Arial" w:cs="Arial"/>
          <w:szCs w:val="24"/>
          <w:lang w:val="es-MX"/>
        </w:rPr>
        <w:t xml:space="preserve"> de propiedad pública o privada</w:t>
      </w:r>
      <w:r w:rsidR="004139C8">
        <w:rPr>
          <w:rFonts w:ascii="Arial" w:hAnsi="Arial" w:cs="Arial"/>
          <w:szCs w:val="24"/>
          <w:lang w:val="es-MX"/>
        </w:rPr>
        <w:t>”</w:t>
      </w:r>
      <w:r w:rsidRPr="00AF66BA">
        <w:rPr>
          <w:rFonts w:ascii="Arial" w:hAnsi="Arial" w:cs="Arial"/>
          <w:szCs w:val="24"/>
          <w:lang w:val="es-MX"/>
        </w:rPr>
        <w:t xml:space="preserve">.  </w:t>
      </w:r>
    </w:p>
    <w:p w14:paraId="25839DA4" w14:textId="77777777" w:rsidR="00AF3974" w:rsidRPr="00AF66BA" w:rsidRDefault="00AF3974" w:rsidP="00AF3974">
      <w:pPr>
        <w:jc w:val="both"/>
        <w:rPr>
          <w:rFonts w:ascii="Arial" w:hAnsi="Arial" w:cs="Arial"/>
          <w:szCs w:val="24"/>
          <w:lang w:val="es-MX"/>
        </w:rPr>
      </w:pPr>
    </w:p>
    <w:p w14:paraId="45436F39" w14:textId="77777777" w:rsidR="00AF3974" w:rsidRPr="00AF66BA" w:rsidRDefault="00AF3974" w:rsidP="00AF3974">
      <w:pPr>
        <w:jc w:val="both"/>
        <w:rPr>
          <w:rFonts w:ascii="Arial" w:hAnsi="Arial" w:cs="Arial"/>
          <w:szCs w:val="24"/>
          <w:lang w:val="es-MX"/>
        </w:rPr>
      </w:pPr>
      <w:r w:rsidRPr="00AF66BA">
        <w:rPr>
          <w:rFonts w:ascii="Arial" w:hAnsi="Arial" w:cs="Arial"/>
          <w:szCs w:val="24"/>
          <w:lang w:val="es-MX"/>
        </w:rPr>
        <w:t>Que el artículo 223 de la norma en mención, señala que todo</w:t>
      </w:r>
      <w:r w:rsidRPr="00AF66BA">
        <w:rPr>
          <w:rFonts w:ascii="Arial" w:hAnsi="Arial" w:cs="Arial"/>
          <w:szCs w:val="24"/>
        </w:rPr>
        <w:t xml:space="preserve"> producto forestal primario que entre al territorio nacional salga o se movilice dentro de él, debe estar amparado por permiso.</w:t>
      </w:r>
    </w:p>
    <w:p w14:paraId="470EC4F5" w14:textId="77777777" w:rsidR="00AF3974" w:rsidRPr="00AF66BA" w:rsidRDefault="00AF3974" w:rsidP="00AF3974">
      <w:pPr>
        <w:jc w:val="both"/>
        <w:rPr>
          <w:rFonts w:ascii="Arial" w:hAnsi="Arial" w:cs="Arial"/>
          <w:szCs w:val="24"/>
          <w:lang w:val="es-MX"/>
        </w:rPr>
      </w:pPr>
    </w:p>
    <w:p w14:paraId="1CA6D062" w14:textId="5FB881D7" w:rsidR="00AF3974" w:rsidRPr="00AF66BA" w:rsidRDefault="00AF3974" w:rsidP="00AF3974">
      <w:pPr>
        <w:jc w:val="both"/>
        <w:rPr>
          <w:rFonts w:ascii="Arial" w:hAnsi="Arial" w:cs="Arial"/>
          <w:szCs w:val="24"/>
          <w:lang w:val="es-MX"/>
        </w:rPr>
      </w:pPr>
      <w:r w:rsidRPr="00AF66BA">
        <w:rPr>
          <w:rFonts w:ascii="Arial" w:hAnsi="Arial" w:cs="Arial"/>
          <w:szCs w:val="24"/>
          <w:lang w:val="es-MX"/>
        </w:rPr>
        <w:t xml:space="preserve">Que en virtud del artículo 240 del mismo decreto ley, la Administración en cuanto a la comercialización de productos forestales, tendrá entre otras, la facultad de </w:t>
      </w:r>
      <w:r w:rsidR="004139C8">
        <w:rPr>
          <w:rFonts w:ascii="Arial" w:hAnsi="Arial" w:cs="Arial"/>
          <w:szCs w:val="24"/>
          <w:lang w:val="es-MX"/>
        </w:rPr>
        <w:t>“b) E</w:t>
      </w:r>
      <w:r w:rsidRPr="00AF66BA">
        <w:rPr>
          <w:rFonts w:ascii="Arial" w:hAnsi="Arial" w:cs="Arial"/>
          <w:szCs w:val="24"/>
          <w:lang w:val="es-MX"/>
        </w:rPr>
        <w:t>jercer control al comercio, importación y exportación de productos forestales primarios</w:t>
      </w:r>
      <w:r w:rsidR="004139C8">
        <w:rPr>
          <w:rFonts w:ascii="Arial" w:hAnsi="Arial" w:cs="Arial"/>
          <w:szCs w:val="24"/>
          <w:lang w:val="es-MX"/>
        </w:rPr>
        <w:t>”.</w:t>
      </w:r>
    </w:p>
    <w:p w14:paraId="46951039" w14:textId="77777777" w:rsidR="00AF3974" w:rsidRPr="00AF66BA" w:rsidRDefault="00AF3974" w:rsidP="00AF3974">
      <w:pPr>
        <w:jc w:val="both"/>
        <w:rPr>
          <w:rFonts w:ascii="Arial" w:hAnsi="Arial" w:cs="Arial"/>
          <w:szCs w:val="24"/>
          <w:lang w:val="es-MX"/>
        </w:rPr>
      </w:pPr>
    </w:p>
    <w:p w14:paraId="5F9C45A1" w14:textId="76E0CA85" w:rsidR="00AF3974" w:rsidRPr="00AF66BA" w:rsidRDefault="00AF3974" w:rsidP="00AF3974">
      <w:pPr>
        <w:pStyle w:val="Encabezado"/>
        <w:tabs>
          <w:tab w:val="clear" w:pos="4252"/>
          <w:tab w:val="clear" w:pos="8504"/>
        </w:tabs>
        <w:jc w:val="both"/>
        <w:rPr>
          <w:rFonts w:ascii="Arial" w:hAnsi="Arial" w:cs="Arial"/>
          <w:sz w:val="24"/>
          <w:szCs w:val="24"/>
        </w:rPr>
      </w:pPr>
      <w:r w:rsidRPr="00AF66BA">
        <w:rPr>
          <w:rFonts w:ascii="Arial" w:hAnsi="Arial" w:cs="Arial"/>
          <w:sz w:val="24"/>
          <w:szCs w:val="24"/>
        </w:rPr>
        <w:t xml:space="preserve">Que de conformidad con el artículo 290 </w:t>
      </w:r>
      <w:r w:rsidR="004D241E" w:rsidRPr="00AF66BA">
        <w:rPr>
          <w:rFonts w:ascii="Arial" w:hAnsi="Arial" w:cs="Arial"/>
          <w:sz w:val="24"/>
          <w:szCs w:val="24"/>
        </w:rPr>
        <w:t>Ibidem</w:t>
      </w:r>
      <w:r w:rsidRPr="00AF66BA">
        <w:rPr>
          <w:rFonts w:ascii="Arial" w:hAnsi="Arial" w:cs="Arial"/>
          <w:sz w:val="24"/>
          <w:szCs w:val="24"/>
        </w:rPr>
        <w:t>, la introducción o importación al país de especies animales o vegetales, sólo podrá efectuarse previa autorización del Gobierno Nacional.</w:t>
      </w:r>
    </w:p>
    <w:p w14:paraId="56FF4AF8" w14:textId="77777777" w:rsidR="00AF3974" w:rsidRPr="00AF66BA" w:rsidRDefault="00AF3974" w:rsidP="00AF66BA">
      <w:pPr>
        <w:jc w:val="both"/>
        <w:rPr>
          <w:rFonts w:ascii="Arial" w:hAnsi="Arial" w:cs="Arial"/>
          <w:szCs w:val="24"/>
          <w:lang w:val="es-MX"/>
        </w:rPr>
      </w:pPr>
    </w:p>
    <w:p w14:paraId="4B2B4AB7" w14:textId="47712CCA" w:rsidR="00F80172" w:rsidRPr="00AF66BA" w:rsidRDefault="00F80172" w:rsidP="00AF3974">
      <w:pPr>
        <w:pStyle w:val="Textoindependiente"/>
        <w:rPr>
          <w:rFonts w:ascii="Arial" w:hAnsi="Arial" w:cs="Arial"/>
          <w:i/>
          <w:szCs w:val="24"/>
          <w:lang w:eastAsia="es-CO"/>
        </w:rPr>
      </w:pPr>
      <w:r w:rsidRPr="00AF66BA">
        <w:rPr>
          <w:rFonts w:ascii="Arial" w:hAnsi="Arial" w:cs="Arial"/>
          <w:szCs w:val="24"/>
          <w:lang w:val="es-CO" w:eastAsia="es-CO"/>
        </w:rPr>
        <w:t xml:space="preserve">Que el </w:t>
      </w:r>
      <w:r w:rsidR="00AF3974">
        <w:rPr>
          <w:rFonts w:ascii="Arial" w:hAnsi="Arial" w:cs="Arial"/>
          <w:szCs w:val="24"/>
          <w:lang w:val="es-CO" w:eastAsia="es-CO"/>
        </w:rPr>
        <w:t xml:space="preserve">artículo 1 de la Ley 99 de 1993, consagra dentro de los principios generales ambientales que “2. </w:t>
      </w:r>
      <w:r w:rsidRPr="00AF66BA">
        <w:rPr>
          <w:rFonts w:ascii="Arial" w:hAnsi="Arial" w:cs="Arial"/>
          <w:i/>
          <w:szCs w:val="24"/>
          <w:lang w:eastAsia="es-CO"/>
        </w:rPr>
        <w:t>La biodiversidad del país, por ser patrimonio nacional y de interés de la humanidad, deberá ser protegida prioritariamente y aprovechada en forma sostenible.”</w:t>
      </w:r>
    </w:p>
    <w:p w14:paraId="3C64F86C" w14:textId="77777777" w:rsidR="00286E37" w:rsidRDefault="00286E37" w:rsidP="00122165">
      <w:pPr>
        <w:jc w:val="both"/>
        <w:rPr>
          <w:rFonts w:ascii="Arial" w:hAnsi="Arial" w:cs="Arial"/>
          <w:szCs w:val="24"/>
        </w:rPr>
      </w:pPr>
    </w:p>
    <w:p w14:paraId="147F999D" w14:textId="24D28C81" w:rsidR="00122165" w:rsidRPr="00AF66BA" w:rsidRDefault="00122165" w:rsidP="00122165">
      <w:pPr>
        <w:jc w:val="both"/>
        <w:rPr>
          <w:rFonts w:ascii="Arial" w:hAnsi="Arial" w:cs="Arial"/>
          <w:szCs w:val="24"/>
        </w:rPr>
      </w:pPr>
      <w:r w:rsidRPr="00AF66BA">
        <w:rPr>
          <w:rFonts w:ascii="Arial" w:hAnsi="Arial" w:cs="Arial"/>
          <w:szCs w:val="24"/>
        </w:rPr>
        <w:lastRenderedPageBreak/>
        <w:t>Que con fundamento en el numeral 21 del artículo 5 de la Ley 99 de 1993, compete</w:t>
      </w:r>
      <w:r>
        <w:rPr>
          <w:rFonts w:ascii="Arial" w:hAnsi="Arial" w:cs="Arial"/>
          <w:szCs w:val="24"/>
        </w:rPr>
        <w:t xml:space="preserve"> al </w:t>
      </w:r>
      <w:r w:rsidRPr="00AF66BA">
        <w:rPr>
          <w:rFonts w:ascii="Arial" w:hAnsi="Arial" w:cs="Arial"/>
          <w:szCs w:val="24"/>
        </w:rPr>
        <w:t>Ministerio de Ambiente y Desarrollo Sostenible, regular conforme a la ley, la importación, exportación, distribución y comercio de especies y estirpes genéticas de fauna y flora silvestres.</w:t>
      </w:r>
    </w:p>
    <w:p w14:paraId="7E34C5B1" w14:textId="77777777" w:rsidR="00122165" w:rsidRPr="00AF66BA" w:rsidRDefault="00122165" w:rsidP="00122165">
      <w:pPr>
        <w:jc w:val="both"/>
        <w:rPr>
          <w:rFonts w:ascii="Arial" w:hAnsi="Arial" w:cs="Arial"/>
          <w:szCs w:val="24"/>
        </w:rPr>
      </w:pPr>
    </w:p>
    <w:p w14:paraId="6C3C0C9F" w14:textId="7BA726E7" w:rsidR="00F80172" w:rsidRPr="00AF66BA" w:rsidRDefault="00F80172" w:rsidP="004139C8">
      <w:pPr>
        <w:pStyle w:val="Encabezado"/>
        <w:jc w:val="both"/>
        <w:rPr>
          <w:rFonts w:ascii="Arial" w:hAnsi="Arial" w:cs="Arial"/>
          <w:sz w:val="24"/>
          <w:szCs w:val="24"/>
        </w:rPr>
      </w:pPr>
      <w:r w:rsidRPr="00AF66BA">
        <w:rPr>
          <w:rFonts w:ascii="Arial" w:hAnsi="Arial" w:cs="Arial"/>
          <w:sz w:val="24"/>
          <w:szCs w:val="24"/>
        </w:rPr>
        <w:t xml:space="preserve">Que el artículo 10 de la Ley 299 de 1996, </w:t>
      </w:r>
      <w:r w:rsidR="004139C8">
        <w:rPr>
          <w:rFonts w:ascii="Arial" w:hAnsi="Arial" w:cs="Arial"/>
          <w:sz w:val="24"/>
          <w:szCs w:val="24"/>
        </w:rPr>
        <w:t>señala que, “</w:t>
      </w:r>
      <w:r w:rsidRPr="00AF66BA">
        <w:rPr>
          <w:rFonts w:ascii="Arial" w:hAnsi="Arial" w:cs="Arial"/>
          <w:i/>
          <w:sz w:val="24"/>
          <w:szCs w:val="24"/>
        </w:rPr>
        <w:t>las autoridades aeroportuarias, aduaneras, ambientales, sanitarias, de policía, de la Procuraduría Delegada para Asuntos ambientales y de la Fiscalía General de la Nación, no permitirán el ingreso o la salida del país de material vegetal o animal vivo no autorizado, para evitar la importación o exportación de especies amenazadas o en peligro de extinción y aplicarán, conforme a su competencia legal, las sanciones correspondientes a los responsables"</w:t>
      </w:r>
    </w:p>
    <w:p w14:paraId="169BEE64" w14:textId="77777777" w:rsidR="00122165" w:rsidRDefault="00122165" w:rsidP="00122165">
      <w:pPr>
        <w:autoSpaceDE w:val="0"/>
        <w:autoSpaceDN w:val="0"/>
        <w:adjustRightInd w:val="0"/>
        <w:jc w:val="both"/>
        <w:rPr>
          <w:rFonts w:ascii="Arial" w:hAnsi="Arial" w:cs="Arial"/>
          <w:szCs w:val="24"/>
        </w:rPr>
      </w:pPr>
    </w:p>
    <w:p w14:paraId="3D95C09C" w14:textId="313E5595" w:rsidR="00122165" w:rsidRPr="00AF66BA" w:rsidRDefault="00122165" w:rsidP="00122165">
      <w:pPr>
        <w:autoSpaceDE w:val="0"/>
        <w:autoSpaceDN w:val="0"/>
        <w:adjustRightInd w:val="0"/>
        <w:jc w:val="both"/>
        <w:rPr>
          <w:rFonts w:ascii="Arial" w:hAnsi="Arial" w:cs="Arial"/>
          <w:szCs w:val="24"/>
        </w:rPr>
      </w:pPr>
      <w:r w:rsidRPr="00AF66BA">
        <w:rPr>
          <w:rFonts w:ascii="Arial" w:hAnsi="Arial" w:cs="Arial"/>
          <w:szCs w:val="24"/>
        </w:rPr>
        <w:t xml:space="preserve">Que el Decreto 4149 de 2004, </w:t>
      </w:r>
      <w:r>
        <w:rPr>
          <w:rFonts w:ascii="Arial" w:hAnsi="Arial" w:cs="Arial"/>
          <w:szCs w:val="24"/>
        </w:rPr>
        <w:t xml:space="preserve">estableció en su </w:t>
      </w:r>
      <w:r w:rsidRPr="00AF66BA">
        <w:rPr>
          <w:rFonts w:ascii="Arial" w:hAnsi="Arial" w:cs="Arial"/>
          <w:szCs w:val="24"/>
        </w:rPr>
        <w:t xml:space="preserve">artículo 4 </w:t>
      </w:r>
      <w:r>
        <w:rPr>
          <w:rFonts w:ascii="Arial" w:hAnsi="Arial" w:cs="Arial"/>
          <w:szCs w:val="24"/>
        </w:rPr>
        <w:t xml:space="preserve">que, </w:t>
      </w:r>
      <w:r w:rsidRPr="00AF66BA">
        <w:rPr>
          <w:rFonts w:ascii="Arial" w:hAnsi="Arial" w:cs="Arial"/>
          <w:szCs w:val="24"/>
        </w:rPr>
        <w:t>“</w:t>
      </w:r>
      <w:r>
        <w:rPr>
          <w:rFonts w:ascii="Arial" w:hAnsi="Arial" w:cs="Arial"/>
          <w:szCs w:val="24"/>
        </w:rPr>
        <w:t>L</w:t>
      </w:r>
      <w:r w:rsidRPr="00AF66BA">
        <w:rPr>
          <w:rFonts w:ascii="Arial" w:hAnsi="Arial" w:cs="Arial"/>
          <w:i/>
          <w:szCs w:val="24"/>
        </w:rPr>
        <w:t>as autorizaciones y permisos para las operaciones de comercio exterior de especímenes, individuos y muestras de la diversidad biológica y de productos, sustancias, desechos, materiales y equipos que se requieran en materia de medio ambiente y recursos naturales renovables, deberán dar cumplimiento al procedimiento existente sobre la materia en tratados internacionales y en la normatividad ambiental vigente en el país. El Ministerio de Ambiente, Vivienda y Desarrollo Territorial como autoridad nacional competente para el efecto, establecerá los mecanismos e instrumentos que permitan dar mayor agilidad a los procedimientos citados”</w:t>
      </w:r>
      <w:r w:rsidRPr="00AF66BA">
        <w:rPr>
          <w:rFonts w:ascii="Arial" w:hAnsi="Arial" w:cs="Arial"/>
          <w:szCs w:val="24"/>
        </w:rPr>
        <w:t xml:space="preserve">. </w:t>
      </w:r>
    </w:p>
    <w:p w14:paraId="56BD252C" w14:textId="77777777" w:rsidR="00F80172" w:rsidRPr="00AF66BA" w:rsidRDefault="00F80172" w:rsidP="00AF66BA">
      <w:pPr>
        <w:pStyle w:val="Encabezado"/>
        <w:tabs>
          <w:tab w:val="clear" w:pos="4252"/>
          <w:tab w:val="clear" w:pos="8504"/>
        </w:tabs>
        <w:jc w:val="both"/>
        <w:rPr>
          <w:rFonts w:ascii="Arial" w:hAnsi="Arial" w:cs="Arial"/>
          <w:sz w:val="24"/>
          <w:szCs w:val="24"/>
        </w:rPr>
      </w:pPr>
    </w:p>
    <w:p w14:paraId="3147FB1A" w14:textId="3267C2CA" w:rsidR="00F80172" w:rsidRPr="00AF66BA" w:rsidRDefault="00F80172" w:rsidP="00AF66BA">
      <w:pPr>
        <w:jc w:val="both"/>
        <w:rPr>
          <w:rFonts w:ascii="Arial" w:hAnsi="Arial" w:cs="Arial"/>
          <w:szCs w:val="24"/>
        </w:rPr>
      </w:pPr>
      <w:r w:rsidRPr="00AF66BA">
        <w:rPr>
          <w:rFonts w:ascii="Arial" w:hAnsi="Arial" w:cs="Arial"/>
          <w:szCs w:val="24"/>
        </w:rPr>
        <w:t xml:space="preserve">Que el artículo </w:t>
      </w:r>
      <w:r w:rsidRPr="00AF66BA">
        <w:rPr>
          <w:rFonts w:ascii="Arial" w:hAnsi="Arial" w:cs="Arial"/>
          <w:bCs/>
          <w:color w:val="000000"/>
          <w:szCs w:val="24"/>
          <w:shd w:val="clear" w:color="auto" w:fill="FFFFFF"/>
        </w:rPr>
        <w:t xml:space="preserve">2.2.1.1.13.9 del </w:t>
      </w:r>
      <w:r w:rsidRPr="00AF66BA">
        <w:rPr>
          <w:rFonts w:ascii="Arial" w:hAnsi="Arial" w:cs="Arial"/>
          <w:szCs w:val="24"/>
        </w:rPr>
        <w:t>Decreto 1076 de 2015</w:t>
      </w:r>
      <w:r w:rsidR="00140CC2" w:rsidRPr="00AF66BA">
        <w:rPr>
          <w:rFonts w:ascii="Arial" w:hAnsi="Arial" w:cs="Arial"/>
          <w:szCs w:val="24"/>
        </w:rPr>
        <w:t>,</w:t>
      </w:r>
      <w:r w:rsidRPr="00AF66BA">
        <w:rPr>
          <w:rFonts w:ascii="Arial" w:hAnsi="Arial" w:cs="Arial"/>
          <w:szCs w:val="24"/>
        </w:rPr>
        <w:t xml:space="preserve"> prevé que</w:t>
      </w:r>
      <w:r w:rsidRPr="00AF66BA">
        <w:rPr>
          <w:rFonts w:ascii="Arial" w:hAnsi="Arial" w:cs="Arial"/>
          <w:bCs/>
          <w:color w:val="000000"/>
          <w:szCs w:val="24"/>
          <w:shd w:val="clear" w:color="auto" w:fill="FFFFFF"/>
        </w:rPr>
        <w:t xml:space="preserve"> </w:t>
      </w:r>
      <w:r w:rsidRPr="00AF66BA">
        <w:rPr>
          <w:rFonts w:ascii="Arial" w:hAnsi="Arial" w:cs="Arial"/>
          <w:szCs w:val="24"/>
        </w:rPr>
        <w:t>la importación de individuos o productos de la flora silvestre o de los bosques, debe estar amparada por documentos legales expedidos por el país de origen y requiere que dichos individuos o productos no hayan sido objeto de veda o prohibición.</w:t>
      </w:r>
    </w:p>
    <w:p w14:paraId="3178E06C" w14:textId="77777777" w:rsidR="00F80172" w:rsidRPr="00AF66BA" w:rsidRDefault="00F80172" w:rsidP="00AF66BA">
      <w:pPr>
        <w:pStyle w:val="Encabezado"/>
        <w:tabs>
          <w:tab w:val="clear" w:pos="4252"/>
          <w:tab w:val="clear" w:pos="8504"/>
        </w:tabs>
        <w:jc w:val="both"/>
        <w:rPr>
          <w:rFonts w:ascii="Arial" w:hAnsi="Arial" w:cs="Arial"/>
          <w:sz w:val="24"/>
          <w:szCs w:val="24"/>
        </w:rPr>
      </w:pPr>
    </w:p>
    <w:p w14:paraId="0546701F" w14:textId="5ED9515E" w:rsidR="00F80172" w:rsidRPr="00AF66BA" w:rsidRDefault="00F80172" w:rsidP="00AF66BA">
      <w:pPr>
        <w:pStyle w:val="Encabezado"/>
        <w:tabs>
          <w:tab w:val="clear" w:pos="4252"/>
          <w:tab w:val="clear" w:pos="8504"/>
        </w:tabs>
        <w:jc w:val="both"/>
        <w:rPr>
          <w:rFonts w:ascii="Arial" w:hAnsi="Arial" w:cs="Arial"/>
          <w:sz w:val="24"/>
          <w:szCs w:val="24"/>
        </w:rPr>
      </w:pPr>
      <w:r w:rsidRPr="00AF66BA">
        <w:rPr>
          <w:rFonts w:ascii="Arial" w:hAnsi="Arial" w:cs="Arial"/>
          <w:sz w:val="24"/>
          <w:szCs w:val="24"/>
        </w:rPr>
        <w:t xml:space="preserve">Que el artículo </w:t>
      </w:r>
      <w:r w:rsidR="00122165">
        <w:rPr>
          <w:rFonts w:ascii="Arial" w:hAnsi="Arial" w:cs="Arial"/>
          <w:sz w:val="24"/>
          <w:szCs w:val="24"/>
        </w:rPr>
        <w:t>2.2.1.2.23.1</w:t>
      </w:r>
      <w:r w:rsidRPr="00AF66BA">
        <w:rPr>
          <w:rFonts w:ascii="Arial" w:hAnsi="Arial" w:cs="Arial"/>
          <w:sz w:val="24"/>
          <w:szCs w:val="24"/>
        </w:rPr>
        <w:t xml:space="preserve"> del </w:t>
      </w:r>
      <w:r w:rsidRPr="00AF66BA">
        <w:rPr>
          <w:rFonts w:ascii="Arial" w:hAnsi="Arial" w:cs="Arial"/>
          <w:bCs/>
          <w:color w:val="000000"/>
          <w:sz w:val="24"/>
          <w:szCs w:val="24"/>
          <w:shd w:val="clear" w:color="auto" w:fill="FFFFFF"/>
        </w:rPr>
        <w:t xml:space="preserve">precitado decreto </w:t>
      </w:r>
      <w:r w:rsidR="006F0550">
        <w:rPr>
          <w:rFonts w:ascii="Arial" w:hAnsi="Arial" w:cs="Arial"/>
          <w:bCs/>
          <w:color w:val="000000"/>
          <w:sz w:val="24"/>
          <w:szCs w:val="24"/>
          <w:shd w:val="clear" w:color="auto" w:fill="FFFFFF"/>
        </w:rPr>
        <w:t xml:space="preserve">establece las condiciones </w:t>
      </w:r>
      <w:r w:rsidRPr="00AF66BA">
        <w:rPr>
          <w:rFonts w:ascii="Arial" w:hAnsi="Arial" w:cs="Arial"/>
          <w:sz w:val="24"/>
          <w:szCs w:val="24"/>
        </w:rPr>
        <w:t xml:space="preserve">para </w:t>
      </w:r>
      <w:r w:rsidR="006F0550">
        <w:rPr>
          <w:rFonts w:ascii="Arial" w:hAnsi="Arial" w:cs="Arial"/>
          <w:sz w:val="24"/>
          <w:szCs w:val="24"/>
        </w:rPr>
        <w:t xml:space="preserve">introducir o importar al país, individuos, especímenes de fauna; y el artículo </w:t>
      </w:r>
      <w:r w:rsidRPr="00AF66BA">
        <w:rPr>
          <w:rFonts w:ascii="Arial" w:hAnsi="Arial" w:cs="Arial"/>
          <w:sz w:val="24"/>
          <w:szCs w:val="24"/>
        </w:rPr>
        <w:t xml:space="preserve">2.2.1.2.23.9., </w:t>
      </w:r>
      <w:r w:rsidR="006F0550">
        <w:rPr>
          <w:rFonts w:ascii="Arial" w:hAnsi="Arial" w:cs="Arial"/>
          <w:sz w:val="24"/>
          <w:szCs w:val="24"/>
        </w:rPr>
        <w:t>establece las condiciones para exportar individuos o productos de la fauna silvestre</w:t>
      </w:r>
      <w:r w:rsidRPr="00AF66BA">
        <w:rPr>
          <w:rFonts w:ascii="Arial" w:hAnsi="Arial" w:cs="Arial"/>
          <w:sz w:val="24"/>
          <w:szCs w:val="24"/>
        </w:rPr>
        <w:t>.</w:t>
      </w:r>
    </w:p>
    <w:p w14:paraId="7A48036A" w14:textId="77777777" w:rsidR="00F80172" w:rsidRPr="00AF66BA" w:rsidRDefault="00F80172" w:rsidP="00AF66BA">
      <w:pPr>
        <w:pStyle w:val="Encabezado"/>
        <w:tabs>
          <w:tab w:val="clear" w:pos="4252"/>
          <w:tab w:val="clear" w:pos="8504"/>
        </w:tabs>
        <w:jc w:val="both"/>
        <w:rPr>
          <w:rFonts w:ascii="Arial" w:hAnsi="Arial" w:cs="Arial"/>
          <w:sz w:val="24"/>
          <w:szCs w:val="24"/>
        </w:rPr>
      </w:pPr>
    </w:p>
    <w:p w14:paraId="37B7F584" w14:textId="2C2145DD" w:rsidR="00F80172" w:rsidRPr="00AF66BA" w:rsidRDefault="00122165" w:rsidP="00AF66BA">
      <w:pPr>
        <w:pStyle w:val="Encabezado"/>
        <w:tabs>
          <w:tab w:val="clear" w:pos="4252"/>
          <w:tab w:val="clear" w:pos="8504"/>
        </w:tabs>
        <w:jc w:val="both"/>
        <w:rPr>
          <w:rFonts w:ascii="Arial" w:hAnsi="Arial" w:cs="Arial"/>
          <w:sz w:val="24"/>
          <w:szCs w:val="24"/>
        </w:rPr>
      </w:pPr>
      <w:r>
        <w:rPr>
          <w:rFonts w:ascii="Arial" w:hAnsi="Arial" w:cs="Arial"/>
          <w:sz w:val="24"/>
          <w:szCs w:val="24"/>
        </w:rPr>
        <w:t>Que el artículo 2.2.1.2.23.12</w:t>
      </w:r>
      <w:r w:rsidR="006F0550">
        <w:rPr>
          <w:rFonts w:ascii="Arial" w:hAnsi="Arial" w:cs="Arial"/>
          <w:sz w:val="24"/>
          <w:szCs w:val="24"/>
        </w:rPr>
        <w:t xml:space="preserve"> </w:t>
      </w:r>
      <w:r w:rsidR="004D241E">
        <w:rPr>
          <w:rFonts w:ascii="Arial" w:hAnsi="Arial" w:cs="Arial"/>
          <w:sz w:val="24"/>
          <w:szCs w:val="24"/>
        </w:rPr>
        <w:t>I</w:t>
      </w:r>
      <w:r w:rsidR="004D241E" w:rsidRPr="00AF66BA">
        <w:rPr>
          <w:rFonts w:ascii="Arial" w:hAnsi="Arial" w:cs="Arial"/>
          <w:sz w:val="24"/>
          <w:szCs w:val="24"/>
        </w:rPr>
        <w:t>bidem</w:t>
      </w:r>
      <w:r w:rsidR="00F80172" w:rsidRPr="00AF66BA">
        <w:rPr>
          <w:rFonts w:ascii="Arial" w:hAnsi="Arial" w:cs="Arial"/>
          <w:sz w:val="24"/>
          <w:szCs w:val="24"/>
        </w:rPr>
        <w:t xml:space="preserve">, señala </w:t>
      </w:r>
      <w:r w:rsidR="006F0550">
        <w:rPr>
          <w:rFonts w:ascii="Arial" w:hAnsi="Arial" w:cs="Arial"/>
          <w:sz w:val="24"/>
          <w:szCs w:val="24"/>
        </w:rPr>
        <w:t xml:space="preserve">que </w:t>
      </w:r>
      <w:r w:rsidR="00F80172" w:rsidRPr="00AF66BA">
        <w:rPr>
          <w:rFonts w:ascii="Arial" w:hAnsi="Arial" w:cs="Arial"/>
          <w:sz w:val="24"/>
          <w:szCs w:val="24"/>
        </w:rPr>
        <w:t>la</w:t>
      </w:r>
      <w:r w:rsidR="006F0550">
        <w:rPr>
          <w:rFonts w:ascii="Arial" w:hAnsi="Arial" w:cs="Arial"/>
          <w:sz w:val="24"/>
          <w:szCs w:val="24"/>
        </w:rPr>
        <w:t xml:space="preserve">s normas que regulan la </w:t>
      </w:r>
      <w:r w:rsidR="006F0550" w:rsidRPr="00AF66BA">
        <w:rPr>
          <w:rFonts w:ascii="Arial" w:hAnsi="Arial" w:cs="Arial"/>
          <w:sz w:val="24"/>
          <w:szCs w:val="24"/>
        </w:rPr>
        <w:t>importación</w:t>
      </w:r>
      <w:r w:rsidR="00F80172" w:rsidRPr="00AF66BA">
        <w:rPr>
          <w:rFonts w:ascii="Arial" w:hAnsi="Arial" w:cs="Arial"/>
          <w:sz w:val="24"/>
          <w:szCs w:val="24"/>
        </w:rPr>
        <w:t>, introducción, exportación y salida del país</w:t>
      </w:r>
      <w:r w:rsidR="006F0550">
        <w:rPr>
          <w:rFonts w:ascii="Arial" w:hAnsi="Arial" w:cs="Arial"/>
          <w:sz w:val="24"/>
          <w:szCs w:val="24"/>
        </w:rPr>
        <w:t xml:space="preserve"> de individuos, especímenes o productos de la fauna silvestre</w:t>
      </w:r>
      <w:r w:rsidR="00F80172" w:rsidRPr="00AF66BA">
        <w:rPr>
          <w:rFonts w:ascii="Arial" w:hAnsi="Arial" w:cs="Arial"/>
          <w:sz w:val="24"/>
          <w:szCs w:val="24"/>
        </w:rPr>
        <w:t>, son aplicables en todo el territorio nacional, incluidas las zonas francas, puertos libres o cualquier otro sitio que tenga régimen excepcional aduanero, en consideración a su naturaleza de normas especiales de policía.</w:t>
      </w:r>
    </w:p>
    <w:p w14:paraId="1CFA946F" w14:textId="77777777" w:rsidR="00122165" w:rsidRDefault="00122165" w:rsidP="00122165">
      <w:pPr>
        <w:pStyle w:val="Default"/>
        <w:jc w:val="both"/>
        <w:rPr>
          <w:rFonts w:ascii="Arial" w:hAnsi="Arial" w:cs="Arial"/>
        </w:rPr>
      </w:pPr>
    </w:p>
    <w:p w14:paraId="66975C46" w14:textId="3E565247" w:rsidR="00122165" w:rsidRDefault="00122165" w:rsidP="00122165">
      <w:pPr>
        <w:pStyle w:val="Default"/>
        <w:jc w:val="both"/>
        <w:rPr>
          <w:rFonts w:ascii="Arial" w:hAnsi="Arial" w:cs="Arial"/>
        </w:rPr>
      </w:pPr>
      <w:r w:rsidRPr="00AF66BA">
        <w:rPr>
          <w:rFonts w:ascii="Arial" w:hAnsi="Arial" w:cs="Arial"/>
        </w:rPr>
        <w:t xml:space="preserve">Que los artículos </w:t>
      </w:r>
      <w:r w:rsidRPr="00AF66BA">
        <w:rPr>
          <w:rFonts w:ascii="Arial" w:hAnsi="Arial" w:cs="Arial"/>
        </w:rPr>
        <w:fldChar w:fldCharType="begin" w:fldLock="1"/>
      </w:r>
      <w:r w:rsidRPr="00AF66BA">
        <w:rPr>
          <w:rFonts w:ascii="Arial" w:hAnsi="Arial" w:cs="Arial"/>
        </w:rPr>
        <w:instrText xml:space="preserve"> STYLEREF 5 \s </w:instrText>
      </w:r>
      <w:r w:rsidRPr="00AF66BA">
        <w:rPr>
          <w:rFonts w:ascii="Arial" w:hAnsi="Arial" w:cs="Arial"/>
        </w:rPr>
        <w:fldChar w:fldCharType="separate"/>
      </w:r>
      <w:r w:rsidRPr="00AF66BA">
        <w:rPr>
          <w:rFonts w:ascii="Arial" w:hAnsi="Arial" w:cs="Arial"/>
        </w:rPr>
        <w:t>2.2.1.3.1</w:t>
      </w:r>
      <w:r w:rsidRPr="00AF66BA">
        <w:rPr>
          <w:rFonts w:ascii="Arial" w:hAnsi="Arial" w:cs="Arial"/>
        </w:rPr>
        <w:fldChar w:fldCharType="end"/>
      </w:r>
      <w:r w:rsidRPr="00AF66BA">
        <w:rPr>
          <w:rFonts w:ascii="Arial" w:hAnsi="Arial" w:cs="Arial"/>
        </w:rPr>
        <w:t>.</w:t>
      </w:r>
      <w:r w:rsidRPr="00AF66BA">
        <w:rPr>
          <w:rFonts w:ascii="Arial" w:hAnsi="Arial" w:cs="Arial"/>
        </w:rPr>
        <w:fldChar w:fldCharType="begin" w:fldLock="1"/>
      </w:r>
      <w:r w:rsidRPr="00AF66BA">
        <w:rPr>
          <w:rFonts w:ascii="Arial" w:hAnsi="Arial" w:cs="Arial"/>
        </w:rPr>
        <w:instrText xml:space="preserve"> SEQ ARTICULO \* ARABIC \s 5 </w:instrText>
      </w:r>
      <w:r w:rsidRPr="00AF66BA">
        <w:rPr>
          <w:rFonts w:ascii="Arial" w:hAnsi="Arial" w:cs="Arial"/>
        </w:rPr>
        <w:fldChar w:fldCharType="separate"/>
      </w:r>
      <w:r w:rsidRPr="00AF66BA">
        <w:rPr>
          <w:rFonts w:ascii="Arial" w:hAnsi="Arial" w:cs="Arial"/>
        </w:rPr>
        <w:t>1</w:t>
      </w:r>
      <w:r w:rsidRPr="00AF66BA">
        <w:rPr>
          <w:rFonts w:ascii="Arial" w:hAnsi="Arial" w:cs="Arial"/>
        </w:rPr>
        <w:fldChar w:fldCharType="end"/>
      </w:r>
      <w:r w:rsidRPr="00AF66BA">
        <w:rPr>
          <w:rFonts w:ascii="Arial" w:hAnsi="Arial" w:cs="Arial"/>
        </w:rPr>
        <w:t xml:space="preserve"> a </w:t>
      </w:r>
      <w:r w:rsidRPr="00AF66BA">
        <w:rPr>
          <w:rFonts w:ascii="Arial" w:hAnsi="Arial" w:cs="Arial"/>
        </w:rPr>
        <w:fldChar w:fldCharType="begin" w:fldLock="1"/>
      </w:r>
      <w:r w:rsidRPr="00AF66BA">
        <w:rPr>
          <w:rFonts w:ascii="Arial" w:hAnsi="Arial" w:cs="Arial"/>
        </w:rPr>
        <w:instrText xml:space="preserve"> STYLEREF 5 \s </w:instrText>
      </w:r>
      <w:r w:rsidRPr="00AF66BA">
        <w:rPr>
          <w:rFonts w:ascii="Arial" w:hAnsi="Arial" w:cs="Arial"/>
        </w:rPr>
        <w:fldChar w:fldCharType="separate"/>
      </w:r>
      <w:r w:rsidRPr="00AF66BA">
        <w:rPr>
          <w:rFonts w:ascii="Arial" w:hAnsi="Arial" w:cs="Arial"/>
        </w:rPr>
        <w:t>2.2.1.3.1</w:t>
      </w:r>
      <w:r w:rsidRPr="00AF66BA">
        <w:rPr>
          <w:rFonts w:ascii="Arial" w:hAnsi="Arial" w:cs="Arial"/>
        </w:rPr>
        <w:fldChar w:fldCharType="end"/>
      </w:r>
      <w:r w:rsidRPr="00AF66BA">
        <w:rPr>
          <w:rFonts w:ascii="Arial" w:hAnsi="Arial" w:cs="Arial"/>
        </w:rPr>
        <w:t xml:space="preserve">.7 del </w:t>
      </w:r>
      <w:r>
        <w:rPr>
          <w:rFonts w:ascii="Arial" w:hAnsi="Arial" w:cs="Arial"/>
        </w:rPr>
        <w:t>d</w:t>
      </w:r>
      <w:r w:rsidRPr="00AF66BA">
        <w:rPr>
          <w:rFonts w:ascii="Arial" w:hAnsi="Arial" w:cs="Arial"/>
        </w:rPr>
        <w:t xml:space="preserve">ecreto </w:t>
      </w:r>
      <w:r>
        <w:rPr>
          <w:rFonts w:ascii="Arial" w:hAnsi="Arial" w:cs="Arial"/>
        </w:rPr>
        <w:t>en comento,</w:t>
      </w:r>
      <w:r w:rsidRPr="00AF66BA">
        <w:rPr>
          <w:rFonts w:ascii="Arial" w:hAnsi="Arial" w:cs="Arial"/>
        </w:rPr>
        <w:t xml:space="preserve"> designan los puertos marítimos, fluviales, aeropuertos y otros lugares para el comercio internacional de especímenes de fauna y flora silvestre.</w:t>
      </w:r>
    </w:p>
    <w:p w14:paraId="2752941C" w14:textId="77777777" w:rsidR="00F80172" w:rsidRPr="00AF66BA" w:rsidRDefault="00F80172" w:rsidP="00AF66BA">
      <w:pPr>
        <w:pStyle w:val="Encabezado"/>
        <w:tabs>
          <w:tab w:val="clear" w:pos="4252"/>
          <w:tab w:val="clear" w:pos="8504"/>
        </w:tabs>
        <w:jc w:val="both"/>
        <w:rPr>
          <w:rFonts w:ascii="Arial" w:hAnsi="Arial" w:cs="Arial"/>
          <w:sz w:val="24"/>
          <w:szCs w:val="24"/>
        </w:rPr>
      </w:pPr>
    </w:p>
    <w:p w14:paraId="086F9177" w14:textId="33AC82C2" w:rsidR="00122165" w:rsidRPr="00AF66BA" w:rsidRDefault="00122165" w:rsidP="00122165">
      <w:pPr>
        <w:jc w:val="both"/>
        <w:rPr>
          <w:rFonts w:ascii="Arial" w:hAnsi="Arial" w:cs="Arial"/>
          <w:szCs w:val="24"/>
        </w:rPr>
      </w:pPr>
      <w:r w:rsidRPr="00AF66BA">
        <w:rPr>
          <w:rFonts w:ascii="Arial" w:hAnsi="Arial" w:cs="Arial"/>
          <w:szCs w:val="24"/>
        </w:rPr>
        <w:t xml:space="preserve">Que artículo 2.2.2.3.2.2 del </w:t>
      </w:r>
      <w:r>
        <w:rPr>
          <w:rFonts w:ascii="Arial" w:hAnsi="Arial" w:cs="Arial"/>
          <w:szCs w:val="24"/>
        </w:rPr>
        <w:t>mismo d</w:t>
      </w:r>
      <w:r w:rsidRPr="00AF66BA">
        <w:rPr>
          <w:rFonts w:ascii="Arial" w:hAnsi="Arial" w:cs="Arial"/>
          <w:szCs w:val="24"/>
        </w:rPr>
        <w:t>ecreto</w:t>
      </w:r>
      <w:r>
        <w:rPr>
          <w:rFonts w:ascii="Arial" w:hAnsi="Arial" w:cs="Arial"/>
          <w:szCs w:val="24"/>
        </w:rPr>
        <w:t xml:space="preserve">, establece las competencias de </w:t>
      </w:r>
      <w:r w:rsidRPr="00AF66BA">
        <w:rPr>
          <w:rFonts w:ascii="Arial" w:hAnsi="Arial" w:cs="Arial"/>
          <w:szCs w:val="24"/>
        </w:rPr>
        <w:t xml:space="preserve">la Autoridad Nacional de Licencias Ambientales (ANLA), </w:t>
      </w:r>
      <w:r>
        <w:rPr>
          <w:rFonts w:ascii="Arial" w:hAnsi="Arial" w:cs="Arial"/>
          <w:szCs w:val="24"/>
        </w:rPr>
        <w:t xml:space="preserve">para otorgar o negar de manera privativa la licencia ambiental, entre otras, la señalada en el numeral 16, relacionada con la </w:t>
      </w:r>
      <w:r w:rsidRPr="00AF66BA">
        <w:rPr>
          <w:rFonts w:ascii="Arial" w:hAnsi="Arial" w:cs="Arial"/>
          <w:szCs w:val="24"/>
        </w:rPr>
        <w:t xml:space="preserve">introducción al país de parentales, especies, subespecies, razas, híbridos o variedades foráneas con fines de cultivo, levante, control biológico, reproducción y/o comercialización, para establecerse o implantarse en medios naturales o artificiales, que puedan afectar la estabilidad de los ecosistemas o de la vida silvestre. </w:t>
      </w:r>
    </w:p>
    <w:p w14:paraId="4E3C1354" w14:textId="77777777" w:rsidR="00122165" w:rsidRDefault="00122165" w:rsidP="00AF66BA">
      <w:pPr>
        <w:pStyle w:val="Default"/>
        <w:jc w:val="both"/>
        <w:rPr>
          <w:rFonts w:ascii="Arial" w:hAnsi="Arial" w:cs="Arial"/>
        </w:rPr>
      </w:pPr>
    </w:p>
    <w:p w14:paraId="5CA06F02" w14:textId="5717FC6F" w:rsidR="006F0550" w:rsidRDefault="00F80172" w:rsidP="00AF66BA">
      <w:pPr>
        <w:pStyle w:val="Default"/>
        <w:jc w:val="both"/>
        <w:rPr>
          <w:rFonts w:ascii="Arial" w:hAnsi="Arial" w:cs="Arial"/>
        </w:rPr>
      </w:pPr>
      <w:r w:rsidRPr="00AF66BA">
        <w:rPr>
          <w:rFonts w:ascii="Arial" w:hAnsi="Arial" w:cs="Arial"/>
        </w:rPr>
        <w:lastRenderedPageBreak/>
        <w:t xml:space="preserve">Que el artículo 2.2.2.8.6.7 </w:t>
      </w:r>
      <w:r w:rsidR="006F0550">
        <w:rPr>
          <w:rFonts w:ascii="Arial" w:hAnsi="Arial" w:cs="Arial"/>
        </w:rPr>
        <w:t xml:space="preserve">del precitado decreto </w:t>
      </w:r>
      <w:r w:rsidRPr="00AF66BA">
        <w:rPr>
          <w:rFonts w:ascii="Arial" w:hAnsi="Arial" w:cs="Arial"/>
        </w:rPr>
        <w:t>dispone que, en caso de requerirse exportación de especímenes o muestras, amparadas bajo un permiso Marco o Individual de Recolección se deberá requerir lo señalado en las</w:t>
      </w:r>
      <w:r w:rsidR="006F0550">
        <w:rPr>
          <w:rFonts w:ascii="Arial" w:hAnsi="Arial" w:cs="Arial"/>
        </w:rPr>
        <w:t xml:space="preserve"> disposiciones CITES y NO CITES. </w:t>
      </w:r>
    </w:p>
    <w:p w14:paraId="09BA4AD8" w14:textId="77777777" w:rsidR="006F0550" w:rsidRDefault="006F0550" w:rsidP="00AF66BA">
      <w:pPr>
        <w:pStyle w:val="Default"/>
        <w:jc w:val="both"/>
        <w:rPr>
          <w:rFonts w:ascii="Arial" w:hAnsi="Arial" w:cs="Arial"/>
        </w:rPr>
      </w:pPr>
    </w:p>
    <w:p w14:paraId="2608B0C5" w14:textId="7ACDCE86" w:rsidR="00F80172" w:rsidRPr="00AF66BA" w:rsidRDefault="006F0550" w:rsidP="00AF66BA">
      <w:pPr>
        <w:pStyle w:val="Default"/>
        <w:jc w:val="both"/>
        <w:rPr>
          <w:rFonts w:ascii="Arial" w:hAnsi="Arial" w:cs="Arial"/>
        </w:rPr>
      </w:pPr>
      <w:r>
        <w:rPr>
          <w:rFonts w:ascii="Arial" w:hAnsi="Arial" w:cs="Arial"/>
        </w:rPr>
        <w:t>Que el a</w:t>
      </w:r>
      <w:r w:rsidR="00122165">
        <w:rPr>
          <w:rFonts w:ascii="Arial" w:hAnsi="Arial" w:cs="Arial"/>
        </w:rPr>
        <w:t>rtículo 2.2.2.9.1.10</w:t>
      </w:r>
      <w:r w:rsidR="00F80172" w:rsidRPr="00AF66BA">
        <w:rPr>
          <w:rFonts w:ascii="Arial" w:hAnsi="Arial" w:cs="Arial"/>
        </w:rPr>
        <w:t xml:space="preserve"> </w:t>
      </w:r>
      <w:r w:rsidR="004D241E">
        <w:rPr>
          <w:rFonts w:ascii="Arial" w:hAnsi="Arial" w:cs="Arial"/>
        </w:rPr>
        <w:t>Ibidem</w:t>
      </w:r>
      <w:r>
        <w:rPr>
          <w:rFonts w:ascii="Arial" w:hAnsi="Arial" w:cs="Arial"/>
        </w:rPr>
        <w:t xml:space="preserve">, señala que los interesados en </w:t>
      </w:r>
      <w:r w:rsidR="004F43B9">
        <w:rPr>
          <w:rFonts w:ascii="Arial" w:hAnsi="Arial" w:cs="Arial"/>
        </w:rPr>
        <w:t>importar especímenes vivos,</w:t>
      </w:r>
      <w:r>
        <w:rPr>
          <w:rFonts w:ascii="Arial" w:hAnsi="Arial" w:cs="Arial"/>
        </w:rPr>
        <w:t xml:space="preserve"> </w:t>
      </w:r>
      <w:r w:rsidR="004F43B9">
        <w:rPr>
          <w:rFonts w:ascii="Arial" w:hAnsi="Arial" w:cs="Arial"/>
        </w:rPr>
        <w:t xml:space="preserve">de </w:t>
      </w:r>
      <w:r>
        <w:rPr>
          <w:rFonts w:ascii="Arial" w:hAnsi="Arial" w:cs="Arial"/>
        </w:rPr>
        <w:t>colecciones biológicas en calidad de préstamo, intercambio o donación, deberán obt</w:t>
      </w:r>
      <w:r w:rsidR="004F43B9">
        <w:rPr>
          <w:rFonts w:ascii="Arial" w:hAnsi="Arial" w:cs="Arial"/>
        </w:rPr>
        <w:t xml:space="preserve">ener el permiso correspondiente; así mismo, los interesados en exportar especímenes vivos o muertos de colecciones biológicas registradas en calidad de préstamo o intercambio. </w:t>
      </w:r>
    </w:p>
    <w:p w14:paraId="36722AB1" w14:textId="77777777" w:rsidR="00F80172" w:rsidRPr="00AF66BA" w:rsidRDefault="00F80172" w:rsidP="00AF66BA">
      <w:pPr>
        <w:pStyle w:val="Default"/>
        <w:rPr>
          <w:rFonts w:ascii="Arial" w:hAnsi="Arial" w:cs="Arial"/>
        </w:rPr>
      </w:pPr>
    </w:p>
    <w:p w14:paraId="308C80B0" w14:textId="77777777" w:rsidR="00F80172" w:rsidRPr="00AF66BA" w:rsidRDefault="00F80172" w:rsidP="00AF66BA">
      <w:pPr>
        <w:jc w:val="both"/>
        <w:rPr>
          <w:rFonts w:ascii="Arial" w:hAnsi="Arial" w:cs="Arial"/>
          <w:szCs w:val="24"/>
        </w:rPr>
      </w:pPr>
      <w:r w:rsidRPr="00AF66BA">
        <w:rPr>
          <w:rFonts w:ascii="Arial" w:hAnsi="Arial" w:cs="Arial"/>
          <w:szCs w:val="24"/>
        </w:rPr>
        <w:t xml:space="preserve">Que mediante Resolución No. 1367 de 2000 se estableció el procedimiento para las autorizaciones de importación y exportación de especímenes de la diversidad biológica que no se encuentran listadas en los apéndices de la convención CITES. </w:t>
      </w:r>
    </w:p>
    <w:p w14:paraId="19319F08" w14:textId="77777777" w:rsidR="00F80172" w:rsidRPr="00AF66BA" w:rsidRDefault="00F80172" w:rsidP="00AF66BA">
      <w:pPr>
        <w:jc w:val="both"/>
        <w:rPr>
          <w:rFonts w:ascii="Arial" w:hAnsi="Arial" w:cs="Arial"/>
          <w:szCs w:val="24"/>
        </w:rPr>
      </w:pPr>
    </w:p>
    <w:p w14:paraId="1FAEA723" w14:textId="1116F128" w:rsidR="00F80172" w:rsidRPr="00AF66BA" w:rsidRDefault="00F80172" w:rsidP="00AF66BA">
      <w:pPr>
        <w:jc w:val="both"/>
        <w:rPr>
          <w:rFonts w:ascii="Arial" w:hAnsi="Arial" w:cs="Arial"/>
          <w:szCs w:val="24"/>
        </w:rPr>
      </w:pPr>
      <w:r w:rsidRPr="00AF66BA">
        <w:rPr>
          <w:rFonts w:ascii="Arial" w:hAnsi="Arial" w:cs="Arial"/>
          <w:szCs w:val="24"/>
        </w:rPr>
        <w:t xml:space="preserve">Que mediante Resolución 0454 de 2001, </w:t>
      </w:r>
      <w:r w:rsidR="009B678F">
        <w:rPr>
          <w:rFonts w:ascii="Arial" w:hAnsi="Arial" w:cs="Arial"/>
          <w:szCs w:val="24"/>
        </w:rPr>
        <w:t xml:space="preserve">se reglamenta la certificación a la que alude el </w:t>
      </w:r>
      <w:r w:rsidRPr="00AF66BA">
        <w:rPr>
          <w:rFonts w:ascii="Arial" w:hAnsi="Arial" w:cs="Arial"/>
          <w:szCs w:val="24"/>
        </w:rPr>
        <w:t>parágrafo primero del artículo 7 de la Resolución 1367 de 2000.</w:t>
      </w:r>
    </w:p>
    <w:p w14:paraId="0A4EAA28" w14:textId="77777777" w:rsidR="00F80172" w:rsidRPr="00AF66BA" w:rsidRDefault="00F80172" w:rsidP="00AF66BA">
      <w:pPr>
        <w:jc w:val="both"/>
        <w:rPr>
          <w:rFonts w:ascii="Arial" w:hAnsi="Arial" w:cs="Arial"/>
          <w:szCs w:val="24"/>
        </w:rPr>
      </w:pPr>
    </w:p>
    <w:p w14:paraId="3482E9DF" w14:textId="57FA4DF4" w:rsidR="002475B5" w:rsidRDefault="002475B5" w:rsidP="002475B5">
      <w:pPr>
        <w:autoSpaceDE w:val="0"/>
        <w:autoSpaceDN w:val="0"/>
        <w:adjustRightInd w:val="0"/>
        <w:jc w:val="both"/>
        <w:rPr>
          <w:rFonts w:ascii="Arial" w:hAnsi="Arial" w:cs="Arial"/>
          <w:szCs w:val="24"/>
        </w:rPr>
      </w:pPr>
      <w:r>
        <w:rPr>
          <w:rFonts w:ascii="Arial" w:hAnsi="Arial" w:cs="Arial"/>
          <w:szCs w:val="24"/>
        </w:rPr>
        <w:t xml:space="preserve">Que la Resolución 1909 de 2017, establece el salvoconducto único nacional en línea para la movilización de especímenes de la diversidad biológica. </w:t>
      </w:r>
    </w:p>
    <w:p w14:paraId="087D4B09" w14:textId="77777777" w:rsidR="002475B5" w:rsidRDefault="002475B5" w:rsidP="002475B5">
      <w:pPr>
        <w:autoSpaceDE w:val="0"/>
        <w:autoSpaceDN w:val="0"/>
        <w:adjustRightInd w:val="0"/>
        <w:jc w:val="both"/>
        <w:rPr>
          <w:rFonts w:ascii="Arial" w:hAnsi="Arial" w:cs="Arial"/>
          <w:szCs w:val="24"/>
        </w:rPr>
      </w:pPr>
    </w:p>
    <w:p w14:paraId="0749B4FD" w14:textId="060A071B" w:rsidR="009B678F" w:rsidRDefault="009B678F" w:rsidP="00AF66BA">
      <w:pPr>
        <w:autoSpaceDE w:val="0"/>
        <w:autoSpaceDN w:val="0"/>
        <w:adjustRightInd w:val="0"/>
        <w:jc w:val="both"/>
        <w:rPr>
          <w:rFonts w:ascii="Arial" w:hAnsi="Arial" w:cs="Arial"/>
          <w:szCs w:val="24"/>
        </w:rPr>
      </w:pPr>
      <w:r>
        <w:rPr>
          <w:rFonts w:ascii="Arial" w:hAnsi="Arial" w:cs="Arial"/>
          <w:szCs w:val="24"/>
        </w:rPr>
        <w:t>Que mediante la Resolución 1971 de 2019, se establece el libro de operaciones forestales en l</w:t>
      </w:r>
      <w:r w:rsidR="002475B5">
        <w:rPr>
          <w:rFonts w:ascii="Arial" w:hAnsi="Arial" w:cs="Arial"/>
          <w:szCs w:val="24"/>
        </w:rPr>
        <w:t xml:space="preserve">ínea, a fin de garantizar la trazabilidad de la cadena forestal. </w:t>
      </w:r>
    </w:p>
    <w:p w14:paraId="6A854507" w14:textId="77777777" w:rsidR="009B678F" w:rsidRDefault="009B678F" w:rsidP="00AF66BA">
      <w:pPr>
        <w:autoSpaceDE w:val="0"/>
        <w:autoSpaceDN w:val="0"/>
        <w:adjustRightInd w:val="0"/>
        <w:jc w:val="both"/>
        <w:rPr>
          <w:rFonts w:ascii="Arial" w:hAnsi="Arial" w:cs="Arial"/>
          <w:szCs w:val="24"/>
        </w:rPr>
      </w:pPr>
    </w:p>
    <w:p w14:paraId="67A7D837" w14:textId="1CD75508" w:rsidR="00020B2E" w:rsidRDefault="00F80172" w:rsidP="002475B5">
      <w:pPr>
        <w:autoSpaceDE w:val="0"/>
        <w:autoSpaceDN w:val="0"/>
        <w:adjustRightInd w:val="0"/>
        <w:jc w:val="both"/>
        <w:rPr>
          <w:rFonts w:ascii="Arial" w:hAnsi="Arial" w:cs="Arial"/>
          <w:szCs w:val="24"/>
        </w:rPr>
      </w:pPr>
      <w:r w:rsidRPr="00AF66BA">
        <w:rPr>
          <w:rFonts w:ascii="Arial" w:hAnsi="Arial" w:cs="Arial"/>
          <w:szCs w:val="24"/>
        </w:rPr>
        <w:t xml:space="preserve">Que </w:t>
      </w:r>
      <w:r w:rsidR="002475B5">
        <w:rPr>
          <w:rFonts w:ascii="Arial" w:hAnsi="Arial" w:cs="Arial"/>
          <w:szCs w:val="24"/>
        </w:rPr>
        <w:t xml:space="preserve">de conformidad con los criterios de eficiencia administrativa y de simplificación de </w:t>
      </w:r>
      <w:r w:rsidR="002475B5" w:rsidRPr="00AF66BA">
        <w:rPr>
          <w:rFonts w:ascii="Arial" w:hAnsi="Arial" w:cs="Arial"/>
          <w:szCs w:val="24"/>
        </w:rPr>
        <w:t>trámites</w:t>
      </w:r>
      <w:r w:rsidR="002475B5">
        <w:rPr>
          <w:rFonts w:ascii="Arial" w:hAnsi="Arial" w:cs="Arial"/>
          <w:szCs w:val="24"/>
        </w:rPr>
        <w:t>,</w:t>
      </w:r>
      <w:r w:rsidR="002475B5" w:rsidRPr="00AF66BA">
        <w:rPr>
          <w:rFonts w:ascii="Arial" w:hAnsi="Arial" w:cs="Arial"/>
          <w:szCs w:val="24"/>
        </w:rPr>
        <w:t xml:space="preserve"> </w:t>
      </w:r>
      <w:r w:rsidR="002475B5">
        <w:rPr>
          <w:rFonts w:ascii="Arial" w:hAnsi="Arial" w:cs="Arial"/>
          <w:szCs w:val="24"/>
        </w:rPr>
        <w:t>que ha venido estableciendo el gobierno nacional, que permite una mej</w:t>
      </w:r>
      <w:r w:rsidR="002475B5" w:rsidRPr="00AF66BA">
        <w:rPr>
          <w:rFonts w:ascii="Arial" w:hAnsi="Arial" w:cs="Arial"/>
          <w:szCs w:val="24"/>
        </w:rPr>
        <w:t>ora en la prestación del servicio y la atención al ciudadano</w:t>
      </w:r>
      <w:r w:rsidR="002475B5">
        <w:rPr>
          <w:rFonts w:ascii="Arial" w:hAnsi="Arial" w:cs="Arial"/>
          <w:szCs w:val="24"/>
        </w:rPr>
        <w:t xml:space="preserve">; y las actualizaciones normativas adelantadas por el Ministerio de </w:t>
      </w:r>
      <w:r w:rsidR="00020B2E">
        <w:rPr>
          <w:rFonts w:ascii="Arial" w:hAnsi="Arial" w:cs="Arial"/>
          <w:szCs w:val="24"/>
        </w:rPr>
        <w:t>Ambiente y Desarrollo S</w:t>
      </w:r>
      <w:r w:rsidR="002475B5">
        <w:rPr>
          <w:rFonts w:ascii="Arial" w:hAnsi="Arial" w:cs="Arial"/>
          <w:szCs w:val="24"/>
        </w:rPr>
        <w:t>ostenible</w:t>
      </w:r>
      <w:r w:rsidR="00020B2E">
        <w:rPr>
          <w:rFonts w:ascii="Arial" w:hAnsi="Arial" w:cs="Arial"/>
          <w:szCs w:val="24"/>
        </w:rPr>
        <w:t>,</w:t>
      </w:r>
      <w:r w:rsidR="002475B5">
        <w:rPr>
          <w:rFonts w:ascii="Arial" w:hAnsi="Arial" w:cs="Arial"/>
          <w:szCs w:val="24"/>
        </w:rPr>
        <w:t xml:space="preserve"> se hace necesario ajustar</w:t>
      </w:r>
      <w:r w:rsidR="009B678F">
        <w:rPr>
          <w:rFonts w:ascii="Arial" w:hAnsi="Arial" w:cs="Arial"/>
          <w:szCs w:val="24"/>
        </w:rPr>
        <w:t xml:space="preserve"> el procedimiento </w:t>
      </w:r>
      <w:r w:rsidR="002475B5">
        <w:rPr>
          <w:rFonts w:ascii="Arial" w:hAnsi="Arial" w:cs="Arial"/>
          <w:szCs w:val="24"/>
        </w:rPr>
        <w:t xml:space="preserve">para la expedición del permiso para la </w:t>
      </w:r>
      <w:r w:rsidR="00020B2E">
        <w:rPr>
          <w:rFonts w:ascii="Arial" w:hAnsi="Arial" w:cs="Arial"/>
          <w:szCs w:val="24"/>
        </w:rPr>
        <w:t>importación</w:t>
      </w:r>
      <w:r w:rsidR="002475B5">
        <w:rPr>
          <w:rFonts w:ascii="Arial" w:hAnsi="Arial" w:cs="Arial"/>
          <w:szCs w:val="24"/>
        </w:rPr>
        <w:t xml:space="preserve"> </w:t>
      </w:r>
      <w:r w:rsidR="00020B2E" w:rsidRPr="00020B2E">
        <w:rPr>
          <w:rFonts w:ascii="Arial" w:hAnsi="Arial" w:cs="Arial"/>
          <w:szCs w:val="24"/>
        </w:rPr>
        <w:t>y exportación de especímenes de la diversidad biológica</w:t>
      </w:r>
      <w:r w:rsidR="00020B2E">
        <w:rPr>
          <w:rFonts w:ascii="Arial" w:hAnsi="Arial" w:cs="Arial"/>
          <w:szCs w:val="24"/>
        </w:rPr>
        <w:t>.</w:t>
      </w:r>
    </w:p>
    <w:p w14:paraId="3E1B6791" w14:textId="77777777" w:rsidR="002475B5" w:rsidRDefault="002475B5" w:rsidP="00AF66BA">
      <w:pPr>
        <w:jc w:val="both"/>
        <w:rPr>
          <w:rFonts w:ascii="Arial" w:hAnsi="Arial" w:cs="Arial"/>
          <w:szCs w:val="24"/>
        </w:rPr>
      </w:pPr>
    </w:p>
    <w:p w14:paraId="3E3920DF" w14:textId="6F48275F" w:rsidR="00F80172" w:rsidRPr="00AF66BA" w:rsidRDefault="00F80172" w:rsidP="00AF66BA">
      <w:pPr>
        <w:jc w:val="both"/>
        <w:rPr>
          <w:rFonts w:ascii="Arial" w:hAnsi="Arial" w:cs="Arial"/>
          <w:szCs w:val="24"/>
          <w:lang w:val="es-MX"/>
        </w:rPr>
      </w:pPr>
      <w:r w:rsidRPr="00AF66BA">
        <w:rPr>
          <w:rFonts w:ascii="Arial" w:hAnsi="Arial" w:cs="Arial"/>
          <w:szCs w:val="24"/>
        </w:rPr>
        <w:t>En mérito de lo expuesto,</w:t>
      </w:r>
    </w:p>
    <w:p w14:paraId="30AEDFE8" w14:textId="77777777" w:rsidR="00F80172" w:rsidRPr="00AF66BA" w:rsidRDefault="00F80172" w:rsidP="00AF66BA">
      <w:pPr>
        <w:jc w:val="both"/>
        <w:rPr>
          <w:rFonts w:ascii="Arial" w:hAnsi="Arial" w:cs="Arial"/>
          <w:szCs w:val="24"/>
          <w:lang w:val="es-MX"/>
        </w:rPr>
      </w:pPr>
    </w:p>
    <w:p w14:paraId="3FD09967" w14:textId="77777777" w:rsidR="00F80172" w:rsidRPr="00AF66BA" w:rsidRDefault="00F80172" w:rsidP="00AF66BA">
      <w:pPr>
        <w:pStyle w:val="Encabezado"/>
        <w:tabs>
          <w:tab w:val="clear" w:pos="4252"/>
          <w:tab w:val="clear" w:pos="8504"/>
        </w:tabs>
        <w:jc w:val="center"/>
        <w:outlineLvl w:val="0"/>
        <w:rPr>
          <w:rFonts w:ascii="Arial" w:hAnsi="Arial" w:cs="Arial"/>
          <w:b/>
          <w:sz w:val="24"/>
          <w:szCs w:val="24"/>
        </w:rPr>
      </w:pPr>
      <w:r w:rsidRPr="00AF66BA">
        <w:rPr>
          <w:rFonts w:ascii="Arial" w:hAnsi="Arial" w:cs="Arial"/>
          <w:b/>
          <w:sz w:val="24"/>
          <w:szCs w:val="24"/>
        </w:rPr>
        <w:t>RESUELVE:</w:t>
      </w:r>
    </w:p>
    <w:p w14:paraId="4099E141" w14:textId="77777777" w:rsidR="00F80172" w:rsidRPr="00AF66BA" w:rsidRDefault="00F80172" w:rsidP="00AF66BA">
      <w:pPr>
        <w:pStyle w:val="Encabezado"/>
        <w:tabs>
          <w:tab w:val="clear" w:pos="4252"/>
          <w:tab w:val="clear" w:pos="8504"/>
        </w:tabs>
        <w:jc w:val="center"/>
        <w:outlineLvl w:val="0"/>
        <w:rPr>
          <w:rFonts w:ascii="Arial" w:hAnsi="Arial" w:cs="Arial"/>
          <w:b/>
          <w:sz w:val="24"/>
          <w:szCs w:val="24"/>
        </w:rPr>
      </w:pPr>
    </w:p>
    <w:p w14:paraId="2DB96A16" w14:textId="27E4BE1F" w:rsidR="00B0455E" w:rsidRPr="00AF66BA" w:rsidRDefault="00F80172" w:rsidP="00AF66BA">
      <w:pPr>
        <w:pStyle w:val="NormalWeb"/>
        <w:spacing w:before="0" w:after="0"/>
        <w:jc w:val="both"/>
        <w:rPr>
          <w:rFonts w:ascii="Arial" w:hAnsi="Arial" w:cs="Arial"/>
          <w:b/>
          <w:szCs w:val="24"/>
        </w:rPr>
      </w:pPr>
      <w:r w:rsidRPr="00AF66BA">
        <w:rPr>
          <w:rFonts w:ascii="Arial" w:hAnsi="Arial" w:cs="Arial"/>
          <w:b/>
          <w:szCs w:val="24"/>
        </w:rPr>
        <w:t>ARTÍCULO 1. Objeto</w:t>
      </w:r>
      <w:r w:rsidR="002D0C6D" w:rsidRPr="00AF66BA">
        <w:rPr>
          <w:rFonts w:ascii="Arial" w:hAnsi="Arial" w:cs="Arial"/>
          <w:b/>
          <w:szCs w:val="24"/>
        </w:rPr>
        <w:t xml:space="preserve">. </w:t>
      </w:r>
      <w:r w:rsidRPr="00AF66BA">
        <w:rPr>
          <w:rFonts w:ascii="Arial" w:hAnsi="Arial" w:cs="Arial"/>
          <w:szCs w:val="24"/>
        </w:rPr>
        <w:t xml:space="preserve">La presente resolución tiene por objeto establecer el procedimiento </w:t>
      </w:r>
      <w:r w:rsidR="00AF66BA" w:rsidRPr="00AF66BA">
        <w:rPr>
          <w:rFonts w:ascii="Arial" w:hAnsi="Arial" w:cs="Arial"/>
          <w:szCs w:val="24"/>
        </w:rPr>
        <w:t>para obtener</w:t>
      </w:r>
      <w:r w:rsidR="00714632" w:rsidRPr="00AF66BA">
        <w:rPr>
          <w:rFonts w:ascii="Arial" w:hAnsi="Arial" w:cs="Arial"/>
          <w:szCs w:val="24"/>
        </w:rPr>
        <w:t xml:space="preserve"> ante la Autoridad Nacional de Licencias Ambientales </w:t>
      </w:r>
      <w:r w:rsidR="00020B2E">
        <w:rPr>
          <w:rFonts w:ascii="Arial" w:hAnsi="Arial" w:cs="Arial"/>
          <w:szCs w:val="24"/>
        </w:rPr>
        <w:t>(</w:t>
      </w:r>
      <w:r w:rsidR="00714632" w:rsidRPr="00AF66BA">
        <w:rPr>
          <w:rFonts w:ascii="Arial" w:hAnsi="Arial" w:cs="Arial"/>
          <w:szCs w:val="24"/>
        </w:rPr>
        <w:t>ANLA</w:t>
      </w:r>
      <w:r w:rsidR="00020B2E">
        <w:rPr>
          <w:rFonts w:ascii="Arial" w:hAnsi="Arial" w:cs="Arial"/>
          <w:szCs w:val="24"/>
        </w:rPr>
        <w:t>)</w:t>
      </w:r>
      <w:r w:rsidR="00714632" w:rsidRPr="00AF66BA">
        <w:rPr>
          <w:rFonts w:ascii="Arial" w:hAnsi="Arial" w:cs="Arial"/>
          <w:szCs w:val="24"/>
        </w:rPr>
        <w:t>,</w:t>
      </w:r>
      <w:r w:rsidRPr="00AF66BA">
        <w:rPr>
          <w:rFonts w:ascii="Arial" w:hAnsi="Arial" w:cs="Arial"/>
          <w:szCs w:val="24"/>
        </w:rPr>
        <w:t xml:space="preserve"> el permiso que ampare la importación </w:t>
      </w:r>
      <w:r w:rsidR="004D4B8D">
        <w:rPr>
          <w:rFonts w:ascii="Arial" w:hAnsi="Arial" w:cs="Arial"/>
          <w:szCs w:val="24"/>
        </w:rPr>
        <w:t>o</w:t>
      </w:r>
      <w:r w:rsidRPr="00AF66BA">
        <w:rPr>
          <w:rFonts w:ascii="Arial" w:hAnsi="Arial" w:cs="Arial"/>
          <w:szCs w:val="24"/>
        </w:rPr>
        <w:t xml:space="preserve"> exportación de especímenes de la diversidad biológica</w:t>
      </w:r>
      <w:r w:rsidR="002E7079" w:rsidRPr="00AF66BA">
        <w:rPr>
          <w:rFonts w:ascii="Arial" w:hAnsi="Arial" w:cs="Arial"/>
          <w:szCs w:val="24"/>
        </w:rPr>
        <w:t>.</w:t>
      </w:r>
    </w:p>
    <w:p w14:paraId="34C1E80E" w14:textId="0DF02EF1" w:rsidR="002D0C6D" w:rsidRPr="00AF66BA" w:rsidRDefault="002D0C6D" w:rsidP="00AF66BA">
      <w:pPr>
        <w:shd w:val="clear" w:color="auto" w:fill="FFFFFF"/>
        <w:jc w:val="both"/>
        <w:rPr>
          <w:rFonts w:ascii="Arial" w:hAnsi="Arial" w:cs="Arial"/>
          <w:szCs w:val="24"/>
        </w:rPr>
      </w:pPr>
    </w:p>
    <w:p w14:paraId="57A105E5" w14:textId="56E11FD2" w:rsidR="00342246" w:rsidRPr="00AF66BA" w:rsidRDefault="002D0C6D" w:rsidP="00AF66BA">
      <w:pPr>
        <w:pStyle w:val="NormalWeb"/>
        <w:jc w:val="both"/>
        <w:rPr>
          <w:rFonts w:ascii="Arial" w:hAnsi="Arial" w:cs="Arial"/>
          <w:bCs/>
          <w:szCs w:val="24"/>
        </w:rPr>
      </w:pPr>
      <w:r w:rsidRPr="00AF66BA">
        <w:rPr>
          <w:rFonts w:ascii="Arial" w:hAnsi="Arial" w:cs="Arial"/>
          <w:b/>
          <w:szCs w:val="24"/>
        </w:rPr>
        <w:t>ARTÍCULO 2. Ámbito de aplicación.</w:t>
      </w:r>
      <w:r w:rsidR="00BD44D3" w:rsidRPr="00AF66BA">
        <w:rPr>
          <w:rFonts w:ascii="Arial" w:hAnsi="Arial" w:cs="Arial"/>
          <w:b/>
          <w:szCs w:val="24"/>
        </w:rPr>
        <w:t xml:space="preserve"> </w:t>
      </w:r>
      <w:r w:rsidR="00342246" w:rsidRPr="00AF66BA">
        <w:rPr>
          <w:rFonts w:ascii="Arial" w:hAnsi="Arial" w:cs="Arial"/>
          <w:bCs/>
          <w:szCs w:val="24"/>
        </w:rPr>
        <w:t xml:space="preserve">La presente resolución aplica a toda persona natural o jurídica, pública o privada interesada en la exportación o importación de especímenes de la diversidad biológica, conforme a las normas vigentes. De constituirse como empresas o industrias forestales, serán aquellas establecidas en los literales e), f) o g) del artículo 2.2.1.1.11.1. del decreto 1076 de 2015, tales como, de </w:t>
      </w:r>
      <w:r w:rsidR="00342246" w:rsidRPr="004D6196">
        <w:rPr>
          <w:rFonts w:ascii="Arial" w:hAnsi="Arial" w:cs="Arial"/>
          <w:bCs/>
          <w:szCs w:val="24"/>
        </w:rPr>
        <w:t>comercialización</w:t>
      </w:r>
      <w:r w:rsidR="00342246" w:rsidRPr="00C915D4">
        <w:rPr>
          <w:rFonts w:ascii="Arial" w:hAnsi="Arial" w:cs="Arial"/>
          <w:bCs/>
          <w:szCs w:val="24"/>
        </w:rPr>
        <w:t>;</w:t>
      </w:r>
      <w:r w:rsidR="00342246" w:rsidRPr="00AF66BA">
        <w:rPr>
          <w:rFonts w:ascii="Arial" w:hAnsi="Arial" w:cs="Arial"/>
          <w:bCs/>
          <w:szCs w:val="24"/>
        </w:rPr>
        <w:t xml:space="preserve"> de comercialización y transformación secundaria de productos forestales o de productos terminados; o</w:t>
      </w:r>
      <w:r w:rsidR="00020B2E">
        <w:rPr>
          <w:rFonts w:ascii="Arial" w:hAnsi="Arial" w:cs="Arial"/>
          <w:bCs/>
          <w:szCs w:val="24"/>
        </w:rPr>
        <w:t xml:space="preserve"> las </w:t>
      </w:r>
      <w:r w:rsidR="00342246" w:rsidRPr="00AF66BA">
        <w:rPr>
          <w:rFonts w:ascii="Arial" w:hAnsi="Arial" w:cs="Arial"/>
          <w:bCs/>
          <w:szCs w:val="24"/>
        </w:rPr>
        <w:t>integra</w:t>
      </w:r>
      <w:r w:rsidR="001C00EE" w:rsidRPr="00AF66BA">
        <w:rPr>
          <w:rFonts w:ascii="Arial" w:hAnsi="Arial" w:cs="Arial"/>
          <w:bCs/>
          <w:szCs w:val="24"/>
        </w:rPr>
        <w:t>das</w:t>
      </w:r>
      <w:r w:rsidR="00020B2E">
        <w:rPr>
          <w:rFonts w:ascii="Arial" w:hAnsi="Arial" w:cs="Arial"/>
          <w:bCs/>
          <w:szCs w:val="24"/>
        </w:rPr>
        <w:t xml:space="preserve">. Como también las señaladas en el parágrafo 3 del artículo 4 de la Resolución 1971 de 2019 y demás normas que la modifiquen, sustituyan o deroguen. </w:t>
      </w:r>
    </w:p>
    <w:p w14:paraId="780FD131" w14:textId="63C3BF97" w:rsidR="00462BCB" w:rsidRPr="00AF66BA" w:rsidRDefault="00462BCB" w:rsidP="00AF66BA">
      <w:pPr>
        <w:pStyle w:val="NormalWeb"/>
        <w:spacing w:before="0" w:after="0"/>
        <w:jc w:val="both"/>
        <w:rPr>
          <w:rFonts w:ascii="Arial" w:hAnsi="Arial" w:cs="Arial"/>
          <w:b/>
          <w:iCs/>
          <w:szCs w:val="24"/>
        </w:rPr>
      </w:pPr>
    </w:p>
    <w:p w14:paraId="72CEE4BE" w14:textId="6799F778" w:rsidR="00F80172" w:rsidRPr="00AF66BA" w:rsidRDefault="00F80172" w:rsidP="00AF66BA">
      <w:pPr>
        <w:shd w:val="clear" w:color="auto" w:fill="FFFFFF"/>
        <w:jc w:val="both"/>
        <w:rPr>
          <w:rFonts w:ascii="Arial" w:hAnsi="Arial" w:cs="Arial"/>
          <w:szCs w:val="24"/>
        </w:rPr>
      </w:pPr>
      <w:r w:rsidRPr="00AF66BA">
        <w:rPr>
          <w:rFonts w:ascii="Arial" w:hAnsi="Arial" w:cs="Arial"/>
          <w:b/>
          <w:szCs w:val="24"/>
        </w:rPr>
        <w:t xml:space="preserve">ARTÍCULO </w:t>
      </w:r>
      <w:r w:rsidR="00E62F17" w:rsidRPr="00AF66BA">
        <w:rPr>
          <w:rFonts w:ascii="Arial" w:hAnsi="Arial" w:cs="Arial"/>
          <w:b/>
          <w:szCs w:val="24"/>
        </w:rPr>
        <w:t>3</w:t>
      </w:r>
      <w:r w:rsidRPr="00AF66BA">
        <w:rPr>
          <w:rFonts w:ascii="Arial" w:hAnsi="Arial" w:cs="Arial"/>
          <w:b/>
          <w:szCs w:val="24"/>
        </w:rPr>
        <w:t>. Definiciones</w:t>
      </w:r>
      <w:r w:rsidRPr="00AF66BA">
        <w:rPr>
          <w:rFonts w:ascii="Arial" w:hAnsi="Arial" w:cs="Arial"/>
          <w:szCs w:val="24"/>
        </w:rPr>
        <w:t>. Para la correcta interpretación de la presente resolución, se adoptan las siguientes definiciones:</w:t>
      </w:r>
    </w:p>
    <w:p w14:paraId="062A3DF2" w14:textId="77777777" w:rsidR="00F80172" w:rsidRPr="00AF66BA" w:rsidRDefault="00F80172" w:rsidP="00AF66BA">
      <w:pPr>
        <w:pStyle w:val="NormalWeb"/>
        <w:spacing w:before="0" w:after="0"/>
        <w:jc w:val="both"/>
        <w:rPr>
          <w:rFonts w:ascii="Arial" w:hAnsi="Arial" w:cs="Arial"/>
          <w:szCs w:val="24"/>
        </w:rPr>
      </w:pPr>
    </w:p>
    <w:p w14:paraId="573ECC6B" w14:textId="6D089F27" w:rsidR="00117325" w:rsidRPr="00AF66BA" w:rsidRDefault="00F80172" w:rsidP="00AF66BA">
      <w:pPr>
        <w:jc w:val="both"/>
        <w:rPr>
          <w:rFonts w:ascii="Arial" w:hAnsi="Arial" w:cs="Arial"/>
          <w:szCs w:val="24"/>
        </w:rPr>
      </w:pPr>
      <w:r w:rsidRPr="00AF66BA">
        <w:rPr>
          <w:rFonts w:ascii="Arial" w:hAnsi="Arial" w:cs="Arial"/>
          <w:b/>
          <w:szCs w:val="24"/>
        </w:rPr>
        <w:t xml:space="preserve">Artículos personales o bienes de hogar: </w:t>
      </w:r>
      <w:r w:rsidRPr="00AF66BA">
        <w:rPr>
          <w:rFonts w:ascii="Arial" w:hAnsi="Arial" w:cs="Arial"/>
          <w:szCs w:val="24"/>
        </w:rPr>
        <w:t>todo espécimen de propiedad privada o poseído sin fines comerciales; legalmente adquiridos y que en el momento de la importación o exportación sean llevados puestos, transportados o incluidos en el equipaje personal; o parte de una mudanza de bienes del hogar.</w:t>
      </w:r>
      <w:r w:rsidR="00E005F0" w:rsidRPr="00AF66BA">
        <w:rPr>
          <w:rFonts w:ascii="Arial" w:hAnsi="Arial" w:cs="Arial"/>
          <w:szCs w:val="24"/>
        </w:rPr>
        <w:t xml:space="preserve"> </w:t>
      </w:r>
    </w:p>
    <w:p w14:paraId="299A663A" w14:textId="77777777" w:rsidR="006271B1" w:rsidRPr="00AF66BA" w:rsidRDefault="006271B1" w:rsidP="00AF66BA">
      <w:pPr>
        <w:jc w:val="both"/>
        <w:rPr>
          <w:rFonts w:ascii="Arial" w:hAnsi="Arial" w:cs="Arial"/>
          <w:szCs w:val="24"/>
        </w:rPr>
      </w:pPr>
    </w:p>
    <w:p w14:paraId="07946B2F" w14:textId="188ED57A" w:rsidR="00B22408" w:rsidRPr="00AF66BA" w:rsidRDefault="00B22408" w:rsidP="00AF66BA">
      <w:pPr>
        <w:jc w:val="both"/>
        <w:rPr>
          <w:rFonts w:ascii="Arial" w:hAnsi="Arial" w:cs="Arial"/>
          <w:szCs w:val="24"/>
        </w:rPr>
      </w:pPr>
      <w:r w:rsidRPr="00AF66BA">
        <w:rPr>
          <w:rFonts w:ascii="Arial" w:hAnsi="Arial" w:cs="Arial"/>
          <w:b/>
          <w:szCs w:val="24"/>
        </w:rPr>
        <w:t>Destinatario:</w:t>
      </w:r>
      <w:r w:rsidRPr="00AF66BA">
        <w:rPr>
          <w:rFonts w:ascii="Arial" w:hAnsi="Arial" w:cs="Arial"/>
          <w:szCs w:val="24"/>
        </w:rPr>
        <w:t xml:space="preserve"> persona natural o jurídica, pública o privada receptor del espécimen objeto </w:t>
      </w:r>
      <w:r w:rsidR="00020B2E">
        <w:rPr>
          <w:rFonts w:ascii="Arial" w:hAnsi="Arial" w:cs="Arial"/>
          <w:szCs w:val="24"/>
        </w:rPr>
        <w:t xml:space="preserve">del </w:t>
      </w:r>
      <w:r w:rsidR="004D4B8D">
        <w:rPr>
          <w:rFonts w:ascii="Arial" w:hAnsi="Arial" w:cs="Arial"/>
          <w:szCs w:val="24"/>
        </w:rPr>
        <w:t xml:space="preserve">permiso que ampare la </w:t>
      </w:r>
      <w:r w:rsidR="00020B2E">
        <w:rPr>
          <w:rFonts w:ascii="Arial" w:hAnsi="Arial" w:cs="Arial"/>
          <w:szCs w:val="24"/>
        </w:rPr>
        <w:t xml:space="preserve">importación </w:t>
      </w:r>
      <w:r w:rsidR="004D4B8D">
        <w:rPr>
          <w:rFonts w:ascii="Arial" w:hAnsi="Arial" w:cs="Arial"/>
          <w:szCs w:val="24"/>
        </w:rPr>
        <w:t>o</w:t>
      </w:r>
      <w:r w:rsidR="00020B2E" w:rsidRPr="00020B2E">
        <w:rPr>
          <w:rFonts w:ascii="Arial" w:hAnsi="Arial" w:cs="Arial"/>
          <w:szCs w:val="24"/>
        </w:rPr>
        <w:t xml:space="preserve"> exportación de especímenes de la diversidad biológica</w:t>
      </w:r>
      <w:r w:rsidRPr="00AF66BA">
        <w:rPr>
          <w:rFonts w:ascii="Arial" w:hAnsi="Arial" w:cs="Arial"/>
          <w:szCs w:val="24"/>
        </w:rPr>
        <w:t>.</w:t>
      </w:r>
    </w:p>
    <w:p w14:paraId="17F13B70" w14:textId="714B5853" w:rsidR="00231E2A" w:rsidRPr="00AF66BA" w:rsidRDefault="00B22408" w:rsidP="00AF66BA">
      <w:pPr>
        <w:jc w:val="both"/>
        <w:rPr>
          <w:rFonts w:ascii="Arial" w:hAnsi="Arial" w:cs="Arial"/>
          <w:szCs w:val="24"/>
        </w:rPr>
      </w:pPr>
      <w:r w:rsidRPr="00AF66BA">
        <w:rPr>
          <w:rFonts w:ascii="Arial" w:hAnsi="Arial" w:cs="Arial"/>
          <w:szCs w:val="24"/>
        </w:rPr>
        <w:t xml:space="preserve"> </w:t>
      </w:r>
    </w:p>
    <w:p w14:paraId="2D9A8E43" w14:textId="0DB8A17A" w:rsidR="00F80172" w:rsidRPr="00AF66BA" w:rsidRDefault="00F80172" w:rsidP="00AF66BA">
      <w:pPr>
        <w:jc w:val="both"/>
        <w:rPr>
          <w:rFonts w:ascii="Arial" w:hAnsi="Arial" w:cs="Arial"/>
          <w:szCs w:val="24"/>
        </w:rPr>
      </w:pPr>
      <w:r w:rsidRPr="00AF66BA">
        <w:rPr>
          <w:rFonts w:ascii="Arial" w:hAnsi="Arial" w:cs="Arial"/>
          <w:b/>
          <w:szCs w:val="24"/>
        </w:rPr>
        <w:t xml:space="preserve">Espécimen: </w:t>
      </w:r>
      <w:r w:rsidR="004D4B8D" w:rsidRPr="004D4B8D">
        <w:rPr>
          <w:rFonts w:ascii="Arial" w:hAnsi="Arial" w:cs="Arial"/>
          <w:szCs w:val="24"/>
        </w:rPr>
        <w:t>t</w:t>
      </w:r>
      <w:r w:rsidRPr="00AF66BA">
        <w:rPr>
          <w:rFonts w:ascii="Arial" w:hAnsi="Arial" w:cs="Arial"/>
          <w:szCs w:val="24"/>
        </w:rPr>
        <w:t>odo organismo de la diversidad biológica vivo, muerto o cualquiera de sus productos, partes o derivados</w:t>
      </w:r>
      <w:r w:rsidR="00B22408" w:rsidRPr="00AF66BA">
        <w:rPr>
          <w:rFonts w:ascii="Arial" w:hAnsi="Arial" w:cs="Arial"/>
          <w:szCs w:val="24"/>
        </w:rPr>
        <w:t xml:space="preserve">, identificables conforme al acto </w:t>
      </w:r>
      <w:r w:rsidR="006271B1" w:rsidRPr="00AF66BA">
        <w:rPr>
          <w:rFonts w:ascii="Arial" w:hAnsi="Arial" w:cs="Arial"/>
          <w:szCs w:val="24"/>
        </w:rPr>
        <w:t>administrativo</w:t>
      </w:r>
      <w:r w:rsidR="00B22408" w:rsidRPr="00AF66BA">
        <w:rPr>
          <w:rFonts w:ascii="Arial" w:hAnsi="Arial" w:cs="Arial"/>
          <w:szCs w:val="24"/>
        </w:rPr>
        <w:t xml:space="preserve"> que autoriza su obtención.</w:t>
      </w:r>
      <w:r w:rsidR="00012B05" w:rsidRPr="00AF66BA">
        <w:rPr>
          <w:rFonts w:ascii="Arial" w:hAnsi="Arial" w:cs="Arial"/>
          <w:szCs w:val="24"/>
        </w:rPr>
        <w:t xml:space="preserve"> </w:t>
      </w:r>
    </w:p>
    <w:p w14:paraId="1D5061FB" w14:textId="77777777" w:rsidR="00F80172" w:rsidRPr="00AF66BA" w:rsidRDefault="00F80172" w:rsidP="00AF66BA">
      <w:pPr>
        <w:jc w:val="both"/>
        <w:rPr>
          <w:rFonts w:ascii="Arial" w:hAnsi="Arial" w:cs="Arial"/>
          <w:szCs w:val="24"/>
        </w:rPr>
      </w:pPr>
    </w:p>
    <w:p w14:paraId="032834B3" w14:textId="7DEA5536" w:rsidR="00DA6182" w:rsidRPr="00AF66BA" w:rsidRDefault="00DA6182" w:rsidP="00AF66BA">
      <w:pPr>
        <w:jc w:val="both"/>
        <w:rPr>
          <w:rFonts w:ascii="Arial" w:hAnsi="Arial" w:cs="Arial"/>
          <w:szCs w:val="24"/>
        </w:rPr>
      </w:pPr>
      <w:r w:rsidRPr="00C915D4">
        <w:rPr>
          <w:rFonts w:ascii="Arial" w:hAnsi="Arial" w:cs="Arial"/>
          <w:b/>
          <w:i/>
          <w:szCs w:val="24"/>
        </w:rPr>
        <w:t>Ex situ</w:t>
      </w:r>
      <w:r w:rsidRPr="00AF66BA">
        <w:rPr>
          <w:rFonts w:ascii="Arial" w:hAnsi="Arial" w:cs="Arial"/>
          <w:b/>
          <w:szCs w:val="24"/>
        </w:rPr>
        <w:t xml:space="preserve">: </w:t>
      </w:r>
      <w:r w:rsidR="004D4B8D" w:rsidRPr="004D4B8D">
        <w:rPr>
          <w:rFonts w:ascii="Arial" w:hAnsi="Arial" w:cs="Arial"/>
          <w:szCs w:val="24"/>
        </w:rPr>
        <w:t>f</w:t>
      </w:r>
      <w:r w:rsidRPr="00AF66BA">
        <w:rPr>
          <w:rFonts w:ascii="Arial" w:hAnsi="Arial" w:cs="Arial"/>
          <w:szCs w:val="24"/>
        </w:rPr>
        <w:t>uera del área de distribución natural de una especie.</w:t>
      </w:r>
    </w:p>
    <w:p w14:paraId="42ABE4D9" w14:textId="77777777" w:rsidR="00F80172" w:rsidRPr="00AF66BA" w:rsidRDefault="00F80172" w:rsidP="00AF66BA">
      <w:pPr>
        <w:jc w:val="both"/>
        <w:rPr>
          <w:rFonts w:ascii="Arial" w:hAnsi="Arial" w:cs="Arial"/>
          <w:szCs w:val="24"/>
        </w:rPr>
      </w:pPr>
    </w:p>
    <w:p w14:paraId="323B4D2F" w14:textId="1328B203" w:rsidR="00057EA4" w:rsidRPr="00AF66BA" w:rsidRDefault="00F80172" w:rsidP="00AF66BA">
      <w:pPr>
        <w:jc w:val="both"/>
        <w:rPr>
          <w:rFonts w:ascii="Arial" w:hAnsi="Arial" w:cs="Arial"/>
          <w:szCs w:val="24"/>
        </w:rPr>
      </w:pPr>
      <w:r w:rsidRPr="00286E37">
        <w:rPr>
          <w:rFonts w:ascii="Arial" w:hAnsi="Arial" w:cs="Arial"/>
          <w:b/>
          <w:szCs w:val="24"/>
        </w:rPr>
        <w:t>Híbrido:</w:t>
      </w:r>
      <w:r w:rsidRPr="00286E37">
        <w:rPr>
          <w:rFonts w:ascii="Arial" w:hAnsi="Arial" w:cs="Arial"/>
          <w:szCs w:val="24"/>
        </w:rPr>
        <w:t xml:space="preserve"> animal o planta que se produce como resultado del cruzamiento de dos o más especies diferentes</w:t>
      </w:r>
      <w:r w:rsidR="004D4B8D" w:rsidRPr="00286E37">
        <w:rPr>
          <w:rFonts w:ascii="Arial" w:hAnsi="Arial" w:cs="Arial"/>
          <w:szCs w:val="24"/>
        </w:rPr>
        <w:t>.</w:t>
      </w:r>
    </w:p>
    <w:p w14:paraId="138C3A66" w14:textId="280CE363" w:rsidR="00F80172" w:rsidRPr="00AF66BA" w:rsidRDefault="00057EA4" w:rsidP="00AF66BA">
      <w:pPr>
        <w:jc w:val="both"/>
        <w:rPr>
          <w:rFonts w:ascii="Arial" w:hAnsi="Arial" w:cs="Arial"/>
          <w:szCs w:val="24"/>
        </w:rPr>
      </w:pPr>
      <w:r w:rsidRPr="00AF66BA">
        <w:rPr>
          <w:rFonts w:ascii="Arial" w:hAnsi="Arial" w:cs="Arial"/>
          <w:szCs w:val="24"/>
        </w:rPr>
        <w:t xml:space="preserve"> </w:t>
      </w:r>
    </w:p>
    <w:p w14:paraId="2E60970E" w14:textId="4F7F95C3" w:rsidR="00231E2A" w:rsidRPr="00AF66BA" w:rsidRDefault="00DA6182" w:rsidP="00AF66BA">
      <w:pPr>
        <w:jc w:val="both"/>
        <w:rPr>
          <w:rFonts w:ascii="Arial" w:hAnsi="Arial" w:cs="Arial"/>
          <w:b/>
          <w:szCs w:val="24"/>
        </w:rPr>
      </w:pPr>
      <w:r w:rsidRPr="00C915D4">
        <w:rPr>
          <w:rFonts w:ascii="Arial" w:hAnsi="Arial" w:cs="Arial"/>
          <w:b/>
          <w:i/>
          <w:szCs w:val="24"/>
        </w:rPr>
        <w:t>In situ</w:t>
      </w:r>
      <w:r w:rsidRPr="00AF66BA">
        <w:rPr>
          <w:rFonts w:ascii="Arial" w:hAnsi="Arial" w:cs="Arial"/>
          <w:b/>
          <w:szCs w:val="24"/>
        </w:rPr>
        <w:t xml:space="preserve">: </w:t>
      </w:r>
      <w:r w:rsidR="004D4B8D">
        <w:rPr>
          <w:rFonts w:ascii="Arial" w:hAnsi="Arial" w:cs="Arial"/>
          <w:szCs w:val="24"/>
        </w:rPr>
        <w:t>d</w:t>
      </w:r>
      <w:r w:rsidR="00B22408" w:rsidRPr="00AF66BA">
        <w:rPr>
          <w:rFonts w:ascii="Arial" w:hAnsi="Arial" w:cs="Arial"/>
          <w:szCs w:val="24"/>
        </w:rPr>
        <w:t>entro del área de distribución de una especie</w:t>
      </w:r>
    </w:p>
    <w:p w14:paraId="3E07CDD9" w14:textId="77777777" w:rsidR="0035700C" w:rsidRPr="00AF66BA" w:rsidRDefault="0035700C" w:rsidP="00AF66BA">
      <w:pPr>
        <w:jc w:val="both"/>
        <w:rPr>
          <w:rFonts w:ascii="Arial" w:hAnsi="Arial" w:cs="Arial"/>
          <w:b/>
          <w:szCs w:val="24"/>
        </w:rPr>
      </w:pPr>
    </w:p>
    <w:p w14:paraId="3A75EAE3" w14:textId="14A7CA58" w:rsidR="0063453F" w:rsidRPr="00AF66BA" w:rsidRDefault="0063453F" w:rsidP="00AF66BA">
      <w:pPr>
        <w:jc w:val="both"/>
        <w:rPr>
          <w:rFonts w:ascii="Arial" w:hAnsi="Arial" w:cs="Arial"/>
          <w:szCs w:val="24"/>
        </w:rPr>
      </w:pPr>
      <w:r w:rsidRPr="00AF66BA">
        <w:rPr>
          <w:rFonts w:ascii="Arial" w:hAnsi="Arial" w:cs="Arial"/>
          <w:b/>
          <w:szCs w:val="24"/>
        </w:rPr>
        <w:t>Permiso</w:t>
      </w:r>
      <w:r w:rsidR="00B15FF7" w:rsidRPr="00AF66BA">
        <w:rPr>
          <w:rFonts w:ascii="Arial" w:hAnsi="Arial" w:cs="Arial"/>
          <w:b/>
          <w:szCs w:val="24"/>
        </w:rPr>
        <w:t xml:space="preserve"> para la importación </w:t>
      </w:r>
      <w:r w:rsidR="004D4B8D">
        <w:rPr>
          <w:rFonts w:ascii="Arial" w:hAnsi="Arial" w:cs="Arial"/>
          <w:b/>
          <w:szCs w:val="24"/>
        </w:rPr>
        <w:t>o</w:t>
      </w:r>
      <w:r w:rsidR="00B15FF7" w:rsidRPr="00AF66BA">
        <w:rPr>
          <w:rFonts w:ascii="Arial" w:hAnsi="Arial" w:cs="Arial"/>
          <w:b/>
          <w:szCs w:val="24"/>
        </w:rPr>
        <w:t xml:space="preserve"> exportación de especímenes de la diversidad biológica</w:t>
      </w:r>
      <w:r w:rsidRPr="00AF66BA">
        <w:rPr>
          <w:rFonts w:ascii="Arial" w:hAnsi="Arial" w:cs="Arial"/>
          <w:b/>
          <w:szCs w:val="24"/>
        </w:rPr>
        <w:t xml:space="preserve">: </w:t>
      </w:r>
      <w:r w:rsidRPr="00AF66BA">
        <w:rPr>
          <w:rFonts w:ascii="Arial" w:hAnsi="Arial" w:cs="Arial"/>
          <w:szCs w:val="24"/>
        </w:rPr>
        <w:t xml:space="preserve">autorización expedida por la Autoridad Nacional de Licencias Ambientales </w:t>
      </w:r>
      <w:r w:rsidR="004D4B8D">
        <w:rPr>
          <w:rFonts w:ascii="Arial" w:hAnsi="Arial" w:cs="Arial"/>
          <w:szCs w:val="24"/>
        </w:rPr>
        <w:t>(</w:t>
      </w:r>
      <w:r w:rsidRPr="00AF66BA">
        <w:rPr>
          <w:rFonts w:ascii="Arial" w:hAnsi="Arial" w:cs="Arial"/>
          <w:szCs w:val="24"/>
        </w:rPr>
        <w:t>ANLA</w:t>
      </w:r>
      <w:r w:rsidR="004D4B8D">
        <w:rPr>
          <w:rFonts w:ascii="Arial" w:hAnsi="Arial" w:cs="Arial"/>
          <w:szCs w:val="24"/>
        </w:rPr>
        <w:t>)</w:t>
      </w:r>
      <w:r w:rsidRPr="00AF66BA">
        <w:rPr>
          <w:rFonts w:ascii="Arial" w:hAnsi="Arial" w:cs="Arial"/>
          <w:szCs w:val="24"/>
        </w:rPr>
        <w:t xml:space="preserve">, </w:t>
      </w:r>
      <w:r w:rsidR="004D4B8D">
        <w:rPr>
          <w:rFonts w:ascii="Arial" w:hAnsi="Arial" w:cs="Arial"/>
          <w:szCs w:val="24"/>
        </w:rPr>
        <w:t xml:space="preserve">para </w:t>
      </w:r>
      <w:r w:rsidRPr="00AF66BA">
        <w:rPr>
          <w:rFonts w:ascii="Arial" w:hAnsi="Arial" w:cs="Arial"/>
          <w:szCs w:val="24"/>
        </w:rPr>
        <w:t>importar</w:t>
      </w:r>
      <w:r w:rsidR="0035700C" w:rsidRPr="00AF66BA">
        <w:rPr>
          <w:rFonts w:ascii="Arial" w:hAnsi="Arial" w:cs="Arial"/>
          <w:szCs w:val="24"/>
        </w:rPr>
        <w:t xml:space="preserve"> o</w:t>
      </w:r>
      <w:r w:rsidRPr="00AF66BA">
        <w:rPr>
          <w:rFonts w:ascii="Arial" w:hAnsi="Arial" w:cs="Arial"/>
          <w:szCs w:val="24"/>
        </w:rPr>
        <w:t xml:space="preserve"> exportar</w:t>
      </w:r>
      <w:r w:rsidR="0076090C" w:rsidRPr="00AF66BA">
        <w:rPr>
          <w:rFonts w:ascii="Arial" w:hAnsi="Arial" w:cs="Arial"/>
          <w:szCs w:val="24"/>
        </w:rPr>
        <w:t xml:space="preserve"> </w:t>
      </w:r>
      <w:r w:rsidRPr="00AF66BA">
        <w:rPr>
          <w:rFonts w:ascii="Arial" w:hAnsi="Arial" w:cs="Arial"/>
          <w:szCs w:val="24"/>
        </w:rPr>
        <w:t>especímenes de la diversidad bio</w:t>
      </w:r>
      <w:r w:rsidR="004D4B8D">
        <w:rPr>
          <w:rFonts w:ascii="Arial" w:hAnsi="Arial" w:cs="Arial"/>
          <w:szCs w:val="24"/>
        </w:rPr>
        <w:t>lógica.</w:t>
      </w:r>
      <w:r w:rsidRPr="00AF66BA">
        <w:rPr>
          <w:rFonts w:ascii="Arial" w:hAnsi="Arial" w:cs="Arial"/>
          <w:szCs w:val="24"/>
        </w:rPr>
        <w:t xml:space="preserve"> </w:t>
      </w:r>
    </w:p>
    <w:p w14:paraId="6F6769BF" w14:textId="6D50BAFF" w:rsidR="0082225A" w:rsidRPr="00AF66BA" w:rsidRDefault="0082225A" w:rsidP="00AF66BA">
      <w:pPr>
        <w:jc w:val="both"/>
        <w:rPr>
          <w:rFonts w:ascii="Arial" w:hAnsi="Arial" w:cs="Arial"/>
          <w:szCs w:val="24"/>
        </w:rPr>
      </w:pPr>
    </w:p>
    <w:p w14:paraId="7320C9EA" w14:textId="470282D3" w:rsidR="005B3612" w:rsidRPr="00AF66BA" w:rsidRDefault="005B3612" w:rsidP="00AF66BA">
      <w:pPr>
        <w:jc w:val="both"/>
        <w:rPr>
          <w:rFonts w:ascii="Arial" w:hAnsi="Arial" w:cs="Arial"/>
          <w:szCs w:val="24"/>
        </w:rPr>
      </w:pPr>
      <w:r w:rsidRPr="00AF66BA">
        <w:rPr>
          <w:rFonts w:ascii="Arial" w:hAnsi="Arial" w:cs="Arial"/>
          <w:b/>
          <w:szCs w:val="24"/>
        </w:rPr>
        <w:t>Productos forestales de transformación primaria</w:t>
      </w:r>
      <w:r w:rsidR="00AF66BA" w:rsidRPr="00AF66BA">
        <w:rPr>
          <w:rFonts w:ascii="Arial" w:hAnsi="Arial" w:cs="Arial"/>
          <w:szCs w:val="24"/>
        </w:rPr>
        <w:t>:</w:t>
      </w:r>
      <w:r w:rsidRPr="00AF66BA">
        <w:rPr>
          <w:rFonts w:ascii="Arial" w:hAnsi="Arial" w:cs="Arial"/>
          <w:szCs w:val="24"/>
        </w:rPr>
        <w:t xml:space="preserve"> </w:t>
      </w:r>
      <w:r w:rsidR="00AF66BA" w:rsidRPr="00AF66BA">
        <w:rPr>
          <w:rFonts w:ascii="Arial" w:hAnsi="Arial" w:cs="Arial"/>
          <w:szCs w:val="24"/>
        </w:rPr>
        <w:t>s</w:t>
      </w:r>
      <w:r w:rsidRPr="00AF66BA">
        <w:rPr>
          <w:rFonts w:ascii="Arial" w:hAnsi="Arial" w:cs="Arial"/>
          <w:szCs w:val="24"/>
        </w:rPr>
        <w:t xml:space="preserve">on los productos obtenidos directamente a partir de las </w:t>
      </w:r>
      <w:proofErr w:type="spellStart"/>
      <w:r w:rsidRPr="00AF66BA">
        <w:rPr>
          <w:rFonts w:ascii="Arial" w:hAnsi="Arial" w:cs="Arial"/>
          <w:szCs w:val="24"/>
        </w:rPr>
        <w:t>trozas</w:t>
      </w:r>
      <w:proofErr w:type="spellEnd"/>
      <w:r w:rsidRPr="00AF66BA">
        <w:rPr>
          <w:rFonts w:ascii="Arial" w:hAnsi="Arial" w:cs="Arial"/>
          <w:szCs w:val="24"/>
        </w:rPr>
        <w:t>, tales como: bloques, bancos, tablones, tablas y además chapas, entre otros, sin ser sometidos a ningún proceso o grado de elaboración y/o de acabado industrial con mayor valor agregado.</w:t>
      </w:r>
    </w:p>
    <w:p w14:paraId="4BEEF9BD" w14:textId="77777777" w:rsidR="005B3612" w:rsidRPr="00AF66BA" w:rsidRDefault="005B3612" w:rsidP="00AF66BA">
      <w:pPr>
        <w:jc w:val="both"/>
        <w:rPr>
          <w:rFonts w:ascii="Arial" w:hAnsi="Arial" w:cs="Arial"/>
          <w:szCs w:val="24"/>
        </w:rPr>
      </w:pPr>
    </w:p>
    <w:p w14:paraId="482E22CA" w14:textId="77777777" w:rsidR="004D4B8D" w:rsidRDefault="005B3612" w:rsidP="00AF66BA">
      <w:pPr>
        <w:jc w:val="both"/>
        <w:rPr>
          <w:rFonts w:ascii="Arial" w:hAnsi="Arial" w:cs="Arial"/>
          <w:szCs w:val="24"/>
        </w:rPr>
      </w:pPr>
      <w:r w:rsidRPr="00AF66BA">
        <w:rPr>
          <w:rFonts w:ascii="Arial" w:hAnsi="Arial" w:cs="Arial"/>
          <w:b/>
          <w:szCs w:val="24"/>
        </w:rPr>
        <w:t>Productos forestales de segundo grado de transformación o terminados</w:t>
      </w:r>
      <w:r w:rsidR="00AF66BA" w:rsidRPr="00AF66BA">
        <w:rPr>
          <w:rFonts w:ascii="Arial" w:hAnsi="Arial" w:cs="Arial"/>
          <w:szCs w:val="24"/>
        </w:rPr>
        <w:t>: s</w:t>
      </w:r>
      <w:r w:rsidRPr="00AF66BA">
        <w:rPr>
          <w:rFonts w:ascii="Arial" w:hAnsi="Arial" w:cs="Arial"/>
          <w:szCs w:val="24"/>
        </w:rPr>
        <w:t xml:space="preserve">on los productos de la madera obtenidos mediante diferentes procesos y grados de elaboración y de acabado industrial con mayor valor agregado, tales como molduras, </w:t>
      </w:r>
      <w:proofErr w:type="spellStart"/>
      <w:r w:rsidRPr="00AF66BA">
        <w:rPr>
          <w:rFonts w:ascii="Arial" w:hAnsi="Arial" w:cs="Arial"/>
          <w:szCs w:val="24"/>
        </w:rPr>
        <w:t>parquet</w:t>
      </w:r>
      <w:proofErr w:type="spellEnd"/>
      <w:r w:rsidRPr="00AF66BA">
        <w:rPr>
          <w:rFonts w:ascii="Arial" w:hAnsi="Arial" w:cs="Arial"/>
          <w:szCs w:val="24"/>
        </w:rPr>
        <w:t xml:space="preserve">, listón machihembrado, puertas, muebles </w:t>
      </w:r>
      <w:r w:rsidRPr="00DB49A1">
        <w:rPr>
          <w:rFonts w:ascii="Arial" w:hAnsi="Arial" w:cs="Arial"/>
          <w:szCs w:val="24"/>
        </w:rPr>
        <w:t>en crudo o terminados</w:t>
      </w:r>
      <w:r w:rsidRPr="00170FF3">
        <w:rPr>
          <w:rFonts w:ascii="Arial" w:hAnsi="Arial" w:cs="Arial"/>
          <w:szCs w:val="24"/>
        </w:rPr>
        <w:t>,</w:t>
      </w:r>
      <w:r w:rsidRPr="00AF66BA">
        <w:rPr>
          <w:rFonts w:ascii="Arial" w:hAnsi="Arial" w:cs="Arial"/>
          <w:szCs w:val="24"/>
        </w:rPr>
        <w:t xml:space="preserve"> tableros aglomerados, tableros laminados, tableros contrachapados, tableros de fibras, tableros de partículas, marcos de puertas y ventanas, entre otros. </w:t>
      </w:r>
    </w:p>
    <w:p w14:paraId="776C0D63" w14:textId="77777777" w:rsidR="004D4B8D" w:rsidRDefault="004D4B8D" w:rsidP="00AF66BA">
      <w:pPr>
        <w:jc w:val="both"/>
        <w:rPr>
          <w:rFonts w:ascii="Arial" w:hAnsi="Arial" w:cs="Arial"/>
          <w:szCs w:val="24"/>
        </w:rPr>
      </w:pPr>
    </w:p>
    <w:p w14:paraId="3B05ABDA" w14:textId="33239731" w:rsidR="005B16B4" w:rsidRPr="00AF66BA" w:rsidRDefault="005B3612" w:rsidP="00AF66BA">
      <w:pPr>
        <w:jc w:val="both"/>
        <w:rPr>
          <w:rFonts w:ascii="Arial" w:hAnsi="Arial" w:cs="Arial"/>
          <w:szCs w:val="24"/>
        </w:rPr>
      </w:pPr>
      <w:r w:rsidRPr="00AF66BA">
        <w:rPr>
          <w:rFonts w:ascii="Arial" w:hAnsi="Arial" w:cs="Arial"/>
          <w:szCs w:val="24"/>
        </w:rPr>
        <w:t>Se considera productos secundarios los de madera aserrada que presenten secado y/o inmunizado, trabajo de cepillado por sus caras más amplias y un espesor menor a 5 cm, así como aquellos productos rollizos que tienen secado industrial e inmunizado.</w:t>
      </w:r>
    </w:p>
    <w:p w14:paraId="002A144F" w14:textId="77777777" w:rsidR="00992455" w:rsidRPr="00AF66BA" w:rsidRDefault="00992455" w:rsidP="00AF66BA">
      <w:pPr>
        <w:jc w:val="both"/>
        <w:rPr>
          <w:rFonts w:ascii="Arial" w:hAnsi="Arial" w:cs="Arial"/>
          <w:szCs w:val="24"/>
        </w:rPr>
      </w:pPr>
    </w:p>
    <w:p w14:paraId="639EAB3A" w14:textId="7E888C25" w:rsidR="005B16B4" w:rsidRPr="00AF66BA" w:rsidRDefault="00780DC3" w:rsidP="00AF66BA">
      <w:pPr>
        <w:jc w:val="both"/>
        <w:rPr>
          <w:rFonts w:ascii="Arial" w:hAnsi="Arial" w:cs="Arial"/>
          <w:szCs w:val="24"/>
        </w:rPr>
      </w:pPr>
      <w:r w:rsidRPr="00AF66BA">
        <w:rPr>
          <w:rFonts w:ascii="Arial" w:hAnsi="Arial" w:cs="Arial"/>
          <w:b/>
          <w:bCs/>
          <w:szCs w:val="24"/>
        </w:rPr>
        <w:t>Producto forestal no maderable</w:t>
      </w:r>
      <w:r w:rsidR="00AF66BA" w:rsidRPr="00AF66BA">
        <w:rPr>
          <w:rFonts w:ascii="Arial" w:hAnsi="Arial" w:cs="Arial"/>
          <w:b/>
          <w:bCs/>
          <w:szCs w:val="24"/>
        </w:rPr>
        <w:t xml:space="preserve">: </w:t>
      </w:r>
      <w:r w:rsidR="00AF66BA" w:rsidRPr="005E6824">
        <w:rPr>
          <w:rFonts w:ascii="Arial" w:hAnsi="Arial" w:cs="Arial"/>
          <w:bCs/>
          <w:szCs w:val="24"/>
        </w:rPr>
        <w:t>b</w:t>
      </w:r>
      <w:r w:rsidRPr="00AF66BA">
        <w:rPr>
          <w:rFonts w:ascii="Arial" w:hAnsi="Arial" w:cs="Arial"/>
          <w:szCs w:val="24"/>
        </w:rPr>
        <w:t>ienes de origen biológico distintos de la madera y la fauna, derivados del bosque natural, tales como gomas, resinas, látex, lacas, frutos, cortezas, estipes, semillas, flores, raíces, ramas, hojas, lianas, cogollos, yemas, fibras, exudados, follajes, rizomas, entre otros, incluidas las palmas y hongos.</w:t>
      </w:r>
    </w:p>
    <w:p w14:paraId="7CFAF40C" w14:textId="427179B4" w:rsidR="00780DC3" w:rsidRPr="00AF66BA" w:rsidRDefault="00780DC3" w:rsidP="00AF66BA">
      <w:pPr>
        <w:jc w:val="both"/>
        <w:rPr>
          <w:rFonts w:ascii="Arial" w:hAnsi="Arial" w:cs="Arial"/>
          <w:szCs w:val="24"/>
        </w:rPr>
      </w:pPr>
    </w:p>
    <w:p w14:paraId="1656C649" w14:textId="0344383D" w:rsidR="00780DC3" w:rsidRPr="00AF66BA" w:rsidRDefault="00780DC3" w:rsidP="00AF66BA">
      <w:pPr>
        <w:jc w:val="both"/>
        <w:rPr>
          <w:rFonts w:ascii="Arial" w:hAnsi="Arial" w:cs="Arial"/>
          <w:szCs w:val="24"/>
        </w:rPr>
      </w:pPr>
      <w:r w:rsidRPr="00AF66BA">
        <w:rPr>
          <w:rFonts w:ascii="Arial" w:hAnsi="Arial" w:cs="Arial"/>
          <w:b/>
          <w:bCs/>
          <w:szCs w:val="24"/>
        </w:rPr>
        <w:t>Productos forestales no maderables</w:t>
      </w:r>
      <w:r w:rsidRPr="00AF66BA">
        <w:rPr>
          <w:rFonts w:ascii="Arial" w:hAnsi="Arial" w:cs="Arial"/>
          <w:szCs w:val="24"/>
        </w:rPr>
        <w:t xml:space="preserve"> </w:t>
      </w:r>
      <w:r w:rsidRPr="00AF66BA">
        <w:rPr>
          <w:rFonts w:ascii="Arial" w:hAnsi="Arial" w:cs="Arial"/>
          <w:b/>
          <w:bCs/>
          <w:szCs w:val="24"/>
        </w:rPr>
        <w:t>en primer grado de transformación</w:t>
      </w:r>
      <w:r w:rsidR="00AF66BA" w:rsidRPr="00AF66BA">
        <w:rPr>
          <w:rFonts w:ascii="Arial" w:hAnsi="Arial" w:cs="Arial"/>
          <w:b/>
          <w:bCs/>
          <w:szCs w:val="24"/>
        </w:rPr>
        <w:t xml:space="preserve">: </w:t>
      </w:r>
      <w:r w:rsidR="00AF66BA" w:rsidRPr="005E6824">
        <w:rPr>
          <w:rFonts w:ascii="Arial" w:hAnsi="Arial" w:cs="Arial"/>
          <w:bCs/>
          <w:szCs w:val="24"/>
        </w:rPr>
        <w:t>s</w:t>
      </w:r>
      <w:r w:rsidRPr="00AF66BA">
        <w:rPr>
          <w:rFonts w:ascii="Arial" w:hAnsi="Arial" w:cs="Arial"/>
          <w:szCs w:val="24"/>
        </w:rPr>
        <w:t>on aquellos que no han sufrido ninguna transformación física o estética y que conservan</w:t>
      </w:r>
      <w:r w:rsidR="00D94053" w:rsidRPr="00AF66BA">
        <w:rPr>
          <w:rFonts w:ascii="Arial" w:hAnsi="Arial" w:cs="Arial"/>
          <w:szCs w:val="24"/>
        </w:rPr>
        <w:t xml:space="preserve"> su estructura original. Se exceptúa flor cortada y follaje</w:t>
      </w:r>
    </w:p>
    <w:p w14:paraId="46E2E725" w14:textId="77777777" w:rsidR="00F80172" w:rsidRPr="00AF66BA" w:rsidRDefault="00F80172" w:rsidP="00AF66BA">
      <w:pPr>
        <w:jc w:val="both"/>
        <w:rPr>
          <w:rFonts w:ascii="Arial" w:hAnsi="Arial" w:cs="Arial"/>
          <w:szCs w:val="24"/>
        </w:rPr>
      </w:pPr>
    </w:p>
    <w:p w14:paraId="53E70DCF" w14:textId="799A5FBA" w:rsidR="00F80172" w:rsidRPr="00AF66BA" w:rsidRDefault="00772288" w:rsidP="00AF66BA">
      <w:pPr>
        <w:jc w:val="both"/>
        <w:rPr>
          <w:rFonts w:ascii="Arial" w:hAnsi="Arial" w:cs="Arial"/>
          <w:szCs w:val="24"/>
        </w:rPr>
      </w:pPr>
      <w:r w:rsidRPr="00AF66BA">
        <w:rPr>
          <w:rFonts w:ascii="Arial" w:hAnsi="Arial" w:cs="Arial"/>
          <w:b/>
          <w:szCs w:val="24"/>
        </w:rPr>
        <w:t xml:space="preserve">Solicitante del permiso </w:t>
      </w:r>
      <w:r w:rsidR="005E6824">
        <w:rPr>
          <w:rFonts w:ascii="Arial" w:hAnsi="Arial" w:cs="Arial"/>
          <w:b/>
          <w:szCs w:val="24"/>
        </w:rPr>
        <w:t>para la importación o</w:t>
      </w:r>
      <w:r w:rsidR="004D5E7E" w:rsidRPr="00AF66BA">
        <w:rPr>
          <w:rFonts w:ascii="Arial" w:hAnsi="Arial" w:cs="Arial"/>
          <w:b/>
          <w:szCs w:val="24"/>
        </w:rPr>
        <w:t xml:space="preserve"> exportación de especímenes de la diversidad biológica</w:t>
      </w:r>
      <w:r w:rsidR="005E6824">
        <w:rPr>
          <w:rFonts w:ascii="Arial" w:hAnsi="Arial" w:cs="Arial"/>
          <w:b/>
          <w:szCs w:val="24"/>
        </w:rPr>
        <w:t>:</w:t>
      </w:r>
      <w:r w:rsidR="00F80172" w:rsidRPr="00AF66BA">
        <w:rPr>
          <w:rFonts w:ascii="Arial" w:hAnsi="Arial" w:cs="Arial"/>
          <w:b/>
          <w:szCs w:val="24"/>
        </w:rPr>
        <w:t xml:space="preserve"> </w:t>
      </w:r>
      <w:r w:rsidR="005E6824">
        <w:rPr>
          <w:rFonts w:ascii="Arial" w:hAnsi="Arial" w:cs="Arial"/>
          <w:szCs w:val="24"/>
        </w:rPr>
        <w:t>p</w:t>
      </w:r>
      <w:r w:rsidR="00F80172" w:rsidRPr="00AF66BA">
        <w:rPr>
          <w:rFonts w:ascii="Arial" w:hAnsi="Arial" w:cs="Arial"/>
          <w:szCs w:val="24"/>
        </w:rPr>
        <w:t>ersona natural o jurídica, pública o privada</w:t>
      </w:r>
      <w:r w:rsidR="0063453F" w:rsidRPr="00AF66BA">
        <w:rPr>
          <w:rFonts w:ascii="Arial" w:hAnsi="Arial" w:cs="Arial"/>
          <w:szCs w:val="24"/>
        </w:rPr>
        <w:t xml:space="preserve"> interesada en la </w:t>
      </w:r>
      <w:r w:rsidR="0063453F" w:rsidRPr="00AF66BA">
        <w:rPr>
          <w:rFonts w:ascii="Arial" w:hAnsi="Arial" w:cs="Arial"/>
          <w:szCs w:val="24"/>
        </w:rPr>
        <w:lastRenderedPageBreak/>
        <w:t>exportación</w:t>
      </w:r>
      <w:r w:rsidR="00144B9F" w:rsidRPr="00AF66BA">
        <w:rPr>
          <w:rFonts w:ascii="Arial" w:hAnsi="Arial" w:cs="Arial"/>
          <w:szCs w:val="24"/>
        </w:rPr>
        <w:t xml:space="preserve"> </w:t>
      </w:r>
      <w:r w:rsidR="00B15FF7" w:rsidRPr="00AF66BA">
        <w:rPr>
          <w:rFonts w:ascii="Arial" w:hAnsi="Arial" w:cs="Arial"/>
          <w:szCs w:val="24"/>
        </w:rPr>
        <w:t>o importación de</w:t>
      </w:r>
      <w:r w:rsidR="0063453F" w:rsidRPr="00AF66BA">
        <w:rPr>
          <w:rFonts w:ascii="Arial" w:hAnsi="Arial" w:cs="Arial"/>
          <w:szCs w:val="24"/>
        </w:rPr>
        <w:t xml:space="preserve"> especímenes de la diversidad biológica, </w:t>
      </w:r>
      <w:r w:rsidR="00F80172" w:rsidRPr="00AF66BA">
        <w:rPr>
          <w:rFonts w:ascii="Arial" w:hAnsi="Arial" w:cs="Arial"/>
          <w:szCs w:val="24"/>
        </w:rPr>
        <w:t>conforme a las normas vigentes.</w:t>
      </w:r>
      <w:r w:rsidR="0063453F" w:rsidRPr="00AF66BA">
        <w:rPr>
          <w:rFonts w:ascii="Arial" w:hAnsi="Arial" w:cs="Arial"/>
          <w:szCs w:val="24"/>
        </w:rPr>
        <w:t xml:space="preserve"> </w:t>
      </w:r>
    </w:p>
    <w:p w14:paraId="058EDBC0" w14:textId="77777777" w:rsidR="00603D66" w:rsidRPr="00AF66BA" w:rsidRDefault="00603D66" w:rsidP="00AF66BA">
      <w:pPr>
        <w:jc w:val="both"/>
        <w:rPr>
          <w:rFonts w:ascii="Arial" w:hAnsi="Arial" w:cs="Arial"/>
          <w:szCs w:val="24"/>
        </w:rPr>
      </w:pPr>
    </w:p>
    <w:p w14:paraId="255406B8" w14:textId="42B24D3D" w:rsidR="00F80172" w:rsidRPr="00AF66BA" w:rsidRDefault="00057EA4" w:rsidP="00AF66BA">
      <w:pPr>
        <w:pStyle w:val="NormalWeb"/>
        <w:spacing w:before="0" w:after="0"/>
        <w:jc w:val="both"/>
        <w:rPr>
          <w:rFonts w:ascii="Arial" w:hAnsi="Arial" w:cs="Arial"/>
          <w:szCs w:val="24"/>
        </w:rPr>
      </w:pPr>
      <w:r w:rsidRPr="00AF66BA">
        <w:rPr>
          <w:rFonts w:ascii="Arial" w:hAnsi="Arial" w:cs="Arial"/>
          <w:b/>
          <w:szCs w:val="24"/>
        </w:rPr>
        <w:t xml:space="preserve">ARTÍCULO </w:t>
      </w:r>
      <w:r w:rsidR="00E62F17" w:rsidRPr="00AF66BA">
        <w:rPr>
          <w:rFonts w:ascii="Arial" w:hAnsi="Arial" w:cs="Arial"/>
          <w:b/>
          <w:szCs w:val="24"/>
        </w:rPr>
        <w:t>4</w:t>
      </w:r>
      <w:r w:rsidR="00F80172" w:rsidRPr="00AF66BA">
        <w:rPr>
          <w:rFonts w:ascii="Arial" w:hAnsi="Arial" w:cs="Arial"/>
          <w:b/>
          <w:szCs w:val="24"/>
        </w:rPr>
        <w:t>. Competencia.</w:t>
      </w:r>
      <w:r w:rsidR="00F80172" w:rsidRPr="00AF66BA">
        <w:rPr>
          <w:rFonts w:ascii="Arial" w:hAnsi="Arial" w:cs="Arial"/>
          <w:b/>
          <w:i/>
          <w:szCs w:val="24"/>
        </w:rPr>
        <w:t xml:space="preserve"> </w:t>
      </w:r>
      <w:r w:rsidR="00F80172" w:rsidRPr="00AF66BA">
        <w:rPr>
          <w:rFonts w:ascii="Arial" w:hAnsi="Arial" w:cs="Arial"/>
          <w:szCs w:val="24"/>
        </w:rPr>
        <w:t xml:space="preserve">El </w:t>
      </w:r>
      <w:r w:rsidR="005E6824">
        <w:rPr>
          <w:rFonts w:ascii="Arial" w:hAnsi="Arial" w:cs="Arial"/>
          <w:szCs w:val="24"/>
        </w:rPr>
        <w:t xml:space="preserve">procedimiento </w:t>
      </w:r>
      <w:r w:rsidR="001F3A73" w:rsidRPr="00AF66BA">
        <w:rPr>
          <w:rFonts w:ascii="Arial" w:hAnsi="Arial" w:cs="Arial"/>
          <w:szCs w:val="24"/>
        </w:rPr>
        <w:t xml:space="preserve">para la expedición </w:t>
      </w:r>
      <w:r w:rsidR="00F80172" w:rsidRPr="00AF66BA">
        <w:rPr>
          <w:rFonts w:ascii="Arial" w:hAnsi="Arial" w:cs="Arial"/>
          <w:szCs w:val="24"/>
        </w:rPr>
        <w:t xml:space="preserve">del permiso </w:t>
      </w:r>
      <w:bookmarkStart w:id="0" w:name="_Hlk56764283"/>
      <w:r w:rsidR="004D5E7E" w:rsidRPr="00AF66BA">
        <w:rPr>
          <w:rFonts w:ascii="Arial" w:hAnsi="Arial" w:cs="Arial"/>
          <w:szCs w:val="24"/>
        </w:rPr>
        <w:t xml:space="preserve">para la importación </w:t>
      </w:r>
      <w:r w:rsidR="005E6824">
        <w:rPr>
          <w:rFonts w:ascii="Arial" w:hAnsi="Arial" w:cs="Arial"/>
          <w:szCs w:val="24"/>
        </w:rPr>
        <w:t>o</w:t>
      </w:r>
      <w:r w:rsidR="004D5E7E" w:rsidRPr="00AF66BA">
        <w:rPr>
          <w:rFonts w:ascii="Arial" w:hAnsi="Arial" w:cs="Arial"/>
          <w:szCs w:val="24"/>
        </w:rPr>
        <w:t xml:space="preserve"> exportación de especímenes de la diversidad </w:t>
      </w:r>
      <w:bookmarkEnd w:id="0"/>
      <w:r w:rsidR="00B15FF7" w:rsidRPr="00AF66BA">
        <w:rPr>
          <w:rFonts w:ascii="Arial" w:hAnsi="Arial" w:cs="Arial"/>
          <w:szCs w:val="24"/>
        </w:rPr>
        <w:t>biológica será</w:t>
      </w:r>
      <w:r w:rsidR="00F80172" w:rsidRPr="00AF66BA">
        <w:rPr>
          <w:rFonts w:ascii="Arial" w:hAnsi="Arial" w:cs="Arial"/>
          <w:szCs w:val="24"/>
        </w:rPr>
        <w:t xml:space="preserve"> de competencia exclusiva de la Autoridad Nacional de Licencias Ambientales</w:t>
      </w:r>
      <w:r w:rsidR="005E6824">
        <w:rPr>
          <w:rFonts w:ascii="Arial" w:hAnsi="Arial" w:cs="Arial"/>
          <w:szCs w:val="24"/>
        </w:rPr>
        <w:t xml:space="preserve"> (</w:t>
      </w:r>
      <w:r w:rsidR="00F80172" w:rsidRPr="00AF66BA">
        <w:rPr>
          <w:rFonts w:ascii="Arial" w:hAnsi="Arial" w:cs="Arial"/>
          <w:szCs w:val="24"/>
        </w:rPr>
        <w:t>ANLA</w:t>
      </w:r>
      <w:r w:rsidR="005E6824">
        <w:rPr>
          <w:rFonts w:ascii="Arial" w:hAnsi="Arial" w:cs="Arial"/>
          <w:szCs w:val="24"/>
        </w:rPr>
        <w:t>)</w:t>
      </w:r>
      <w:r w:rsidR="00F80172" w:rsidRPr="00AF66BA">
        <w:rPr>
          <w:rFonts w:ascii="Arial" w:hAnsi="Arial" w:cs="Arial"/>
          <w:szCs w:val="24"/>
        </w:rPr>
        <w:t>, la entidad que haga sus veces o aquella que el Ministerio de Ambiente y Desarrollo Sostenible delegue</w:t>
      </w:r>
      <w:r w:rsidR="004E3BE8" w:rsidRPr="00AF66BA">
        <w:rPr>
          <w:rFonts w:ascii="Arial" w:hAnsi="Arial" w:cs="Arial"/>
          <w:szCs w:val="24"/>
        </w:rPr>
        <w:t>, de conformidad con la normatividad vigente</w:t>
      </w:r>
      <w:r w:rsidR="00F80172" w:rsidRPr="00AF66BA">
        <w:rPr>
          <w:rFonts w:ascii="Arial" w:hAnsi="Arial" w:cs="Arial"/>
          <w:szCs w:val="24"/>
        </w:rPr>
        <w:t>.</w:t>
      </w:r>
    </w:p>
    <w:p w14:paraId="0126483F" w14:textId="41227D6C" w:rsidR="00F80172" w:rsidRPr="00AF66BA" w:rsidRDefault="00F80172" w:rsidP="00AF66BA">
      <w:pPr>
        <w:pStyle w:val="NormalWeb"/>
        <w:spacing w:before="0" w:after="0"/>
        <w:jc w:val="both"/>
        <w:rPr>
          <w:rFonts w:ascii="Arial" w:hAnsi="Arial" w:cs="Arial"/>
          <w:color w:val="000000"/>
          <w:szCs w:val="24"/>
          <w:shd w:val="clear" w:color="auto" w:fill="FFFFFF"/>
        </w:rPr>
      </w:pPr>
    </w:p>
    <w:p w14:paraId="1D1C0451" w14:textId="78C79400" w:rsidR="00F80172" w:rsidRPr="00AF66BA" w:rsidRDefault="00057EA4" w:rsidP="00AF66BA">
      <w:pPr>
        <w:pStyle w:val="xmsonormal"/>
        <w:jc w:val="both"/>
        <w:rPr>
          <w:rFonts w:ascii="Arial" w:hAnsi="Arial" w:cs="Arial"/>
          <w:bCs/>
          <w:color w:val="000000"/>
          <w:sz w:val="24"/>
          <w:szCs w:val="24"/>
          <w:lang w:val="es-ES" w:eastAsia="es-ES"/>
        </w:rPr>
      </w:pPr>
      <w:r w:rsidRPr="00AF66BA">
        <w:rPr>
          <w:rFonts w:ascii="Arial" w:hAnsi="Arial" w:cs="Arial"/>
          <w:b/>
          <w:color w:val="000000"/>
          <w:sz w:val="24"/>
          <w:szCs w:val="24"/>
          <w:shd w:val="clear" w:color="auto" w:fill="FFFFFF"/>
        </w:rPr>
        <w:t xml:space="preserve">ARTÍCULO </w:t>
      </w:r>
      <w:r w:rsidR="00311D54" w:rsidRPr="00AF66BA">
        <w:rPr>
          <w:rFonts w:ascii="Arial" w:hAnsi="Arial" w:cs="Arial"/>
          <w:b/>
          <w:color w:val="000000"/>
          <w:sz w:val="24"/>
          <w:szCs w:val="24"/>
          <w:shd w:val="clear" w:color="auto" w:fill="FFFFFF"/>
        </w:rPr>
        <w:t>5</w:t>
      </w:r>
      <w:r w:rsidR="00F80172" w:rsidRPr="00AF66BA">
        <w:rPr>
          <w:rFonts w:ascii="Arial" w:hAnsi="Arial" w:cs="Arial"/>
          <w:b/>
          <w:color w:val="000000"/>
          <w:sz w:val="24"/>
          <w:szCs w:val="24"/>
          <w:shd w:val="clear" w:color="auto" w:fill="FFFFFF"/>
        </w:rPr>
        <w:t xml:space="preserve">. </w:t>
      </w:r>
      <w:r w:rsidR="00F80172" w:rsidRPr="00AF66BA">
        <w:rPr>
          <w:rFonts w:ascii="Arial" w:hAnsi="Arial" w:cs="Arial"/>
          <w:b/>
          <w:bCs/>
          <w:color w:val="000000"/>
          <w:sz w:val="24"/>
          <w:szCs w:val="24"/>
          <w:lang w:val="es-ES" w:eastAsia="es-ES"/>
        </w:rPr>
        <w:t>Pago</w:t>
      </w:r>
      <w:r w:rsidR="00F80172" w:rsidRPr="00AF66BA">
        <w:rPr>
          <w:rFonts w:ascii="Arial" w:hAnsi="Arial" w:cs="Arial"/>
          <w:b/>
          <w:bCs/>
          <w:i/>
          <w:color w:val="000000"/>
          <w:sz w:val="24"/>
          <w:szCs w:val="24"/>
          <w:lang w:val="es-ES" w:eastAsia="es-ES"/>
        </w:rPr>
        <w:t>.</w:t>
      </w:r>
      <w:r w:rsidR="00F80172" w:rsidRPr="00AF66BA">
        <w:rPr>
          <w:rFonts w:ascii="Arial" w:hAnsi="Arial" w:cs="Arial"/>
          <w:b/>
          <w:bCs/>
          <w:color w:val="000000"/>
          <w:sz w:val="24"/>
          <w:szCs w:val="24"/>
          <w:lang w:val="es-ES" w:eastAsia="es-ES"/>
        </w:rPr>
        <w:t xml:space="preserve"> </w:t>
      </w:r>
      <w:r w:rsidR="00F80172" w:rsidRPr="00AF66BA">
        <w:rPr>
          <w:rFonts w:ascii="Arial" w:hAnsi="Arial" w:cs="Arial"/>
          <w:bCs/>
          <w:color w:val="000000"/>
          <w:sz w:val="24"/>
          <w:szCs w:val="24"/>
          <w:lang w:val="es-ES" w:eastAsia="es-ES"/>
        </w:rPr>
        <w:t xml:space="preserve">El pago </w:t>
      </w:r>
      <w:r w:rsidR="008D47B0" w:rsidRPr="00AF66BA">
        <w:rPr>
          <w:rFonts w:ascii="Arial" w:hAnsi="Arial" w:cs="Arial"/>
          <w:bCs/>
          <w:color w:val="000000"/>
          <w:sz w:val="24"/>
          <w:szCs w:val="24"/>
          <w:lang w:val="es-ES" w:eastAsia="es-ES"/>
        </w:rPr>
        <w:t xml:space="preserve">por los servicios de </w:t>
      </w:r>
      <w:r w:rsidR="00F80172" w:rsidRPr="00AF66BA">
        <w:rPr>
          <w:rFonts w:ascii="Arial" w:hAnsi="Arial" w:cs="Arial"/>
          <w:bCs/>
          <w:color w:val="000000"/>
          <w:sz w:val="24"/>
          <w:szCs w:val="24"/>
          <w:lang w:val="es-ES" w:eastAsia="es-ES"/>
        </w:rPr>
        <w:t xml:space="preserve">evaluación del permiso </w:t>
      </w:r>
      <w:r w:rsidR="001F3A73" w:rsidRPr="00AF66BA">
        <w:rPr>
          <w:rFonts w:ascii="Arial" w:hAnsi="Arial" w:cs="Arial"/>
          <w:sz w:val="24"/>
          <w:szCs w:val="24"/>
        </w:rPr>
        <w:t xml:space="preserve">para la importación </w:t>
      </w:r>
      <w:r w:rsidR="005E6824">
        <w:rPr>
          <w:rFonts w:ascii="Arial" w:hAnsi="Arial" w:cs="Arial"/>
          <w:sz w:val="24"/>
          <w:szCs w:val="24"/>
        </w:rPr>
        <w:t>o</w:t>
      </w:r>
      <w:r w:rsidR="001F3A73" w:rsidRPr="00AF66BA">
        <w:rPr>
          <w:rFonts w:ascii="Arial" w:hAnsi="Arial" w:cs="Arial"/>
          <w:sz w:val="24"/>
          <w:szCs w:val="24"/>
        </w:rPr>
        <w:t xml:space="preserve"> exportación de especímenes de la diversidad biológica </w:t>
      </w:r>
      <w:r w:rsidR="00F80172" w:rsidRPr="00AF66BA">
        <w:rPr>
          <w:rFonts w:ascii="Arial" w:hAnsi="Arial" w:cs="Arial"/>
          <w:bCs/>
          <w:color w:val="000000"/>
          <w:sz w:val="24"/>
          <w:szCs w:val="24"/>
          <w:lang w:val="es-ES" w:eastAsia="es-ES"/>
        </w:rPr>
        <w:t>lo fijar</w:t>
      </w:r>
      <w:r w:rsidR="00601032" w:rsidRPr="00AF66BA">
        <w:rPr>
          <w:rFonts w:ascii="Arial" w:hAnsi="Arial" w:cs="Arial"/>
          <w:bCs/>
          <w:color w:val="000000"/>
          <w:sz w:val="24"/>
          <w:szCs w:val="24"/>
          <w:lang w:val="es-ES" w:eastAsia="es-ES"/>
        </w:rPr>
        <w:t>á</w:t>
      </w:r>
      <w:r w:rsidR="00F80172" w:rsidRPr="00AF66BA">
        <w:rPr>
          <w:rFonts w:ascii="Arial" w:hAnsi="Arial" w:cs="Arial"/>
          <w:bCs/>
          <w:color w:val="000000"/>
          <w:sz w:val="24"/>
          <w:szCs w:val="24"/>
          <w:lang w:val="es-ES" w:eastAsia="es-ES"/>
        </w:rPr>
        <w:t xml:space="preserve"> la Autoridad Nacional de Licencias Ambientales</w:t>
      </w:r>
      <w:r w:rsidR="008D47B0" w:rsidRPr="00AF66BA">
        <w:rPr>
          <w:rFonts w:ascii="Arial" w:hAnsi="Arial" w:cs="Arial"/>
          <w:bCs/>
          <w:color w:val="000000"/>
          <w:sz w:val="24"/>
          <w:szCs w:val="24"/>
          <w:lang w:val="es-ES" w:eastAsia="es-ES"/>
        </w:rPr>
        <w:t xml:space="preserve"> conforme a</w:t>
      </w:r>
      <w:r w:rsidR="005E6824">
        <w:rPr>
          <w:rFonts w:ascii="Arial" w:hAnsi="Arial" w:cs="Arial"/>
          <w:bCs/>
          <w:color w:val="000000"/>
          <w:sz w:val="24"/>
          <w:szCs w:val="24"/>
          <w:lang w:val="es-ES" w:eastAsia="es-ES"/>
        </w:rPr>
        <w:t xml:space="preserve"> </w:t>
      </w:r>
      <w:r w:rsidR="008D47B0" w:rsidRPr="00AF66BA">
        <w:rPr>
          <w:rFonts w:ascii="Arial" w:hAnsi="Arial" w:cs="Arial"/>
          <w:bCs/>
          <w:color w:val="000000"/>
          <w:sz w:val="24"/>
          <w:szCs w:val="24"/>
          <w:lang w:val="es-ES" w:eastAsia="es-ES"/>
        </w:rPr>
        <w:t>l</w:t>
      </w:r>
      <w:r w:rsidR="005E6824">
        <w:rPr>
          <w:rFonts w:ascii="Arial" w:hAnsi="Arial" w:cs="Arial"/>
          <w:bCs/>
          <w:color w:val="000000"/>
          <w:sz w:val="24"/>
          <w:szCs w:val="24"/>
          <w:lang w:val="es-ES" w:eastAsia="es-ES"/>
        </w:rPr>
        <w:t xml:space="preserve">a Resolución 1280 de 2010 o el </w:t>
      </w:r>
      <w:r w:rsidR="008D47B0" w:rsidRPr="00AF66BA">
        <w:rPr>
          <w:rFonts w:ascii="Arial" w:hAnsi="Arial" w:cs="Arial"/>
          <w:bCs/>
          <w:color w:val="000000"/>
          <w:sz w:val="24"/>
          <w:szCs w:val="24"/>
          <w:lang w:val="es-ES" w:eastAsia="es-ES"/>
        </w:rPr>
        <w:t>artículo 96 de la Ley 633 de 2000</w:t>
      </w:r>
      <w:r w:rsidR="004E43C8">
        <w:rPr>
          <w:rFonts w:ascii="Arial" w:hAnsi="Arial" w:cs="Arial"/>
          <w:bCs/>
          <w:color w:val="000000"/>
          <w:sz w:val="24"/>
          <w:szCs w:val="24"/>
          <w:lang w:val="es-ES" w:eastAsia="es-ES"/>
        </w:rPr>
        <w:t>,</w:t>
      </w:r>
      <w:r w:rsidR="008D47B0" w:rsidRPr="00AF66BA">
        <w:rPr>
          <w:rFonts w:ascii="Arial" w:hAnsi="Arial" w:cs="Arial"/>
          <w:bCs/>
          <w:color w:val="000000"/>
          <w:sz w:val="24"/>
          <w:szCs w:val="24"/>
          <w:lang w:val="es-ES" w:eastAsia="es-ES"/>
        </w:rPr>
        <w:t xml:space="preserve"> </w:t>
      </w:r>
      <w:r w:rsidR="005E6824">
        <w:rPr>
          <w:rFonts w:ascii="Arial" w:hAnsi="Arial" w:cs="Arial"/>
          <w:bCs/>
          <w:color w:val="000000"/>
          <w:sz w:val="24"/>
          <w:szCs w:val="24"/>
          <w:lang w:val="es-ES" w:eastAsia="es-ES"/>
        </w:rPr>
        <w:t xml:space="preserve">según corresponda, </w:t>
      </w:r>
      <w:r w:rsidR="005E6824" w:rsidRPr="00AF66BA">
        <w:rPr>
          <w:rFonts w:ascii="Arial" w:hAnsi="Arial" w:cs="Arial"/>
          <w:bCs/>
          <w:color w:val="000000"/>
          <w:sz w:val="24"/>
          <w:szCs w:val="24"/>
          <w:lang w:val="es-ES" w:eastAsia="es-ES"/>
        </w:rPr>
        <w:t>o</w:t>
      </w:r>
      <w:r w:rsidR="008D47B0" w:rsidRPr="00AF66BA">
        <w:rPr>
          <w:rFonts w:ascii="Arial" w:hAnsi="Arial" w:cs="Arial"/>
          <w:bCs/>
          <w:color w:val="000000"/>
          <w:sz w:val="24"/>
          <w:szCs w:val="24"/>
          <w:lang w:val="es-ES" w:eastAsia="es-ES"/>
        </w:rPr>
        <w:t xml:space="preserve"> aquella que la</w:t>
      </w:r>
      <w:r w:rsidR="005E6824">
        <w:rPr>
          <w:rFonts w:ascii="Arial" w:hAnsi="Arial" w:cs="Arial"/>
          <w:bCs/>
          <w:color w:val="000000"/>
          <w:sz w:val="24"/>
          <w:szCs w:val="24"/>
          <w:lang w:val="es-ES" w:eastAsia="es-ES"/>
        </w:rPr>
        <w:t>s</w:t>
      </w:r>
      <w:r w:rsidR="008D47B0" w:rsidRPr="00AF66BA">
        <w:rPr>
          <w:rFonts w:ascii="Arial" w:hAnsi="Arial" w:cs="Arial"/>
          <w:bCs/>
          <w:color w:val="000000"/>
          <w:sz w:val="24"/>
          <w:szCs w:val="24"/>
          <w:lang w:val="es-ES" w:eastAsia="es-ES"/>
        </w:rPr>
        <w:t xml:space="preserve"> modifique</w:t>
      </w:r>
      <w:r w:rsidR="005E6824">
        <w:rPr>
          <w:rFonts w:ascii="Arial" w:hAnsi="Arial" w:cs="Arial"/>
          <w:bCs/>
          <w:color w:val="000000"/>
          <w:sz w:val="24"/>
          <w:szCs w:val="24"/>
          <w:lang w:val="es-ES" w:eastAsia="es-ES"/>
        </w:rPr>
        <w:t>n</w:t>
      </w:r>
      <w:r w:rsidR="008D47B0" w:rsidRPr="00AF66BA">
        <w:rPr>
          <w:rFonts w:ascii="Arial" w:hAnsi="Arial" w:cs="Arial"/>
          <w:bCs/>
          <w:color w:val="000000"/>
          <w:sz w:val="24"/>
          <w:szCs w:val="24"/>
          <w:lang w:val="es-ES" w:eastAsia="es-ES"/>
        </w:rPr>
        <w:t xml:space="preserve"> sustituya</w:t>
      </w:r>
      <w:r w:rsidR="005E6824">
        <w:rPr>
          <w:rFonts w:ascii="Arial" w:hAnsi="Arial" w:cs="Arial"/>
          <w:bCs/>
          <w:color w:val="000000"/>
          <w:sz w:val="24"/>
          <w:szCs w:val="24"/>
          <w:lang w:val="es-ES" w:eastAsia="es-ES"/>
        </w:rPr>
        <w:t>n o deroguen</w:t>
      </w:r>
      <w:r w:rsidR="008D47B0" w:rsidRPr="00AF66BA">
        <w:rPr>
          <w:rFonts w:ascii="Arial" w:hAnsi="Arial" w:cs="Arial"/>
          <w:bCs/>
          <w:color w:val="000000"/>
          <w:sz w:val="24"/>
          <w:szCs w:val="24"/>
          <w:lang w:val="es-ES" w:eastAsia="es-ES"/>
        </w:rPr>
        <w:t>.</w:t>
      </w:r>
    </w:p>
    <w:p w14:paraId="194E73A7" w14:textId="77777777" w:rsidR="00517A5E" w:rsidRPr="00AF66BA" w:rsidRDefault="00517A5E" w:rsidP="00AF66BA">
      <w:pPr>
        <w:pStyle w:val="xmsonormal"/>
        <w:jc w:val="both"/>
        <w:rPr>
          <w:rFonts w:ascii="Arial" w:hAnsi="Arial" w:cs="Arial"/>
          <w:bCs/>
          <w:color w:val="000000"/>
          <w:sz w:val="24"/>
          <w:szCs w:val="24"/>
          <w:lang w:val="es-ES" w:eastAsia="es-ES"/>
        </w:rPr>
      </w:pPr>
    </w:p>
    <w:p w14:paraId="56DE4A30" w14:textId="03FD7C13" w:rsidR="00F80172" w:rsidRPr="005E6824" w:rsidRDefault="00F80172" w:rsidP="00AF66BA">
      <w:pPr>
        <w:pStyle w:val="xmsonormal"/>
        <w:jc w:val="both"/>
        <w:rPr>
          <w:rFonts w:ascii="Arial" w:hAnsi="Arial" w:cs="Arial"/>
          <w:sz w:val="24"/>
          <w:szCs w:val="24"/>
        </w:rPr>
      </w:pPr>
      <w:r w:rsidRPr="00AF66BA">
        <w:rPr>
          <w:rFonts w:ascii="Arial" w:hAnsi="Arial" w:cs="Arial"/>
          <w:b/>
          <w:bCs/>
          <w:sz w:val="24"/>
          <w:szCs w:val="24"/>
          <w:lang w:val="es-ES" w:eastAsia="es-ES"/>
        </w:rPr>
        <w:t xml:space="preserve">Parágrafo. </w:t>
      </w:r>
      <w:r w:rsidRPr="005E6824">
        <w:rPr>
          <w:rFonts w:ascii="Arial" w:hAnsi="Arial" w:cs="Arial"/>
          <w:sz w:val="24"/>
          <w:szCs w:val="24"/>
        </w:rPr>
        <w:t>Quedarán exentos del pago por servicios de evaluac</w:t>
      </w:r>
      <w:r w:rsidR="005E6824" w:rsidRPr="005E6824">
        <w:rPr>
          <w:rFonts w:ascii="Arial" w:hAnsi="Arial" w:cs="Arial"/>
          <w:sz w:val="24"/>
          <w:szCs w:val="24"/>
        </w:rPr>
        <w:t>ión de la solicitud del permiso para</w:t>
      </w:r>
      <w:r w:rsidR="005E6824">
        <w:rPr>
          <w:rFonts w:ascii="Arial" w:hAnsi="Arial" w:cs="Arial"/>
          <w:sz w:val="24"/>
          <w:szCs w:val="24"/>
        </w:rPr>
        <w:t xml:space="preserve"> </w:t>
      </w:r>
      <w:r w:rsidR="005E6824" w:rsidRPr="005E6824">
        <w:rPr>
          <w:rFonts w:ascii="Arial" w:hAnsi="Arial" w:cs="Arial"/>
          <w:sz w:val="24"/>
          <w:szCs w:val="24"/>
        </w:rPr>
        <w:t>la importación o exportación de especímenes de la diversidad biológica</w:t>
      </w:r>
      <w:r w:rsidRPr="005E6824">
        <w:rPr>
          <w:rFonts w:ascii="Arial" w:hAnsi="Arial" w:cs="Arial"/>
          <w:sz w:val="24"/>
          <w:szCs w:val="24"/>
        </w:rPr>
        <w:t xml:space="preserve">, </w:t>
      </w:r>
      <w:r w:rsidRPr="00AF66BA">
        <w:rPr>
          <w:rFonts w:ascii="Arial" w:hAnsi="Arial" w:cs="Arial"/>
          <w:sz w:val="24"/>
          <w:szCs w:val="24"/>
        </w:rPr>
        <w:t>las entidades científicas adscritas y vinculadas al Ministerio de Ambiente y Desarrollo Sostenible</w:t>
      </w:r>
      <w:r w:rsidRPr="005E6824">
        <w:rPr>
          <w:rFonts w:ascii="Arial" w:hAnsi="Arial" w:cs="Arial"/>
          <w:sz w:val="24"/>
          <w:szCs w:val="24"/>
        </w:rPr>
        <w:t>.</w:t>
      </w:r>
    </w:p>
    <w:p w14:paraId="28D102D2" w14:textId="77777777" w:rsidR="00F80172" w:rsidRPr="00AF66BA" w:rsidRDefault="00F80172" w:rsidP="00AF66BA">
      <w:pPr>
        <w:jc w:val="both"/>
        <w:rPr>
          <w:rFonts w:ascii="Arial" w:hAnsi="Arial" w:cs="Arial"/>
          <w:b/>
          <w:szCs w:val="24"/>
        </w:rPr>
      </w:pPr>
    </w:p>
    <w:p w14:paraId="2D7B304A" w14:textId="4478E064" w:rsidR="008D47B0" w:rsidRPr="00AF66BA" w:rsidRDefault="00057EA4" w:rsidP="00AF66BA">
      <w:pPr>
        <w:pStyle w:val="NormalWeb"/>
        <w:jc w:val="both"/>
        <w:rPr>
          <w:rFonts w:ascii="Arial" w:hAnsi="Arial" w:cs="Arial"/>
          <w:bCs/>
          <w:szCs w:val="24"/>
        </w:rPr>
      </w:pPr>
      <w:r w:rsidRPr="00AF66BA">
        <w:rPr>
          <w:rFonts w:ascii="Arial" w:hAnsi="Arial" w:cs="Arial"/>
          <w:b/>
          <w:szCs w:val="24"/>
        </w:rPr>
        <w:t xml:space="preserve">ARTÍCULO </w:t>
      </w:r>
      <w:r w:rsidR="00311D54" w:rsidRPr="00AF66BA">
        <w:rPr>
          <w:rFonts w:ascii="Arial" w:hAnsi="Arial" w:cs="Arial"/>
          <w:b/>
          <w:szCs w:val="24"/>
        </w:rPr>
        <w:t>6</w:t>
      </w:r>
      <w:r w:rsidR="00F80172" w:rsidRPr="00AF66BA">
        <w:rPr>
          <w:rFonts w:ascii="Arial" w:hAnsi="Arial" w:cs="Arial"/>
          <w:b/>
          <w:szCs w:val="24"/>
        </w:rPr>
        <w:t xml:space="preserve">. </w:t>
      </w:r>
      <w:r w:rsidR="008D47B0" w:rsidRPr="00AF66BA">
        <w:rPr>
          <w:rFonts w:ascii="Arial" w:hAnsi="Arial" w:cs="Arial"/>
          <w:b/>
          <w:szCs w:val="24"/>
        </w:rPr>
        <w:t xml:space="preserve">Requisitos </w:t>
      </w:r>
      <w:r w:rsidR="005E6824">
        <w:rPr>
          <w:rFonts w:ascii="Arial" w:hAnsi="Arial" w:cs="Arial"/>
          <w:b/>
          <w:szCs w:val="24"/>
        </w:rPr>
        <w:t>g</w:t>
      </w:r>
      <w:r w:rsidR="008D47B0" w:rsidRPr="00AF66BA">
        <w:rPr>
          <w:rFonts w:ascii="Arial" w:hAnsi="Arial" w:cs="Arial"/>
          <w:b/>
          <w:szCs w:val="24"/>
        </w:rPr>
        <w:t xml:space="preserve">enerales de la </w:t>
      </w:r>
      <w:r w:rsidR="005E6824">
        <w:rPr>
          <w:rFonts w:ascii="Arial" w:hAnsi="Arial" w:cs="Arial"/>
          <w:b/>
          <w:szCs w:val="24"/>
        </w:rPr>
        <w:t>s</w:t>
      </w:r>
      <w:r w:rsidR="008D47B0" w:rsidRPr="00AF66BA">
        <w:rPr>
          <w:rFonts w:ascii="Arial" w:hAnsi="Arial" w:cs="Arial"/>
          <w:b/>
          <w:szCs w:val="24"/>
        </w:rPr>
        <w:t>olicitud</w:t>
      </w:r>
      <w:r w:rsidR="009C4291">
        <w:rPr>
          <w:rFonts w:ascii="Arial" w:hAnsi="Arial" w:cs="Arial"/>
          <w:b/>
          <w:szCs w:val="24"/>
        </w:rPr>
        <w:t>.</w:t>
      </w:r>
      <w:r w:rsidR="008D47B0" w:rsidRPr="00AF66BA">
        <w:rPr>
          <w:rFonts w:ascii="Arial" w:hAnsi="Arial" w:cs="Arial"/>
          <w:b/>
          <w:szCs w:val="24"/>
        </w:rPr>
        <w:t xml:space="preserve"> </w:t>
      </w:r>
      <w:r w:rsidR="00204E8C">
        <w:rPr>
          <w:rFonts w:ascii="Arial" w:hAnsi="Arial" w:cs="Arial"/>
          <w:bCs/>
          <w:szCs w:val="24"/>
        </w:rPr>
        <w:t xml:space="preserve">La solicitud para la </w:t>
      </w:r>
      <w:r w:rsidR="0091406C" w:rsidRPr="00AF66BA">
        <w:rPr>
          <w:rFonts w:ascii="Arial" w:hAnsi="Arial" w:cs="Arial"/>
          <w:bCs/>
          <w:szCs w:val="24"/>
        </w:rPr>
        <w:t xml:space="preserve">obtención del </w:t>
      </w:r>
      <w:r w:rsidR="00204E8C">
        <w:rPr>
          <w:rFonts w:ascii="Arial" w:hAnsi="Arial" w:cs="Arial"/>
          <w:bCs/>
          <w:szCs w:val="24"/>
        </w:rPr>
        <w:t>p</w:t>
      </w:r>
      <w:r w:rsidR="0091406C" w:rsidRPr="00AF66BA">
        <w:rPr>
          <w:rFonts w:ascii="Arial" w:hAnsi="Arial" w:cs="Arial"/>
          <w:bCs/>
          <w:szCs w:val="24"/>
        </w:rPr>
        <w:t>ermiso</w:t>
      </w:r>
      <w:r w:rsidR="004D707D" w:rsidRPr="00AF66BA">
        <w:rPr>
          <w:rFonts w:ascii="Arial" w:hAnsi="Arial" w:cs="Arial"/>
          <w:bCs/>
          <w:szCs w:val="24"/>
        </w:rPr>
        <w:t xml:space="preserve"> </w:t>
      </w:r>
      <w:r w:rsidR="004D707D" w:rsidRPr="00AF66BA">
        <w:rPr>
          <w:rFonts w:ascii="Arial" w:hAnsi="Arial" w:cs="Arial"/>
          <w:szCs w:val="24"/>
        </w:rPr>
        <w:t xml:space="preserve">para la importación </w:t>
      </w:r>
      <w:r w:rsidR="00204E8C">
        <w:rPr>
          <w:rFonts w:ascii="Arial" w:hAnsi="Arial" w:cs="Arial"/>
          <w:szCs w:val="24"/>
        </w:rPr>
        <w:t>o</w:t>
      </w:r>
      <w:r w:rsidR="004D707D" w:rsidRPr="00AF66BA">
        <w:rPr>
          <w:rFonts w:ascii="Arial" w:hAnsi="Arial" w:cs="Arial"/>
          <w:szCs w:val="24"/>
        </w:rPr>
        <w:t xml:space="preserve"> exportación de especímenes de la diversidad biológica</w:t>
      </w:r>
      <w:r w:rsidR="00204E8C">
        <w:rPr>
          <w:rFonts w:ascii="Arial" w:hAnsi="Arial" w:cs="Arial"/>
          <w:bCs/>
          <w:szCs w:val="24"/>
        </w:rPr>
        <w:t xml:space="preserve"> deberá radicarse </w:t>
      </w:r>
      <w:r w:rsidR="00204E8C" w:rsidRPr="00AF66BA">
        <w:rPr>
          <w:rFonts w:ascii="Arial" w:hAnsi="Arial" w:cs="Arial"/>
          <w:bCs/>
          <w:szCs w:val="24"/>
        </w:rPr>
        <w:t>en la Ventanilla Integral de Trámites Ambientales en Línea (VITAL)</w:t>
      </w:r>
      <w:r w:rsidR="00204E8C">
        <w:rPr>
          <w:rFonts w:ascii="Arial" w:hAnsi="Arial" w:cs="Arial"/>
          <w:bCs/>
          <w:szCs w:val="24"/>
        </w:rPr>
        <w:t>, la cual contendrá la siguiente información</w:t>
      </w:r>
      <w:r w:rsidR="008D47B0" w:rsidRPr="00AF66BA">
        <w:rPr>
          <w:rFonts w:ascii="Arial" w:hAnsi="Arial" w:cs="Arial"/>
          <w:bCs/>
          <w:szCs w:val="24"/>
        </w:rPr>
        <w:t>:</w:t>
      </w:r>
    </w:p>
    <w:p w14:paraId="69F85435" w14:textId="77777777" w:rsidR="008D47B0" w:rsidRPr="00AF66BA" w:rsidRDefault="008D47B0" w:rsidP="00AF66BA">
      <w:pPr>
        <w:pStyle w:val="NormalWeb"/>
        <w:jc w:val="both"/>
        <w:rPr>
          <w:rFonts w:ascii="Arial" w:hAnsi="Arial" w:cs="Arial"/>
          <w:bCs/>
          <w:szCs w:val="24"/>
        </w:rPr>
      </w:pPr>
    </w:p>
    <w:p w14:paraId="76C36079" w14:textId="21EE1718" w:rsidR="008D47B0" w:rsidRDefault="008D47B0" w:rsidP="00AF66BA">
      <w:pPr>
        <w:pStyle w:val="NormalWeb"/>
        <w:numPr>
          <w:ilvl w:val="0"/>
          <w:numId w:val="18"/>
        </w:numPr>
        <w:jc w:val="both"/>
        <w:rPr>
          <w:rFonts w:ascii="Arial" w:hAnsi="Arial" w:cs="Arial"/>
          <w:bCs/>
          <w:szCs w:val="24"/>
        </w:rPr>
      </w:pPr>
      <w:r w:rsidRPr="00AF66BA">
        <w:rPr>
          <w:rFonts w:ascii="Arial" w:hAnsi="Arial" w:cs="Arial"/>
          <w:bCs/>
          <w:szCs w:val="24"/>
        </w:rPr>
        <w:t xml:space="preserve">Nombre </w:t>
      </w:r>
      <w:r w:rsidR="00204E8C">
        <w:rPr>
          <w:rFonts w:ascii="Arial" w:hAnsi="Arial" w:cs="Arial"/>
          <w:bCs/>
          <w:szCs w:val="24"/>
        </w:rPr>
        <w:t>e identificación del solicitante</w:t>
      </w:r>
      <w:r w:rsidRPr="00AF66BA">
        <w:rPr>
          <w:rFonts w:ascii="Arial" w:hAnsi="Arial" w:cs="Arial"/>
          <w:bCs/>
          <w:szCs w:val="24"/>
        </w:rPr>
        <w:t>.</w:t>
      </w:r>
    </w:p>
    <w:p w14:paraId="45F8B581" w14:textId="0D239BC8" w:rsidR="00204E8C" w:rsidRPr="00AF66BA" w:rsidRDefault="00204E8C" w:rsidP="00AF66BA">
      <w:pPr>
        <w:pStyle w:val="NormalWeb"/>
        <w:numPr>
          <w:ilvl w:val="0"/>
          <w:numId w:val="18"/>
        </w:numPr>
        <w:jc w:val="both"/>
        <w:rPr>
          <w:rFonts w:ascii="Arial" w:hAnsi="Arial" w:cs="Arial"/>
          <w:bCs/>
          <w:szCs w:val="24"/>
        </w:rPr>
      </w:pPr>
      <w:r>
        <w:rPr>
          <w:rFonts w:ascii="Arial" w:hAnsi="Arial" w:cs="Arial"/>
          <w:bCs/>
          <w:szCs w:val="24"/>
        </w:rPr>
        <w:t xml:space="preserve">Razón social en caso de tratarse de persona jurídica. </w:t>
      </w:r>
    </w:p>
    <w:p w14:paraId="4058FF63" w14:textId="355CDC3A" w:rsidR="008D47B0" w:rsidRPr="00AF66BA" w:rsidRDefault="008D47B0" w:rsidP="00AF66BA">
      <w:pPr>
        <w:pStyle w:val="NormalWeb"/>
        <w:numPr>
          <w:ilvl w:val="0"/>
          <w:numId w:val="18"/>
        </w:numPr>
        <w:jc w:val="both"/>
        <w:rPr>
          <w:rFonts w:ascii="Arial" w:hAnsi="Arial" w:cs="Arial"/>
          <w:bCs/>
          <w:szCs w:val="24"/>
        </w:rPr>
      </w:pPr>
      <w:r w:rsidRPr="00AF66BA">
        <w:rPr>
          <w:rFonts w:ascii="Arial" w:hAnsi="Arial" w:cs="Arial"/>
          <w:bCs/>
          <w:szCs w:val="24"/>
        </w:rPr>
        <w:t>Número de identificación, código CIIU, dirección, localización</w:t>
      </w:r>
      <w:r w:rsidR="009354B9" w:rsidRPr="00AF66BA">
        <w:rPr>
          <w:rFonts w:ascii="Arial" w:hAnsi="Arial" w:cs="Arial"/>
          <w:bCs/>
          <w:szCs w:val="24"/>
        </w:rPr>
        <w:t xml:space="preserve"> y</w:t>
      </w:r>
      <w:r w:rsidRPr="00AF66BA">
        <w:rPr>
          <w:rFonts w:ascii="Arial" w:hAnsi="Arial" w:cs="Arial"/>
          <w:bCs/>
          <w:szCs w:val="24"/>
        </w:rPr>
        <w:t xml:space="preserve"> teléfono</w:t>
      </w:r>
      <w:r w:rsidR="00117325" w:rsidRPr="00AF66BA">
        <w:rPr>
          <w:rFonts w:ascii="Arial" w:hAnsi="Arial" w:cs="Arial"/>
          <w:bCs/>
          <w:szCs w:val="24"/>
        </w:rPr>
        <w:t>.</w:t>
      </w:r>
    </w:p>
    <w:p w14:paraId="0F9A7362" w14:textId="0B3EAAB6" w:rsidR="00117325" w:rsidRPr="00AF66BA" w:rsidRDefault="00204E8C" w:rsidP="00AF66BA">
      <w:pPr>
        <w:pStyle w:val="NormalWeb"/>
        <w:numPr>
          <w:ilvl w:val="0"/>
          <w:numId w:val="18"/>
        </w:numPr>
        <w:jc w:val="both"/>
        <w:rPr>
          <w:rFonts w:ascii="Arial" w:hAnsi="Arial" w:cs="Arial"/>
          <w:bCs/>
          <w:szCs w:val="24"/>
        </w:rPr>
      </w:pPr>
      <w:r>
        <w:rPr>
          <w:rFonts w:ascii="Arial" w:hAnsi="Arial" w:cs="Arial"/>
          <w:bCs/>
          <w:szCs w:val="24"/>
        </w:rPr>
        <w:t>P</w:t>
      </w:r>
      <w:r w:rsidR="008D47B0" w:rsidRPr="00AF66BA">
        <w:rPr>
          <w:rFonts w:ascii="Arial" w:hAnsi="Arial" w:cs="Arial"/>
          <w:bCs/>
          <w:szCs w:val="24"/>
        </w:rPr>
        <w:t>oder debidamente otorgado</w:t>
      </w:r>
      <w:r>
        <w:rPr>
          <w:rFonts w:ascii="Arial" w:hAnsi="Arial" w:cs="Arial"/>
          <w:bCs/>
          <w:szCs w:val="24"/>
        </w:rPr>
        <w:t>, c</w:t>
      </w:r>
      <w:r w:rsidRPr="00AF66BA">
        <w:rPr>
          <w:rFonts w:ascii="Arial" w:hAnsi="Arial" w:cs="Arial"/>
          <w:bCs/>
          <w:szCs w:val="24"/>
        </w:rPr>
        <w:t>uando se actúe mediante apoderado,</w:t>
      </w:r>
    </w:p>
    <w:p w14:paraId="4FF40770" w14:textId="54A25ACE" w:rsidR="00117325" w:rsidRPr="00AF66BA" w:rsidRDefault="00117325" w:rsidP="00AF66BA">
      <w:pPr>
        <w:pStyle w:val="NormalWeb"/>
        <w:numPr>
          <w:ilvl w:val="0"/>
          <w:numId w:val="18"/>
        </w:numPr>
        <w:jc w:val="both"/>
        <w:rPr>
          <w:rFonts w:ascii="Arial" w:hAnsi="Arial" w:cs="Arial"/>
          <w:bCs/>
          <w:szCs w:val="24"/>
        </w:rPr>
      </w:pPr>
      <w:r w:rsidRPr="00AF66BA">
        <w:rPr>
          <w:rFonts w:ascii="Arial" w:hAnsi="Arial" w:cs="Arial"/>
          <w:bCs/>
          <w:szCs w:val="24"/>
        </w:rPr>
        <w:t xml:space="preserve">Nombre o razón social del destinario, </w:t>
      </w:r>
      <w:r w:rsidR="009354B9" w:rsidRPr="00AF66BA">
        <w:rPr>
          <w:rFonts w:ascii="Arial" w:hAnsi="Arial" w:cs="Arial"/>
          <w:bCs/>
          <w:szCs w:val="24"/>
        </w:rPr>
        <w:t>número</w:t>
      </w:r>
      <w:r w:rsidRPr="00AF66BA">
        <w:rPr>
          <w:rFonts w:ascii="Arial" w:hAnsi="Arial" w:cs="Arial"/>
          <w:bCs/>
          <w:szCs w:val="24"/>
        </w:rPr>
        <w:t xml:space="preserve"> de identificación</w:t>
      </w:r>
      <w:r w:rsidR="009354B9" w:rsidRPr="00AF66BA">
        <w:rPr>
          <w:rFonts w:ascii="Arial" w:hAnsi="Arial" w:cs="Arial"/>
          <w:bCs/>
          <w:szCs w:val="24"/>
        </w:rPr>
        <w:t>,</w:t>
      </w:r>
      <w:r w:rsidRPr="00AF66BA">
        <w:rPr>
          <w:rFonts w:ascii="Arial" w:hAnsi="Arial" w:cs="Arial"/>
          <w:bCs/>
          <w:szCs w:val="24"/>
        </w:rPr>
        <w:t xml:space="preserve"> dirección, país, ciudad y teléfono</w:t>
      </w:r>
      <w:r w:rsidR="00D819A3" w:rsidRPr="00AF66BA">
        <w:rPr>
          <w:rFonts w:ascii="Arial" w:hAnsi="Arial" w:cs="Arial"/>
          <w:bCs/>
          <w:szCs w:val="24"/>
        </w:rPr>
        <w:t>.</w:t>
      </w:r>
    </w:p>
    <w:p w14:paraId="65C06FBC" w14:textId="3BFFE3BA" w:rsidR="00117325" w:rsidRPr="00AF66BA" w:rsidRDefault="00117325" w:rsidP="00AF66BA">
      <w:pPr>
        <w:pStyle w:val="NormalWeb"/>
        <w:numPr>
          <w:ilvl w:val="0"/>
          <w:numId w:val="18"/>
        </w:numPr>
        <w:jc w:val="both"/>
        <w:rPr>
          <w:rFonts w:ascii="Arial" w:hAnsi="Arial" w:cs="Arial"/>
          <w:bCs/>
          <w:szCs w:val="24"/>
        </w:rPr>
      </w:pPr>
      <w:r w:rsidRPr="00AF66BA">
        <w:rPr>
          <w:rFonts w:ascii="Arial" w:hAnsi="Arial" w:cs="Arial"/>
          <w:bCs/>
          <w:szCs w:val="24"/>
        </w:rPr>
        <w:t xml:space="preserve">Tipo de solicitud: </w:t>
      </w:r>
      <w:r w:rsidR="00204E8C">
        <w:rPr>
          <w:rFonts w:ascii="Arial" w:hAnsi="Arial" w:cs="Arial"/>
          <w:bCs/>
          <w:szCs w:val="24"/>
        </w:rPr>
        <w:t>e</w:t>
      </w:r>
      <w:r w:rsidRPr="00AF66BA">
        <w:rPr>
          <w:rFonts w:ascii="Arial" w:hAnsi="Arial" w:cs="Arial"/>
          <w:bCs/>
          <w:szCs w:val="24"/>
        </w:rPr>
        <w:t xml:space="preserve">xportación o </w:t>
      </w:r>
      <w:r w:rsidR="00204E8C">
        <w:rPr>
          <w:rFonts w:ascii="Arial" w:hAnsi="Arial" w:cs="Arial"/>
          <w:bCs/>
          <w:szCs w:val="24"/>
        </w:rPr>
        <w:t>i</w:t>
      </w:r>
      <w:r w:rsidRPr="00AF66BA">
        <w:rPr>
          <w:rFonts w:ascii="Arial" w:hAnsi="Arial" w:cs="Arial"/>
          <w:bCs/>
          <w:szCs w:val="24"/>
        </w:rPr>
        <w:t>mportación</w:t>
      </w:r>
      <w:r w:rsidR="00783311" w:rsidRPr="00AF66BA">
        <w:rPr>
          <w:rFonts w:ascii="Arial" w:hAnsi="Arial" w:cs="Arial"/>
          <w:bCs/>
          <w:szCs w:val="24"/>
        </w:rPr>
        <w:t>.</w:t>
      </w:r>
    </w:p>
    <w:p w14:paraId="09A83E99" w14:textId="2EE5FF87" w:rsidR="00117325" w:rsidRPr="00AF66BA" w:rsidRDefault="00117325" w:rsidP="00AF66BA">
      <w:pPr>
        <w:pStyle w:val="NormalWeb"/>
        <w:numPr>
          <w:ilvl w:val="0"/>
          <w:numId w:val="18"/>
        </w:numPr>
        <w:jc w:val="both"/>
        <w:rPr>
          <w:rFonts w:ascii="Arial" w:hAnsi="Arial" w:cs="Arial"/>
          <w:bCs/>
          <w:szCs w:val="24"/>
        </w:rPr>
      </w:pPr>
      <w:r w:rsidRPr="00AF66BA">
        <w:rPr>
          <w:rFonts w:ascii="Arial" w:hAnsi="Arial" w:cs="Arial"/>
          <w:bCs/>
          <w:szCs w:val="24"/>
        </w:rPr>
        <w:t xml:space="preserve">Indicar el puerto de salida </w:t>
      </w:r>
      <w:proofErr w:type="gramStart"/>
      <w:r w:rsidR="009E752D" w:rsidRPr="00AF66BA">
        <w:rPr>
          <w:rFonts w:ascii="Arial" w:hAnsi="Arial" w:cs="Arial"/>
          <w:bCs/>
          <w:szCs w:val="24"/>
        </w:rPr>
        <w:t>o</w:t>
      </w:r>
      <w:proofErr w:type="gramEnd"/>
      <w:r w:rsidRPr="00AF66BA">
        <w:rPr>
          <w:rFonts w:ascii="Arial" w:hAnsi="Arial" w:cs="Arial"/>
          <w:bCs/>
          <w:szCs w:val="24"/>
        </w:rPr>
        <w:t xml:space="preserve"> de entrada.</w:t>
      </w:r>
    </w:p>
    <w:p w14:paraId="30B2A334" w14:textId="67566C47" w:rsidR="009354B9" w:rsidRPr="00AF66BA" w:rsidRDefault="009354B9" w:rsidP="00AF66BA">
      <w:pPr>
        <w:pStyle w:val="NormalWeb"/>
        <w:numPr>
          <w:ilvl w:val="0"/>
          <w:numId w:val="18"/>
        </w:numPr>
        <w:jc w:val="both"/>
        <w:rPr>
          <w:rFonts w:ascii="Arial" w:hAnsi="Arial" w:cs="Arial"/>
          <w:bCs/>
          <w:szCs w:val="24"/>
        </w:rPr>
      </w:pPr>
      <w:r w:rsidRPr="00AF66BA">
        <w:rPr>
          <w:rFonts w:ascii="Arial" w:hAnsi="Arial" w:cs="Arial"/>
          <w:bCs/>
          <w:szCs w:val="24"/>
        </w:rPr>
        <w:t>Finalidad de la solicitud</w:t>
      </w:r>
      <w:r w:rsidR="00204E8C">
        <w:rPr>
          <w:rFonts w:ascii="Arial" w:hAnsi="Arial" w:cs="Arial"/>
          <w:bCs/>
          <w:szCs w:val="24"/>
        </w:rPr>
        <w:t xml:space="preserve"> (comercial, investigación u otros fines)</w:t>
      </w:r>
      <w:r w:rsidR="009E752D" w:rsidRPr="00AF66BA">
        <w:rPr>
          <w:rFonts w:ascii="Arial" w:hAnsi="Arial" w:cs="Arial"/>
          <w:bCs/>
          <w:szCs w:val="24"/>
        </w:rPr>
        <w:t>.</w:t>
      </w:r>
    </w:p>
    <w:p w14:paraId="5617607E" w14:textId="6BDFD8B3" w:rsidR="009354B9" w:rsidRPr="00AF66BA" w:rsidRDefault="00204E8C" w:rsidP="00AF66BA">
      <w:pPr>
        <w:pStyle w:val="NormalWeb"/>
        <w:numPr>
          <w:ilvl w:val="0"/>
          <w:numId w:val="18"/>
        </w:numPr>
        <w:jc w:val="both"/>
        <w:rPr>
          <w:rFonts w:ascii="Arial" w:hAnsi="Arial" w:cs="Arial"/>
          <w:bCs/>
          <w:szCs w:val="24"/>
        </w:rPr>
      </w:pPr>
      <w:r>
        <w:rPr>
          <w:rFonts w:ascii="Arial" w:hAnsi="Arial" w:cs="Arial"/>
          <w:bCs/>
          <w:szCs w:val="24"/>
        </w:rPr>
        <w:t xml:space="preserve">Tiempo estimado </w:t>
      </w:r>
      <w:r w:rsidR="009354B9" w:rsidRPr="00AF66BA">
        <w:rPr>
          <w:rFonts w:ascii="Arial" w:hAnsi="Arial" w:cs="Arial"/>
          <w:bCs/>
          <w:szCs w:val="24"/>
        </w:rPr>
        <w:t xml:space="preserve">para </w:t>
      </w:r>
      <w:r>
        <w:rPr>
          <w:rFonts w:ascii="Arial" w:hAnsi="Arial" w:cs="Arial"/>
          <w:bCs/>
          <w:szCs w:val="24"/>
        </w:rPr>
        <w:t>adelantar las actividades d</w:t>
      </w:r>
      <w:r w:rsidR="009354B9" w:rsidRPr="00AF66BA">
        <w:rPr>
          <w:rFonts w:ascii="Arial" w:hAnsi="Arial" w:cs="Arial"/>
          <w:bCs/>
          <w:szCs w:val="24"/>
        </w:rPr>
        <w:t xml:space="preserve">e embarque o desembarque de los </w:t>
      </w:r>
      <w:r w:rsidR="00381217" w:rsidRPr="00AF66BA">
        <w:rPr>
          <w:rFonts w:ascii="Arial" w:hAnsi="Arial" w:cs="Arial"/>
          <w:bCs/>
          <w:szCs w:val="24"/>
        </w:rPr>
        <w:t>especímenes</w:t>
      </w:r>
      <w:r>
        <w:rPr>
          <w:rFonts w:ascii="Arial" w:hAnsi="Arial" w:cs="Arial"/>
          <w:bCs/>
          <w:szCs w:val="24"/>
        </w:rPr>
        <w:t>.</w:t>
      </w:r>
    </w:p>
    <w:p w14:paraId="32C0F949" w14:textId="4D060E0B" w:rsidR="009354B9" w:rsidRPr="00AF66BA" w:rsidRDefault="009354B9" w:rsidP="00AF66BA">
      <w:pPr>
        <w:pStyle w:val="NormalWeb"/>
        <w:numPr>
          <w:ilvl w:val="0"/>
          <w:numId w:val="18"/>
        </w:numPr>
        <w:jc w:val="both"/>
        <w:rPr>
          <w:rFonts w:ascii="Arial" w:hAnsi="Arial" w:cs="Arial"/>
          <w:bCs/>
          <w:szCs w:val="24"/>
        </w:rPr>
      </w:pPr>
      <w:r w:rsidRPr="00AF66BA">
        <w:rPr>
          <w:rFonts w:ascii="Arial" w:hAnsi="Arial" w:cs="Arial"/>
          <w:bCs/>
          <w:szCs w:val="24"/>
        </w:rPr>
        <w:t xml:space="preserve">Descripción de los especímenes objeto de la </w:t>
      </w:r>
      <w:r w:rsidR="00381217" w:rsidRPr="00AF66BA">
        <w:rPr>
          <w:rFonts w:ascii="Arial" w:hAnsi="Arial" w:cs="Arial"/>
          <w:bCs/>
          <w:szCs w:val="24"/>
        </w:rPr>
        <w:t>solicitud</w:t>
      </w:r>
      <w:r w:rsidRPr="00AF66BA">
        <w:rPr>
          <w:rFonts w:ascii="Arial" w:hAnsi="Arial" w:cs="Arial"/>
          <w:bCs/>
          <w:szCs w:val="24"/>
        </w:rPr>
        <w:t>, indicando, clase, orden, genero, especie y morfo tipo.</w:t>
      </w:r>
    </w:p>
    <w:p w14:paraId="2443699C" w14:textId="1146BC57" w:rsidR="004B4C43" w:rsidRPr="00AF66BA" w:rsidRDefault="009354B9" w:rsidP="00AF66BA">
      <w:pPr>
        <w:pStyle w:val="NormalWeb"/>
        <w:numPr>
          <w:ilvl w:val="0"/>
          <w:numId w:val="18"/>
        </w:numPr>
        <w:jc w:val="both"/>
        <w:rPr>
          <w:rFonts w:ascii="Arial" w:hAnsi="Arial" w:cs="Arial"/>
          <w:bCs/>
          <w:szCs w:val="24"/>
        </w:rPr>
      </w:pPr>
      <w:r w:rsidRPr="00AF66BA">
        <w:rPr>
          <w:rFonts w:ascii="Arial" w:hAnsi="Arial" w:cs="Arial"/>
          <w:bCs/>
          <w:szCs w:val="24"/>
        </w:rPr>
        <w:t>Número de individuos</w:t>
      </w:r>
      <w:r w:rsidR="009A04C5" w:rsidRPr="00AF66BA">
        <w:rPr>
          <w:rFonts w:ascii="Arial" w:hAnsi="Arial" w:cs="Arial"/>
          <w:bCs/>
          <w:szCs w:val="24"/>
        </w:rPr>
        <w:t xml:space="preserve"> del carácter taxonómico</w:t>
      </w:r>
      <w:r w:rsidR="00E833BE" w:rsidRPr="00AF66BA">
        <w:rPr>
          <w:rFonts w:ascii="Arial" w:hAnsi="Arial" w:cs="Arial"/>
          <w:bCs/>
          <w:szCs w:val="24"/>
        </w:rPr>
        <w:t xml:space="preserve"> </w:t>
      </w:r>
      <w:r w:rsidR="00EA63B8" w:rsidRPr="00AF66BA">
        <w:rPr>
          <w:rFonts w:ascii="Arial" w:hAnsi="Arial" w:cs="Arial"/>
          <w:bCs/>
          <w:szCs w:val="24"/>
        </w:rPr>
        <w:t>más</w:t>
      </w:r>
      <w:r w:rsidR="00E833BE" w:rsidRPr="00AF66BA">
        <w:rPr>
          <w:rFonts w:ascii="Arial" w:hAnsi="Arial" w:cs="Arial"/>
          <w:bCs/>
          <w:szCs w:val="24"/>
        </w:rPr>
        <w:t xml:space="preserve"> bajo posible</w:t>
      </w:r>
      <w:r w:rsidR="008A4057" w:rsidRPr="00AF66BA">
        <w:rPr>
          <w:rFonts w:ascii="Arial" w:hAnsi="Arial" w:cs="Arial"/>
          <w:bCs/>
          <w:szCs w:val="24"/>
        </w:rPr>
        <w:t xml:space="preserve"> (o listado de</w:t>
      </w:r>
      <w:r w:rsidR="006A5544" w:rsidRPr="00AF66BA">
        <w:rPr>
          <w:rFonts w:ascii="Arial" w:hAnsi="Arial" w:cs="Arial"/>
          <w:bCs/>
          <w:szCs w:val="24"/>
        </w:rPr>
        <w:t xml:space="preserve"> especies</w:t>
      </w:r>
      <w:r w:rsidR="008A4057" w:rsidRPr="00AF66BA">
        <w:rPr>
          <w:rFonts w:ascii="Arial" w:hAnsi="Arial" w:cs="Arial"/>
          <w:bCs/>
          <w:szCs w:val="24"/>
        </w:rPr>
        <w:t>)</w:t>
      </w:r>
    </w:p>
    <w:p w14:paraId="7C73946E" w14:textId="38EA9905" w:rsidR="009354B9" w:rsidRPr="00AF66BA" w:rsidRDefault="009B2877" w:rsidP="00AF66BA">
      <w:pPr>
        <w:pStyle w:val="NormalWeb"/>
        <w:numPr>
          <w:ilvl w:val="0"/>
          <w:numId w:val="18"/>
        </w:numPr>
        <w:jc w:val="both"/>
        <w:rPr>
          <w:rFonts w:ascii="Arial" w:hAnsi="Arial" w:cs="Arial"/>
          <w:bCs/>
          <w:szCs w:val="24"/>
        </w:rPr>
      </w:pPr>
      <w:r w:rsidRPr="00AF66BA">
        <w:rPr>
          <w:rFonts w:ascii="Arial" w:hAnsi="Arial" w:cs="Arial"/>
          <w:bCs/>
          <w:szCs w:val="24"/>
        </w:rPr>
        <w:t>Unidad de medida</w:t>
      </w:r>
      <w:r w:rsidR="00644E6B" w:rsidRPr="00AF66BA">
        <w:rPr>
          <w:rFonts w:ascii="Arial" w:hAnsi="Arial" w:cs="Arial"/>
          <w:bCs/>
          <w:szCs w:val="24"/>
        </w:rPr>
        <w:t xml:space="preserve"> contable</w:t>
      </w:r>
      <w:r w:rsidR="00995E29" w:rsidRPr="00AF66BA">
        <w:rPr>
          <w:rFonts w:ascii="Arial" w:hAnsi="Arial" w:cs="Arial"/>
          <w:bCs/>
          <w:szCs w:val="24"/>
        </w:rPr>
        <w:t xml:space="preserve"> (</w:t>
      </w:r>
      <w:r w:rsidR="000057E0" w:rsidRPr="00AF66BA">
        <w:rPr>
          <w:rFonts w:ascii="Arial" w:hAnsi="Arial" w:cs="Arial"/>
          <w:bCs/>
          <w:szCs w:val="24"/>
        </w:rPr>
        <w:t>muestras</w:t>
      </w:r>
      <w:r w:rsidR="00490709" w:rsidRPr="00AF66BA">
        <w:rPr>
          <w:rFonts w:ascii="Arial" w:hAnsi="Arial" w:cs="Arial"/>
          <w:bCs/>
          <w:szCs w:val="24"/>
        </w:rPr>
        <w:t xml:space="preserve">, </w:t>
      </w:r>
      <w:r w:rsidR="006B007A">
        <w:rPr>
          <w:rFonts w:ascii="Arial" w:hAnsi="Arial" w:cs="Arial"/>
          <w:bCs/>
          <w:szCs w:val="24"/>
        </w:rPr>
        <w:t xml:space="preserve">número </w:t>
      </w:r>
      <w:r w:rsidR="00E82BE2" w:rsidRPr="00AF66BA">
        <w:rPr>
          <w:rFonts w:ascii="Arial" w:hAnsi="Arial" w:cs="Arial"/>
          <w:bCs/>
          <w:szCs w:val="24"/>
        </w:rPr>
        <w:t>de tubos, kilos,</w:t>
      </w:r>
      <w:r w:rsidR="00ED3B46" w:rsidRPr="00AF66BA">
        <w:rPr>
          <w:rFonts w:ascii="Arial" w:hAnsi="Arial" w:cs="Arial"/>
          <w:bCs/>
          <w:szCs w:val="24"/>
        </w:rPr>
        <w:t xml:space="preserve"> </w:t>
      </w:r>
      <w:r w:rsidR="00E82BE2" w:rsidRPr="00AF66BA">
        <w:rPr>
          <w:rFonts w:ascii="Arial" w:hAnsi="Arial" w:cs="Arial"/>
          <w:bCs/>
          <w:szCs w:val="24"/>
        </w:rPr>
        <w:t>gramos</w:t>
      </w:r>
      <w:r w:rsidR="006B007A">
        <w:rPr>
          <w:rFonts w:ascii="Arial" w:hAnsi="Arial" w:cs="Arial"/>
          <w:bCs/>
          <w:szCs w:val="24"/>
        </w:rPr>
        <w:t>, otros</w:t>
      </w:r>
      <w:r w:rsidR="00C812BC" w:rsidRPr="00AF66BA">
        <w:rPr>
          <w:rFonts w:ascii="Arial" w:hAnsi="Arial" w:cs="Arial"/>
          <w:bCs/>
          <w:szCs w:val="24"/>
        </w:rPr>
        <w:t>).</w:t>
      </w:r>
    </w:p>
    <w:p w14:paraId="1DBB945D" w14:textId="091F708D" w:rsidR="00995E29" w:rsidRPr="00AF66BA" w:rsidRDefault="006B007A" w:rsidP="00AF66BA">
      <w:pPr>
        <w:pStyle w:val="NormalWeb"/>
        <w:numPr>
          <w:ilvl w:val="0"/>
          <w:numId w:val="18"/>
        </w:numPr>
        <w:jc w:val="both"/>
        <w:rPr>
          <w:rFonts w:ascii="Arial" w:hAnsi="Arial" w:cs="Arial"/>
          <w:bCs/>
          <w:szCs w:val="24"/>
        </w:rPr>
      </w:pPr>
      <w:r>
        <w:rPr>
          <w:rFonts w:ascii="Arial" w:hAnsi="Arial" w:cs="Arial"/>
          <w:bCs/>
          <w:szCs w:val="24"/>
        </w:rPr>
        <w:t>E</w:t>
      </w:r>
      <w:r w:rsidR="00995E29" w:rsidRPr="00AF66BA">
        <w:rPr>
          <w:rFonts w:ascii="Arial" w:hAnsi="Arial" w:cs="Arial"/>
          <w:bCs/>
          <w:szCs w:val="24"/>
        </w:rPr>
        <w:t>mpaque a utilizar</w:t>
      </w:r>
      <w:r w:rsidR="00ED3B46" w:rsidRPr="00AF66BA">
        <w:rPr>
          <w:rFonts w:ascii="Arial" w:hAnsi="Arial" w:cs="Arial"/>
          <w:bCs/>
          <w:szCs w:val="24"/>
        </w:rPr>
        <w:t xml:space="preserve"> (</w:t>
      </w:r>
      <w:r w:rsidR="003E16F6" w:rsidRPr="00AF66BA">
        <w:rPr>
          <w:rFonts w:ascii="Arial" w:hAnsi="Arial" w:cs="Arial"/>
          <w:bCs/>
          <w:szCs w:val="24"/>
        </w:rPr>
        <w:t xml:space="preserve">contenedor, </w:t>
      </w:r>
      <w:r w:rsidR="00567873" w:rsidRPr="00AF66BA">
        <w:rPr>
          <w:rFonts w:ascii="Arial" w:hAnsi="Arial" w:cs="Arial"/>
          <w:bCs/>
          <w:szCs w:val="24"/>
        </w:rPr>
        <w:t xml:space="preserve">caja, </w:t>
      </w:r>
      <w:r w:rsidR="0004141B" w:rsidRPr="00AF66BA">
        <w:rPr>
          <w:rFonts w:ascii="Arial" w:hAnsi="Arial" w:cs="Arial"/>
          <w:bCs/>
          <w:szCs w:val="24"/>
        </w:rPr>
        <w:t>tubo</w:t>
      </w:r>
      <w:r w:rsidR="003E16F6" w:rsidRPr="00AF66BA">
        <w:rPr>
          <w:rFonts w:ascii="Arial" w:hAnsi="Arial" w:cs="Arial"/>
          <w:bCs/>
          <w:szCs w:val="24"/>
        </w:rPr>
        <w:t>s</w:t>
      </w:r>
      <w:r>
        <w:rPr>
          <w:rFonts w:ascii="Arial" w:hAnsi="Arial" w:cs="Arial"/>
          <w:bCs/>
          <w:szCs w:val="24"/>
        </w:rPr>
        <w:t>, otros</w:t>
      </w:r>
      <w:r w:rsidR="00833729" w:rsidRPr="00AF66BA">
        <w:rPr>
          <w:rFonts w:ascii="Arial" w:hAnsi="Arial" w:cs="Arial"/>
          <w:bCs/>
          <w:szCs w:val="24"/>
        </w:rPr>
        <w:t>)</w:t>
      </w:r>
      <w:r w:rsidR="00995E29" w:rsidRPr="00AF66BA">
        <w:rPr>
          <w:rFonts w:ascii="Arial" w:hAnsi="Arial" w:cs="Arial"/>
          <w:bCs/>
          <w:szCs w:val="24"/>
        </w:rPr>
        <w:t>.</w:t>
      </w:r>
    </w:p>
    <w:p w14:paraId="7F97D817" w14:textId="3F5E37A7" w:rsidR="008D47B0" w:rsidRPr="00AF66BA" w:rsidRDefault="008D47B0" w:rsidP="00AF66BA">
      <w:pPr>
        <w:pStyle w:val="NormalWeb"/>
        <w:numPr>
          <w:ilvl w:val="0"/>
          <w:numId w:val="18"/>
        </w:numPr>
        <w:jc w:val="both"/>
        <w:rPr>
          <w:rFonts w:ascii="Arial" w:hAnsi="Arial" w:cs="Arial"/>
          <w:bCs/>
          <w:szCs w:val="24"/>
        </w:rPr>
      </w:pPr>
      <w:r w:rsidRPr="00AF66BA">
        <w:rPr>
          <w:rFonts w:ascii="Arial" w:hAnsi="Arial" w:cs="Arial"/>
          <w:bCs/>
          <w:szCs w:val="24"/>
        </w:rPr>
        <w:t xml:space="preserve">Evidencia del pago por los servicios de evaluación del permiso </w:t>
      </w:r>
      <w:r w:rsidR="00551838" w:rsidRPr="00AF66BA">
        <w:rPr>
          <w:rFonts w:ascii="Arial" w:hAnsi="Arial" w:cs="Arial"/>
          <w:szCs w:val="24"/>
        </w:rPr>
        <w:t xml:space="preserve">para la importación </w:t>
      </w:r>
      <w:r w:rsidR="006B007A">
        <w:rPr>
          <w:rFonts w:ascii="Arial" w:hAnsi="Arial" w:cs="Arial"/>
          <w:szCs w:val="24"/>
        </w:rPr>
        <w:t>o</w:t>
      </w:r>
      <w:r w:rsidR="00551838" w:rsidRPr="00AF66BA">
        <w:rPr>
          <w:rFonts w:ascii="Arial" w:hAnsi="Arial" w:cs="Arial"/>
          <w:szCs w:val="24"/>
        </w:rPr>
        <w:t xml:space="preserve"> exportación de especímenes de la diversidad biológica</w:t>
      </w:r>
      <w:r w:rsidR="001236FD" w:rsidRPr="00AF66BA">
        <w:rPr>
          <w:rFonts w:ascii="Arial" w:hAnsi="Arial" w:cs="Arial"/>
          <w:bCs/>
          <w:szCs w:val="24"/>
        </w:rPr>
        <w:t>.</w:t>
      </w:r>
    </w:p>
    <w:p w14:paraId="0E90FBD4" w14:textId="77777777" w:rsidR="00286E37" w:rsidRDefault="00286E37" w:rsidP="00AF66BA">
      <w:pPr>
        <w:jc w:val="both"/>
        <w:rPr>
          <w:rFonts w:ascii="Arial" w:hAnsi="Arial" w:cs="Arial"/>
          <w:b/>
          <w:szCs w:val="24"/>
        </w:rPr>
      </w:pPr>
    </w:p>
    <w:p w14:paraId="2B88ADF3" w14:textId="25CB97F3" w:rsidR="00F80172" w:rsidRPr="00AF66BA" w:rsidRDefault="009E0195" w:rsidP="00AF66BA">
      <w:pPr>
        <w:jc w:val="both"/>
        <w:rPr>
          <w:rFonts w:ascii="Arial" w:hAnsi="Arial" w:cs="Arial"/>
          <w:szCs w:val="24"/>
        </w:rPr>
      </w:pPr>
      <w:r w:rsidRPr="00AF66BA">
        <w:rPr>
          <w:rFonts w:ascii="Arial" w:hAnsi="Arial" w:cs="Arial"/>
          <w:b/>
          <w:szCs w:val="24"/>
        </w:rPr>
        <w:lastRenderedPageBreak/>
        <w:t xml:space="preserve">ARTÍCULO </w:t>
      </w:r>
      <w:r w:rsidR="00311D54" w:rsidRPr="00AF66BA">
        <w:rPr>
          <w:rFonts w:ascii="Arial" w:hAnsi="Arial" w:cs="Arial"/>
          <w:b/>
          <w:szCs w:val="24"/>
        </w:rPr>
        <w:t>7</w:t>
      </w:r>
      <w:r w:rsidR="00F80172" w:rsidRPr="00AF66BA">
        <w:rPr>
          <w:rFonts w:ascii="Arial" w:hAnsi="Arial" w:cs="Arial"/>
          <w:b/>
          <w:szCs w:val="24"/>
        </w:rPr>
        <w:t xml:space="preserve">. Requisitos específicos para permisos </w:t>
      </w:r>
      <w:r w:rsidR="00670564" w:rsidRPr="00AF66BA">
        <w:rPr>
          <w:rFonts w:ascii="Arial" w:hAnsi="Arial" w:cs="Arial"/>
          <w:b/>
          <w:szCs w:val="24"/>
        </w:rPr>
        <w:t xml:space="preserve">para la importación </w:t>
      </w:r>
      <w:r w:rsidR="006B007A">
        <w:rPr>
          <w:rFonts w:ascii="Arial" w:hAnsi="Arial" w:cs="Arial"/>
          <w:b/>
          <w:szCs w:val="24"/>
        </w:rPr>
        <w:t>o</w:t>
      </w:r>
      <w:r w:rsidR="00670564" w:rsidRPr="00AF66BA">
        <w:rPr>
          <w:rFonts w:ascii="Arial" w:hAnsi="Arial" w:cs="Arial"/>
          <w:b/>
          <w:szCs w:val="24"/>
        </w:rPr>
        <w:t xml:space="preserve"> exportación de especímenes de la diversidad biológica </w:t>
      </w:r>
      <w:r w:rsidR="00F80172" w:rsidRPr="00AF66BA">
        <w:rPr>
          <w:rFonts w:ascii="Arial" w:hAnsi="Arial" w:cs="Arial"/>
          <w:b/>
          <w:szCs w:val="24"/>
        </w:rPr>
        <w:t xml:space="preserve">con fines comerciales. </w:t>
      </w:r>
      <w:r w:rsidR="006B007A" w:rsidRPr="006B007A">
        <w:rPr>
          <w:rFonts w:ascii="Arial" w:hAnsi="Arial" w:cs="Arial"/>
          <w:szCs w:val="24"/>
        </w:rPr>
        <w:t>Además de los requisitos establecidos</w:t>
      </w:r>
      <w:r w:rsidR="006B007A">
        <w:rPr>
          <w:rFonts w:ascii="Arial" w:hAnsi="Arial" w:cs="Arial"/>
          <w:b/>
          <w:szCs w:val="24"/>
        </w:rPr>
        <w:t xml:space="preserve"> </w:t>
      </w:r>
      <w:r w:rsidR="00CE5D26" w:rsidRPr="00CE5D26">
        <w:rPr>
          <w:rFonts w:ascii="Arial" w:hAnsi="Arial" w:cs="Arial"/>
          <w:szCs w:val="24"/>
        </w:rPr>
        <w:t xml:space="preserve">en </w:t>
      </w:r>
      <w:r w:rsidR="006B007A" w:rsidRPr="00AF66BA">
        <w:rPr>
          <w:rFonts w:ascii="Arial" w:hAnsi="Arial" w:cs="Arial"/>
          <w:szCs w:val="24"/>
        </w:rPr>
        <w:t xml:space="preserve">el artículo 6 </w:t>
      </w:r>
      <w:r w:rsidR="006B007A">
        <w:rPr>
          <w:rFonts w:ascii="Arial" w:hAnsi="Arial" w:cs="Arial"/>
          <w:szCs w:val="24"/>
        </w:rPr>
        <w:t>de la presente resolución, e</w:t>
      </w:r>
      <w:r w:rsidR="00F80172" w:rsidRPr="00AF66BA">
        <w:rPr>
          <w:rFonts w:ascii="Arial" w:hAnsi="Arial" w:cs="Arial"/>
          <w:szCs w:val="24"/>
        </w:rPr>
        <w:t xml:space="preserve">l </w:t>
      </w:r>
      <w:r w:rsidR="00983A97">
        <w:rPr>
          <w:rFonts w:ascii="Arial" w:hAnsi="Arial" w:cs="Arial"/>
          <w:szCs w:val="24"/>
        </w:rPr>
        <w:t>solicitante</w:t>
      </w:r>
      <w:r w:rsidR="006B007A" w:rsidRPr="00AF66BA">
        <w:rPr>
          <w:rFonts w:ascii="Arial" w:hAnsi="Arial" w:cs="Arial"/>
          <w:szCs w:val="24"/>
        </w:rPr>
        <w:t xml:space="preserve"> </w:t>
      </w:r>
      <w:r w:rsidR="006B007A">
        <w:rPr>
          <w:rFonts w:ascii="Arial" w:hAnsi="Arial" w:cs="Arial"/>
          <w:szCs w:val="24"/>
        </w:rPr>
        <w:t xml:space="preserve">deberá aportar a la Autoridad Nacional de Licencias Ambientales (ANLA), los </w:t>
      </w:r>
      <w:r w:rsidR="00F80172" w:rsidRPr="00AF66BA">
        <w:rPr>
          <w:rFonts w:ascii="Arial" w:hAnsi="Arial" w:cs="Arial"/>
          <w:szCs w:val="24"/>
        </w:rPr>
        <w:t>siguiente</w:t>
      </w:r>
      <w:r w:rsidR="006B007A">
        <w:rPr>
          <w:rFonts w:ascii="Arial" w:hAnsi="Arial" w:cs="Arial"/>
          <w:szCs w:val="24"/>
        </w:rPr>
        <w:t>s requisitos específicos</w:t>
      </w:r>
      <w:r w:rsidR="00EA63B8" w:rsidRPr="00AF66BA">
        <w:rPr>
          <w:rFonts w:ascii="Arial" w:hAnsi="Arial" w:cs="Arial"/>
          <w:szCs w:val="24"/>
        </w:rPr>
        <w:t>:</w:t>
      </w:r>
    </w:p>
    <w:p w14:paraId="35861985" w14:textId="77777777" w:rsidR="00F80172" w:rsidRPr="00AF66BA" w:rsidRDefault="00F80172" w:rsidP="00AF66BA">
      <w:pPr>
        <w:jc w:val="both"/>
        <w:rPr>
          <w:rFonts w:ascii="Arial" w:hAnsi="Arial" w:cs="Arial"/>
          <w:b/>
          <w:szCs w:val="24"/>
        </w:rPr>
      </w:pPr>
    </w:p>
    <w:p w14:paraId="2BCAFFE4" w14:textId="0332306C" w:rsidR="00C9311A" w:rsidRPr="00AF66BA" w:rsidRDefault="009F2427" w:rsidP="00AF66BA">
      <w:pPr>
        <w:pStyle w:val="Prrafodelista"/>
        <w:numPr>
          <w:ilvl w:val="0"/>
          <w:numId w:val="2"/>
        </w:numPr>
        <w:shd w:val="clear" w:color="auto" w:fill="FFFFFF"/>
        <w:jc w:val="both"/>
        <w:rPr>
          <w:rFonts w:ascii="Arial" w:hAnsi="Arial" w:cs="Arial"/>
          <w:b/>
          <w:color w:val="202124"/>
          <w:sz w:val="24"/>
          <w:szCs w:val="24"/>
        </w:rPr>
      </w:pPr>
      <w:r w:rsidRPr="00AF66BA">
        <w:rPr>
          <w:rFonts w:ascii="Arial" w:hAnsi="Arial" w:cs="Arial"/>
          <w:color w:val="202124"/>
          <w:sz w:val="24"/>
          <w:szCs w:val="24"/>
        </w:rPr>
        <w:t xml:space="preserve"> </w:t>
      </w:r>
      <w:r w:rsidR="00EE2FB4" w:rsidRPr="00AF66BA">
        <w:rPr>
          <w:rFonts w:ascii="Arial" w:hAnsi="Arial" w:cs="Arial"/>
          <w:color w:val="202124"/>
          <w:sz w:val="24"/>
          <w:szCs w:val="24"/>
        </w:rPr>
        <w:t>Cuando se trate de solicitudes para exportación de flora silvestre y productos forestales maderables y no maderables en primer grado de transformación</w:t>
      </w:r>
      <w:r w:rsidR="00C9311A" w:rsidRPr="00AF66BA">
        <w:rPr>
          <w:rFonts w:ascii="Arial" w:hAnsi="Arial" w:cs="Arial"/>
          <w:color w:val="202124"/>
          <w:sz w:val="24"/>
          <w:szCs w:val="24"/>
        </w:rPr>
        <w:t>:</w:t>
      </w:r>
    </w:p>
    <w:p w14:paraId="283400C5" w14:textId="77777777" w:rsidR="0075049A" w:rsidRPr="00AF66BA" w:rsidRDefault="0075049A" w:rsidP="00AF66BA">
      <w:pPr>
        <w:pStyle w:val="Prrafodelista"/>
        <w:shd w:val="clear" w:color="auto" w:fill="FFFFFF"/>
        <w:ind w:left="502"/>
        <w:jc w:val="both"/>
        <w:rPr>
          <w:rFonts w:ascii="Arial" w:hAnsi="Arial" w:cs="Arial"/>
          <w:b/>
          <w:color w:val="202124"/>
          <w:sz w:val="24"/>
          <w:szCs w:val="24"/>
        </w:rPr>
      </w:pPr>
    </w:p>
    <w:p w14:paraId="5F460232" w14:textId="6E6A31A0" w:rsidR="00EE2FB4" w:rsidRPr="00AF66BA" w:rsidRDefault="00983A97" w:rsidP="00983A97">
      <w:pPr>
        <w:pStyle w:val="Prrafodelista"/>
        <w:numPr>
          <w:ilvl w:val="0"/>
          <w:numId w:val="28"/>
        </w:numPr>
        <w:shd w:val="clear" w:color="auto" w:fill="FFFFFF"/>
        <w:jc w:val="both"/>
        <w:rPr>
          <w:rFonts w:ascii="Arial" w:hAnsi="Arial" w:cs="Arial"/>
          <w:b/>
          <w:color w:val="202124"/>
          <w:sz w:val="24"/>
          <w:szCs w:val="24"/>
        </w:rPr>
      </w:pPr>
      <w:r>
        <w:rPr>
          <w:rFonts w:ascii="Arial" w:hAnsi="Arial" w:cs="Arial"/>
          <w:color w:val="202124"/>
          <w:sz w:val="24"/>
          <w:szCs w:val="24"/>
        </w:rPr>
        <w:t>C</w:t>
      </w:r>
      <w:r w:rsidR="00EE2FB4" w:rsidRPr="00AF66BA">
        <w:rPr>
          <w:rFonts w:ascii="Arial" w:hAnsi="Arial" w:cs="Arial"/>
          <w:color w:val="202124"/>
          <w:sz w:val="24"/>
          <w:szCs w:val="24"/>
        </w:rPr>
        <w:t>ertificado vigente del registro del libro de operaciones forestales, expedido por la autoridad ambiental competente o en los términos de la Resolución 1971 de 2019</w:t>
      </w:r>
      <w:r>
        <w:rPr>
          <w:rFonts w:ascii="Arial" w:hAnsi="Arial" w:cs="Arial"/>
          <w:color w:val="202124"/>
          <w:sz w:val="24"/>
          <w:szCs w:val="24"/>
        </w:rPr>
        <w:t>,</w:t>
      </w:r>
      <w:r w:rsidR="00EE2FB4" w:rsidRPr="00AF66BA">
        <w:rPr>
          <w:rFonts w:ascii="Arial" w:hAnsi="Arial" w:cs="Arial"/>
          <w:color w:val="202124"/>
          <w:sz w:val="24"/>
          <w:szCs w:val="24"/>
        </w:rPr>
        <w:t xml:space="preserve"> según corresponda y demás normas que la sustituyan, modifiquen o deroguen. </w:t>
      </w:r>
    </w:p>
    <w:p w14:paraId="1BCF31ED" w14:textId="77777777" w:rsidR="00EE2FB4" w:rsidRPr="00AF66BA" w:rsidRDefault="00EE2FB4" w:rsidP="00AF66BA">
      <w:pPr>
        <w:pStyle w:val="Prrafodelista"/>
        <w:shd w:val="clear" w:color="auto" w:fill="FFFFFF"/>
        <w:ind w:left="502"/>
        <w:jc w:val="both"/>
        <w:rPr>
          <w:rFonts w:ascii="Arial" w:hAnsi="Arial" w:cs="Arial"/>
          <w:b/>
          <w:color w:val="202124"/>
          <w:sz w:val="24"/>
          <w:szCs w:val="24"/>
        </w:rPr>
      </w:pPr>
    </w:p>
    <w:p w14:paraId="76BB0AF0" w14:textId="0F7DADC7" w:rsidR="00EE2FB4" w:rsidRPr="00AF66BA" w:rsidRDefault="00EE2FB4" w:rsidP="00983A97">
      <w:pPr>
        <w:shd w:val="clear" w:color="auto" w:fill="FFFFFF"/>
        <w:ind w:left="708"/>
        <w:jc w:val="both"/>
        <w:rPr>
          <w:rFonts w:ascii="Arial" w:hAnsi="Arial" w:cs="Arial"/>
          <w:bCs/>
          <w:color w:val="202124"/>
          <w:szCs w:val="24"/>
        </w:rPr>
      </w:pPr>
      <w:r w:rsidRPr="00AF66BA">
        <w:rPr>
          <w:rFonts w:ascii="Arial" w:hAnsi="Arial" w:cs="Arial"/>
          <w:bCs/>
          <w:color w:val="202124"/>
          <w:szCs w:val="24"/>
        </w:rPr>
        <w:t>Si no requiere libro de operaciones deberá adjuntar el documento que acredite la trazabilidad de la obtención legal de los productos forestales a exportar; tales como</w:t>
      </w:r>
      <w:r w:rsidR="004E43C8">
        <w:rPr>
          <w:rFonts w:ascii="Arial" w:hAnsi="Arial" w:cs="Arial"/>
          <w:bCs/>
          <w:color w:val="202124"/>
          <w:szCs w:val="24"/>
        </w:rPr>
        <w:t>:</w:t>
      </w:r>
      <w:r w:rsidR="004E43C8" w:rsidRPr="00AF66BA">
        <w:rPr>
          <w:rFonts w:ascii="Arial" w:hAnsi="Arial" w:cs="Arial"/>
          <w:bCs/>
          <w:color w:val="202124"/>
          <w:szCs w:val="24"/>
        </w:rPr>
        <w:t xml:space="preserve"> </w:t>
      </w:r>
      <w:r w:rsidRPr="00AF66BA">
        <w:rPr>
          <w:rFonts w:ascii="Arial" w:hAnsi="Arial" w:cs="Arial"/>
          <w:bCs/>
          <w:color w:val="202124"/>
          <w:szCs w:val="24"/>
        </w:rPr>
        <w:t xml:space="preserve">registro de la plantación forestal, acto administrativo por medio del cual se otorgó el aprovechamiento forestal </w:t>
      </w:r>
      <w:r w:rsidRPr="00C35029">
        <w:rPr>
          <w:rFonts w:ascii="Arial" w:hAnsi="Arial" w:cs="Arial"/>
          <w:bCs/>
          <w:color w:val="202124"/>
          <w:szCs w:val="24"/>
        </w:rPr>
        <w:t>o el salvoconducto único nacional para la movilización de los especímenes de la diversidad biológica</w:t>
      </w:r>
      <w:r w:rsidRPr="00AF66BA">
        <w:rPr>
          <w:rFonts w:ascii="Arial" w:hAnsi="Arial" w:cs="Arial"/>
          <w:bCs/>
          <w:color w:val="202124"/>
          <w:szCs w:val="24"/>
        </w:rPr>
        <w:t>.</w:t>
      </w:r>
    </w:p>
    <w:p w14:paraId="57709D68" w14:textId="16538A3B" w:rsidR="00CD5427" w:rsidRPr="00AF66BA" w:rsidRDefault="00CD5427" w:rsidP="00AF66BA">
      <w:pPr>
        <w:shd w:val="clear" w:color="auto" w:fill="FFFFFF"/>
        <w:ind w:left="502"/>
        <w:jc w:val="both"/>
        <w:rPr>
          <w:rFonts w:ascii="Arial" w:hAnsi="Arial" w:cs="Arial"/>
          <w:bCs/>
          <w:color w:val="202124"/>
          <w:szCs w:val="24"/>
        </w:rPr>
      </w:pPr>
    </w:p>
    <w:p w14:paraId="1DEABF0B" w14:textId="014091B2" w:rsidR="00CD5427" w:rsidRPr="00983A97" w:rsidRDefault="00983A97" w:rsidP="00983A97">
      <w:pPr>
        <w:pStyle w:val="Prrafodelista"/>
        <w:numPr>
          <w:ilvl w:val="0"/>
          <w:numId w:val="28"/>
        </w:numPr>
        <w:shd w:val="clear" w:color="auto" w:fill="FFFFFF"/>
        <w:jc w:val="both"/>
        <w:rPr>
          <w:rFonts w:ascii="Arial" w:hAnsi="Arial" w:cs="Arial"/>
          <w:color w:val="202124"/>
          <w:sz w:val="24"/>
          <w:szCs w:val="24"/>
        </w:rPr>
      </w:pPr>
      <w:r>
        <w:rPr>
          <w:rFonts w:ascii="Arial" w:hAnsi="Arial" w:cs="Arial"/>
          <w:color w:val="202124"/>
          <w:sz w:val="24"/>
          <w:szCs w:val="24"/>
        </w:rPr>
        <w:t>S</w:t>
      </w:r>
      <w:r w:rsidR="00CD5427" w:rsidRPr="00983A97">
        <w:rPr>
          <w:rFonts w:ascii="Arial" w:hAnsi="Arial" w:cs="Arial"/>
          <w:color w:val="202124"/>
          <w:sz w:val="24"/>
          <w:szCs w:val="24"/>
        </w:rPr>
        <w:t xml:space="preserve">alvoconducto Único Nacional de Movilización en Línea (SUNL) de conformidad con la resolución 1909 de 2017 y demás normas que la sustituyan, modifiquen o deroguen  </w:t>
      </w:r>
    </w:p>
    <w:p w14:paraId="12D117CC" w14:textId="6512EDAC" w:rsidR="00C3256A" w:rsidRPr="00AF66BA" w:rsidRDefault="00C3256A" w:rsidP="00AF66BA">
      <w:pPr>
        <w:tabs>
          <w:tab w:val="left" w:pos="426"/>
        </w:tabs>
        <w:jc w:val="both"/>
        <w:rPr>
          <w:rFonts w:ascii="Arial" w:hAnsi="Arial" w:cs="Arial"/>
          <w:szCs w:val="24"/>
        </w:rPr>
      </w:pPr>
    </w:p>
    <w:p w14:paraId="221AAD0F" w14:textId="64851448" w:rsidR="00F80172" w:rsidRPr="00AF66BA" w:rsidRDefault="00F80172" w:rsidP="00AF66BA">
      <w:pPr>
        <w:pStyle w:val="NormalWeb"/>
        <w:numPr>
          <w:ilvl w:val="0"/>
          <w:numId w:val="2"/>
        </w:numPr>
        <w:spacing w:before="0" w:after="0"/>
        <w:jc w:val="both"/>
        <w:rPr>
          <w:rFonts w:ascii="Arial" w:hAnsi="Arial" w:cs="Arial"/>
          <w:szCs w:val="24"/>
        </w:rPr>
      </w:pPr>
      <w:r w:rsidRPr="00AF66BA">
        <w:rPr>
          <w:rFonts w:ascii="Arial" w:hAnsi="Arial" w:cs="Arial"/>
          <w:szCs w:val="24"/>
        </w:rPr>
        <w:t xml:space="preserve">Cuando se trate de solicitudes para importación de especímenes de la biodiversidad: </w:t>
      </w:r>
    </w:p>
    <w:p w14:paraId="746DEA7E" w14:textId="77777777" w:rsidR="00F80172" w:rsidRPr="00AF66BA" w:rsidRDefault="00F80172" w:rsidP="00AF66BA">
      <w:pPr>
        <w:pStyle w:val="NormalWeb"/>
        <w:tabs>
          <w:tab w:val="left" w:pos="0"/>
        </w:tabs>
        <w:spacing w:before="0" w:after="0"/>
        <w:ind w:left="1071"/>
        <w:jc w:val="both"/>
        <w:rPr>
          <w:rFonts w:ascii="Arial" w:hAnsi="Arial" w:cs="Arial"/>
          <w:szCs w:val="24"/>
        </w:rPr>
      </w:pPr>
    </w:p>
    <w:p w14:paraId="08EC32F0" w14:textId="74F6EC56" w:rsidR="000F27D0" w:rsidRDefault="00983A97" w:rsidP="00983A97">
      <w:pPr>
        <w:pStyle w:val="NormalWeb"/>
        <w:numPr>
          <w:ilvl w:val="0"/>
          <w:numId w:val="30"/>
        </w:numPr>
        <w:spacing w:before="0" w:after="0"/>
        <w:jc w:val="both"/>
        <w:rPr>
          <w:rFonts w:ascii="Arial" w:hAnsi="Arial" w:cs="Arial"/>
          <w:szCs w:val="24"/>
        </w:rPr>
      </w:pPr>
      <w:r>
        <w:rPr>
          <w:rFonts w:ascii="Arial" w:hAnsi="Arial" w:cs="Arial"/>
          <w:szCs w:val="24"/>
        </w:rPr>
        <w:t>D</w:t>
      </w:r>
      <w:r w:rsidR="00F80172" w:rsidRPr="00AF66BA">
        <w:rPr>
          <w:rFonts w:ascii="Arial" w:hAnsi="Arial" w:cs="Arial"/>
          <w:szCs w:val="24"/>
        </w:rPr>
        <w:t>ocument</w:t>
      </w:r>
      <w:r>
        <w:rPr>
          <w:rFonts w:ascii="Arial" w:hAnsi="Arial" w:cs="Arial"/>
          <w:szCs w:val="24"/>
        </w:rPr>
        <w:t>o</w:t>
      </w:r>
      <w:r w:rsidR="00F80172" w:rsidRPr="00AF66BA">
        <w:rPr>
          <w:rFonts w:ascii="Arial" w:hAnsi="Arial" w:cs="Arial"/>
          <w:szCs w:val="24"/>
        </w:rPr>
        <w:t xml:space="preserve"> que acredite la obtención legal de los especímenes a importar</w:t>
      </w:r>
      <w:r w:rsidR="002F6F7C">
        <w:rPr>
          <w:rFonts w:ascii="Arial" w:hAnsi="Arial" w:cs="Arial"/>
          <w:szCs w:val="24"/>
        </w:rPr>
        <w:t>,</w:t>
      </w:r>
      <w:r w:rsidR="00F80172" w:rsidRPr="00AF66BA">
        <w:rPr>
          <w:rFonts w:ascii="Arial" w:hAnsi="Arial" w:cs="Arial"/>
          <w:szCs w:val="24"/>
        </w:rPr>
        <w:t xml:space="preserve"> expedido por la entidad competente</w:t>
      </w:r>
      <w:r w:rsidR="00C3256A" w:rsidRPr="00AF66BA">
        <w:rPr>
          <w:rFonts w:ascii="Arial" w:hAnsi="Arial" w:cs="Arial"/>
          <w:szCs w:val="24"/>
        </w:rPr>
        <w:t xml:space="preserve"> del país </w:t>
      </w:r>
      <w:r w:rsidR="00E42C12" w:rsidRPr="00AF66BA">
        <w:rPr>
          <w:rFonts w:ascii="Arial" w:hAnsi="Arial" w:cs="Arial"/>
          <w:szCs w:val="24"/>
        </w:rPr>
        <w:t>de</w:t>
      </w:r>
      <w:r w:rsidR="00C3256A" w:rsidRPr="00AF66BA">
        <w:rPr>
          <w:rFonts w:ascii="Arial" w:hAnsi="Arial" w:cs="Arial"/>
          <w:szCs w:val="24"/>
        </w:rPr>
        <w:t xml:space="preserve"> origen</w:t>
      </w:r>
      <w:r w:rsidR="00F80172" w:rsidRPr="00AF66BA">
        <w:rPr>
          <w:rFonts w:ascii="Arial" w:hAnsi="Arial" w:cs="Arial"/>
          <w:szCs w:val="24"/>
        </w:rPr>
        <w:t>.</w:t>
      </w:r>
    </w:p>
    <w:p w14:paraId="3FD58692" w14:textId="77777777" w:rsidR="002F6F7C" w:rsidRPr="00AF66BA" w:rsidRDefault="002F6F7C" w:rsidP="002F6F7C">
      <w:pPr>
        <w:pStyle w:val="NormalWeb"/>
        <w:spacing w:before="0" w:after="0"/>
        <w:ind w:left="720"/>
        <w:jc w:val="both"/>
        <w:rPr>
          <w:rFonts w:ascii="Arial" w:hAnsi="Arial" w:cs="Arial"/>
          <w:szCs w:val="24"/>
        </w:rPr>
      </w:pPr>
    </w:p>
    <w:p w14:paraId="382E3858" w14:textId="6C87CD20" w:rsidR="00C3256A" w:rsidRPr="00AF66BA" w:rsidRDefault="002F6F7C" w:rsidP="00983A97">
      <w:pPr>
        <w:pStyle w:val="NormalWeb"/>
        <w:numPr>
          <w:ilvl w:val="0"/>
          <w:numId w:val="30"/>
        </w:numPr>
        <w:spacing w:before="0" w:after="0"/>
        <w:jc w:val="both"/>
        <w:rPr>
          <w:rFonts w:ascii="Arial" w:hAnsi="Arial" w:cs="Arial"/>
          <w:b/>
          <w:szCs w:val="24"/>
        </w:rPr>
      </w:pPr>
      <w:r>
        <w:rPr>
          <w:rFonts w:ascii="Arial" w:hAnsi="Arial" w:cs="Arial"/>
          <w:szCs w:val="24"/>
        </w:rPr>
        <w:t>C</w:t>
      </w:r>
      <w:r w:rsidRPr="00AF66BA">
        <w:rPr>
          <w:rFonts w:ascii="Arial" w:hAnsi="Arial" w:cs="Arial"/>
          <w:szCs w:val="24"/>
        </w:rPr>
        <w:t>opia de la licencia ambiental o permiso vigente otorgad</w:t>
      </w:r>
      <w:r>
        <w:rPr>
          <w:rFonts w:ascii="Arial" w:hAnsi="Arial" w:cs="Arial"/>
          <w:szCs w:val="24"/>
        </w:rPr>
        <w:t>o</w:t>
      </w:r>
      <w:r w:rsidRPr="00AF66BA">
        <w:rPr>
          <w:rFonts w:ascii="Arial" w:hAnsi="Arial" w:cs="Arial"/>
          <w:szCs w:val="24"/>
        </w:rPr>
        <w:t xml:space="preserve"> por la autoridad ambiental competente</w:t>
      </w:r>
      <w:r>
        <w:rPr>
          <w:rFonts w:ascii="Arial" w:hAnsi="Arial" w:cs="Arial"/>
          <w:szCs w:val="24"/>
        </w:rPr>
        <w:t xml:space="preserve">, para la introducción </w:t>
      </w:r>
      <w:r w:rsidR="005362BD" w:rsidRPr="00AF66BA">
        <w:rPr>
          <w:rFonts w:ascii="Arial" w:hAnsi="Arial" w:cs="Arial"/>
          <w:szCs w:val="24"/>
          <w:shd w:val="clear" w:color="auto" w:fill="FFFFFF"/>
        </w:rPr>
        <w:t>al país de parentales, especies, subespecies, razas, híbridos o variedades foráneas con fines de cultivo, levante, control biológico, reproducción y/o comercialización, para establecerse o implantarse en medios naturales o artificiales, que puedan afectar la estabilidad de los ecosistemas o de la vida silvestre</w:t>
      </w:r>
      <w:r>
        <w:rPr>
          <w:rFonts w:ascii="Arial" w:hAnsi="Arial" w:cs="Arial"/>
          <w:szCs w:val="24"/>
          <w:shd w:val="clear" w:color="auto" w:fill="FFFFFF"/>
        </w:rPr>
        <w:t>.</w:t>
      </w:r>
    </w:p>
    <w:p w14:paraId="396A3920" w14:textId="37D3FDBE" w:rsidR="005362BD" w:rsidRPr="00AF66BA" w:rsidRDefault="005362BD" w:rsidP="00AF66BA">
      <w:pPr>
        <w:pStyle w:val="NormalWeb"/>
        <w:spacing w:before="0" w:after="0"/>
        <w:ind w:left="720"/>
        <w:jc w:val="both"/>
        <w:rPr>
          <w:rFonts w:ascii="Arial" w:hAnsi="Arial" w:cs="Arial"/>
          <w:b/>
          <w:szCs w:val="24"/>
        </w:rPr>
      </w:pPr>
    </w:p>
    <w:p w14:paraId="4EBFA1CC" w14:textId="7B2BD5B1" w:rsidR="0061678A" w:rsidRPr="00AF66BA" w:rsidRDefault="004A078A" w:rsidP="00AF66BA">
      <w:pPr>
        <w:jc w:val="both"/>
        <w:rPr>
          <w:rFonts w:ascii="Arial" w:hAnsi="Arial" w:cs="Arial"/>
          <w:szCs w:val="24"/>
        </w:rPr>
      </w:pPr>
      <w:r w:rsidRPr="00AF66BA">
        <w:rPr>
          <w:rFonts w:ascii="Arial" w:hAnsi="Arial" w:cs="Arial"/>
          <w:b/>
          <w:szCs w:val="24"/>
        </w:rPr>
        <w:t xml:space="preserve">Parágrafo 1: </w:t>
      </w:r>
      <w:r w:rsidR="000F187F" w:rsidRPr="00AF66BA">
        <w:rPr>
          <w:rFonts w:ascii="Arial" w:hAnsi="Arial" w:cs="Arial"/>
          <w:bCs/>
          <w:szCs w:val="24"/>
        </w:rPr>
        <w:t>La</w:t>
      </w:r>
      <w:r w:rsidR="005121DC" w:rsidRPr="00AF66BA">
        <w:rPr>
          <w:rFonts w:ascii="Arial" w:hAnsi="Arial" w:cs="Arial"/>
          <w:bCs/>
          <w:szCs w:val="24"/>
        </w:rPr>
        <w:t xml:space="preserve"> Autoridad Nacional de Licencias Ambientales</w:t>
      </w:r>
      <w:r w:rsidR="00C14B0D" w:rsidRPr="00AF66BA">
        <w:rPr>
          <w:rFonts w:ascii="Arial" w:hAnsi="Arial" w:cs="Arial"/>
          <w:bCs/>
          <w:szCs w:val="24"/>
        </w:rPr>
        <w:t xml:space="preserve"> (ANLA) podrá requerir </w:t>
      </w:r>
      <w:r w:rsidR="002F6F7C">
        <w:rPr>
          <w:rFonts w:ascii="Arial" w:hAnsi="Arial" w:cs="Arial"/>
          <w:bCs/>
          <w:szCs w:val="24"/>
        </w:rPr>
        <w:t xml:space="preserve">el cumplimiento de </w:t>
      </w:r>
      <w:r w:rsidR="0061678A" w:rsidRPr="00AF66BA">
        <w:rPr>
          <w:rFonts w:ascii="Arial" w:hAnsi="Arial" w:cs="Arial"/>
          <w:szCs w:val="24"/>
        </w:rPr>
        <w:t>las formalidades previstas en la normativa colombiana</w:t>
      </w:r>
      <w:r w:rsidR="002F6F7C">
        <w:rPr>
          <w:rFonts w:ascii="Arial" w:hAnsi="Arial" w:cs="Arial"/>
          <w:szCs w:val="24"/>
        </w:rPr>
        <w:t>,</w:t>
      </w:r>
      <w:r w:rsidR="0061678A" w:rsidRPr="00AF66BA">
        <w:rPr>
          <w:rFonts w:ascii="Arial" w:hAnsi="Arial" w:cs="Arial"/>
          <w:szCs w:val="24"/>
        </w:rPr>
        <w:t xml:space="preserve"> que demuestren la legalidad de los documentos provenientes del exterior.</w:t>
      </w:r>
    </w:p>
    <w:p w14:paraId="74083884" w14:textId="5991D4DA" w:rsidR="00F80172" w:rsidRPr="00AF66BA" w:rsidRDefault="0061678A" w:rsidP="00AF66BA">
      <w:pPr>
        <w:jc w:val="both"/>
        <w:rPr>
          <w:rFonts w:ascii="Arial" w:hAnsi="Arial" w:cs="Arial"/>
          <w:szCs w:val="24"/>
        </w:rPr>
      </w:pPr>
      <w:r w:rsidRPr="00AF66BA">
        <w:rPr>
          <w:rFonts w:ascii="Arial" w:hAnsi="Arial" w:cs="Arial"/>
          <w:szCs w:val="24"/>
        </w:rPr>
        <w:t xml:space="preserve"> </w:t>
      </w:r>
    </w:p>
    <w:p w14:paraId="7A6D0DA5" w14:textId="3645FC7A" w:rsidR="00F80172" w:rsidRPr="00AF66BA" w:rsidRDefault="00F80172" w:rsidP="002F6F7C">
      <w:pPr>
        <w:jc w:val="both"/>
        <w:rPr>
          <w:rFonts w:ascii="Arial" w:hAnsi="Arial" w:cs="Arial"/>
          <w:szCs w:val="24"/>
        </w:rPr>
      </w:pPr>
      <w:r w:rsidRPr="00AF66BA">
        <w:rPr>
          <w:rFonts w:ascii="Arial" w:hAnsi="Arial" w:cs="Arial"/>
          <w:b/>
          <w:szCs w:val="24"/>
        </w:rPr>
        <w:t>Parágrafo</w:t>
      </w:r>
      <w:r w:rsidR="00E42C12" w:rsidRPr="00AF66BA">
        <w:rPr>
          <w:rFonts w:ascii="Arial" w:hAnsi="Arial" w:cs="Arial"/>
          <w:b/>
          <w:szCs w:val="24"/>
        </w:rPr>
        <w:t xml:space="preserve"> 2</w:t>
      </w:r>
      <w:r w:rsidRPr="00AF66BA">
        <w:rPr>
          <w:rFonts w:ascii="Arial" w:hAnsi="Arial" w:cs="Arial"/>
          <w:b/>
          <w:szCs w:val="24"/>
        </w:rPr>
        <w:t xml:space="preserve">. </w:t>
      </w:r>
      <w:r w:rsidRPr="00AF66BA">
        <w:rPr>
          <w:rFonts w:ascii="Arial" w:hAnsi="Arial" w:cs="Arial"/>
          <w:szCs w:val="24"/>
        </w:rPr>
        <w:t xml:space="preserve">No se permitirá la importación de especies invasoras que hayan sido declaradas como tales por </w:t>
      </w:r>
      <w:r w:rsidR="002F6F7C">
        <w:rPr>
          <w:rFonts w:ascii="Arial" w:hAnsi="Arial" w:cs="Arial"/>
          <w:szCs w:val="24"/>
        </w:rPr>
        <w:t>el</w:t>
      </w:r>
      <w:r w:rsidRPr="00AF66BA">
        <w:rPr>
          <w:rFonts w:ascii="Arial" w:hAnsi="Arial" w:cs="Arial"/>
          <w:szCs w:val="24"/>
        </w:rPr>
        <w:t xml:space="preserve"> Ministerio </w:t>
      </w:r>
      <w:r w:rsidR="00C3256A" w:rsidRPr="00AF66BA">
        <w:rPr>
          <w:rFonts w:ascii="Arial" w:hAnsi="Arial" w:cs="Arial"/>
          <w:szCs w:val="24"/>
        </w:rPr>
        <w:t>de Ambiente y Desarrollo Sostenible</w:t>
      </w:r>
      <w:r w:rsidR="004A6A4D">
        <w:rPr>
          <w:rFonts w:ascii="Arial" w:hAnsi="Arial" w:cs="Arial"/>
          <w:szCs w:val="24"/>
        </w:rPr>
        <w:t>.</w:t>
      </w:r>
    </w:p>
    <w:p w14:paraId="1A0FB3D8" w14:textId="677335A4" w:rsidR="000432B4" w:rsidRPr="00AF66BA" w:rsidRDefault="000432B4" w:rsidP="00AF66BA">
      <w:pPr>
        <w:jc w:val="both"/>
        <w:rPr>
          <w:rFonts w:ascii="Arial" w:hAnsi="Arial" w:cs="Arial"/>
          <w:szCs w:val="24"/>
        </w:rPr>
      </w:pPr>
    </w:p>
    <w:p w14:paraId="49DDBC0E" w14:textId="77777777" w:rsidR="000432B4" w:rsidRPr="00AF66BA" w:rsidRDefault="000432B4" w:rsidP="00AF66BA">
      <w:pPr>
        <w:jc w:val="both"/>
        <w:rPr>
          <w:rFonts w:ascii="Arial" w:hAnsi="Arial" w:cs="Arial"/>
          <w:szCs w:val="24"/>
          <w:lang w:val="es-CO"/>
        </w:rPr>
      </w:pPr>
    </w:p>
    <w:p w14:paraId="3CFE5C81" w14:textId="0E150F2B" w:rsidR="00CE5D26" w:rsidRPr="00AF66BA" w:rsidRDefault="009E0195" w:rsidP="00CE5D26">
      <w:pPr>
        <w:jc w:val="both"/>
        <w:rPr>
          <w:rFonts w:ascii="Arial" w:hAnsi="Arial" w:cs="Arial"/>
          <w:szCs w:val="24"/>
        </w:rPr>
      </w:pPr>
      <w:r w:rsidRPr="00AF66BA">
        <w:rPr>
          <w:rFonts w:ascii="Arial" w:hAnsi="Arial" w:cs="Arial"/>
          <w:b/>
          <w:szCs w:val="24"/>
        </w:rPr>
        <w:t xml:space="preserve">ARTÍCULO </w:t>
      </w:r>
      <w:r w:rsidR="00311D54" w:rsidRPr="00AF66BA">
        <w:rPr>
          <w:rFonts w:ascii="Arial" w:hAnsi="Arial" w:cs="Arial"/>
          <w:b/>
          <w:szCs w:val="24"/>
        </w:rPr>
        <w:t>8</w:t>
      </w:r>
      <w:r w:rsidR="00F80172" w:rsidRPr="00AF66BA">
        <w:rPr>
          <w:rFonts w:ascii="Arial" w:hAnsi="Arial" w:cs="Arial"/>
          <w:b/>
          <w:szCs w:val="24"/>
        </w:rPr>
        <w:t>. Requisitos específicos para</w:t>
      </w:r>
      <w:r w:rsidR="00145B5D" w:rsidRPr="00AF66BA">
        <w:rPr>
          <w:rFonts w:ascii="Arial" w:hAnsi="Arial" w:cs="Arial"/>
          <w:b/>
          <w:szCs w:val="24"/>
        </w:rPr>
        <w:t xml:space="preserve"> obtener</w:t>
      </w:r>
      <w:r w:rsidR="00F80172" w:rsidRPr="00AF66BA">
        <w:rPr>
          <w:rFonts w:ascii="Arial" w:hAnsi="Arial" w:cs="Arial"/>
          <w:b/>
          <w:szCs w:val="24"/>
        </w:rPr>
        <w:t xml:space="preserve"> permisos </w:t>
      </w:r>
      <w:r w:rsidR="00670564" w:rsidRPr="00AF66BA">
        <w:rPr>
          <w:rFonts w:ascii="Arial" w:hAnsi="Arial" w:cs="Arial"/>
          <w:b/>
          <w:szCs w:val="24"/>
        </w:rPr>
        <w:t xml:space="preserve">para la importación </w:t>
      </w:r>
      <w:r w:rsidR="00CE5D26">
        <w:rPr>
          <w:rFonts w:ascii="Arial" w:hAnsi="Arial" w:cs="Arial"/>
          <w:b/>
          <w:szCs w:val="24"/>
        </w:rPr>
        <w:t>o</w:t>
      </w:r>
      <w:r w:rsidR="00670564" w:rsidRPr="00AF66BA">
        <w:rPr>
          <w:rFonts w:ascii="Arial" w:hAnsi="Arial" w:cs="Arial"/>
          <w:b/>
          <w:szCs w:val="24"/>
        </w:rPr>
        <w:t xml:space="preserve"> exportación de especímenes de la diversidad biológica </w:t>
      </w:r>
      <w:r w:rsidR="00F80172" w:rsidRPr="00AF66BA">
        <w:rPr>
          <w:rFonts w:ascii="Arial" w:hAnsi="Arial" w:cs="Arial"/>
          <w:b/>
          <w:szCs w:val="24"/>
        </w:rPr>
        <w:t xml:space="preserve">con fines de investigación científica no comercial. </w:t>
      </w:r>
      <w:r w:rsidR="00CE5D26" w:rsidRPr="006B007A">
        <w:rPr>
          <w:rFonts w:ascii="Arial" w:hAnsi="Arial" w:cs="Arial"/>
          <w:szCs w:val="24"/>
        </w:rPr>
        <w:t xml:space="preserve">Además de los requisitos </w:t>
      </w:r>
      <w:r w:rsidR="00CE5D26" w:rsidRPr="00CE5D26">
        <w:rPr>
          <w:rFonts w:ascii="Arial" w:hAnsi="Arial" w:cs="Arial"/>
          <w:szCs w:val="24"/>
        </w:rPr>
        <w:t>establecidos en</w:t>
      </w:r>
      <w:r w:rsidR="00CE5D26">
        <w:rPr>
          <w:rFonts w:ascii="Arial" w:hAnsi="Arial" w:cs="Arial"/>
          <w:b/>
          <w:szCs w:val="24"/>
        </w:rPr>
        <w:t xml:space="preserve"> </w:t>
      </w:r>
      <w:r w:rsidR="00CE5D26" w:rsidRPr="00AF66BA">
        <w:rPr>
          <w:rFonts w:ascii="Arial" w:hAnsi="Arial" w:cs="Arial"/>
          <w:szCs w:val="24"/>
        </w:rPr>
        <w:t xml:space="preserve">el artículo 6 </w:t>
      </w:r>
      <w:r w:rsidR="00CE5D26">
        <w:rPr>
          <w:rFonts w:ascii="Arial" w:hAnsi="Arial" w:cs="Arial"/>
          <w:szCs w:val="24"/>
        </w:rPr>
        <w:t>de la presente resolución, e</w:t>
      </w:r>
      <w:r w:rsidR="00CE5D26" w:rsidRPr="00AF66BA">
        <w:rPr>
          <w:rFonts w:ascii="Arial" w:hAnsi="Arial" w:cs="Arial"/>
          <w:szCs w:val="24"/>
        </w:rPr>
        <w:t xml:space="preserve">l </w:t>
      </w:r>
      <w:r w:rsidR="00CE5D26">
        <w:rPr>
          <w:rFonts w:ascii="Arial" w:hAnsi="Arial" w:cs="Arial"/>
          <w:szCs w:val="24"/>
        </w:rPr>
        <w:t>solicitante</w:t>
      </w:r>
      <w:r w:rsidR="00CE5D26" w:rsidRPr="00AF66BA">
        <w:rPr>
          <w:rFonts w:ascii="Arial" w:hAnsi="Arial" w:cs="Arial"/>
          <w:szCs w:val="24"/>
        </w:rPr>
        <w:t xml:space="preserve"> </w:t>
      </w:r>
      <w:r w:rsidR="00CE5D26">
        <w:rPr>
          <w:rFonts w:ascii="Arial" w:hAnsi="Arial" w:cs="Arial"/>
          <w:szCs w:val="24"/>
        </w:rPr>
        <w:t xml:space="preserve">deberá aportar a la Autoridad Nacional de Licencias Ambientales (ANLA), los </w:t>
      </w:r>
      <w:r w:rsidR="00CE5D26" w:rsidRPr="00AF66BA">
        <w:rPr>
          <w:rFonts w:ascii="Arial" w:hAnsi="Arial" w:cs="Arial"/>
          <w:szCs w:val="24"/>
        </w:rPr>
        <w:t>siguiente</w:t>
      </w:r>
      <w:r w:rsidR="00CE5D26">
        <w:rPr>
          <w:rFonts w:ascii="Arial" w:hAnsi="Arial" w:cs="Arial"/>
          <w:szCs w:val="24"/>
        </w:rPr>
        <w:t>s requisitos específicos</w:t>
      </w:r>
      <w:r w:rsidR="00CE5D26" w:rsidRPr="00AF66BA">
        <w:rPr>
          <w:rFonts w:ascii="Arial" w:hAnsi="Arial" w:cs="Arial"/>
          <w:szCs w:val="24"/>
        </w:rPr>
        <w:t>:</w:t>
      </w:r>
    </w:p>
    <w:p w14:paraId="0A7D770C" w14:textId="2BE9A226" w:rsidR="00613863" w:rsidRPr="00AF66BA" w:rsidRDefault="00613863" w:rsidP="00AF66BA">
      <w:pPr>
        <w:jc w:val="both"/>
        <w:rPr>
          <w:rFonts w:ascii="Arial" w:hAnsi="Arial" w:cs="Arial"/>
          <w:szCs w:val="24"/>
        </w:rPr>
      </w:pPr>
    </w:p>
    <w:p w14:paraId="5D72451A" w14:textId="5D3D9E1D" w:rsidR="00F80172" w:rsidRPr="00AF66BA" w:rsidRDefault="006561CE" w:rsidP="0029135F">
      <w:pPr>
        <w:pStyle w:val="NormalWeb"/>
        <w:numPr>
          <w:ilvl w:val="0"/>
          <w:numId w:val="31"/>
        </w:numPr>
        <w:tabs>
          <w:tab w:val="left" w:pos="0"/>
        </w:tabs>
        <w:spacing w:before="0" w:after="0"/>
        <w:ind w:left="284" w:hanging="284"/>
        <w:jc w:val="both"/>
        <w:rPr>
          <w:rFonts w:ascii="Arial" w:hAnsi="Arial" w:cs="Arial"/>
          <w:szCs w:val="24"/>
        </w:rPr>
      </w:pPr>
      <w:r>
        <w:rPr>
          <w:rFonts w:ascii="Arial" w:hAnsi="Arial" w:cs="Arial"/>
          <w:szCs w:val="24"/>
        </w:rPr>
        <w:lastRenderedPageBreak/>
        <w:t xml:space="preserve">Cuando se trate de </w:t>
      </w:r>
      <w:r w:rsidR="00F80172" w:rsidRPr="00AF66BA">
        <w:rPr>
          <w:rFonts w:ascii="Arial" w:hAnsi="Arial" w:cs="Arial"/>
          <w:szCs w:val="24"/>
        </w:rPr>
        <w:t xml:space="preserve">solicitudes de exportación de especímenes amparados bajo </w:t>
      </w:r>
      <w:r w:rsidR="006F6AE8" w:rsidRPr="00AF66BA">
        <w:rPr>
          <w:rFonts w:ascii="Arial" w:hAnsi="Arial" w:cs="Arial"/>
          <w:szCs w:val="24"/>
        </w:rPr>
        <w:t>la mo</w:t>
      </w:r>
      <w:r w:rsidR="00057EA4" w:rsidRPr="00AF66BA">
        <w:rPr>
          <w:rFonts w:ascii="Arial" w:hAnsi="Arial" w:cs="Arial"/>
          <w:szCs w:val="24"/>
        </w:rPr>
        <w:t>d</w:t>
      </w:r>
      <w:r w:rsidR="006F6AE8" w:rsidRPr="00AF66BA">
        <w:rPr>
          <w:rFonts w:ascii="Arial" w:hAnsi="Arial" w:cs="Arial"/>
          <w:szCs w:val="24"/>
        </w:rPr>
        <w:t>alidad de permiso marco</w:t>
      </w:r>
      <w:r w:rsidR="00106768">
        <w:rPr>
          <w:rFonts w:ascii="Arial" w:hAnsi="Arial" w:cs="Arial"/>
          <w:szCs w:val="24"/>
        </w:rPr>
        <w:t xml:space="preserve"> o de permiso individual</w:t>
      </w:r>
      <w:r w:rsidR="006F6AE8" w:rsidRPr="00AF66BA">
        <w:rPr>
          <w:rFonts w:ascii="Arial" w:hAnsi="Arial" w:cs="Arial"/>
          <w:szCs w:val="24"/>
        </w:rPr>
        <w:t xml:space="preserve">, </w:t>
      </w:r>
      <w:r w:rsidR="00EA434F" w:rsidRPr="00AF66BA">
        <w:rPr>
          <w:rFonts w:ascii="Arial" w:hAnsi="Arial" w:cs="Arial"/>
          <w:szCs w:val="24"/>
        </w:rPr>
        <w:t>aportar</w:t>
      </w:r>
      <w:r w:rsidR="00F80172" w:rsidRPr="00AF66BA">
        <w:rPr>
          <w:rFonts w:ascii="Arial" w:hAnsi="Arial" w:cs="Arial"/>
          <w:szCs w:val="24"/>
        </w:rPr>
        <w:t>:</w:t>
      </w:r>
    </w:p>
    <w:p w14:paraId="03D1DC5A" w14:textId="77777777" w:rsidR="00F80172" w:rsidRPr="00AF66BA" w:rsidRDefault="00F80172" w:rsidP="00AF66BA">
      <w:pPr>
        <w:pStyle w:val="NormalWeb"/>
        <w:tabs>
          <w:tab w:val="left" w:pos="0"/>
        </w:tabs>
        <w:spacing w:before="0" w:after="0"/>
        <w:ind w:left="502"/>
        <w:jc w:val="both"/>
        <w:rPr>
          <w:rFonts w:ascii="Arial" w:hAnsi="Arial" w:cs="Arial"/>
          <w:szCs w:val="24"/>
        </w:rPr>
      </w:pPr>
    </w:p>
    <w:p w14:paraId="4983AD5E" w14:textId="0202D388" w:rsidR="00CE5D26" w:rsidRDefault="00106768" w:rsidP="00AF66BA">
      <w:pPr>
        <w:pStyle w:val="Prrafodelista"/>
        <w:numPr>
          <w:ilvl w:val="3"/>
          <w:numId w:val="9"/>
        </w:numPr>
        <w:ind w:left="1418"/>
        <w:jc w:val="both"/>
        <w:rPr>
          <w:rFonts w:ascii="Arial" w:hAnsi="Arial" w:cs="Arial"/>
          <w:sz w:val="24"/>
          <w:szCs w:val="24"/>
        </w:rPr>
      </w:pPr>
      <w:r>
        <w:rPr>
          <w:rFonts w:ascii="Arial" w:hAnsi="Arial" w:cs="Arial"/>
          <w:sz w:val="24"/>
          <w:szCs w:val="24"/>
        </w:rPr>
        <w:t>N</w:t>
      </w:r>
      <w:r w:rsidR="00CE5D26">
        <w:rPr>
          <w:rFonts w:ascii="Arial" w:hAnsi="Arial" w:cs="Arial"/>
          <w:sz w:val="24"/>
          <w:szCs w:val="24"/>
        </w:rPr>
        <w:t xml:space="preserve">úmero del expediente y </w:t>
      </w:r>
      <w:r w:rsidR="00CE5D26" w:rsidRPr="00AF66BA">
        <w:rPr>
          <w:rFonts w:ascii="Arial" w:hAnsi="Arial" w:cs="Arial"/>
          <w:sz w:val="24"/>
          <w:szCs w:val="24"/>
        </w:rPr>
        <w:t>acto administrativo que otorgó el permiso marco</w:t>
      </w:r>
      <w:r>
        <w:rPr>
          <w:rFonts w:ascii="Arial" w:hAnsi="Arial" w:cs="Arial"/>
          <w:sz w:val="24"/>
          <w:szCs w:val="24"/>
        </w:rPr>
        <w:t xml:space="preserve"> o el permiso individual</w:t>
      </w:r>
      <w:r w:rsidR="00CE5D26">
        <w:rPr>
          <w:rFonts w:ascii="Arial" w:hAnsi="Arial" w:cs="Arial"/>
          <w:sz w:val="24"/>
          <w:szCs w:val="24"/>
        </w:rPr>
        <w:t>.</w:t>
      </w:r>
      <w:r w:rsidR="00CE5D26" w:rsidRPr="00AF66BA">
        <w:rPr>
          <w:rFonts w:ascii="Arial" w:hAnsi="Arial" w:cs="Arial"/>
          <w:sz w:val="24"/>
          <w:szCs w:val="24"/>
        </w:rPr>
        <w:t xml:space="preserve"> </w:t>
      </w:r>
    </w:p>
    <w:p w14:paraId="768B8E58" w14:textId="77777777" w:rsidR="00106768" w:rsidRDefault="00E63FCB" w:rsidP="00AF66BA">
      <w:pPr>
        <w:pStyle w:val="Prrafodelista"/>
        <w:numPr>
          <w:ilvl w:val="3"/>
          <w:numId w:val="9"/>
        </w:numPr>
        <w:ind w:left="1418"/>
        <w:jc w:val="both"/>
        <w:rPr>
          <w:rFonts w:ascii="Arial" w:hAnsi="Arial" w:cs="Arial"/>
          <w:sz w:val="24"/>
          <w:szCs w:val="24"/>
        </w:rPr>
      </w:pPr>
      <w:r w:rsidRPr="00AF66BA">
        <w:rPr>
          <w:rFonts w:ascii="Arial" w:hAnsi="Arial" w:cs="Arial"/>
          <w:sz w:val="24"/>
          <w:szCs w:val="24"/>
        </w:rPr>
        <w:t xml:space="preserve">Documento </w:t>
      </w:r>
      <w:r w:rsidR="006F6AE8" w:rsidRPr="00AF66BA">
        <w:rPr>
          <w:rFonts w:ascii="Arial" w:hAnsi="Arial" w:cs="Arial"/>
          <w:sz w:val="24"/>
          <w:szCs w:val="24"/>
        </w:rPr>
        <w:t>que</w:t>
      </w:r>
      <w:r w:rsidRPr="00AF66BA">
        <w:rPr>
          <w:rFonts w:ascii="Arial" w:hAnsi="Arial" w:cs="Arial"/>
          <w:sz w:val="24"/>
          <w:szCs w:val="24"/>
        </w:rPr>
        <w:t xml:space="preserve"> </w:t>
      </w:r>
      <w:r w:rsidR="00CE5D26">
        <w:rPr>
          <w:rFonts w:ascii="Arial" w:hAnsi="Arial" w:cs="Arial"/>
          <w:sz w:val="24"/>
          <w:szCs w:val="24"/>
        </w:rPr>
        <w:t>acredite</w:t>
      </w:r>
      <w:r w:rsidR="006F6AE8" w:rsidRPr="00AF66BA">
        <w:rPr>
          <w:rFonts w:ascii="Arial" w:hAnsi="Arial" w:cs="Arial"/>
          <w:sz w:val="24"/>
          <w:szCs w:val="24"/>
        </w:rPr>
        <w:t xml:space="preserve"> </w:t>
      </w:r>
      <w:r w:rsidR="00CE5D26">
        <w:rPr>
          <w:rFonts w:ascii="Arial" w:hAnsi="Arial" w:cs="Arial"/>
          <w:sz w:val="24"/>
          <w:szCs w:val="24"/>
        </w:rPr>
        <w:t xml:space="preserve">la </w:t>
      </w:r>
      <w:r w:rsidR="009767C5" w:rsidRPr="00AF66BA">
        <w:rPr>
          <w:rFonts w:ascii="Arial" w:hAnsi="Arial" w:cs="Arial"/>
          <w:sz w:val="24"/>
          <w:szCs w:val="24"/>
        </w:rPr>
        <w:t xml:space="preserve">necesidad </w:t>
      </w:r>
      <w:r w:rsidR="006F6AE8" w:rsidRPr="00AF66BA">
        <w:rPr>
          <w:rFonts w:ascii="Arial" w:hAnsi="Arial" w:cs="Arial"/>
          <w:sz w:val="24"/>
          <w:szCs w:val="24"/>
        </w:rPr>
        <w:t>de la exportación</w:t>
      </w:r>
      <w:r w:rsidR="00106768">
        <w:rPr>
          <w:rFonts w:ascii="Arial" w:hAnsi="Arial" w:cs="Arial"/>
          <w:sz w:val="24"/>
          <w:szCs w:val="24"/>
        </w:rPr>
        <w:t>.</w:t>
      </w:r>
    </w:p>
    <w:p w14:paraId="15783969" w14:textId="57A975FD" w:rsidR="00E63FCB" w:rsidRPr="00AF66BA" w:rsidRDefault="00106768" w:rsidP="00AF66BA">
      <w:pPr>
        <w:pStyle w:val="Prrafodelista"/>
        <w:numPr>
          <w:ilvl w:val="3"/>
          <w:numId w:val="9"/>
        </w:numPr>
        <w:ind w:left="1418"/>
        <w:jc w:val="both"/>
        <w:rPr>
          <w:rFonts w:ascii="Arial" w:hAnsi="Arial" w:cs="Arial"/>
          <w:sz w:val="24"/>
          <w:szCs w:val="24"/>
        </w:rPr>
      </w:pPr>
      <w:r>
        <w:rPr>
          <w:rFonts w:ascii="Arial" w:hAnsi="Arial" w:cs="Arial"/>
          <w:sz w:val="24"/>
          <w:szCs w:val="24"/>
        </w:rPr>
        <w:t>D</w:t>
      </w:r>
      <w:r w:rsidR="006F6AE8" w:rsidRPr="00AF66BA">
        <w:rPr>
          <w:rFonts w:ascii="Arial" w:hAnsi="Arial" w:cs="Arial"/>
          <w:sz w:val="24"/>
          <w:szCs w:val="24"/>
        </w:rPr>
        <w:t xml:space="preserve">isposición final de </w:t>
      </w:r>
      <w:r w:rsidR="00DB1CF7" w:rsidRPr="00AF66BA">
        <w:rPr>
          <w:rFonts w:ascii="Arial" w:hAnsi="Arial" w:cs="Arial"/>
          <w:sz w:val="24"/>
          <w:szCs w:val="24"/>
        </w:rPr>
        <w:t>l</w:t>
      </w:r>
      <w:r>
        <w:rPr>
          <w:rFonts w:ascii="Arial" w:hAnsi="Arial" w:cs="Arial"/>
          <w:sz w:val="24"/>
          <w:szCs w:val="24"/>
        </w:rPr>
        <w:t>os especímenes</w:t>
      </w:r>
      <w:r w:rsidR="006F6AE8" w:rsidRPr="00AF66BA">
        <w:rPr>
          <w:rFonts w:ascii="Arial" w:hAnsi="Arial" w:cs="Arial"/>
          <w:sz w:val="24"/>
          <w:szCs w:val="24"/>
        </w:rPr>
        <w:t>.</w:t>
      </w:r>
    </w:p>
    <w:p w14:paraId="16F0E53D" w14:textId="351AA2E7" w:rsidR="00345EBB" w:rsidRPr="00AF66BA" w:rsidRDefault="00A75AC8" w:rsidP="00AF66BA">
      <w:pPr>
        <w:pStyle w:val="Prrafodelista"/>
        <w:numPr>
          <w:ilvl w:val="3"/>
          <w:numId w:val="9"/>
        </w:numPr>
        <w:ind w:left="1418"/>
        <w:jc w:val="both"/>
        <w:rPr>
          <w:rFonts w:ascii="Arial" w:hAnsi="Arial" w:cs="Arial"/>
          <w:sz w:val="24"/>
          <w:szCs w:val="24"/>
        </w:rPr>
      </w:pPr>
      <w:r w:rsidRPr="00AF66BA">
        <w:rPr>
          <w:rFonts w:ascii="Arial" w:hAnsi="Arial" w:cs="Arial"/>
          <w:sz w:val="24"/>
          <w:szCs w:val="24"/>
        </w:rPr>
        <w:t>Soporte que acredite el vínculo científico (</w:t>
      </w:r>
      <w:r w:rsidR="00106768">
        <w:rPr>
          <w:rFonts w:ascii="Arial" w:hAnsi="Arial" w:cs="Arial"/>
          <w:sz w:val="24"/>
          <w:szCs w:val="24"/>
        </w:rPr>
        <w:t>c</w:t>
      </w:r>
      <w:r w:rsidRPr="00AF66BA">
        <w:rPr>
          <w:rFonts w:ascii="Arial" w:hAnsi="Arial" w:cs="Arial"/>
          <w:sz w:val="24"/>
          <w:szCs w:val="24"/>
        </w:rPr>
        <w:t>opia</w:t>
      </w:r>
      <w:r w:rsidR="00F80172" w:rsidRPr="00AF66BA">
        <w:rPr>
          <w:rFonts w:ascii="Arial" w:hAnsi="Arial" w:cs="Arial"/>
          <w:sz w:val="24"/>
          <w:szCs w:val="24"/>
        </w:rPr>
        <w:t xml:space="preserve"> del convenio interinstitucional</w:t>
      </w:r>
      <w:r w:rsidR="00106768">
        <w:rPr>
          <w:rFonts w:ascii="Arial" w:hAnsi="Arial" w:cs="Arial"/>
          <w:sz w:val="24"/>
          <w:szCs w:val="24"/>
        </w:rPr>
        <w:t xml:space="preserve">, </w:t>
      </w:r>
      <w:r w:rsidR="00F80172" w:rsidRPr="00AF66BA">
        <w:rPr>
          <w:rFonts w:ascii="Arial" w:hAnsi="Arial" w:cs="Arial"/>
          <w:sz w:val="24"/>
          <w:szCs w:val="24"/>
        </w:rPr>
        <w:t>carta de aceptación</w:t>
      </w:r>
      <w:r w:rsidR="00106768">
        <w:rPr>
          <w:rFonts w:ascii="Arial" w:hAnsi="Arial" w:cs="Arial"/>
          <w:sz w:val="24"/>
          <w:szCs w:val="24"/>
        </w:rPr>
        <w:t>, otros</w:t>
      </w:r>
      <w:r w:rsidRPr="00AF66BA">
        <w:rPr>
          <w:rFonts w:ascii="Arial" w:hAnsi="Arial" w:cs="Arial"/>
          <w:sz w:val="24"/>
          <w:szCs w:val="24"/>
        </w:rPr>
        <w:t>)</w:t>
      </w:r>
      <w:r w:rsidR="00F80172" w:rsidRPr="00AF66BA">
        <w:rPr>
          <w:rFonts w:ascii="Arial" w:hAnsi="Arial" w:cs="Arial"/>
          <w:sz w:val="24"/>
          <w:szCs w:val="24"/>
        </w:rPr>
        <w:t>.</w:t>
      </w:r>
    </w:p>
    <w:p w14:paraId="660DAEB6" w14:textId="05572416" w:rsidR="00A75AC8" w:rsidRPr="00106768" w:rsidRDefault="00F80172" w:rsidP="00106768">
      <w:pPr>
        <w:pStyle w:val="Prrafodelista"/>
        <w:numPr>
          <w:ilvl w:val="3"/>
          <w:numId w:val="9"/>
        </w:numPr>
        <w:ind w:left="1418"/>
        <w:jc w:val="both"/>
        <w:rPr>
          <w:rFonts w:ascii="Arial" w:hAnsi="Arial" w:cs="Arial"/>
          <w:sz w:val="24"/>
          <w:szCs w:val="24"/>
        </w:rPr>
      </w:pPr>
      <w:r w:rsidRPr="00AF66BA">
        <w:rPr>
          <w:rFonts w:ascii="Arial" w:hAnsi="Arial" w:cs="Arial"/>
          <w:sz w:val="24"/>
          <w:szCs w:val="24"/>
        </w:rPr>
        <w:t>Copia del contrato de acceso a recursos genético</w:t>
      </w:r>
      <w:r w:rsidR="00106768">
        <w:rPr>
          <w:rFonts w:ascii="Arial" w:hAnsi="Arial" w:cs="Arial"/>
          <w:sz w:val="24"/>
          <w:szCs w:val="24"/>
        </w:rPr>
        <w:t>,</w:t>
      </w:r>
      <w:r w:rsidRPr="00AF66BA">
        <w:rPr>
          <w:rFonts w:ascii="Arial" w:hAnsi="Arial" w:cs="Arial"/>
          <w:sz w:val="24"/>
          <w:szCs w:val="24"/>
        </w:rPr>
        <w:t xml:space="preserve"> en los casos en los que aplique. </w:t>
      </w:r>
    </w:p>
    <w:p w14:paraId="626E5451" w14:textId="77777777" w:rsidR="00A75AC8" w:rsidRPr="00AF66BA" w:rsidRDefault="00A75AC8" w:rsidP="00AF66BA">
      <w:pPr>
        <w:pStyle w:val="Prrafodelista"/>
        <w:ind w:left="993"/>
        <w:jc w:val="both"/>
        <w:rPr>
          <w:rFonts w:ascii="Arial" w:hAnsi="Arial" w:cs="Arial"/>
          <w:sz w:val="24"/>
          <w:szCs w:val="24"/>
        </w:rPr>
      </w:pPr>
    </w:p>
    <w:p w14:paraId="019DB204" w14:textId="767BAEA2" w:rsidR="00057EA4" w:rsidRPr="0029135F" w:rsidRDefault="00F80172" w:rsidP="0029135F">
      <w:pPr>
        <w:pStyle w:val="NormalWeb"/>
        <w:numPr>
          <w:ilvl w:val="0"/>
          <w:numId w:val="31"/>
        </w:numPr>
        <w:tabs>
          <w:tab w:val="left" w:pos="0"/>
        </w:tabs>
        <w:spacing w:before="0" w:after="0"/>
        <w:ind w:left="284" w:hanging="284"/>
        <w:jc w:val="both"/>
        <w:rPr>
          <w:rFonts w:ascii="Arial" w:hAnsi="Arial" w:cs="Arial"/>
          <w:szCs w:val="24"/>
        </w:rPr>
      </w:pPr>
      <w:r w:rsidRPr="00AF66BA">
        <w:rPr>
          <w:rFonts w:ascii="Arial" w:hAnsi="Arial" w:cs="Arial"/>
          <w:szCs w:val="24"/>
        </w:rPr>
        <w:t xml:space="preserve">Cuando se trate de solicitudes de importación de especímenes de la diversidad </w:t>
      </w:r>
      <w:r w:rsidR="002E0226" w:rsidRPr="00AF66BA">
        <w:rPr>
          <w:rFonts w:ascii="Arial" w:hAnsi="Arial" w:cs="Arial"/>
          <w:szCs w:val="24"/>
        </w:rPr>
        <w:t>biológica,</w:t>
      </w:r>
      <w:r w:rsidRPr="00AF66BA">
        <w:rPr>
          <w:rFonts w:ascii="Arial" w:hAnsi="Arial" w:cs="Arial"/>
          <w:szCs w:val="24"/>
        </w:rPr>
        <w:t xml:space="preserve"> </w:t>
      </w:r>
      <w:r w:rsidR="00C148C1" w:rsidRPr="00AF66BA">
        <w:rPr>
          <w:rFonts w:ascii="Arial" w:hAnsi="Arial" w:cs="Arial"/>
          <w:szCs w:val="24"/>
        </w:rPr>
        <w:t>aportar</w:t>
      </w:r>
      <w:r w:rsidRPr="00AF66BA">
        <w:rPr>
          <w:rFonts w:ascii="Arial" w:hAnsi="Arial" w:cs="Arial"/>
          <w:szCs w:val="24"/>
        </w:rPr>
        <w:t>:</w:t>
      </w:r>
    </w:p>
    <w:p w14:paraId="6490FC46" w14:textId="77777777" w:rsidR="00057EA4" w:rsidRPr="00AF66BA" w:rsidRDefault="00057EA4" w:rsidP="00AF66BA">
      <w:pPr>
        <w:pStyle w:val="NormalWeb"/>
        <w:spacing w:before="0" w:after="0"/>
        <w:ind w:left="502"/>
        <w:jc w:val="both"/>
        <w:rPr>
          <w:rFonts w:ascii="Arial" w:hAnsi="Arial" w:cs="Arial"/>
          <w:szCs w:val="24"/>
        </w:rPr>
      </w:pPr>
    </w:p>
    <w:p w14:paraId="3EEBE641" w14:textId="2F4FDCB8" w:rsidR="00345EBB" w:rsidRDefault="00345EBB" w:rsidP="006561CE">
      <w:pPr>
        <w:pStyle w:val="Prrafodelista"/>
        <w:numPr>
          <w:ilvl w:val="3"/>
          <w:numId w:val="33"/>
        </w:numPr>
        <w:jc w:val="both"/>
        <w:rPr>
          <w:rFonts w:ascii="Arial" w:hAnsi="Arial" w:cs="Arial"/>
          <w:sz w:val="24"/>
          <w:szCs w:val="24"/>
        </w:rPr>
      </w:pPr>
      <w:r w:rsidRPr="00AF66BA">
        <w:rPr>
          <w:rFonts w:ascii="Arial" w:hAnsi="Arial" w:cs="Arial"/>
          <w:sz w:val="24"/>
          <w:szCs w:val="24"/>
        </w:rPr>
        <w:t>D</w:t>
      </w:r>
      <w:r w:rsidR="00F80172" w:rsidRPr="00AF66BA">
        <w:rPr>
          <w:rFonts w:ascii="Arial" w:hAnsi="Arial" w:cs="Arial"/>
          <w:sz w:val="24"/>
          <w:szCs w:val="24"/>
        </w:rPr>
        <w:t>ocument</w:t>
      </w:r>
      <w:r w:rsidR="006561CE">
        <w:rPr>
          <w:rFonts w:ascii="Arial" w:hAnsi="Arial" w:cs="Arial"/>
          <w:sz w:val="24"/>
          <w:szCs w:val="24"/>
        </w:rPr>
        <w:t>o</w:t>
      </w:r>
      <w:r w:rsidR="00F80172" w:rsidRPr="00AF66BA">
        <w:rPr>
          <w:rFonts w:ascii="Arial" w:hAnsi="Arial" w:cs="Arial"/>
          <w:sz w:val="24"/>
          <w:szCs w:val="24"/>
        </w:rPr>
        <w:t xml:space="preserve"> que acredite la obtención legal de los especímenes a importar</w:t>
      </w:r>
      <w:r w:rsidR="006561CE">
        <w:rPr>
          <w:rFonts w:ascii="Arial" w:hAnsi="Arial" w:cs="Arial"/>
          <w:sz w:val="24"/>
          <w:szCs w:val="24"/>
        </w:rPr>
        <w:t>,</w:t>
      </w:r>
      <w:r w:rsidR="00F80172" w:rsidRPr="00AF66BA">
        <w:rPr>
          <w:rFonts w:ascii="Arial" w:hAnsi="Arial" w:cs="Arial"/>
          <w:sz w:val="24"/>
          <w:szCs w:val="24"/>
        </w:rPr>
        <w:t xml:space="preserve"> expedido por la entidad competente</w:t>
      </w:r>
      <w:r w:rsidR="006561CE">
        <w:rPr>
          <w:rFonts w:ascii="Arial" w:hAnsi="Arial" w:cs="Arial"/>
          <w:sz w:val="24"/>
          <w:szCs w:val="24"/>
        </w:rPr>
        <w:t xml:space="preserve"> del país de origen</w:t>
      </w:r>
      <w:r w:rsidR="00F80172" w:rsidRPr="00AF66BA">
        <w:rPr>
          <w:rFonts w:ascii="Arial" w:hAnsi="Arial" w:cs="Arial"/>
          <w:sz w:val="24"/>
          <w:szCs w:val="24"/>
        </w:rPr>
        <w:t>.</w:t>
      </w:r>
      <w:r w:rsidRPr="00AF66BA">
        <w:rPr>
          <w:rFonts w:ascii="Arial" w:hAnsi="Arial" w:cs="Arial"/>
          <w:sz w:val="24"/>
          <w:szCs w:val="24"/>
        </w:rPr>
        <w:t xml:space="preserve"> </w:t>
      </w:r>
    </w:p>
    <w:p w14:paraId="70CB46FF" w14:textId="6AE9E157" w:rsidR="006561CE" w:rsidRDefault="006561CE" w:rsidP="006561CE">
      <w:pPr>
        <w:pStyle w:val="Prrafodelista"/>
        <w:numPr>
          <w:ilvl w:val="3"/>
          <w:numId w:val="33"/>
        </w:numPr>
        <w:jc w:val="both"/>
        <w:rPr>
          <w:rFonts w:ascii="Arial" w:hAnsi="Arial" w:cs="Arial"/>
          <w:sz w:val="24"/>
          <w:szCs w:val="24"/>
        </w:rPr>
      </w:pPr>
      <w:r w:rsidRPr="00AF66BA">
        <w:rPr>
          <w:rFonts w:ascii="Arial" w:hAnsi="Arial" w:cs="Arial"/>
          <w:sz w:val="24"/>
          <w:szCs w:val="24"/>
        </w:rPr>
        <w:t>Soporte que acredite el vínculo científico (</w:t>
      </w:r>
      <w:r>
        <w:rPr>
          <w:rFonts w:ascii="Arial" w:hAnsi="Arial" w:cs="Arial"/>
          <w:sz w:val="24"/>
          <w:szCs w:val="24"/>
        </w:rPr>
        <w:t>c</w:t>
      </w:r>
      <w:r w:rsidRPr="00AF66BA">
        <w:rPr>
          <w:rFonts w:ascii="Arial" w:hAnsi="Arial" w:cs="Arial"/>
          <w:sz w:val="24"/>
          <w:szCs w:val="24"/>
        </w:rPr>
        <w:t>opia del convenio interinstitucional</w:t>
      </w:r>
      <w:r>
        <w:rPr>
          <w:rFonts w:ascii="Arial" w:hAnsi="Arial" w:cs="Arial"/>
          <w:sz w:val="24"/>
          <w:szCs w:val="24"/>
        </w:rPr>
        <w:t xml:space="preserve">, </w:t>
      </w:r>
      <w:r w:rsidRPr="00AF66BA">
        <w:rPr>
          <w:rFonts w:ascii="Arial" w:hAnsi="Arial" w:cs="Arial"/>
          <w:sz w:val="24"/>
          <w:szCs w:val="24"/>
        </w:rPr>
        <w:t>carta de aceptación</w:t>
      </w:r>
      <w:r>
        <w:rPr>
          <w:rFonts w:ascii="Arial" w:hAnsi="Arial" w:cs="Arial"/>
          <w:sz w:val="24"/>
          <w:szCs w:val="24"/>
        </w:rPr>
        <w:t>, otros</w:t>
      </w:r>
      <w:r w:rsidRPr="00AF66BA">
        <w:rPr>
          <w:rFonts w:ascii="Arial" w:hAnsi="Arial" w:cs="Arial"/>
          <w:sz w:val="24"/>
          <w:szCs w:val="24"/>
        </w:rPr>
        <w:t>).</w:t>
      </w:r>
    </w:p>
    <w:p w14:paraId="629AD241" w14:textId="77777777" w:rsidR="006561CE" w:rsidRDefault="00C148C1" w:rsidP="006561CE">
      <w:pPr>
        <w:pStyle w:val="Prrafodelista"/>
        <w:numPr>
          <w:ilvl w:val="3"/>
          <w:numId w:val="33"/>
        </w:numPr>
        <w:jc w:val="both"/>
        <w:rPr>
          <w:rFonts w:ascii="Arial" w:hAnsi="Arial" w:cs="Arial"/>
          <w:sz w:val="24"/>
          <w:szCs w:val="24"/>
        </w:rPr>
      </w:pPr>
      <w:r w:rsidRPr="006561CE">
        <w:rPr>
          <w:rFonts w:ascii="Arial" w:hAnsi="Arial" w:cs="Arial"/>
          <w:sz w:val="24"/>
          <w:szCs w:val="24"/>
        </w:rPr>
        <w:t>M</w:t>
      </w:r>
      <w:r w:rsidR="00F80172" w:rsidRPr="006561CE">
        <w:rPr>
          <w:rFonts w:ascii="Arial" w:hAnsi="Arial" w:cs="Arial"/>
          <w:sz w:val="24"/>
          <w:szCs w:val="24"/>
        </w:rPr>
        <w:t xml:space="preserve">ecanismos de control, medidas de bioseguridad y bienestar que se adelantarán </w:t>
      </w:r>
      <w:r w:rsidR="00244BAA" w:rsidRPr="006561CE">
        <w:rPr>
          <w:rFonts w:ascii="Arial" w:hAnsi="Arial" w:cs="Arial"/>
          <w:sz w:val="24"/>
          <w:szCs w:val="24"/>
        </w:rPr>
        <w:t xml:space="preserve">desde el ingreso al país hasta </w:t>
      </w:r>
      <w:r w:rsidR="00F80172" w:rsidRPr="006561CE">
        <w:rPr>
          <w:rFonts w:ascii="Arial" w:hAnsi="Arial" w:cs="Arial"/>
          <w:sz w:val="24"/>
          <w:szCs w:val="24"/>
        </w:rPr>
        <w:t>el lugar donde se realizará las investigaciones</w:t>
      </w:r>
      <w:r w:rsidR="006561CE">
        <w:rPr>
          <w:rFonts w:ascii="Arial" w:hAnsi="Arial" w:cs="Arial"/>
          <w:sz w:val="24"/>
          <w:szCs w:val="24"/>
        </w:rPr>
        <w:t xml:space="preserve">, </w:t>
      </w:r>
      <w:r w:rsidR="00F80172" w:rsidRPr="006561CE">
        <w:rPr>
          <w:rFonts w:ascii="Arial" w:hAnsi="Arial" w:cs="Arial"/>
          <w:sz w:val="24"/>
          <w:szCs w:val="24"/>
        </w:rPr>
        <w:t>cuando aplique</w:t>
      </w:r>
      <w:r w:rsidR="006561CE">
        <w:rPr>
          <w:rFonts w:ascii="Arial" w:hAnsi="Arial" w:cs="Arial"/>
          <w:sz w:val="24"/>
          <w:szCs w:val="24"/>
        </w:rPr>
        <w:t xml:space="preserve">. </w:t>
      </w:r>
    </w:p>
    <w:p w14:paraId="4C7EE551" w14:textId="5736F532" w:rsidR="00345EBB" w:rsidRPr="006561CE" w:rsidRDefault="006561CE" w:rsidP="006561CE">
      <w:pPr>
        <w:pStyle w:val="Prrafodelista"/>
        <w:numPr>
          <w:ilvl w:val="3"/>
          <w:numId w:val="33"/>
        </w:numPr>
        <w:jc w:val="both"/>
        <w:rPr>
          <w:rFonts w:ascii="Arial" w:hAnsi="Arial" w:cs="Arial"/>
          <w:sz w:val="24"/>
          <w:szCs w:val="24"/>
        </w:rPr>
      </w:pPr>
      <w:r>
        <w:rPr>
          <w:rFonts w:ascii="Arial" w:hAnsi="Arial" w:cs="Arial"/>
          <w:sz w:val="24"/>
          <w:szCs w:val="24"/>
        </w:rPr>
        <w:t>D</w:t>
      </w:r>
      <w:r w:rsidR="00244BAA" w:rsidRPr="006561CE">
        <w:rPr>
          <w:rFonts w:ascii="Arial" w:hAnsi="Arial" w:cs="Arial"/>
          <w:sz w:val="24"/>
          <w:szCs w:val="24"/>
        </w:rPr>
        <w:t>estino o disposición final de los especímenes, una vez termine la investigación</w:t>
      </w:r>
      <w:r w:rsidR="00F80172" w:rsidRPr="006561CE">
        <w:rPr>
          <w:rFonts w:ascii="Arial" w:hAnsi="Arial" w:cs="Arial"/>
          <w:sz w:val="24"/>
          <w:szCs w:val="24"/>
        </w:rPr>
        <w:t>.</w:t>
      </w:r>
    </w:p>
    <w:p w14:paraId="5261BC33" w14:textId="7B324016" w:rsidR="00345EBB" w:rsidRPr="006561CE" w:rsidRDefault="00F80172" w:rsidP="006561CE">
      <w:pPr>
        <w:pStyle w:val="Prrafodelista"/>
        <w:numPr>
          <w:ilvl w:val="3"/>
          <w:numId w:val="33"/>
        </w:numPr>
        <w:jc w:val="both"/>
        <w:rPr>
          <w:rFonts w:ascii="Arial" w:hAnsi="Arial" w:cs="Arial"/>
          <w:sz w:val="24"/>
          <w:szCs w:val="24"/>
        </w:rPr>
      </w:pPr>
      <w:r w:rsidRPr="006561CE">
        <w:rPr>
          <w:rFonts w:ascii="Arial" w:hAnsi="Arial" w:cs="Arial"/>
          <w:sz w:val="24"/>
          <w:szCs w:val="24"/>
        </w:rPr>
        <w:t>Plan de Contingencia que incluya las medidas a tomar en caso de liberación accidental de los especímenes</w:t>
      </w:r>
      <w:r w:rsidR="00345EBB" w:rsidRPr="006561CE">
        <w:rPr>
          <w:rFonts w:ascii="Arial" w:hAnsi="Arial" w:cs="Arial"/>
          <w:sz w:val="24"/>
          <w:szCs w:val="24"/>
        </w:rPr>
        <w:t xml:space="preserve"> objeto de la solicitud</w:t>
      </w:r>
      <w:r w:rsidRPr="006561CE">
        <w:rPr>
          <w:rFonts w:ascii="Arial" w:hAnsi="Arial" w:cs="Arial"/>
          <w:sz w:val="24"/>
          <w:szCs w:val="24"/>
        </w:rPr>
        <w:t>.</w:t>
      </w:r>
    </w:p>
    <w:p w14:paraId="16CC9D76" w14:textId="77777777" w:rsidR="00F80172" w:rsidRPr="00AF66BA" w:rsidRDefault="00F80172" w:rsidP="00AF66BA">
      <w:pPr>
        <w:pStyle w:val="Prrafodelista"/>
        <w:ind w:left="1701"/>
        <w:jc w:val="both"/>
        <w:rPr>
          <w:rFonts w:ascii="Arial" w:hAnsi="Arial" w:cs="Arial"/>
          <w:sz w:val="24"/>
          <w:szCs w:val="24"/>
        </w:rPr>
      </w:pPr>
    </w:p>
    <w:p w14:paraId="42C175AF" w14:textId="445736CE" w:rsidR="00F80172" w:rsidRPr="00AF66BA" w:rsidRDefault="00F80172" w:rsidP="006561CE">
      <w:pPr>
        <w:pStyle w:val="NormalWeb"/>
        <w:numPr>
          <w:ilvl w:val="0"/>
          <w:numId w:val="31"/>
        </w:numPr>
        <w:tabs>
          <w:tab w:val="left" w:pos="0"/>
        </w:tabs>
        <w:spacing w:before="0" w:after="0"/>
        <w:ind w:left="284" w:hanging="284"/>
        <w:jc w:val="both"/>
        <w:rPr>
          <w:rFonts w:ascii="Arial" w:hAnsi="Arial" w:cs="Arial"/>
          <w:b/>
          <w:szCs w:val="24"/>
        </w:rPr>
      </w:pPr>
      <w:r w:rsidRPr="00AF66BA">
        <w:rPr>
          <w:rFonts w:ascii="Arial" w:hAnsi="Arial" w:cs="Arial"/>
          <w:szCs w:val="24"/>
        </w:rPr>
        <w:t>Cuando se trate de solicitudes de exportación de especíme</w:t>
      </w:r>
      <w:r w:rsidR="0029135F">
        <w:rPr>
          <w:rFonts w:ascii="Arial" w:hAnsi="Arial" w:cs="Arial"/>
          <w:szCs w:val="24"/>
        </w:rPr>
        <w:t>nes que se encuentran depositado</w:t>
      </w:r>
      <w:r w:rsidRPr="00AF66BA">
        <w:rPr>
          <w:rFonts w:ascii="Arial" w:hAnsi="Arial" w:cs="Arial"/>
          <w:szCs w:val="24"/>
        </w:rPr>
        <w:t xml:space="preserve">s en colecciones biológicas registradas ante el Instituto de Investigación de Recursos Biológicos Alexander von Humboldt, </w:t>
      </w:r>
      <w:r w:rsidR="00F00D8E" w:rsidRPr="00AF66BA">
        <w:rPr>
          <w:rFonts w:ascii="Arial" w:hAnsi="Arial" w:cs="Arial"/>
          <w:szCs w:val="24"/>
        </w:rPr>
        <w:t>aportar</w:t>
      </w:r>
      <w:r w:rsidRPr="00AF66BA">
        <w:rPr>
          <w:rFonts w:ascii="Arial" w:hAnsi="Arial" w:cs="Arial"/>
          <w:szCs w:val="24"/>
        </w:rPr>
        <w:t>:</w:t>
      </w:r>
    </w:p>
    <w:p w14:paraId="12CC8ECC" w14:textId="77777777" w:rsidR="00F80172" w:rsidRPr="00AF66BA" w:rsidRDefault="00F80172" w:rsidP="00AF66BA">
      <w:pPr>
        <w:pStyle w:val="NormalWeb"/>
        <w:tabs>
          <w:tab w:val="left" w:pos="0"/>
        </w:tabs>
        <w:spacing w:before="0" w:after="0"/>
        <w:ind w:left="709"/>
        <w:jc w:val="both"/>
        <w:rPr>
          <w:rFonts w:ascii="Arial" w:hAnsi="Arial" w:cs="Arial"/>
          <w:b/>
          <w:szCs w:val="24"/>
        </w:rPr>
      </w:pPr>
    </w:p>
    <w:p w14:paraId="4CC32C16" w14:textId="6B5C319A" w:rsidR="0094298F" w:rsidRPr="00AF66BA" w:rsidRDefault="00EC3442" w:rsidP="0029135F">
      <w:pPr>
        <w:pStyle w:val="Prrafodelista"/>
        <w:numPr>
          <w:ilvl w:val="3"/>
          <w:numId w:val="34"/>
        </w:numPr>
        <w:jc w:val="both"/>
        <w:rPr>
          <w:rFonts w:ascii="Arial" w:hAnsi="Arial" w:cs="Arial"/>
          <w:sz w:val="24"/>
          <w:szCs w:val="24"/>
        </w:rPr>
      </w:pPr>
      <w:r w:rsidRPr="00AF66BA">
        <w:rPr>
          <w:rFonts w:ascii="Arial" w:hAnsi="Arial" w:cs="Arial"/>
          <w:sz w:val="24"/>
          <w:szCs w:val="24"/>
        </w:rPr>
        <w:t>R</w:t>
      </w:r>
      <w:r w:rsidR="00F80172" w:rsidRPr="00AF66BA">
        <w:rPr>
          <w:rFonts w:ascii="Arial" w:hAnsi="Arial" w:cs="Arial"/>
          <w:sz w:val="24"/>
          <w:szCs w:val="24"/>
        </w:rPr>
        <w:t xml:space="preserve">egistro de </w:t>
      </w:r>
      <w:r w:rsidR="0029135F">
        <w:rPr>
          <w:rFonts w:ascii="Arial" w:hAnsi="Arial" w:cs="Arial"/>
          <w:sz w:val="24"/>
          <w:szCs w:val="24"/>
        </w:rPr>
        <w:t xml:space="preserve">la </w:t>
      </w:r>
      <w:r w:rsidR="00F80172" w:rsidRPr="00AF66BA">
        <w:rPr>
          <w:rFonts w:ascii="Arial" w:hAnsi="Arial" w:cs="Arial"/>
          <w:sz w:val="24"/>
          <w:szCs w:val="24"/>
        </w:rPr>
        <w:t>colecci</w:t>
      </w:r>
      <w:r w:rsidR="0029135F">
        <w:rPr>
          <w:rFonts w:ascii="Arial" w:hAnsi="Arial" w:cs="Arial"/>
          <w:sz w:val="24"/>
          <w:szCs w:val="24"/>
        </w:rPr>
        <w:t>ó</w:t>
      </w:r>
      <w:r w:rsidR="00F80172" w:rsidRPr="00AF66BA">
        <w:rPr>
          <w:rFonts w:ascii="Arial" w:hAnsi="Arial" w:cs="Arial"/>
          <w:sz w:val="24"/>
          <w:szCs w:val="24"/>
        </w:rPr>
        <w:t xml:space="preserve">n ante el Instituto de Investigaciones Biológicas Alexander von Humboldt. </w:t>
      </w:r>
    </w:p>
    <w:p w14:paraId="4F8DA942" w14:textId="2C5F1969" w:rsidR="0094298F" w:rsidRPr="00AF66BA" w:rsidRDefault="00FE4A2C" w:rsidP="0029135F">
      <w:pPr>
        <w:pStyle w:val="Prrafodelista"/>
        <w:numPr>
          <w:ilvl w:val="3"/>
          <w:numId w:val="34"/>
        </w:numPr>
        <w:jc w:val="both"/>
        <w:rPr>
          <w:rFonts w:ascii="Arial" w:hAnsi="Arial" w:cs="Arial"/>
          <w:sz w:val="24"/>
          <w:szCs w:val="24"/>
        </w:rPr>
      </w:pPr>
      <w:r>
        <w:rPr>
          <w:rFonts w:ascii="Arial" w:hAnsi="Arial" w:cs="Arial"/>
          <w:sz w:val="24"/>
          <w:szCs w:val="24"/>
        </w:rPr>
        <w:t>Convenio interinstitucional o c</w:t>
      </w:r>
      <w:r w:rsidR="00F80172" w:rsidRPr="00AF66BA">
        <w:rPr>
          <w:rFonts w:ascii="Arial" w:hAnsi="Arial" w:cs="Arial"/>
          <w:sz w:val="24"/>
          <w:szCs w:val="24"/>
        </w:rPr>
        <w:t>arta de aceptación de la entidad donde se realizará la investigación, especificando, el objeto de la misma.</w:t>
      </w:r>
    </w:p>
    <w:p w14:paraId="7600FEC7" w14:textId="77777777" w:rsidR="0029135F" w:rsidRDefault="00305A9E" w:rsidP="0029135F">
      <w:pPr>
        <w:pStyle w:val="Prrafodelista"/>
        <w:numPr>
          <w:ilvl w:val="3"/>
          <w:numId w:val="34"/>
        </w:numPr>
        <w:jc w:val="both"/>
        <w:rPr>
          <w:rFonts w:ascii="Arial" w:hAnsi="Arial" w:cs="Arial"/>
          <w:sz w:val="24"/>
          <w:szCs w:val="24"/>
        </w:rPr>
      </w:pPr>
      <w:r w:rsidRPr="00AF66BA">
        <w:rPr>
          <w:rFonts w:ascii="Arial" w:hAnsi="Arial" w:cs="Arial"/>
          <w:sz w:val="24"/>
          <w:szCs w:val="24"/>
        </w:rPr>
        <w:t xml:space="preserve">Documento firmado por </w:t>
      </w:r>
      <w:r w:rsidR="00AF469B" w:rsidRPr="00AF66BA">
        <w:rPr>
          <w:rFonts w:ascii="Arial" w:hAnsi="Arial" w:cs="Arial"/>
          <w:sz w:val="24"/>
          <w:szCs w:val="24"/>
        </w:rPr>
        <w:t>la persona que acredite ser la responsable</w:t>
      </w:r>
      <w:r w:rsidRPr="00AF66BA">
        <w:rPr>
          <w:rFonts w:ascii="Arial" w:hAnsi="Arial" w:cs="Arial"/>
          <w:sz w:val="24"/>
          <w:szCs w:val="24"/>
        </w:rPr>
        <w:t xml:space="preserve"> de la </w:t>
      </w:r>
      <w:r w:rsidR="00F80172" w:rsidRPr="00AF66BA">
        <w:rPr>
          <w:rFonts w:ascii="Arial" w:hAnsi="Arial" w:cs="Arial"/>
          <w:sz w:val="24"/>
          <w:szCs w:val="24"/>
        </w:rPr>
        <w:t xml:space="preserve">colección biológica, </w:t>
      </w:r>
      <w:r w:rsidR="0029135F">
        <w:rPr>
          <w:rFonts w:ascii="Arial" w:hAnsi="Arial" w:cs="Arial"/>
          <w:sz w:val="24"/>
          <w:szCs w:val="24"/>
        </w:rPr>
        <w:t>detallando</w:t>
      </w:r>
      <w:r w:rsidR="00F80172" w:rsidRPr="00AF66BA">
        <w:rPr>
          <w:rFonts w:ascii="Arial" w:hAnsi="Arial" w:cs="Arial"/>
          <w:sz w:val="24"/>
          <w:szCs w:val="24"/>
        </w:rPr>
        <w:t xml:space="preserve"> la finalidad del estudio, cantidad de individuos, nombre científico</w:t>
      </w:r>
      <w:r w:rsidR="0029135F">
        <w:rPr>
          <w:rFonts w:ascii="Arial" w:hAnsi="Arial" w:cs="Arial"/>
          <w:sz w:val="24"/>
          <w:szCs w:val="24"/>
        </w:rPr>
        <w:t>,</w:t>
      </w:r>
      <w:r w:rsidRPr="00AF66BA">
        <w:rPr>
          <w:rFonts w:ascii="Arial" w:hAnsi="Arial" w:cs="Arial"/>
          <w:sz w:val="24"/>
          <w:szCs w:val="24"/>
        </w:rPr>
        <w:t xml:space="preserve"> tiempo estimado de la devolución</w:t>
      </w:r>
      <w:r w:rsidR="0029135F">
        <w:rPr>
          <w:rFonts w:ascii="Arial" w:hAnsi="Arial" w:cs="Arial"/>
          <w:sz w:val="24"/>
          <w:szCs w:val="24"/>
        </w:rPr>
        <w:t xml:space="preserve"> y</w:t>
      </w:r>
      <w:r w:rsidRPr="00AF66BA">
        <w:rPr>
          <w:rFonts w:ascii="Arial" w:hAnsi="Arial" w:cs="Arial"/>
          <w:sz w:val="24"/>
          <w:szCs w:val="24"/>
        </w:rPr>
        <w:t xml:space="preserve"> </w:t>
      </w:r>
      <w:r w:rsidR="0029135F" w:rsidRPr="00AF66BA">
        <w:rPr>
          <w:rFonts w:ascii="Arial" w:hAnsi="Arial" w:cs="Arial"/>
          <w:sz w:val="24"/>
          <w:szCs w:val="24"/>
        </w:rPr>
        <w:t>aviso de remesa</w:t>
      </w:r>
      <w:r w:rsidR="0029135F">
        <w:rPr>
          <w:rFonts w:ascii="Arial" w:hAnsi="Arial" w:cs="Arial"/>
          <w:sz w:val="24"/>
          <w:szCs w:val="24"/>
        </w:rPr>
        <w:t xml:space="preserve">, </w:t>
      </w:r>
      <w:r w:rsidR="0029135F" w:rsidRPr="00AF66BA">
        <w:rPr>
          <w:rFonts w:ascii="Arial" w:hAnsi="Arial" w:cs="Arial"/>
          <w:sz w:val="24"/>
          <w:szCs w:val="24"/>
        </w:rPr>
        <w:t>si aplica</w:t>
      </w:r>
    </w:p>
    <w:p w14:paraId="15D59928" w14:textId="29CBFA5B" w:rsidR="00F80172" w:rsidRPr="00AF66BA" w:rsidRDefault="0029135F" w:rsidP="0029135F">
      <w:pPr>
        <w:pStyle w:val="Prrafodelista"/>
        <w:numPr>
          <w:ilvl w:val="3"/>
          <w:numId w:val="34"/>
        </w:numPr>
        <w:jc w:val="both"/>
        <w:rPr>
          <w:rFonts w:ascii="Arial" w:hAnsi="Arial" w:cs="Arial"/>
          <w:sz w:val="24"/>
          <w:szCs w:val="24"/>
        </w:rPr>
      </w:pPr>
      <w:r>
        <w:rPr>
          <w:rFonts w:ascii="Arial" w:hAnsi="Arial" w:cs="Arial"/>
          <w:sz w:val="24"/>
          <w:szCs w:val="24"/>
        </w:rPr>
        <w:t>N</w:t>
      </w:r>
      <w:r w:rsidR="00F80172" w:rsidRPr="00AF66BA">
        <w:rPr>
          <w:rFonts w:ascii="Arial" w:hAnsi="Arial" w:cs="Arial"/>
          <w:sz w:val="24"/>
          <w:szCs w:val="24"/>
        </w:rPr>
        <w:t xml:space="preserve">úmero asignado </w:t>
      </w:r>
      <w:r>
        <w:rPr>
          <w:rFonts w:ascii="Arial" w:hAnsi="Arial" w:cs="Arial"/>
          <w:sz w:val="24"/>
          <w:szCs w:val="24"/>
        </w:rPr>
        <w:t xml:space="preserve">al </w:t>
      </w:r>
      <w:r w:rsidRPr="00AF66BA">
        <w:rPr>
          <w:rFonts w:ascii="Arial" w:hAnsi="Arial" w:cs="Arial"/>
          <w:sz w:val="24"/>
          <w:szCs w:val="24"/>
        </w:rPr>
        <w:t>espécimen</w:t>
      </w:r>
      <w:r>
        <w:rPr>
          <w:rFonts w:ascii="Arial" w:hAnsi="Arial" w:cs="Arial"/>
          <w:sz w:val="24"/>
          <w:szCs w:val="24"/>
        </w:rPr>
        <w:t>(es)</w:t>
      </w:r>
      <w:r w:rsidRPr="00AF66BA">
        <w:rPr>
          <w:rFonts w:ascii="Arial" w:hAnsi="Arial" w:cs="Arial"/>
          <w:sz w:val="24"/>
          <w:szCs w:val="24"/>
        </w:rPr>
        <w:t xml:space="preserve"> objeto de la solicitud</w:t>
      </w:r>
      <w:r>
        <w:rPr>
          <w:rFonts w:ascii="Arial" w:hAnsi="Arial" w:cs="Arial"/>
          <w:sz w:val="24"/>
          <w:szCs w:val="24"/>
        </w:rPr>
        <w:t xml:space="preserve">, </w:t>
      </w:r>
      <w:r w:rsidR="008149B6" w:rsidRPr="00AF66BA">
        <w:rPr>
          <w:rFonts w:ascii="Arial" w:hAnsi="Arial" w:cs="Arial"/>
          <w:sz w:val="24"/>
          <w:szCs w:val="24"/>
        </w:rPr>
        <w:t>por la colección registrad</w:t>
      </w:r>
      <w:r w:rsidR="00F80172" w:rsidRPr="00AF66BA">
        <w:rPr>
          <w:rFonts w:ascii="Arial" w:hAnsi="Arial" w:cs="Arial"/>
          <w:sz w:val="24"/>
          <w:szCs w:val="24"/>
        </w:rPr>
        <w:t>a</w:t>
      </w:r>
      <w:r>
        <w:rPr>
          <w:rFonts w:ascii="Arial" w:hAnsi="Arial" w:cs="Arial"/>
          <w:sz w:val="24"/>
          <w:szCs w:val="24"/>
        </w:rPr>
        <w:t>.</w:t>
      </w:r>
      <w:r w:rsidR="00F80172" w:rsidRPr="00AF66BA">
        <w:rPr>
          <w:rFonts w:ascii="Arial" w:hAnsi="Arial" w:cs="Arial"/>
          <w:sz w:val="24"/>
          <w:szCs w:val="24"/>
        </w:rPr>
        <w:t xml:space="preserve"> </w:t>
      </w:r>
    </w:p>
    <w:p w14:paraId="3E615B03" w14:textId="427B54E5" w:rsidR="00F80172" w:rsidRPr="00AF66BA" w:rsidRDefault="00F80172" w:rsidP="00AF66BA">
      <w:pPr>
        <w:jc w:val="both"/>
        <w:rPr>
          <w:rFonts w:ascii="Arial" w:hAnsi="Arial" w:cs="Arial"/>
          <w:szCs w:val="24"/>
        </w:rPr>
      </w:pPr>
    </w:p>
    <w:p w14:paraId="37ED66DF" w14:textId="441465B1" w:rsidR="00F80172" w:rsidRPr="0029135F" w:rsidRDefault="00F80172" w:rsidP="0029135F">
      <w:pPr>
        <w:pStyle w:val="NormalWeb"/>
        <w:numPr>
          <w:ilvl w:val="0"/>
          <w:numId w:val="31"/>
        </w:numPr>
        <w:tabs>
          <w:tab w:val="left" w:pos="0"/>
        </w:tabs>
        <w:spacing w:before="0" w:after="0"/>
        <w:ind w:left="284" w:hanging="284"/>
        <w:jc w:val="both"/>
        <w:rPr>
          <w:rFonts w:ascii="Arial" w:hAnsi="Arial" w:cs="Arial"/>
          <w:szCs w:val="24"/>
        </w:rPr>
      </w:pPr>
      <w:r w:rsidRPr="00AF66BA">
        <w:rPr>
          <w:rFonts w:ascii="Arial" w:hAnsi="Arial" w:cs="Arial"/>
          <w:szCs w:val="24"/>
        </w:rPr>
        <w:t xml:space="preserve">Cuando se trate de solicitudes de importación de especímenes que se encuentran depositadas en colecciones biológicas, </w:t>
      </w:r>
      <w:r w:rsidR="006C5FB7" w:rsidRPr="00AF66BA">
        <w:rPr>
          <w:rFonts w:ascii="Arial" w:hAnsi="Arial" w:cs="Arial"/>
          <w:szCs w:val="24"/>
        </w:rPr>
        <w:t>aportar</w:t>
      </w:r>
      <w:r w:rsidRPr="00AF66BA">
        <w:rPr>
          <w:rFonts w:ascii="Arial" w:hAnsi="Arial" w:cs="Arial"/>
          <w:szCs w:val="24"/>
        </w:rPr>
        <w:t>:</w:t>
      </w:r>
    </w:p>
    <w:p w14:paraId="29903841" w14:textId="77777777" w:rsidR="00F80172" w:rsidRPr="00AF66BA" w:rsidRDefault="00F80172" w:rsidP="00AF66BA">
      <w:pPr>
        <w:pStyle w:val="Prrafodelista"/>
        <w:ind w:left="502"/>
        <w:jc w:val="both"/>
        <w:rPr>
          <w:rFonts w:ascii="Arial" w:hAnsi="Arial" w:cs="Arial"/>
          <w:sz w:val="24"/>
          <w:szCs w:val="24"/>
        </w:rPr>
      </w:pPr>
    </w:p>
    <w:p w14:paraId="76791C04" w14:textId="77777777" w:rsidR="00FE4A2C" w:rsidRDefault="00A63DAA" w:rsidP="00755EA0">
      <w:pPr>
        <w:pStyle w:val="Prrafodelista"/>
        <w:numPr>
          <w:ilvl w:val="0"/>
          <w:numId w:val="25"/>
        </w:numPr>
        <w:jc w:val="both"/>
        <w:rPr>
          <w:rFonts w:ascii="Arial" w:hAnsi="Arial" w:cs="Arial"/>
          <w:sz w:val="24"/>
          <w:szCs w:val="24"/>
        </w:rPr>
      </w:pPr>
      <w:r w:rsidRPr="00FE4A2C">
        <w:rPr>
          <w:rFonts w:ascii="Arial" w:hAnsi="Arial" w:cs="Arial"/>
          <w:sz w:val="24"/>
          <w:szCs w:val="24"/>
        </w:rPr>
        <w:t>C</w:t>
      </w:r>
      <w:r w:rsidR="00F80172" w:rsidRPr="00FE4A2C">
        <w:rPr>
          <w:rFonts w:ascii="Arial" w:hAnsi="Arial" w:cs="Arial"/>
          <w:sz w:val="24"/>
          <w:szCs w:val="24"/>
        </w:rPr>
        <w:t xml:space="preserve">onvenio interinstitucional o carta de aceptación de la entidad donde se realizará la investigación, </w:t>
      </w:r>
      <w:r w:rsidR="00FE4A2C" w:rsidRPr="00AF66BA">
        <w:rPr>
          <w:rFonts w:ascii="Arial" w:hAnsi="Arial" w:cs="Arial"/>
          <w:sz w:val="24"/>
          <w:szCs w:val="24"/>
        </w:rPr>
        <w:t>especificando, el objeto de la misma</w:t>
      </w:r>
    </w:p>
    <w:p w14:paraId="5F3B3410" w14:textId="77777777" w:rsidR="00FE4A2C" w:rsidRDefault="0094298F" w:rsidP="00FE4A2C">
      <w:pPr>
        <w:pStyle w:val="Prrafodelista"/>
        <w:numPr>
          <w:ilvl w:val="0"/>
          <w:numId w:val="25"/>
        </w:numPr>
        <w:jc w:val="both"/>
        <w:rPr>
          <w:rFonts w:ascii="Arial" w:hAnsi="Arial" w:cs="Arial"/>
          <w:sz w:val="24"/>
          <w:szCs w:val="24"/>
        </w:rPr>
      </w:pPr>
      <w:r w:rsidRPr="00FE4A2C">
        <w:rPr>
          <w:rFonts w:ascii="Arial" w:hAnsi="Arial" w:cs="Arial"/>
          <w:sz w:val="24"/>
          <w:szCs w:val="24"/>
        </w:rPr>
        <w:t>C</w:t>
      </w:r>
      <w:r w:rsidR="00F80172" w:rsidRPr="00FE4A2C">
        <w:rPr>
          <w:rFonts w:ascii="Arial" w:hAnsi="Arial" w:cs="Arial"/>
          <w:sz w:val="24"/>
          <w:szCs w:val="24"/>
        </w:rPr>
        <w:t xml:space="preserve">ertificación de la colección biológica, en donde se detalle la finalidad del estudio, cantidad de individuos, nombre científico. </w:t>
      </w:r>
    </w:p>
    <w:p w14:paraId="37C0AB5F" w14:textId="270EDE04" w:rsidR="00FE4A2C" w:rsidRPr="00FE4A2C" w:rsidRDefault="00FE4A2C" w:rsidP="00FE4A2C">
      <w:pPr>
        <w:pStyle w:val="Prrafodelista"/>
        <w:numPr>
          <w:ilvl w:val="0"/>
          <w:numId w:val="25"/>
        </w:numPr>
        <w:jc w:val="both"/>
        <w:rPr>
          <w:rFonts w:ascii="Arial" w:hAnsi="Arial" w:cs="Arial"/>
          <w:sz w:val="24"/>
          <w:szCs w:val="24"/>
        </w:rPr>
      </w:pPr>
      <w:r w:rsidRPr="00FE4A2C">
        <w:rPr>
          <w:rFonts w:ascii="Arial" w:hAnsi="Arial" w:cs="Arial"/>
          <w:sz w:val="24"/>
          <w:szCs w:val="24"/>
        </w:rPr>
        <w:t xml:space="preserve">Número asignado al espécimen(es) objeto de la solicitud, </w:t>
      </w:r>
      <w:r>
        <w:rPr>
          <w:rFonts w:ascii="Arial" w:hAnsi="Arial" w:cs="Arial"/>
          <w:sz w:val="24"/>
          <w:szCs w:val="24"/>
        </w:rPr>
        <w:t>por la colección</w:t>
      </w:r>
      <w:r w:rsidRPr="00FE4A2C">
        <w:rPr>
          <w:rFonts w:ascii="Arial" w:hAnsi="Arial" w:cs="Arial"/>
          <w:sz w:val="24"/>
          <w:szCs w:val="24"/>
        </w:rPr>
        <w:t xml:space="preserve">. </w:t>
      </w:r>
    </w:p>
    <w:p w14:paraId="192DF90B" w14:textId="77777777" w:rsidR="00F80172" w:rsidRPr="00AF66BA" w:rsidRDefault="00F80172" w:rsidP="00AF66BA">
      <w:pPr>
        <w:jc w:val="both"/>
        <w:rPr>
          <w:rFonts w:ascii="Arial" w:hAnsi="Arial" w:cs="Arial"/>
          <w:b/>
          <w:szCs w:val="24"/>
        </w:rPr>
      </w:pPr>
    </w:p>
    <w:p w14:paraId="72764170" w14:textId="0BDF4F16" w:rsidR="00093DF9" w:rsidRPr="00AF66BA" w:rsidRDefault="00F80172" w:rsidP="00AF66BA">
      <w:pPr>
        <w:jc w:val="both"/>
        <w:rPr>
          <w:rFonts w:ascii="Arial" w:hAnsi="Arial" w:cs="Arial"/>
          <w:szCs w:val="24"/>
        </w:rPr>
      </w:pPr>
      <w:r w:rsidRPr="00AF66BA">
        <w:rPr>
          <w:rFonts w:ascii="Arial" w:hAnsi="Arial" w:cs="Arial"/>
          <w:b/>
          <w:szCs w:val="24"/>
        </w:rPr>
        <w:lastRenderedPageBreak/>
        <w:t>Parágrafo 1.</w:t>
      </w:r>
      <w:r w:rsidRPr="00AF66BA">
        <w:rPr>
          <w:rFonts w:ascii="Arial" w:hAnsi="Arial" w:cs="Arial"/>
          <w:szCs w:val="24"/>
        </w:rPr>
        <w:t xml:space="preserve">  </w:t>
      </w:r>
      <w:r w:rsidR="00093DF9" w:rsidRPr="00AF66BA">
        <w:rPr>
          <w:rFonts w:ascii="Arial" w:hAnsi="Arial" w:cs="Arial"/>
          <w:szCs w:val="24"/>
        </w:rPr>
        <w:t xml:space="preserve">Los interesados en importar especímenes vivos de colecciones biológicas en calidad de préstamo, intercambio o donación, deberán presentar el </w:t>
      </w:r>
      <w:r w:rsidR="00093DF9" w:rsidRPr="00AF66BA">
        <w:rPr>
          <w:rFonts w:ascii="Arial" w:eastAsiaTheme="minorHAnsi" w:hAnsi="Arial" w:cs="Arial"/>
          <w:szCs w:val="24"/>
          <w:lang w:eastAsia="en-US"/>
        </w:rPr>
        <w:t xml:space="preserve">concepto vinculante emitido por </w:t>
      </w:r>
      <w:r w:rsidR="00586579" w:rsidRPr="00AF66BA">
        <w:rPr>
          <w:rFonts w:ascii="Arial" w:eastAsiaTheme="minorHAnsi" w:hAnsi="Arial" w:cs="Arial"/>
          <w:szCs w:val="24"/>
          <w:lang w:eastAsia="en-US"/>
        </w:rPr>
        <w:t>el Ministerio de Ambiente y Desarrollo Sostenible</w:t>
      </w:r>
      <w:r w:rsidR="00022322" w:rsidRPr="00AF66BA">
        <w:rPr>
          <w:rFonts w:ascii="Arial" w:eastAsiaTheme="minorHAnsi" w:hAnsi="Arial" w:cs="Arial"/>
          <w:szCs w:val="24"/>
          <w:lang w:eastAsia="en-US"/>
        </w:rPr>
        <w:t>.</w:t>
      </w:r>
      <w:r w:rsidR="00586579" w:rsidRPr="00AF66BA">
        <w:rPr>
          <w:rFonts w:ascii="Arial" w:eastAsiaTheme="minorHAnsi" w:hAnsi="Arial" w:cs="Arial"/>
          <w:szCs w:val="24"/>
          <w:lang w:eastAsia="en-US"/>
        </w:rPr>
        <w:t xml:space="preserve"> </w:t>
      </w:r>
    </w:p>
    <w:p w14:paraId="3DB95867" w14:textId="77777777" w:rsidR="00093DF9" w:rsidRPr="00AF66BA" w:rsidRDefault="00093DF9" w:rsidP="00AF66BA">
      <w:pPr>
        <w:pStyle w:val="Prrafodelista"/>
        <w:ind w:left="1560"/>
        <w:jc w:val="both"/>
        <w:rPr>
          <w:rFonts w:ascii="Arial" w:hAnsi="Arial" w:cs="Arial"/>
          <w:sz w:val="24"/>
          <w:szCs w:val="24"/>
        </w:rPr>
      </w:pPr>
    </w:p>
    <w:p w14:paraId="0C9B7397" w14:textId="6135AE0F" w:rsidR="00F80172" w:rsidRPr="00AF66BA" w:rsidRDefault="00093DF9" w:rsidP="00AF66BA">
      <w:pPr>
        <w:pStyle w:val="NormalWeb"/>
        <w:spacing w:before="0" w:after="0"/>
        <w:jc w:val="both"/>
        <w:rPr>
          <w:rFonts w:ascii="Arial" w:hAnsi="Arial" w:cs="Arial"/>
          <w:szCs w:val="24"/>
        </w:rPr>
      </w:pPr>
      <w:r w:rsidRPr="00AF66BA">
        <w:rPr>
          <w:rFonts w:ascii="Arial" w:hAnsi="Arial" w:cs="Arial"/>
          <w:b/>
          <w:szCs w:val="24"/>
        </w:rPr>
        <w:t xml:space="preserve">Parágrafo 2. </w:t>
      </w:r>
      <w:r w:rsidR="00F80172" w:rsidRPr="00AF66BA">
        <w:rPr>
          <w:rFonts w:ascii="Arial" w:hAnsi="Arial" w:cs="Arial"/>
          <w:szCs w:val="24"/>
        </w:rPr>
        <w:t>Los holotipos depositados en colecciones biológicas de Colombia</w:t>
      </w:r>
      <w:r w:rsidR="00FE4A2C">
        <w:rPr>
          <w:rFonts w:ascii="Arial" w:hAnsi="Arial" w:cs="Arial"/>
          <w:szCs w:val="24"/>
        </w:rPr>
        <w:t>,</w:t>
      </w:r>
      <w:r w:rsidR="00F80172" w:rsidRPr="00AF66BA">
        <w:rPr>
          <w:rFonts w:ascii="Arial" w:hAnsi="Arial" w:cs="Arial"/>
          <w:szCs w:val="24"/>
        </w:rPr>
        <w:t xml:space="preserve"> únicamente podrán salir del país en calidad de préstamo</w:t>
      </w:r>
      <w:r w:rsidR="00616933" w:rsidRPr="00AF66BA">
        <w:rPr>
          <w:rFonts w:ascii="Arial" w:hAnsi="Arial" w:cs="Arial"/>
          <w:szCs w:val="24"/>
        </w:rPr>
        <w:t>.</w:t>
      </w:r>
    </w:p>
    <w:p w14:paraId="647656FB" w14:textId="77777777" w:rsidR="00FE4A2C" w:rsidRDefault="00FE4A2C" w:rsidP="00AF66BA">
      <w:pPr>
        <w:pStyle w:val="NormalWeb"/>
        <w:spacing w:before="0" w:after="0"/>
        <w:jc w:val="both"/>
        <w:rPr>
          <w:rFonts w:ascii="Arial" w:hAnsi="Arial" w:cs="Arial"/>
          <w:b/>
          <w:szCs w:val="24"/>
        </w:rPr>
      </w:pPr>
    </w:p>
    <w:p w14:paraId="42AE254C" w14:textId="7AD5696B" w:rsidR="00F80172" w:rsidRPr="00AF66BA" w:rsidRDefault="00F80172" w:rsidP="00AF66BA">
      <w:pPr>
        <w:pStyle w:val="NormalWeb"/>
        <w:spacing w:before="0" w:after="0"/>
        <w:jc w:val="both"/>
        <w:rPr>
          <w:rFonts w:ascii="Arial" w:eastAsia="Calibri" w:hAnsi="Arial" w:cs="Arial"/>
          <w:szCs w:val="24"/>
          <w:lang w:eastAsia="es-CO"/>
        </w:rPr>
      </w:pPr>
      <w:r w:rsidRPr="00AF66BA">
        <w:rPr>
          <w:rFonts w:ascii="Arial" w:hAnsi="Arial" w:cs="Arial"/>
          <w:b/>
          <w:szCs w:val="24"/>
        </w:rPr>
        <w:t xml:space="preserve">Parágrafo </w:t>
      </w:r>
      <w:r w:rsidR="00E539CC" w:rsidRPr="00AF66BA">
        <w:rPr>
          <w:rFonts w:ascii="Arial" w:hAnsi="Arial" w:cs="Arial"/>
          <w:b/>
          <w:szCs w:val="24"/>
        </w:rPr>
        <w:t>3</w:t>
      </w:r>
      <w:r w:rsidRPr="00AF66BA">
        <w:rPr>
          <w:rFonts w:ascii="Arial" w:hAnsi="Arial" w:cs="Arial"/>
          <w:b/>
          <w:szCs w:val="24"/>
        </w:rPr>
        <w:t>.</w:t>
      </w:r>
      <w:r w:rsidRPr="00AF66BA">
        <w:rPr>
          <w:rFonts w:ascii="Arial" w:hAnsi="Arial" w:cs="Arial"/>
          <w:szCs w:val="24"/>
        </w:rPr>
        <w:t xml:space="preserve"> Para el reingreso al país de especímenes de colecciones que salieron en calidad de préstamo, se requerirá </w:t>
      </w:r>
      <w:r w:rsidR="00FE4A2C">
        <w:rPr>
          <w:rFonts w:ascii="Arial" w:hAnsi="Arial" w:cs="Arial"/>
          <w:szCs w:val="24"/>
        </w:rPr>
        <w:t>d</w:t>
      </w:r>
      <w:r w:rsidRPr="00AF66BA">
        <w:rPr>
          <w:rFonts w:ascii="Arial" w:hAnsi="Arial" w:cs="Arial"/>
          <w:szCs w:val="24"/>
        </w:rPr>
        <w:t xml:space="preserve">el cumplimiento de lo dispuesto en el artículo 2.2.2.9.1.11 del Decreto 1076 del 2015 </w:t>
      </w:r>
      <w:r w:rsidRPr="00AF66BA">
        <w:rPr>
          <w:rFonts w:ascii="Arial" w:eastAsia="Calibri" w:hAnsi="Arial" w:cs="Arial"/>
          <w:szCs w:val="24"/>
          <w:lang w:eastAsia="es-CO"/>
        </w:rPr>
        <w:t xml:space="preserve">y no deberá tramitar el permiso </w:t>
      </w:r>
      <w:r w:rsidR="00F24755" w:rsidRPr="00AF66BA">
        <w:rPr>
          <w:rFonts w:ascii="Arial" w:hAnsi="Arial" w:cs="Arial"/>
          <w:szCs w:val="24"/>
        </w:rPr>
        <w:t>para la importación</w:t>
      </w:r>
      <w:r w:rsidRPr="00AF66BA">
        <w:rPr>
          <w:rFonts w:ascii="Arial" w:eastAsia="Calibri" w:hAnsi="Arial" w:cs="Arial"/>
          <w:szCs w:val="24"/>
          <w:lang w:eastAsia="es-CO"/>
        </w:rPr>
        <w:t>.</w:t>
      </w:r>
    </w:p>
    <w:p w14:paraId="2DD9AC5A" w14:textId="77777777" w:rsidR="00F80172" w:rsidRPr="00AF66BA" w:rsidRDefault="00F80172" w:rsidP="00AF66BA">
      <w:pPr>
        <w:rPr>
          <w:rFonts w:ascii="Arial" w:hAnsi="Arial" w:cs="Arial"/>
          <w:b/>
          <w:szCs w:val="24"/>
        </w:rPr>
      </w:pPr>
    </w:p>
    <w:p w14:paraId="076EAF41" w14:textId="77777777" w:rsidR="00FE4A2C" w:rsidRPr="00AF66BA" w:rsidRDefault="002F0C82" w:rsidP="00FE4A2C">
      <w:pPr>
        <w:jc w:val="both"/>
        <w:rPr>
          <w:rFonts w:ascii="Arial" w:hAnsi="Arial" w:cs="Arial"/>
          <w:szCs w:val="24"/>
        </w:rPr>
      </w:pPr>
      <w:r w:rsidRPr="00AF66BA">
        <w:rPr>
          <w:rFonts w:ascii="Arial" w:hAnsi="Arial" w:cs="Arial"/>
          <w:b/>
          <w:szCs w:val="24"/>
        </w:rPr>
        <w:t xml:space="preserve">ARTÍCULO </w:t>
      </w:r>
      <w:r w:rsidR="00311D54" w:rsidRPr="00AF66BA">
        <w:rPr>
          <w:rFonts w:ascii="Arial" w:hAnsi="Arial" w:cs="Arial"/>
          <w:b/>
          <w:szCs w:val="24"/>
        </w:rPr>
        <w:t>9</w:t>
      </w:r>
      <w:r w:rsidR="00F80172" w:rsidRPr="00AF66BA">
        <w:rPr>
          <w:rFonts w:ascii="Arial" w:hAnsi="Arial" w:cs="Arial"/>
          <w:b/>
          <w:szCs w:val="24"/>
        </w:rPr>
        <w:t xml:space="preserve">. Requisitos específicos para </w:t>
      </w:r>
      <w:r w:rsidR="00145B5D" w:rsidRPr="00AF66BA">
        <w:rPr>
          <w:rFonts w:ascii="Arial" w:hAnsi="Arial" w:cs="Arial"/>
          <w:b/>
          <w:szCs w:val="24"/>
        </w:rPr>
        <w:t xml:space="preserve">obtener </w:t>
      </w:r>
      <w:r w:rsidR="00F80172" w:rsidRPr="00AF66BA">
        <w:rPr>
          <w:rFonts w:ascii="Arial" w:hAnsi="Arial" w:cs="Arial"/>
          <w:b/>
          <w:szCs w:val="24"/>
        </w:rPr>
        <w:t xml:space="preserve">permisos </w:t>
      </w:r>
      <w:r w:rsidR="00670564" w:rsidRPr="00AF66BA">
        <w:rPr>
          <w:rFonts w:ascii="Arial" w:hAnsi="Arial" w:cs="Arial"/>
          <w:b/>
          <w:szCs w:val="24"/>
        </w:rPr>
        <w:t xml:space="preserve">para la importación y exportación de especímenes de la diversidad biológica </w:t>
      </w:r>
      <w:r w:rsidR="00F80172" w:rsidRPr="00AF66BA">
        <w:rPr>
          <w:rFonts w:ascii="Arial" w:hAnsi="Arial" w:cs="Arial"/>
          <w:b/>
          <w:szCs w:val="24"/>
        </w:rPr>
        <w:t xml:space="preserve">con otros fines. </w:t>
      </w:r>
      <w:r w:rsidR="00FE4A2C" w:rsidRPr="006B007A">
        <w:rPr>
          <w:rFonts w:ascii="Arial" w:hAnsi="Arial" w:cs="Arial"/>
          <w:szCs w:val="24"/>
        </w:rPr>
        <w:t xml:space="preserve">Además de los requisitos </w:t>
      </w:r>
      <w:r w:rsidR="00FE4A2C" w:rsidRPr="00CE5D26">
        <w:rPr>
          <w:rFonts w:ascii="Arial" w:hAnsi="Arial" w:cs="Arial"/>
          <w:szCs w:val="24"/>
        </w:rPr>
        <w:t>establecidos en</w:t>
      </w:r>
      <w:r w:rsidR="00FE4A2C">
        <w:rPr>
          <w:rFonts w:ascii="Arial" w:hAnsi="Arial" w:cs="Arial"/>
          <w:b/>
          <w:szCs w:val="24"/>
        </w:rPr>
        <w:t xml:space="preserve"> </w:t>
      </w:r>
      <w:r w:rsidR="00FE4A2C" w:rsidRPr="00AF66BA">
        <w:rPr>
          <w:rFonts w:ascii="Arial" w:hAnsi="Arial" w:cs="Arial"/>
          <w:szCs w:val="24"/>
        </w:rPr>
        <w:t xml:space="preserve">el artículo 6 </w:t>
      </w:r>
      <w:r w:rsidR="00FE4A2C">
        <w:rPr>
          <w:rFonts w:ascii="Arial" w:hAnsi="Arial" w:cs="Arial"/>
          <w:szCs w:val="24"/>
        </w:rPr>
        <w:t>de la presente resolución, e</w:t>
      </w:r>
      <w:r w:rsidR="00FE4A2C" w:rsidRPr="00AF66BA">
        <w:rPr>
          <w:rFonts w:ascii="Arial" w:hAnsi="Arial" w:cs="Arial"/>
          <w:szCs w:val="24"/>
        </w:rPr>
        <w:t xml:space="preserve">l </w:t>
      </w:r>
      <w:r w:rsidR="00FE4A2C">
        <w:rPr>
          <w:rFonts w:ascii="Arial" w:hAnsi="Arial" w:cs="Arial"/>
          <w:szCs w:val="24"/>
        </w:rPr>
        <w:t>solicitante</w:t>
      </w:r>
      <w:r w:rsidR="00FE4A2C" w:rsidRPr="00AF66BA">
        <w:rPr>
          <w:rFonts w:ascii="Arial" w:hAnsi="Arial" w:cs="Arial"/>
          <w:szCs w:val="24"/>
        </w:rPr>
        <w:t xml:space="preserve"> </w:t>
      </w:r>
      <w:r w:rsidR="00FE4A2C">
        <w:rPr>
          <w:rFonts w:ascii="Arial" w:hAnsi="Arial" w:cs="Arial"/>
          <w:szCs w:val="24"/>
        </w:rPr>
        <w:t xml:space="preserve">deberá aportar a la Autoridad Nacional de Licencias Ambientales (ANLA), los </w:t>
      </w:r>
      <w:r w:rsidR="00FE4A2C" w:rsidRPr="00AF66BA">
        <w:rPr>
          <w:rFonts w:ascii="Arial" w:hAnsi="Arial" w:cs="Arial"/>
          <w:szCs w:val="24"/>
        </w:rPr>
        <w:t>siguiente</w:t>
      </w:r>
      <w:r w:rsidR="00FE4A2C">
        <w:rPr>
          <w:rFonts w:ascii="Arial" w:hAnsi="Arial" w:cs="Arial"/>
          <w:szCs w:val="24"/>
        </w:rPr>
        <w:t>s requisitos específicos</w:t>
      </w:r>
      <w:r w:rsidR="00FE4A2C" w:rsidRPr="00AF66BA">
        <w:rPr>
          <w:rFonts w:ascii="Arial" w:hAnsi="Arial" w:cs="Arial"/>
          <w:szCs w:val="24"/>
        </w:rPr>
        <w:t>:</w:t>
      </w:r>
    </w:p>
    <w:p w14:paraId="62A2D73A" w14:textId="752E2C84" w:rsidR="00F80172" w:rsidRPr="00AF66BA" w:rsidRDefault="00F80172" w:rsidP="00FE4A2C">
      <w:pPr>
        <w:jc w:val="both"/>
        <w:rPr>
          <w:rFonts w:ascii="Arial" w:hAnsi="Arial" w:cs="Arial"/>
          <w:b/>
          <w:szCs w:val="24"/>
        </w:rPr>
      </w:pPr>
    </w:p>
    <w:p w14:paraId="1C27B62C" w14:textId="1E6BFFD8" w:rsidR="00F80172" w:rsidRPr="00AF66BA" w:rsidRDefault="00F80172" w:rsidP="00AF66BA">
      <w:pPr>
        <w:pStyle w:val="NormalWeb"/>
        <w:numPr>
          <w:ilvl w:val="0"/>
          <w:numId w:val="5"/>
        </w:numPr>
        <w:tabs>
          <w:tab w:val="left" w:pos="0"/>
        </w:tabs>
        <w:spacing w:before="0" w:after="0"/>
        <w:ind w:left="284" w:hanging="284"/>
        <w:jc w:val="both"/>
        <w:rPr>
          <w:rFonts w:ascii="Arial" w:hAnsi="Arial" w:cs="Arial"/>
          <w:szCs w:val="24"/>
        </w:rPr>
      </w:pPr>
      <w:r w:rsidRPr="00AF66BA">
        <w:rPr>
          <w:rFonts w:ascii="Arial" w:hAnsi="Arial" w:cs="Arial"/>
          <w:szCs w:val="24"/>
        </w:rPr>
        <w:t xml:space="preserve">Cuando se trate de solicitudes de importación o exportación que corresponda a zoológicos, acuarios y jardines botánicos, </w:t>
      </w:r>
      <w:r w:rsidR="00FE4A2C">
        <w:rPr>
          <w:rFonts w:ascii="Arial" w:hAnsi="Arial" w:cs="Arial"/>
          <w:szCs w:val="24"/>
        </w:rPr>
        <w:t>aportar</w:t>
      </w:r>
      <w:r w:rsidRPr="00AF66BA">
        <w:rPr>
          <w:rFonts w:ascii="Arial" w:hAnsi="Arial" w:cs="Arial"/>
          <w:szCs w:val="24"/>
        </w:rPr>
        <w:t>:</w:t>
      </w:r>
    </w:p>
    <w:p w14:paraId="3A847141" w14:textId="77777777" w:rsidR="00F80172" w:rsidRPr="00AF66BA" w:rsidRDefault="00F80172" w:rsidP="00AF66BA">
      <w:pPr>
        <w:pStyle w:val="NormalWeb"/>
        <w:tabs>
          <w:tab w:val="left" w:pos="0"/>
        </w:tabs>
        <w:spacing w:before="0" w:after="0"/>
        <w:ind w:left="284"/>
        <w:jc w:val="both"/>
        <w:rPr>
          <w:rFonts w:ascii="Arial" w:hAnsi="Arial" w:cs="Arial"/>
          <w:szCs w:val="24"/>
        </w:rPr>
      </w:pPr>
      <w:r w:rsidRPr="00AF66BA">
        <w:rPr>
          <w:rFonts w:ascii="Arial" w:hAnsi="Arial" w:cs="Arial"/>
          <w:szCs w:val="24"/>
        </w:rPr>
        <w:t xml:space="preserve"> </w:t>
      </w:r>
    </w:p>
    <w:p w14:paraId="05F99818" w14:textId="09F9954C" w:rsidR="00F80172" w:rsidRPr="00AF66BA" w:rsidRDefault="00520491" w:rsidP="008C6B0A">
      <w:pPr>
        <w:pStyle w:val="Prrafodelista"/>
        <w:numPr>
          <w:ilvl w:val="2"/>
          <w:numId w:val="35"/>
        </w:numPr>
        <w:jc w:val="both"/>
        <w:rPr>
          <w:rFonts w:ascii="Arial" w:hAnsi="Arial" w:cs="Arial"/>
          <w:sz w:val="24"/>
          <w:szCs w:val="24"/>
        </w:rPr>
      </w:pPr>
      <w:r w:rsidRPr="00AF66BA">
        <w:rPr>
          <w:rFonts w:ascii="Arial" w:hAnsi="Arial" w:cs="Arial"/>
          <w:sz w:val="24"/>
          <w:szCs w:val="24"/>
        </w:rPr>
        <w:t>C</w:t>
      </w:r>
      <w:r w:rsidR="00F80172" w:rsidRPr="00AF66BA">
        <w:rPr>
          <w:rFonts w:ascii="Arial" w:hAnsi="Arial" w:cs="Arial"/>
          <w:sz w:val="24"/>
          <w:szCs w:val="24"/>
        </w:rPr>
        <w:t>opia del convenio o documento equivalente</w:t>
      </w:r>
      <w:r w:rsidR="00FE4A2C">
        <w:rPr>
          <w:rFonts w:ascii="Arial" w:hAnsi="Arial" w:cs="Arial"/>
          <w:sz w:val="24"/>
          <w:szCs w:val="24"/>
        </w:rPr>
        <w:t>,</w:t>
      </w:r>
      <w:r w:rsidR="00F80172" w:rsidRPr="00AF66BA">
        <w:rPr>
          <w:rFonts w:ascii="Arial" w:hAnsi="Arial" w:cs="Arial"/>
          <w:sz w:val="24"/>
          <w:szCs w:val="24"/>
        </w:rPr>
        <w:t xml:space="preserve"> </w:t>
      </w:r>
      <w:r w:rsidRPr="00AF66BA">
        <w:rPr>
          <w:rFonts w:ascii="Arial" w:hAnsi="Arial" w:cs="Arial"/>
          <w:sz w:val="24"/>
          <w:szCs w:val="24"/>
          <w:lang w:val="es-ES"/>
        </w:rPr>
        <w:t>e</w:t>
      </w:r>
      <w:r w:rsidRPr="00AF66BA">
        <w:rPr>
          <w:rFonts w:ascii="Arial" w:hAnsi="Arial" w:cs="Arial"/>
          <w:sz w:val="24"/>
          <w:szCs w:val="24"/>
        </w:rPr>
        <w:t>n casos de canje y/o préstamo</w:t>
      </w:r>
      <w:r w:rsidR="00FE4A2C">
        <w:rPr>
          <w:rFonts w:ascii="Arial" w:hAnsi="Arial" w:cs="Arial"/>
          <w:sz w:val="24"/>
          <w:szCs w:val="24"/>
        </w:rPr>
        <w:t>.</w:t>
      </w:r>
    </w:p>
    <w:p w14:paraId="61EC5B27" w14:textId="6C8568CB" w:rsidR="0093133F" w:rsidRDefault="0093133F" w:rsidP="008C6B0A">
      <w:pPr>
        <w:numPr>
          <w:ilvl w:val="2"/>
          <w:numId w:val="35"/>
        </w:numPr>
        <w:jc w:val="both"/>
        <w:rPr>
          <w:rFonts w:ascii="Arial" w:hAnsi="Arial" w:cs="Arial"/>
          <w:szCs w:val="24"/>
        </w:rPr>
      </w:pPr>
      <w:r>
        <w:rPr>
          <w:rFonts w:ascii="Arial" w:hAnsi="Arial" w:cs="Arial"/>
          <w:szCs w:val="24"/>
        </w:rPr>
        <w:t>P</w:t>
      </w:r>
      <w:r w:rsidRPr="00AF66BA">
        <w:rPr>
          <w:rFonts w:ascii="Arial" w:hAnsi="Arial" w:cs="Arial"/>
          <w:szCs w:val="24"/>
        </w:rPr>
        <w:t>rocedencia legal y número de identificación de los especímenes</w:t>
      </w:r>
      <w:r>
        <w:rPr>
          <w:rFonts w:ascii="Arial" w:hAnsi="Arial" w:cs="Arial"/>
          <w:szCs w:val="24"/>
        </w:rPr>
        <w:t>.</w:t>
      </w:r>
      <w:r w:rsidRPr="00AF66BA">
        <w:rPr>
          <w:rFonts w:ascii="Arial" w:hAnsi="Arial" w:cs="Arial"/>
          <w:szCs w:val="24"/>
        </w:rPr>
        <w:t xml:space="preserve"> </w:t>
      </w:r>
    </w:p>
    <w:p w14:paraId="1FBB95A6" w14:textId="379B0F4C" w:rsidR="0093133F" w:rsidRDefault="0093133F" w:rsidP="008C6B0A">
      <w:pPr>
        <w:numPr>
          <w:ilvl w:val="2"/>
          <w:numId w:val="35"/>
        </w:numPr>
        <w:jc w:val="both"/>
        <w:rPr>
          <w:rFonts w:ascii="Arial" w:hAnsi="Arial" w:cs="Arial"/>
          <w:szCs w:val="24"/>
        </w:rPr>
      </w:pPr>
      <w:r>
        <w:rPr>
          <w:rFonts w:ascii="Arial" w:hAnsi="Arial" w:cs="Arial"/>
          <w:szCs w:val="24"/>
        </w:rPr>
        <w:t>C</w:t>
      </w:r>
      <w:r w:rsidRPr="00AF66BA">
        <w:rPr>
          <w:rFonts w:ascii="Arial" w:hAnsi="Arial" w:cs="Arial"/>
          <w:szCs w:val="24"/>
        </w:rPr>
        <w:t xml:space="preserve">opia del Plan de Colección Institucional del año </w:t>
      </w:r>
      <w:r>
        <w:rPr>
          <w:rFonts w:ascii="Arial" w:hAnsi="Arial" w:cs="Arial"/>
          <w:szCs w:val="24"/>
        </w:rPr>
        <w:t>v</w:t>
      </w:r>
      <w:r w:rsidRPr="00AF66BA">
        <w:rPr>
          <w:rFonts w:ascii="Arial" w:hAnsi="Arial" w:cs="Arial"/>
          <w:szCs w:val="24"/>
        </w:rPr>
        <w:t>igente</w:t>
      </w:r>
      <w:r>
        <w:rPr>
          <w:rFonts w:ascii="Arial" w:hAnsi="Arial" w:cs="Arial"/>
          <w:szCs w:val="24"/>
        </w:rPr>
        <w:t>.</w:t>
      </w:r>
      <w:r w:rsidRPr="00AF66BA">
        <w:rPr>
          <w:rFonts w:ascii="Arial" w:hAnsi="Arial" w:cs="Arial"/>
          <w:szCs w:val="24"/>
        </w:rPr>
        <w:t xml:space="preserve"> </w:t>
      </w:r>
    </w:p>
    <w:p w14:paraId="15A3246F" w14:textId="43B281A6" w:rsidR="0093133F" w:rsidRDefault="00F80172" w:rsidP="008C6B0A">
      <w:pPr>
        <w:pStyle w:val="Prrafodelista"/>
        <w:numPr>
          <w:ilvl w:val="2"/>
          <w:numId w:val="35"/>
        </w:numPr>
        <w:jc w:val="both"/>
        <w:rPr>
          <w:rFonts w:ascii="Arial" w:hAnsi="Arial" w:cs="Arial"/>
          <w:sz w:val="24"/>
          <w:szCs w:val="24"/>
        </w:rPr>
      </w:pPr>
      <w:r w:rsidRPr="00AF66BA">
        <w:rPr>
          <w:rFonts w:ascii="Arial" w:hAnsi="Arial" w:cs="Arial"/>
          <w:sz w:val="24"/>
          <w:szCs w:val="24"/>
        </w:rPr>
        <w:t xml:space="preserve">Copia de la hoja de registro de los especímenes y sus parentales </w:t>
      </w:r>
      <w:r w:rsidR="0093133F">
        <w:rPr>
          <w:rFonts w:ascii="Arial" w:hAnsi="Arial" w:cs="Arial"/>
          <w:sz w:val="24"/>
          <w:szCs w:val="24"/>
        </w:rPr>
        <w:t xml:space="preserve">de acuerdo con </w:t>
      </w:r>
      <w:r w:rsidRPr="00AF66BA">
        <w:rPr>
          <w:rFonts w:ascii="Arial" w:hAnsi="Arial" w:cs="Arial"/>
          <w:sz w:val="24"/>
          <w:szCs w:val="24"/>
        </w:rPr>
        <w:t xml:space="preserve">bases de datos internacionales de conservación, como </w:t>
      </w:r>
      <w:r w:rsidR="0093133F">
        <w:rPr>
          <w:rFonts w:ascii="Arial" w:hAnsi="Arial" w:cs="Arial"/>
          <w:sz w:val="24"/>
          <w:szCs w:val="24"/>
        </w:rPr>
        <w:t xml:space="preserve">el </w:t>
      </w:r>
      <w:r w:rsidRPr="00AF66BA">
        <w:rPr>
          <w:rFonts w:ascii="Arial" w:hAnsi="Arial" w:cs="Arial"/>
          <w:sz w:val="24"/>
          <w:szCs w:val="24"/>
        </w:rPr>
        <w:t>Sistema de Gestión de Información Z</w:t>
      </w:r>
      <w:r w:rsidR="0093133F">
        <w:rPr>
          <w:rFonts w:ascii="Arial" w:hAnsi="Arial" w:cs="Arial"/>
          <w:sz w:val="24"/>
          <w:szCs w:val="24"/>
        </w:rPr>
        <w:t>oológica (ZIMS).</w:t>
      </w:r>
    </w:p>
    <w:p w14:paraId="57F46068" w14:textId="77777777" w:rsidR="00F80172" w:rsidRPr="00AF66BA" w:rsidRDefault="00F80172" w:rsidP="008C6B0A">
      <w:pPr>
        <w:numPr>
          <w:ilvl w:val="2"/>
          <w:numId w:val="35"/>
        </w:numPr>
        <w:jc w:val="both"/>
        <w:rPr>
          <w:rFonts w:ascii="Arial" w:hAnsi="Arial" w:cs="Arial"/>
          <w:i/>
          <w:szCs w:val="24"/>
        </w:rPr>
      </w:pPr>
      <w:r w:rsidRPr="00AF66BA">
        <w:rPr>
          <w:rFonts w:ascii="Arial" w:hAnsi="Arial" w:cs="Arial"/>
          <w:szCs w:val="24"/>
        </w:rPr>
        <w:t xml:space="preserve">Copia de los permisos ambientales de funcionamiento del centro de conservación </w:t>
      </w:r>
      <w:r w:rsidRPr="00AF66BA">
        <w:rPr>
          <w:rFonts w:ascii="Arial" w:hAnsi="Arial" w:cs="Arial"/>
          <w:i/>
          <w:szCs w:val="24"/>
        </w:rPr>
        <w:t>ex situ.</w:t>
      </w:r>
    </w:p>
    <w:p w14:paraId="21025204" w14:textId="77777777" w:rsidR="00520491" w:rsidRPr="00AF66BA" w:rsidRDefault="00520491" w:rsidP="00AF66BA">
      <w:pPr>
        <w:ind w:left="993"/>
        <w:jc w:val="both"/>
        <w:rPr>
          <w:rFonts w:ascii="Arial" w:hAnsi="Arial" w:cs="Arial"/>
          <w:i/>
          <w:szCs w:val="24"/>
        </w:rPr>
      </w:pPr>
    </w:p>
    <w:p w14:paraId="4B2D44D5" w14:textId="0875CE6A" w:rsidR="00F80172" w:rsidRPr="00AF66BA" w:rsidRDefault="00F80172" w:rsidP="00AF66BA">
      <w:pPr>
        <w:pStyle w:val="NormalWeb"/>
        <w:numPr>
          <w:ilvl w:val="0"/>
          <w:numId w:val="5"/>
        </w:numPr>
        <w:tabs>
          <w:tab w:val="left" w:pos="0"/>
        </w:tabs>
        <w:spacing w:before="0" w:after="0"/>
        <w:ind w:left="284" w:hanging="284"/>
        <w:jc w:val="both"/>
        <w:rPr>
          <w:rFonts w:ascii="Arial" w:hAnsi="Arial" w:cs="Arial"/>
          <w:szCs w:val="24"/>
        </w:rPr>
      </w:pPr>
      <w:r w:rsidRPr="00AF66BA">
        <w:rPr>
          <w:rFonts w:ascii="Arial" w:hAnsi="Arial" w:cs="Arial"/>
          <w:szCs w:val="24"/>
        </w:rPr>
        <w:t xml:space="preserve">Cuando se trate de solicitudes de exportación de especies silvestres nativas o exóticas de compañía o mascotas, </w:t>
      </w:r>
      <w:r w:rsidR="00FE4A2C">
        <w:rPr>
          <w:rFonts w:ascii="Arial" w:hAnsi="Arial" w:cs="Arial"/>
          <w:szCs w:val="24"/>
        </w:rPr>
        <w:t>aportar</w:t>
      </w:r>
      <w:r w:rsidRPr="00AF66BA">
        <w:rPr>
          <w:rFonts w:ascii="Arial" w:hAnsi="Arial" w:cs="Arial"/>
          <w:szCs w:val="24"/>
        </w:rPr>
        <w:t>:</w:t>
      </w:r>
    </w:p>
    <w:p w14:paraId="22B67E17" w14:textId="77777777" w:rsidR="00F80172" w:rsidRPr="00AF66BA" w:rsidRDefault="00F80172" w:rsidP="00AF66BA">
      <w:pPr>
        <w:pStyle w:val="NormalWeb"/>
        <w:tabs>
          <w:tab w:val="left" w:pos="0"/>
        </w:tabs>
        <w:spacing w:before="0" w:after="0"/>
        <w:jc w:val="both"/>
        <w:rPr>
          <w:rFonts w:ascii="Arial" w:hAnsi="Arial" w:cs="Arial"/>
          <w:szCs w:val="24"/>
        </w:rPr>
      </w:pPr>
    </w:p>
    <w:p w14:paraId="4E10029C" w14:textId="4D8264E7" w:rsidR="00F80172" w:rsidRPr="00CC5C99" w:rsidRDefault="00F80172" w:rsidP="00C0198D">
      <w:pPr>
        <w:pStyle w:val="Prrafodelista"/>
        <w:numPr>
          <w:ilvl w:val="1"/>
          <w:numId w:val="36"/>
        </w:numPr>
        <w:ind w:left="1276" w:hanging="850"/>
        <w:jc w:val="both"/>
        <w:rPr>
          <w:rFonts w:ascii="Arial" w:hAnsi="Arial" w:cs="Arial"/>
          <w:sz w:val="24"/>
          <w:szCs w:val="24"/>
        </w:rPr>
      </w:pPr>
      <w:r w:rsidRPr="00AF66BA">
        <w:rPr>
          <w:rStyle w:val="Textoennegrita"/>
          <w:rFonts w:ascii="Arial" w:hAnsi="Arial" w:cs="Arial"/>
          <w:b w:val="0"/>
          <w:sz w:val="24"/>
          <w:szCs w:val="24"/>
          <w:shd w:val="clear" w:color="auto" w:fill="FFFFFF"/>
        </w:rPr>
        <w:t>Documentación que acredite</w:t>
      </w:r>
      <w:r w:rsidRPr="00AF66BA">
        <w:rPr>
          <w:rStyle w:val="Textoennegrita"/>
          <w:rFonts w:ascii="Arial" w:hAnsi="Arial" w:cs="Arial"/>
          <w:sz w:val="24"/>
          <w:szCs w:val="24"/>
          <w:shd w:val="clear" w:color="auto" w:fill="FFFFFF"/>
        </w:rPr>
        <w:t xml:space="preserve"> </w:t>
      </w:r>
      <w:r w:rsidRPr="00AF66BA">
        <w:rPr>
          <w:rFonts w:ascii="Arial" w:hAnsi="Arial" w:cs="Arial"/>
          <w:bCs/>
          <w:sz w:val="24"/>
          <w:szCs w:val="24"/>
          <w:shd w:val="clear" w:color="auto" w:fill="FFFFFF"/>
        </w:rPr>
        <w:t>la o</w:t>
      </w:r>
      <w:r w:rsidRPr="00AF66BA">
        <w:rPr>
          <w:rStyle w:val="Textoennegrita"/>
          <w:rFonts w:ascii="Arial" w:hAnsi="Arial" w:cs="Arial"/>
          <w:b w:val="0"/>
          <w:sz w:val="24"/>
          <w:szCs w:val="24"/>
          <w:shd w:val="clear" w:color="auto" w:fill="FFFFFF"/>
        </w:rPr>
        <w:t>btención y procedencia legal del espécimen</w:t>
      </w:r>
      <w:ins w:id="1" w:author="Rayza Cristina Segura Ospino" w:date="2020-12-21T10:52:00Z">
        <w:r w:rsidR="00C0198D">
          <w:rPr>
            <w:rStyle w:val="Textoennegrita"/>
            <w:rFonts w:ascii="Arial" w:hAnsi="Arial" w:cs="Arial"/>
            <w:b w:val="0"/>
            <w:sz w:val="24"/>
            <w:szCs w:val="24"/>
            <w:shd w:val="clear" w:color="auto" w:fill="FFFFFF"/>
          </w:rPr>
          <w:t xml:space="preserve"> </w:t>
        </w:r>
      </w:ins>
      <w:r w:rsidR="00F96AF0" w:rsidRPr="00C0198D">
        <w:rPr>
          <w:rStyle w:val="Textoennegrita"/>
          <w:rFonts w:ascii="Arial" w:hAnsi="Arial" w:cs="Arial"/>
          <w:b w:val="0"/>
          <w:sz w:val="24"/>
          <w:szCs w:val="24"/>
          <w:shd w:val="clear" w:color="auto" w:fill="FFFFFF"/>
        </w:rPr>
        <w:t>tales como</w:t>
      </w:r>
      <w:ins w:id="2" w:author="Rayza Cristina Segura Ospino" w:date="2020-12-21T10:51:00Z">
        <w:r w:rsidR="00C915D4" w:rsidRPr="00C0198D">
          <w:rPr>
            <w:rStyle w:val="Textoennegrita"/>
            <w:rFonts w:ascii="Arial" w:hAnsi="Arial" w:cs="Arial"/>
            <w:b w:val="0"/>
            <w:sz w:val="24"/>
            <w:szCs w:val="24"/>
            <w:shd w:val="clear" w:color="auto" w:fill="FFFFFF"/>
          </w:rPr>
          <w:t xml:space="preserve"> </w:t>
        </w:r>
      </w:ins>
      <w:r w:rsidRPr="00CC5C99">
        <w:rPr>
          <w:rFonts w:ascii="Arial" w:hAnsi="Arial" w:cs="Arial"/>
          <w:szCs w:val="24"/>
        </w:rPr>
        <w:t>facturas, permisos</w:t>
      </w:r>
      <w:r w:rsidR="0093133F" w:rsidRPr="00CC5C99">
        <w:rPr>
          <w:rFonts w:ascii="Arial" w:hAnsi="Arial" w:cs="Arial"/>
          <w:szCs w:val="24"/>
        </w:rPr>
        <w:t>,</w:t>
      </w:r>
      <w:r w:rsidRPr="00CC5C99">
        <w:rPr>
          <w:rFonts w:ascii="Arial" w:hAnsi="Arial" w:cs="Arial"/>
          <w:szCs w:val="24"/>
        </w:rPr>
        <w:t xml:space="preserve"> licencias, autorizaciones o </w:t>
      </w:r>
      <w:r w:rsidR="00C33174" w:rsidRPr="00CC5C99">
        <w:rPr>
          <w:rFonts w:ascii="Arial" w:hAnsi="Arial" w:cs="Arial"/>
          <w:szCs w:val="24"/>
        </w:rPr>
        <w:t xml:space="preserve">pronunciamiento expreso </w:t>
      </w:r>
      <w:r w:rsidRPr="00CC5C99">
        <w:rPr>
          <w:rFonts w:ascii="Arial" w:hAnsi="Arial" w:cs="Arial"/>
          <w:szCs w:val="24"/>
        </w:rPr>
        <w:t>expedid</w:t>
      </w:r>
      <w:r w:rsidR="00413B9B" w:rsidRPr="00CC5C99">
        <w:rPr>
          <w:rFonts w:ascii="Arial" w:hAnsi="Arial" w:cs="Arial"/>
          <w:szCs w:val="24"/>
        </w:rPr>
        <w:t>o</w:t>
      </w:r>
      <w:r w:rsidRPr="00CC5C99">
        <w:rPr>
          <w:rFonts w:ascii="Arial" w:hAnsi="Arial" w:cs="Arial"/>
          <w:szCs w:val="24"/>
        </w:rPr>
        <w:t xml:space="preserve"> por la autoridad competente</w:t>
      </w:r>
      <w:r w:rsidR="006A5C12" w:rsidRPr="00CC5C99">
        <w:rPr>
          <w:rFonts w:ascii="Arial" w:hAnsi="Arial" w:cs="Arial"/>
          <w:szCs w:val="24"/>
        </w:rPr>
        <w:t>,</w:t>
      </w:r>
      <w:r w:rsidR="00C33174" w:rsidRPr="00CC5C99">
        <w:rPr>
          <w:rFonts w:ascii="Arial" w:hAnsi="Arial" w:cs="Arial"/>
          <w:szCs w:val="24"/>
        </w:rPr>
        <w:t xml:space="preserve"> sobre</w:t>
      </w:r>
      <w:r w:rsidR="00413B9B" w:rsidRPr="00CC5C99">
        <w:rPr>
          <w:rFonts w:ascii="Arial" w:hAnsi="Arial" w:cs="Arial"/>
          <w:szCs w:val="24"/>
        </w:rPr>
        <w:t xml:space="preserve"> la tenencia del espécimen</w:t>
      </w:r>
      <w:r w:rsidRPr="00CC5C99">
        <w:rPr>
          <w:rFonts w:ascii="Arial" w:hAnsi="Arial" w:cs="Arial"/>
          <w:szCs w:val="24"/>
        </w:rPr>
        <w:t>.</w:t>
      </w:r>
    </w:p>
    <w:p w14:paraId="384CC97F" w14:textId="77777777" w:rsidR="004D241E" w:rsidRPr="00AF66BA" w:rsidRDefault="004D241E" w:rsidP="004D241E">
      <w:pPr>
        <w:pStyle w:val="Prrafodelista"/>
        <w:ind w:left="1440"/>
        <w:jc w:val="both"/>
        <w:rPr>
          <w:rFonts w:ascii="Arial" w:hAnsi="Arial" w:cs="Arial"/>
          <w:sz w:val="24"/>
          <w:szCs w:val="24"/>
        </w:rPr>
      </w:pPr>
    </w:p>
    <w:p w14:paraId="71F9B6DF" w14:textId="77777777" w:rsidR="00F80172" w:rsidRPr="00AF66BA" w:rsidRDefault="00F80172" w:rsidP="00AF66BA">
      <w:pPr>
        <w:pStyle w:val="Prrafodelista"/>
        <w:numPr>
          <w:ilvl w:val="0"/>
          <w:numId w:val="5"/>
        </w:numPr>
        <w:ind w:left="284"/>
        <w:jc w:val="both"/>
        <w:rPr>
          <w:rFonts w:ascii="Arial" w:hAnsi="Arial" w:cs="Arial"/>
          <w:sz w:val="24"/>
          <w:szCs w:val="24"/>
        </w:rPr>
      </w:pPr>
      <w:r w:rsidRPr="00AF66BA">
        <w:rPr>
          <w:rFonts w:ascii="Arial" w:hAnsi="Arial" w:cs="Arial"/>
          <w:sz w:val="24"/>
          <w:szCs w:val="24"/>
        </w:rPr>
        <w:t>Cuando se trate de solicitudes de importación de especies exóticas de compañía o mascotas, deberá cumplir con los siguientes requisitos:</w:t>
      </w:r>
    </w:p>
    <w:p w14:paraId="13E97C68" w14:textId="77777777" w:rsidR="00F80172" w:rsidRPr="00AF66BA" w:rsidRDefault="00F80172" w:rsidP="00AF66BA">
      <w:pPr>
        <w:pStyle w:val="Prrafodelista"/>
        <w:ind w:left="567"/>
        <w:jc w:val="both"/>
        <w:rPr>
          <w:rFonts w:ascii="Arial" w:hAnsi="Arial" w:cs="Arial"/>
          <w:sz w:val="24"/>
          <w:szCs w:val="24"/>
        </w:rPr>
      </w:pPr>
    </w:p>
    <w:p w14:paraId="7F564AC3" w14:textId="7E7F7D5D" w:rsidR="00F80172" w:rsidRPr="00AF66BA" w:rsidRDefault="00F80172" w:rsidP="008C6B0A">
      <w:pPr>
        <w:pStyle w:val="Prrafodelista"/>
        <w:numPr>
          <w:ilvl w:val="2"/>
          <w:numId w:val="38"/>
        </w:numPr>
        <w:jc w:val="both"/>
        <w:rPr>
          <w:rFonts w:ascii="Arial" w:hAnsi="Arial" w:cs="Arial"/>
          <w:sz w:val="24"/>
          <w:szCs w:val="24"/>
        </w:rPr>
      </w:pPr>
      <w:r w:rsidRPr="00AF66BA">
        <w:rPr>
          <w:rFonts w:ascii="Arial" w:hAnsi="Arial" w:cs="Arial"/>
          <w:sz w:val="24"/>
          <w:szCs w:val="24"/>
        </w:rPr>
        <w:t>Document</w:t>
      </w:r>
      <w:r w:rsidR="0093133F">
        <w:rPr>
          <w:rFonts w:ascii="Arial" w:hAnsi="Arial" w:cs="Arial"/>
          <w:sz w:val="24"/>
          <w:szCs w:val="24"/>
        </w:rPr>
        <w:t>o</w:t>
      </w:r>
      <w:r w:rsidRPr="00AF66BA">
        <w:rPr>
          <w:rFonts w:ascii="Arial" w:hAnsi="Arial" w:cs="Arial"/>
          <w:sz w:val="24"/>
          <w:szCs w:val="24"/>
        </w:rPr>
        <w:t xml:space="preserve"> que acredite la obtención legal</w:t>
      </w:r>
      <w:r w:rsidR="008C6B0A">
        <w:rPr>
          <w:rFonts w:ascii="Arial" w:hAnsi="Arial" w:cs="Arial"/>
          <w:sz w:val="24"/>
          <w:szCs w:val="24"/>
        </w:rPr>
        <w:t xml:space="preserve"> (</w:t>
      </w:r>
      <w:r w:rsidR="008C6B0A" w:rsidRPr="00AF66BA">
        <w:rPr>
          <w:rFonts w:ascii="Arial" w:hAnsi="Arial" w:cs="Arial"/>
          <w:sz w:val="24"/>
          <w:szCs w:val="24"/>
        </w:rPr>
        <w:t>factura comercial, certificado de obtención legal del país de origen, u otro documento que permita identificar su procedencia</w:t>
      </w:r>
      <w:r w:rsidR="008C6B0A">
        <w:rPr>
          <w:rFonts w:ascii="Arial" w:hAnsi="Arial" w:cs="Arial"/>
          <w:sz w:val="24"/>
          <w:szCs w:val="24"/>
        </w:rPr>
        <w:t>)</w:t>
      </w:r>
      <w:r w:rsidRPr="00AF66BA">
        <w:rPr>
          <w:rFonts w:ascii="Arial" w:hAnsi="Arial" w:cs="Arial"/>
          <w:sz w:val="24"/>
          <w:szCs w:val="24"/>
        </w:rPr>
        <w:t>.</w:t>
      </w:r>
    </w:p>
    <w:p w14:paraId="2C7F28C1" w14:textId="7924961E" w:rsidR="00F80172" w:rsidRPr="00AF66BA" w:rsidRDefault="00F80172" w:rsidP="008C6B0A">
      <w:pPr>
        <w:pStyle w:val="Prrafodelista"/>
        <w:numPr>
          <w:ilvl w:val="2"/>
          <w:numId w:val="38"/>
        </w:numPr>
        <w:jc w:val="both"/>
        <w:rPr>
          <w:rFonts w:ascii="Arial" w:hAnsi="Arial" w:cs="Arial"/>
          <w:sz w:val="24"/>
          <w:szCs w:val="24"/>
        </w:rPr>
      </w:pPr>
      <w:r w:rsidRPr="00AF66BA">
        <w:rPr>
          <w:rFonts w:ascii="Arial" w:hAnsi="Arial" w:cs="Arial"/>
          <w:sz w:val="24"/>
          <w:szCs w:val="24"/>
        </w:rPr>
        <w:t>Certificación que acredite que los especímenes se encuentran estériles y que no estén en capacidad de reproducirse</w:t>
      </w:r>
      <w:r w:rsidR="003D09C5" w:rsidRPr="00AF66BA">
        <w:rPr>
          <w:rFonts w:ascii="Arial" w:hAnsi="Arial" w:cs="Arial"/>
          <w:sz w:val="24"/>
          <w:szCs w:val="24"/>
        </w:rPr>
        <w:t>, cuando aplique</w:t>
      </w:r>
      <w:r w:rsidRPr="00AF66BA">
        <w:rPr>
          <w:rFonts w:ascii="Arial" w:hAnsi="Arial" w:cs="Arial"/>
          <w:sz w:val="24"/>
          <w:szCs w:val="24"/>
        </w:rPr>
        <w:t>.</w:t>
      </w:r>
    </w:p>
    <w:p w14:paraId="254B4F27" w14:textId="77777777" w:rsidR="00F80172" w:rsidRPr="00AF66BA" w:rsidRDefault="00F80172" w:rsidP="008C6B0A">
      <w:pPr>
        <w:pStyle w:val="Prrafodelista"/>
        <w:numPr>
          <w:ilvl w:val="2"/>
          <w:numId w:val="38"/>
        </w:numPr>
        <w:jc w:val="both"/>
        <w:rPr>
          <w:rFonts w:ascii="Arial" w:hAnsi="Arial" w:cs="Arial"/>
          <w:sz w:val="24"/>
          <w:szCs w:val="24"/>
        </w:rPr>
      </w:pPr>
      <w:r w:rsidRPr="00AF66BA">
        <w:rPr>
          <w:rFonts w:ascii="Arial" w:hAnsi="Arial" w:cs="Arial"/>
          <w:sz w:val="24"/>
          <w:szCs w:val="24"/>
        </w:rPr>
        <w:t>Descripción de las condiciones de cautiverio y manejo de los especímenes a importar conforme las necesidades de la especie.</w:t>
      </w:r>
    </w:p>
    <w:p w14:paraId="5528593E" w14:textId="29E4F281" w:rsidR="00F80172" w:rsidRPr="00AF66BA" w:rsidRDefault="00F80172" w:rsidP="008C6B0A">
      <w:pPr>
        <w:pStyle w:val="Prrafodelista"/>
        <w:numPr>
          <w:ilvl w:val="2"/>
          <w:numId w:val="38"/>
        </w:numPr>
        <w:jc w:val="both"/>
        <w:rPr>
          <w:rFonts w:ascii="Arial" w:hAnsi="Arial" w:cs="Arial"/>
          <w:sz w:val="24"/>
          <w:szCs w:val="24"/>
        </w:rPr>
      </w:pPr>
      <w:r w:rsidRPr="00AF66BA">
        <w:rPr>
          <w:rFonts w:ascii="Arial" w:hAnsi="Arial" w:cs="Arial"/>
          <w:sz w:val="24"/>
          <w:szCs w:val="24"/>
        </w:rPr>
        <w:t xml:space="preserve">Número de identificación del </w:t>
      </w:r>
      <w:r w:rsidR="008C6B0A" w:rsidRPr="00AF66BA">
        <w:rPr>
          <w:rFonts w:ascii="Arial" w:hAnsi="Arial" w:cs="Arial"/>
          <w:sz w:val="24"/>
          <w:szCs w:val="24"/>
        </w:rPr>
        <w:t>esp</w:t>
      </w:r>
      <w:r w:rsidR="008C6B0A">
        <w:rPr>
          <w:rFonts w:ascii="Arial" w:hAnsi="Arial" w:cs="Arial"/>
          <w:sz w:val="24"/>
          <w:szCs w:val="24"/>
        </w:rPr>
        <w:t>é</w:t>
      </w:r>
      <w:r w:rsidR="008C6B0A" w:rsidRPr="00AF66BA">
        <w:rPr>
          <w:rFonts w:ascii="Arial" w:hAnsi="Arial" w:cs="Arial"/>
          <w:sz w:val="24"/>
          <w:szCs w:val="24"/>
        </w:rPr>
        <w:t>cimen</w:t>
      </w:r>
      <w:r w:rsidR="0093133F">
        <w:rPr>
          <w:rFonts w:ascii="Arial" w:hAnsi="Arial" w:cs="Arial"/>
          <w:sz w:val="24"/>
          <w:szCs w:val="24"/>
        </w:rPr>
        <w:t>(</w:t>
      </w:r>
      <w:r w:rsidRPr="00AF66BA">
        <w:rPr>
          <w:rFonts w:ascii="Arial" w:hAnsi="Arial" w:cs="Arial"/>
          <w:sz w:val="24"/>
          <w:szCs w:val="24"/>
        </w:rPr>
        <w:t>es</w:t>
      </w:r>
      <w:r w:rsidR="0093133F">
        <w:rPr>
          <w:rFonts w:ascii="Arial" w:hAnsi="Arial" w:cs="Arial"/>
          <w:sz w:val="24"/>
          <w:szCs w:val="24"/>
        </w:rPr>
        <w:t>)</w:t>
      </w:r>
      <w:r w:rsidR="00083F3A" w:rsidRPr="00AF66BA">
        <w:rPr>
          <w:rFonts w:ascii="Arial" w:hAnsi="Arial" w:cs="Arial"/>
          <w:sz w:val="24"/>
          <w:szCs w:val="24"/>
        </w:rPr>
        <w:t>, cuando aplique</w:t>
      </w:r>
      <w:r w:rsidRPr="00AF66BA">
        <w:rPr>
          <w:rFonts w:ascii="Arial" w:hAnsi="Arial" w:cs="Arial"/>
          <w:sz w:val="24"/>
          <w:szCs w:val="24"/>
        </w:rPr>
        <w:t>.</w:t>
      </w:r>
    </w:p>
    <w:p w14:paraId="07F483B5" w14:textId="1A84C3B0" w:rsidR="00F80172" w:rsidRDefault="008C6B0A" w:rsidP="008C6B0A">
      <w:pPr>
        <w:pStyle w:val="Prrafodelista"/>
        <w:numPr>
          <w:ilvl w:val="2"/>
          <w:numId w:val="38"/>
        </w:numPr>
        <w:jc w:val="both"/>
        <w:rPr>
          <w:rFonts w:ascii="Arial" w:hAnsi="Arial" w:cs="Arial"/>
          <w:sz w:val="24"/>
          <w:szCs w:val="24"/>
        </w:rPr>
      </w:pPr>
      <w:r>
        <w:rPr>
          <w:rFonts w:ascii="Arial" w:hAnsi="Arial" w:cs="Arial"/>
          <w:sz w:val="24"/>
          <w:szCs w:val="24"/>
        </w:rPr>
        <w:t>Destino final del espécimen</w:t>
      </w:r>
      <w:r w:rsidR="00E9328B" w:rsidRPr="00AF66BA">
        <w:rPr>
          <w:rFonts w:ascii="Arial" w:hAnsi="Arial" w:cs="Arial"/>
          <w:sz w:val="24"/>
          <w:szCs w:val="24"/>
        </w:rPr>
        <w:t>.</w:t>
      </w:r>
    </w:p>
    <w:p w14:paraId="7253FD5E" w14:textId="77777777" w:rsidR="00985130" w:rsidRPr="00AF66BA" w:rsidRDefault="00985130" w:rsidP="00C0198D">
      <w:pPr>
        <w:pStyle w:val="Prrafodelista"/>
        <w:ind w:left="1146"/>
        <w:jc w:val="both"/>
        <w:rPr>
          <w:rFonts w:ascii="Arial" w:hAnsi="Arial" w:cs="Arial"/>
          <w:sz w:val="24"/>
          <w:szCs w:val="24"/>
        </w:rPr>
      </w:pPr>
    </w:p>
    <w:p w14:paraId="4A6D649C" w14:textId="77777777" w:rsidR="00F80172" w:rsidRPr="00AF66BA" w:rsidRDefault="00F80172" w:rsidP="00AF66BA">
      <w:pPr>
        <w:ind w:left="284"/>
        <w:jc w:val="both"/>
        <w:rPr>
          <w:rFonts w:ascii="Arial" w:hAnsi="Arial" w:cs="Arial"/>
          <w:szCs w:val="24"/>
          <w:lang w:val="es-CO"/>
        </w:rPr>
      </w:pPr>
    </w:p>
    <w:p w14:paraId="61B994CE" w14:textId="77777777" w:rsidR="00F80172" w:rsidRPr="00AF66BA" w:rsidRDefault="00F80172" w:rsidP="00AF66BA">
      <w:pPr>
        <w:pStyle w:val="NormalWeb"/>
        <w:numPr>
          <w:ilvl w:val="0"/>
          <w:numId w:val="5"/>
        </w:numPr>
        <w:spacing w:before="0" w:after="0"/>
        <w:ind w:left="284" w:hanging="284"/>
        <w:jc w:val="both"/>
        <w:rPr>
          <w:rFonts w:ascii="Arial" w:hAnsi="Arial" w:cs="Arial"/>
          <w:szCs w:val="24"/>
        </w:rPr>
      </w:pPr>
      <w:r w:rsidRPr="00AF66BA">
        <w:rPr>
          <w:rFonts w:ascii="Arial" w:hAnsi="Arial" w:cs="Arial"/>
          <w:szCs w:val="24"/>
        </w:rPr>
        <w:lastRenderedPageBreak/>
        <w:t>Cuando se trate de solicitudes de exportación o importación de artículos personales, bienes del hogar y otros, deberá cumplir con los siguientes requisitos:</w:t>
      </w:r>
    </w:p>
    <w:p w14:paraId="278E7E66" w14:textId="77777777" w:rsidR="00F80172" w:rsidRPr="00AF66BA" w:rsidRDefault="00F80172" w:rsidP="00AF66BA">
      <w:pPr>
        <w:ind w:left="2142"/>
        <w:jc w:val="both"/>
        <w:rPr>
          <w:rFonts w:ascii="Arial" w:hAnsi="Arial" w:cs="Arial"/>
          <w:szCs w:val="24"/>
        </w:rPr>
      </w:pPr>
    </w:p>
    <w:p w14:paraId="2093E78C" w14:textId="4323F931" w:rsidR="00F80172" w:rsidRPr="00AF66BA" w:rsidRDefault="008C6B0A" w:rsidP="008C6B0A">
      <w:pPr>
        <w:pStyle w:val="Prrafodelista"/>
        <w:numPr>
          <w:ilvl w:val="2"/>
          <w:numId w:val="40"/>
        </w:numPr>
        <w:jc w:val="both"/>
        <w:rPr>
          <w:rFonts w:ascii="Arial" w:hAnsi="Arial" w:cs="Arial"/>
          <w:sz w:val="24"/>
          <w:szCs w:val="24"/>
        </w:rPr>
      </w:pPr>
      <w:r>
        <w:rPr>
          <w:rFonts w:ascii="Arial" w:hAnsi="Arial" w:cs="Arial"/>
          <w:sz w:val="24"/>
          <w:szCs w:val="24"/>
        </w:rPr>
        <w:t>Documento que acredite la o</w:t>
      </w:r>
      <w:r w:rsidR="00F80172" w:rsidRPr="00AF66BA">
        <w:rPr>
          <w:rFonts w:ascii="Arial" w:hAnsi="Arial" w:cs="Arial"/>
          <w:sz w:val="24"/>
          <w:szCs w:val="24"/>
        </w:rPr>
        <w:t>btención legal del espécimen</w:t>
      </w:r>
      <w:r>
        <w:rPr>
          <w:rFonts w:ascii="Arial" w:hAnsi="Arial" w:cs="Arial"/>
          <w:sz w:val="24"/>
          <w:szCs w:val="24"/>
        </w:rPr>
        <w:t xml:space="preserve"> </w:t>
      </w:r>
      <w:r w:rsidR="00CC463B">
        <w:rPr>
          <w:rFonts w:ascii="Arial" w:hAnsi="Arial" w:cs="Arial"/>
          <w:sz w:val="24"/>
          <w:szCs w:val="24"/>
        </w:rPr>
        <w:t xml:space="preserve">tales como </w:t>
      </w:r>
      <w:r w:rsidR="00F80172" w:rsidRPr="00AF66BA">
        <w:rPr>
          <w:rFonts w:ascii="Arial" w:hAnsi="Arial" w:cs="Arial"/>
          <w:sz w:val="24"/>
          <w:szCs w:val="24"/>
        </w:rPr>
        <w:t xml:space="preserve">factura comercial, </w:t>
      </w:r>
      <w:r w:rsidR="00BD4CD3" w:rsidRPr="00AF66BA">
        <w:rPr>
          <w:rFonts w:ascii="Arial" w:hAnsi="Arial" w:cs="Arial"/>
          <w:sz w:val="24"/>
          <w:szCs w:val="24"/>
        </w:rPr>
        <w:t>certificado</w:t>
      </w:r>
      <w:r w:rsidR="00481E7C" w:rsidRPr="00AF66BA">
        <w:rPr>
          <w:rFonts w:ascii="Arial" w:hAnsi="Arial" w:cs="Arial"/>
          <w:sz w:val="24"/>
          <w:szCs w:val="24"/>
        </w:rPr>
        <w:t xml:space="preserve"> de obtención legal del país de origen</w:t>
      </w:r>
      <w:r w:rsidR="00D80317" w:rsidRPr="00AF66BA">
        <w:rPr>
          <w:rFonts w:ascii="Arial" w:hAnsi="Arial" w:cs="Arial"/>
          <w:sz w:val="24"/>
          <w:szCs w:val="24"/>
        </w:rPr>
        <w:t xml:space="preserve">, </w:t>
      </w:r>
      <w:r w:rsidR="002E097A" w:rsidRPr="00AF66BA">
        <w:rPr>
          <w:rFonts w:ascii="Arial" w:hAnsi="Arial" w:cs="Arial"/>
          <w:sz w:val="24"/>
          <w:szCs w:val="24"/>
        </w:rPr>
        <w:t>u otro</w:t>
      </w:r>
      <w:r w:rsidR="00F24755" w:rsidRPr="00AF66BA">
        <w:rPr>
          <w:rFonts w:ascii="Arial" w:hAnsi="Arial" w:cs="Arial"/>
          <w:sz w:val="24"/>
          <w:szCs w:val="24"/>
        </w:rPr>
        <w:t xml:space="preserve"> </w:t>
      </w:r>
      <w:r w:rsidR="00F80172" w:rsidRPr="00AF66BA">
        <w:rPr>
          <w:rFonts w:ascii="Arial" w:hAnsi="Arial" w:cs="Arial"/>
          <w:sz w:val="24"/>
          <w:szCs w:val="24"/>
        </w:rPr>
        <w:t xml:space="preserve">documento que permita identificar </w:t>
      </w:r>
      <w:r w:rsidR="00985130">
        <w:rPr>
          <w:rFonts w:ascii="Arial" w:hAnsi="Arial" w:cs="Arial"/>
          <w:sz w:val="24"/>
          <w:szCs w:val="24"/>
        </w:rPr>
        <w:t xml:space="preserve">la trazabilidad legal y </w:t>
      </w:r>
      <w:r w:rsidR="00F80172" w:rsidRPr="00AF66BA">
        <w:rPr>
          <w:rFonts w:ascii="Arial" w:hAnsi="Arial" w:cs="Arial"/>
          <w:sz w:val="24"/>
          <w:szCs w:val="24"/>
        </w:rPr>
        <w:t xml:space="preserve">su </w:t>
      </w:r>
      <w:r w:rsidR="002E097A" w:rsidRPr="00AF66BA">
        <w:rPr>
          <w:rFonts w:ascii="Arial" w:hAnsi="Arial" w:cs="Arial"/>
          <w:sz w:val="24"/>
          <w:szCs w:val="24"/>
        </w:rPr>
        <w:t>procedencia</w:t>
      </w:r>
      <w:r>
        <w:rPr>
          <w:rFonts w:ascii="Arial" w:hAnsi="Arial" w:cs="Arial"/>
          <w:sz w:val="24"/>
          <w:szCs w:val="24"/>
        </w:rPr>
        <w:t>.</w:t>
      </w:r>
    </w:p>
    <w:p w14:paraId="6526AD30" w14:textId="106B86A0" w:rsidR="00F80172" w:rsidRDefault="00F80172" w:rsidP="00AF66BA">
      <w:pPr>
        <w:tabs>
          <w:tab w:val="left" w:pos="851"/>
        </w:tabs>
        <w:ind w:left="284"/>
        <w:jc w:val="both"/>
        <w:rPr>
          <w:rFonts w:ascii="Arial" w:hAnsi="Arial" w:cs="Arial"/>
          <w:szCs w:val="24"/>
        </w:rPr>
      </w:pPr>
      <w:r w:rsidRPr="00AF66BA">
        <w:rPr>
          <w:rFonts w:ascii="Arial" w:hAnsi="Arial" w:cs="Arial"/>
          <w:szCs w:val="24"/>
        </w:rPr>
        <w:t xml:space="preserve"> </w:t>
      </w:r>
    </w:p>
    <w:p w14:paraId="08185E14" w14:textId="77777777" w:rsidR="00985130" w:rsidRPr="00AF66BA" w:rsidRDefault="00985130" w:rsidP="00AF66BA">
      <w:pPr>
        <w:tabs>
          <w:tab w:val="left" w:pos="851"/>
        </w:tabs>
        <w:ind w:left="284"/>
        <w:jc w:val="both"/>
        <w:rPr>
          <w:rFonts w:ascii="Arial" w:hAnsi="Arial" w:cs="Arial"/>
          <w:szCs w:val="24"/>
        </w:rPr>
      </w:pPr>
    </w:p>
    <w:p w14:paraId="4B9A7003" w14:textId="27CA58D4" w:rsidR="00F80172" w:rsidRPr="00AF66BA" w:rsidRDefault="002F0C82" w:rsidP="00AF66BA">
      <w:pPr>
        <w:pStyle w:val="NormalWeb"/>
        <w:spacing w:before="0" w:after="0"/>
        <w:jc w:val="both"/>
        <w:rPr>
          <w:rFonts w:ascii="Arial" w:hAnsi="Arial" w:cs="Arial"/>
          <w:szCs w:val="24"/>
        </w:rPr>
      </w:pPr>
      <w:r w:rsidRPr="00AF66BA">
        <w:rPr>
          <w:rFonts w:ascii="Arial" w:hAnsi="Arial" w:cs="Arial"/>
          <w:b/>
          <w:bCs/>
          <w:szCs w:val="24"/>
        </w:rPr>
        <w:t xml:space="preserve">ARTÍCULO </w:t>
      </w:r>
      <w:r w:rsidR="00311D54" w:rsidRPr="00AF66BA">
        <w:rPr>
          <w:rFonts w:ascii="Arial" w:hAnsi="Arial" w:cs="Arial"/>
          <w:b/>
          <w:bCs/>
          <w:szCs w:val="24"/>
        </w:rPr>
        <w:t>10</w:t>
      </w:r>
      <w:r w:rsidR="00F80172" w:rsidRPr="00AF66BA">
        <w:rPr>
          <w:rFonts w:ascii="Arial" w:hAnsi="Arial" w:cs="Arial"/>
          <w:b/>
          <w:bCs/>
          <w:szCs w:val="24"/>
        </w:rPr>
        <w:t xml:space="preserve">. Procedimiento. </w:t>
      </w:r>
      <w:r w:rsidR="009C4291">
        <w:rPr>
          <w:rFonts w:ascii="Arial" w:hAnsi="Arial" w:cs="Arial"/>
          <w:bCs/>
          <w:szCs w:val="24"/>
        </w:rPr>
        <w:t>Para otorgar o negar el p</w:t>
      </w:r>
      <w:r w:rsidR="00F80172" w:rsidRPr="00AF66BA">
        <w:rPr>
          <w:rFonts w:ascii="Arial" w:hAnsi="Arial" w:cs="Arial"/>
          <w:szCs w:val="24"/>
        </w:rPr>
        <w:t xml:space="preserve">ermiso </w:t>
      </w:r>
      <w:r w:rsidR="00145B5D" w:rsidRPr="00AF66BA">
        <w:rPr>
          <w:rFonts w:ascii="Arial" w:hAnsi="Arial" w:cs="Arial"/>
          <w:szCs w:val="24"/>
        </w:rPr>
        <w:t xml:space="preserve">para la importación </w:t>
      </w:r>
      <w:r w:rsidR="009C4291">
        <w:rPr>
          <w:rFonts w:ascii="Arial" w:hAnsi="Arial" w:cs="Arial"/>
          <w:szCs w:val="24"/>
        </w:rPr>
        <w:t>o</w:t>
      </w:r>
      <w:r w:rsidR="00145B5D" w:rsidRPr="00AF66BA">
        <w:rPr>
          <w:rFonts w:ascii="Arial" w:hAnsi="Arial" w:cs="Arial"/>
          <w:szCs w:val="24"/>
        </w:rPr>
        <w:t xml:space="preserve"> exportación de especímenes de la diversidad biológica</w:t>
      </w:r>
      <w:r w:rsidR="009C4291">
        <w:rPr>
          <w:rFonts w:ascii="Arial" w:hAnsi="Arial" w:cs="Arial"/>
          <w:szCs w:val="24"/>
        </w:rPr>
        <w:t>,</w:t>
      </w:r>
      <w:r w:rsidR="00F80172" w:rsidRPr="00AF66BA">
        <w:rPr>
          <w:rFonts w:ascii="Arial" w:hAnsi="Arial" w:cs="Arial"/>
          <w:szCs w:val="24"/>
        </w:rPr>
        <w:t xml:space="preserve"> </w:t>
      </w:r>
      <w:r w:rsidR="009C4291">
        <w:rPr>
          <w:rFonts w:ascii="Arial" w:hAnsi="Arial" w:cs="Arial"/>
          <w:szCs w:val="24"/>
        </w:rPr>
        <w:t xml:space="preserve">se </w:t>
      </w:r>
      <w:r w:rsidR="00F80172" w:rsidRPr="00AF66BA">
        <w:rPr>
          <w:rFonts w:ascii="Arial" w:hAnsi="Arial" w:cs="Arial"/>
          <w:szCs w:val="24"/>
        </w:rPr>
        <w:t xml:space="preserve">deberá </w:t>
      </w:r>
      <w:r w:rsidR="009C4291">
        <w:rPr>
          <w:rFonts w:ascii="Arial" w:hAnsi="Arial" w:cs="Arial"/>
          <w:szCs w:val="24"/>
        </w:rPr>
        <w:t xml:space="preserve">seguir el siguiente </w:t>
      </w:r>
      <w:r w:rsidR="00F80172" w:rsidRPr="00AF66BA">
        <w:rPr>
          <w:rFonts w:ascii="Arial" w:hAnsi="Arial" w:cs="Arial"/>
          <w:szCs w:val="24"/>
        </w:rPr>
        <w:t xml:space="preserve">procedimiento: </w:t>
      </w:r>
    </w:p>
    <w:p w14:paraId="7EC808C4" w14:textId="77777777" w:rsidR="00F80172" w:rsidRPr="00AF66BA" w:rsidRDefault="00F80172" w:rsidP="00AF66BA">
      <w:pPr>
        <w:pStyle w:val="NormalWeb"/>
        <w:spacing w:before="0" w:after="0"/>
        <w:jc w:val="both"/>
        <w:rPr>
          <w:rFonts w:ascii="Arial" w:hAnsi="Arial" w:cs="Arial"/>
          <w:szCs w:val="24"/>
        </w:rPr>
      </w:pPr>
    </w:p>
    <w:p w14:paraId="5B0533B3" w14:textId="19A9C560" w:rsidR="00F80172" w:rsidRPr="00AF66BA" w:rsidRDefault="00F80172" w:rsidP="00AF66BA">
      <w:pPr>
        <w:pStyle w:val="Prrafodelista"/>
        <w:numPr>
          <w:ilvl w:val="0"/>
          <w:numId w:val="11"/>
        </w:numPr>
        <w:jc w:val="both"/>
        <w:rPr>
          <w:rFonts w:ascii="Arial" w:hAnsi="Arial" w:cs="Arial"/>
          <w:sz w:val="24"/>
          <w:szCs w:val="24"/>
        </w:rPr>
      </w:pPr>
      <w:r w:rsidRPr="00AF66BA">
        <w:rPr>
          <w:rFonts w:ascii="Arial" w:hAnsi="Arial" w:cs="Arial"/>
          <w:sz w:val="24"/>
          <w:szCs w:val="24"/>
        </w:rPr>
        <w:t xml:space="preserve">El </w:t>
      </w:r>
      <w:r w:rsidR="009C4291">
        <w:rPr>
          <w:rFonts w:ascii="Arial" w:hAnsi="Arial" w:cs="Arial"/>
          <w:sz w:val="24"/>
          <w:szCs w:val="24"/>
        </w:rPr>
        <w:t>solicitante</w:t>
      </w:r>
      <w:r w:rsidRPr="00AF66BA">
        <w:rPr>
          <w:rFonts w:ascii="Arial" w:hAnsi="Arial" w:cs="Arial"/>
          <w:sz w:val="24"/>
          <w:szCs w:val="24"/>
        </w:rPr>
        <w:t xml:space="preserve"> deberá </w:t>
      </w:r>
      <w:r w:rsidR="00ED7033" w:rsidRPr="00AF66BA">
        <w:rPr>
          <w:rFonts w:ascii="Arial" w:hAnsi="Arial" w:cs="Arial"/>
          <w:sz w:val="24"/>
          <w:szCs w:val="24"/>
        </w:rPr>
        <w:t>efectuar la</w:t>
      </w:r>
      <w:r w:rsidRPr="00AF66BA">
        <w:rPr>
          <w:rFonts w:ascii="Arial" w:hAnsi="Arial" w:cs="Arial"/>
          <w:sz w:val="24"/>
          <w:szCs w:val="24"/>
        </w:rPr>
        <w:t xml:space="preserve"> liquidación </w:t>
      </w:r>
      <w:r w:rsidR="00DD4CEB" w:rsidRPr="00AF66BA">
        <w:rPr>
          <w:rFonts w:ascii="Arial" w:hAnsi="Arial" w:cs="Arial"/>
          <w:sz w:val="24"/>
          <w:szCs w:val="24"/>
        </w:rPr>
        <w:t>y</w:t>
      </w:r>
      <w:r w:rsidRPr="00AF66BA">
        <w:rPr>
          <w:rFonts w:ascii="Arial" w:hAnsi="Arial" w:cs="Arial"/>
          <w:sz w:val="24"/>
          <w:szCs w:val="24"/>
        </w:rPr>
        <w:t xml:space="preserve"> pago </w:t>
      </w:r>
      <w:r w:rsidR="000A263B">
        <w:rPr>
          <w:rFonts w:ascii="Arial" w:hAnsi="Arial" w:cs="Arial"/>
          <w:sz w:val="24"/>
          <w:szCs w:val="24"/>
        </w:rPr>
        <w:t xml:space="preserve">por </w:t>
      </w:r>
      <w:r w:rsidRPr="00AF66BA">
        <w:rPr>
          <w:rFonts w:ascii="Arial" w:hAnsi="Arial" w:cs="Arial"/>
          <w:sz w:val="24"/>
          <w:szCs w:val="24"/>
        </w:rPr>
        <w:t>servicios de evaluación</w:t>
      </w:r>
      <w:r w:rsidR="008D4C85" w:rsidRPr="00AF66BA">
        <w:rPr>
          <w:rFonts w:ascii="Arial" w:hAnsi="Arial" w:cs="Arial"/>
          <w:sz w:val="24"/>
          <w:szCs w:val="24"/>
        </w:rPr>
        <w:t>, a través de la Ventanilla Única de Trámites Ambientales en Línea VITAL</w:t>
      </w:r>
      <w:r w:rsidRPr="00AF66BA">
        <w:rPr>
          <w:rFonts w:ascii="Arial" w:hAnsi="Arial" w:cs="Arial"/>
          <w:sz w:val="24"/>
          <w:szCs w:val="24"/>
        </w:rPr>
        <w:t>.</w:t>
      </w:r>
      <w:r w:rsidR="00A11B47" w:rsidRPr="00AF66BA">
        <w:rPr>
          <w:rFonts w:ascii="Arial" w:hAnsi="Arial" w:cs="Arial"/>
          <w:sz w:val="24"/>
          <w:szCs w:val="24"/>
        </w:rPr>
        <w:t xml:space="preserve"> Con excepción de lo señalado en el </w:t>
      </w:r>
      <w:r w:rsidR="00B678A8" w:rsidRPr="00AF66BA">
        <w:rPr>
          <w:rFonts w:ascii="Arial" w:hAnsi="Arial" w:cs="Arial"/>
          <w:sz w:val="24"/>
          <w:szCs w:val="24"/>
        </w:rPr>
        <w:t xml:space="preserve">parágrafo del </w:t>
      </w:r>
      <w:r w:rsidR="00ED7033" w:rsidRPr="00AF66BA">
        <w:rPr>
          <w:rFonts w:ascii="Arial" w:hAnsi="Arial" w:cs="Arial"/>
          <w:sz w:val="24"/>
          <w:szCs w:val="24"/>
        </w:rPr>
        <w:t>artículo</w:t>
      </w:r>
      <w:r w:rsidR="00A11B47" w:rsidRPr="00AF66BA">
        <w:rPr>
          <w:rFonts w:ascii="Arial" w:hAnsi="Arial" w:cs="Arial"/>
          <w:sz w:val="24"/>
          <w:szCs w:val="24"/>
        </w:rPr>
        <w:t xml:space="preserve"> </w:t>
      </w:r>
      <w:r w:rsidR="008014B8" w:rsidRPr="00AF66BA">
        <w:rPr>
          <w:rFonts w:ascii="Arial" w:hAnsi="Arial" w:cs="Arial"/>
          <w:sz w:val="24"/>
          <w:szCs w:val="24"/>
        </w:rPr>
        <w:t>5</w:t>
      </w:r>
      <w:r w:rsidR="009C4291">
        <w:rPr>
          <w:rFonts w:ascii="Arial" w:hAnsi="Arial" w:cs="Arial"/>
          <w:sz w:val="24"/>
          <w:szCs w:val="24"/>
        </w:rPr>
        <w:t xml:space="preserve"> de la presente resolución</w:t>
      </w:r>
      <w:r w:rsidR="00A11B47" w:rsidRPr="00AF66BA">
        <w:rPr>
          <w:rFonts w:ascii="Arial" w:hAnsi="Arial" w:cs="Arial"/>
          <w:sz w:val="24"/>
          <w:szCs w:val="24"/>
        </w:rPr>
        <w:t>.</w:t>
      </w:r>
    </w:p>
    <w:p w14:paraId="719D3477" w14:textId="77777777" w:rsidR="00F80172" w:rsidRPr="00AF66BA" w:rsidRDefault="00F80172" w:rsidP="00AF66BA">
      <w:pPr>
        <w:pStyle w:val="Prrafodelista"/>
        <w:jc w:val="both"/>
        <w:rPr>
          <w:rFonts w:ascii="Arial" w:hAnsi="Arial" w:cs="Arial"/>
          <w:sz w:val="24"/>
          <w:szCs w:val="24"/>
        </w:rPr>
      </w:pPr>
    </w:p>
    <w:p w14:paraId="119719C0" w14:textId="77777777" w:rsidR="009C4291" w:rsidRDefault="009C4291" w:rsidP="00901614">
      <w:pPr>
        <w:pStyle w:val="Prrafodelista"/>
        <w:numPr>
          <w:ilvl w:val="0"/>
          <w:numId w:val="11"/>
        </w:numPr>
        <w:jc w:val="both"/>
        <w:rPr>
          <w:rFonts w:ascii="Arial" w:hAnsi="Arial" w:cs="Arial"/>
          <w:sz w:val="24"/>
          <w:szCs w:val="24"/>
        </w:rPr>
      </w:pPr>
      <w:r w:rsidRPr="009C4291">
        <w:rPr>
          <w:rFonts w:ascii="Arial" w:hAnsi="Arial" w:cs="Arial"/>
          <w:sz w:val="24"/>
          <w:szCs w:val="24"/>
        </w:rPr>
        <w:t xml:space="preserve">Diligenciar la solicitud a través del formulario dispuesto en la Ventanilla Única de Trámites Ambientales en Línea (VITAL). </w:t>
      </w:r>
    </w:p>
    <w:p w14:paraId="22F6D2A3" w14:textId="77777777" w:rsidR="009C4291" w:rsidRPr="009C4291" w:rsidRDefault="009C4291" w:rsidP="009C4291">
      <w:pPr>
        <w:pStyle w:val="Prrafodelista"/>
        <w:rPr>
          <w:rFonts w:ascii="Arial" w:hAnsi="Arial" w:cs="Arial"/>
          <w:sz w:val="24"/>
          <w:szCs w:val="24"/>
        </w:rPr>
      </w:pPr>
    </w:p>
    <w:p w14:paraId="6DDD87AC" w14:textId="01EE6990" w:rsidR="00F80172" w:rsidRPr="009C4291" w:rsidRDefault="009C4291" w:rsidP="00901614">
      <w:pPr>
        <w:pStyle w:val="Prrafodelista"/>
        <w:numPr>
          <w:ilvl w:val="0"/>
          <w:numId w:val="11"/>
        </w:numPr>
        <w:jc w:val="both"/>
        <w:rPr>
          <w:rFonts w:ascii="Arial" w:hAnsi="Arial" w:cs="Arial"/>
          <w:sz w:val="24"/>
          <w:szCs w:val="24"/>
        </w:rPr>
      </w:pPr>
      <w:r>
        <w:rPr>
          <w:rFonts w:ascii="Arial" w:hAnsi="Arial" w:cs="Arial"/>
          <w:sz w:val="24"/>
          <w:szCs w:val="24"/>
        </w:rPr>
        <w:t xml:space="preserve">Recibida la solicitud y el comprobante de pago </w:t>
      </w:r>
      <w:r w:rsidR="000A263B">
        <w:rPr>
          <w:rFonts w:ascii="Arial" w:hAnsi="Arial" w:cs="Arial"/>
          <w:sz w:val="24"/>
          <w:szCs w:val="24"/>
        </w:rPr>
        <w:t xml:space="preserve">por servicios de </w:t>
      </w:r>
      <w:r>
        <w:rPr>
          <w:rFonts w:ascii="Arial" w:hAnsi="Arial" w:cs="Arial"/>
          <w:sz w:val="24"/>
          <w:szCs w:val="24"/>
        </w:rPr>
        <w:t xml:space="preserve">evaluación, </w:t>
      </w:r>
      <w:r w:rsidR="00F80172" w:rsidRPr="009C4291">
        <w:rPr>
          <w:rFonts w:ascii="Arial" w:hAnsi="Arial" w:cs="Arial"/>
          <w:sz w:val="24"/>
          <w:szCs w:val="24"/>
        </w:rPr>
        <w:t xml:space="preserve">La ANLA procederá a </w:t>
      </w:r>
      <w:r w:rsidR="000A263B">
        <w:rPr>
          <w:rFonts w:ascii="Arial" w:hAnsi="Arial" w:cs="Arial"/>
          <w:sz w:val="24"/>
          <w:szCs w:val="24"/>
        </w:rPr>
        <w:t xml:space="preserve">revisar </w:t>
      </w:r>
      <w:r>
        <w:rPr>
          <w:rFonts w:ascii="Arial" w:hAnsi="Arial" w:cs="Arial"/>
          <w:sz w:val="24"/>
          <w:szCs w:val="24"/>
        </w:rPr>
        <w:t>la solicitud</w:t>
      </w:r>
      <w:r w:rsidR="000A263B">
        <w:rPr>
          <w:rFonts w:ascii="Arial" w:hAnsi="Arial" w:cs="Arial"/>
          <w:sz w:val="24"/>
          <w:szCs w:val="24"/>
        </w:rPr>
        <w:t>.</w:t>
      </w:r>
    </w:p>
    <w:p w14:paraId="69B7C9ED" w14:textId="77777777" w:rsidR="00B678A8" w:rsidRPr="00AF66BA" w:rsidRDefault="00B678A8" w:rsidP="00AF66BA">
      <w:pPr>
        <w:pStyle w:val="Prrafodelista"/>
        <w:rPr>
          <w:rFonts w:ascii="Arial" w:hAnsi="Arial" w:cs="Arial"/>
          <w:sz w:val="24"/>
          <w:szCs w:val="24"/>
        </w:rPr>
      </w:pPr>
    </w:p>
    <w:p w14:paraId="66AAB92F" w14:textId="4E89DF70" w:rsidR="00F80172" w:rsidRPr="00AF66BA" w:rsidRDefault="00F80172" w:rsidP="000A263B">
      <w:pPr>
        <w:pStyle w:val="Prrafodelista"/>
        <w:jc w:val="both"/>
        <w:rPr>
          <w:rFonts w:ascii="Arial" w:hAnsi="Arial" w:cs="Arial"/>
          <w:sz w:val="24"/>
          <w:szCs w:val="24"/>
        </w:rPr>
      </w:pPr>
      <w:r w:rsidRPr="00AF66BA">
        <w:rPr>
          <w:rFonts w:ascii="Arial" w:hAnsi="Arial" w:cs="Arial"/>
          <w:sz w:val="24"/>
          <w:szCs w:val="24"/>
        </w:rPr>
        <w:t xml:space="preserve">En caso de que la información se encuentre incompleta, </w:t>
      </w:r>
      <w:r w:rsidR="00BE40D4" w:rsidRPr="00AF66BA">
        <w:rPr>
          <w:rFonts w:ascii="Arial" w:hAnsi="Arial" w:cs="Arial"/>
          <w:sz w:val="24"/>
          <w:szCs w:val="24"/>
        </w:rPr>
        <w:t xml:space="preserve">la </w:t>
      </w:r>
      <w:r w:rsidRPr="00AF66BA">
        <w:rPr>
          <w:rFonts w:ascii="Arial" w:hAnsi="Arial" w:cs="Arial"/>
          <w:sz w:val="24"/>
          <w:szCs w:val="24"/>
        </w:rPr>
        <w:t xml:space="preserve">ANLA, dispondrá hasta de </w:t>
      </w:r>
      <w:r w:rsidR="00E84860" w:rsidRPr="00AF66BA">
        <w:rPr>
          <w:rFonts w:ascii="Arial" w:hAnsi="Arial" w:cs="Arial"/>
          <w:sz w:val="24"/>
          <w:szCs w:val="24"/>
        </w:rPr>
        <w:t>cinco</w:t>
      </w:r>
      <w:r w:rsidRPr="00AF66BA">
        <w:rPr>
          <w:rFonts w:ascii="Arial" w:hAnsi="Arial" w:cs="Arial"/>
          <w:sz w:val="24"/>
          <w:szCs w:val="24"/>
        </w:rPr>
        <w:t xml:space="preserve"> (</w:t>
      </w:r>
      <w:r w:rsidR="00E84860" w:rsidRPr="00AF66BA">
        <w:rPr>
          <w:rFonts w:ascii="Arial" w:hAnsi="Arial" w:cs="Arial"/>
          <w:sz w:val="24"/>
          <w:szCs w:val="24"/>
        </w:rPr>
        <w:t>5</w:t>
      </w:r>
      <w:r w:rsidRPr="00AF66BA">
        <w:rPr>
          <w:rFonts w:ascii="Arial" w:hAnsi="Arial" w:cs="Arial"/>
          <w:sz w:val="24"/>
          <w:szCs w:val="24"/>
        </w:rPr>
        <w:t>) días hábiles para solicitar al interesado, mediante comunicación escrita, la información adicional que considere pertinente.</w:t>
      </w:r>
    </w:p>
    <w:p w14:paraId="3E8F28E6" w14:textId="77777777" w:rsidR="00F80172" w:rsidRPr="00AF66BA" w:rsidRDefault="00F80172" w:rsidP="00AF66BA">
      <w:pPr>
        <w:jc w:val="both"/>
        <w:rPr>
          <w:rFonts w:ascii="Arial" w:hAnsi="Arial" w:cs="Arial"/>
          <w:szCs w:val="24"/>
        </w:rPr>
      </w:pPr>
    </w:p>
    <w:p w14:paraId="1520DDD1" w14:textId="77777777" w:rsidR="00F80172" w:rsidRPr="00AF66BA" w:rsidRDefault="00F80172" w:rsidP="00AF66BA">
      <w:pPr>
        <w:pStyle w:val="Default"/>
        <w:ind w:left="709"/>
        <w:jc w:val="both"/>
        <w:rPr>
          <w:rFonts w:ascii="Arial" w:hAnsi="Arial" w:cs="Arial"/>
          <w:color w:val="auto"/>
          <w:lang w:eastAsia="es-CO"/>
        </w:rPr>
      </w:pPr>
      <w:r w:rsidRPr="00AF66BA">
        <w:rPr>
          <w:rFonts w:ascii="Arial" w:hAnsi="Arial" w:cs="Arial"/>
          <w:color w:val="auto"/>
          <w:lang w:eastAsia="es-CO"/>
        </w:rPr>
        <w:t xml:space="preserve">El solicitante contará con un término de un (1) mes para allegar la información requerida; este término podrá ser prorrogado por ANLA antes del vencimiento del plazo y por un término igual, previa petición del solicitante, de conformidad con lo dispuesto en el artículo 17 de la Ley 1437 de 2011, sustituido por el artículo 1 de la Ley 1755 de 2015 o la norma que lo modifique, sustituya o derogue. </w:t>
      </w:r>
    </w:p>
    <w:p w14:paraId="28EA61BC" w14:textId="77777777" w:rsidR="00F80172" w:rsidRPr="00AF66BA" w:rsidRDefault="00F80172" w:rsidP="00AF66BA">
      <w:pPr>
        <w:pStyle w:val="Default"/>
        <w:ind w:left="709"/>
        <w:jc w:val="both"/>
        <w:rPr>
          <w:rFonts w:ascii="Arial" w:hAnsi="Arial" w:cs="Arial"/>
          <w:color w:val="auto"/>
          <w:lang w:eastAsia="es-CO"/>
        </w:rPr>
      </w:pPr>
    </w:p>
    <w:p w14:paraId="75CF0FEC" w14:textId="2312B523" w:rsidR="00F80172" w:rsidRPr="00AF66BA" w:rsidRDefault="00F80172" w:rsidP="00AF66BA">
      <w:pPr>
        <w:autoSpaceDE w:val="0"/>
        <w:autoSpaceDN w:val="0"/>
        <w:spacing w:after="160"/>
        <w:ind w:left="709"/>
        <w:contextualSpacing/>
        <w:jc w:val="both"/>
        <w:rPr>
          <w:rFonts w:ascii="Arial" w:hAnsi="Arial" w:cs="Arial"/>
          <w:szCs w:val="24"/>
        </w:rPr>
      </w:pPr>
      <w:r w:rsidRPr="00AF66BA">
        <w:rPr>
          <w:rFonts w:ascii="Arial" w:hAnsi="Arial" w:cs="Arial"/>
          <w:szCs w:val="24"/>
          <w:lang w:eastAsia="es-CO"/>
        </w:rPr>
        <w:t>En el evento que el solicitante no allegue la información en los términos establecidos en el numeral anterior, ANLA ordenará mediante acto administrativo motivado, que se notificará en los términos de ley, el desistimiento y archivo de la solicitud; contra este acto procede recurso de reposición de conformidad con el artículo 17 de la Ley 1437 de 2011, sustituido por el artículo 1 de la Ley 1755 de 2015, sin perjuicio que la solicitud pueda ser nuevamente presentada con el lleno de los requisitos legales</w:t>
      </w:r>
      <w:r w:rsidR="000A263B">
        <w:rPr>
          <w:rFonts w:ascii="Arial" w:hAnsi="Arial" w:cs="Arial"/>
          <w:szCs w:val="24"/>
          <w:lang w:eastAsia="es-CO"/>
        </w:rPr>
        <w:t xml:space="preserve">, </w:t>
      </w:r>
      <w:r w:rsidRPr="00AF66BA">
        <w:rPr>
          <w:rFonts w:ascii="Arial" w:hAnsi="Arial" w:cs="Arial"/>
          <w:szCs w:val="24"/>
          <w:lang w:eastAsia="es-CO"/>
        </w:rPr>
        <w:t xml:space="preserve">incluyendo el pago por servicios de evaluación. </w:t>
      </w:r>
    </w:p>
    <w:p w14:paraId="23A2CEFE" w14:textId="77777777" w:rsidR="00F80172" w:rsidRPr="00AF66BA" w:rsidRDefault="00F80172" w:rsidP="00AF66BA">
      <w:pPr>
        <w:ind w:left="709"/>
        <w:jc w:val="both"/>
        <w:rPr>
          <w:rFonts w:ascii="Arial" w:hAnsi="Arial" w:cs="Arial"/>
          <w:szCs w:val="24"/>
        </w:rPr>
      </w:pPr>
    </w:p>
    <w:p w14:paraId="37EB9C4C" w14:textId="48FB946B" w:rsidR="00F80172" w:rsidRPr="00AF66BA" w:rsidRDefault="000A263B" w:rsidP="00AF66BA">
      <w:pPr>
        <w:numPr>
          <w:ilvl w:val="0"/>
          <w:numId w:val="11"/>
        </w:numPr>
        <w:jc w:val="both"/>
        <w:rPr>
          <w:rFonts w:ascii="Arial" w:hAnsi="Arial" w:cs="Arial"/>
          <w:szCs w:val="24"/>
          <w:lang w:eastAsia="es-CO"/>
        </w:rPr>
      </w:pPr>
      <w:r>
        <w:rPr>
          <w:rFonts w:ascii="Arial" w:hAnsi="Arial" w:cs="Arial"/>
          <w:szCs w:val="24"/>
        </w:rPr>
        <w:t>Una vez l</w:t>
      </w:r>
      <w:r w:rsidR="00DF7BF8" w:rsidRPr="00AF66BA">
        <w:rPr>
          <w:rFonts w:ascii="Arial" w:hAnsi="Arial" w:cs="Arial"/>
          <w:szCs w:val="24"/>
        </w:rPr>
        <w:t xml:space="preserve">a ANLA </w:t>
      </w:r>
      <w:r>
        <w:rPr>
          <w:rFonts w:ascii="Arial" w:hAnsi="Arial" w:cs="Arial"/>
          <w:szCs w:val="24"/>
        </w:rPr>
        <w:t xml:space="preserve">cuente con la información requerida, </w:t>
      </w:r>
      <w:r w:rsidR="00AB57B1">
        <w:rPr>
          <w:rFonts w:ascii="Arial" w:hAnsi="Arial" w:cs="Arial"/>
          <w:szCs w:val="24"/>
        </w:rPr>
        <w:t>expedirá</w:t>
      </w:r>
      <w:ins w:id="3" w:author="Denis Leonardo Cavanzo Ulloa (ANLA)" w:date="2020-12-09T20:53:00Z">
        <w:r w:rsidR="00985130">
          <w:rPr>
            <w:rFonts w:ascii="Arial" w:hAnsi="Arial" w:cs="Arial"/>
            <w:szCs w:val="24"/>
          </w:rPr>
          <w:t>,</w:t>
        </w:r>
      </w:ins>
      <w:r w:rsidR="00AB57B1">
        <w:rPr>
          <w:rFonts w:ascii="Arial" w:hAnsi="Arial" w:cs="Arial"/>
          <w:szCs w:val="24"/>
        </w:rPr>
        <w:t xml:space="preserve"> </w:t>
      </w:r>
      <w:r w:rsidR="00AD1FA8" w:rsidRPr="00AF66BA">
        <w:rPr>
          <w:rFonts w:ascii="Arial" w:hAnsi="Arial" w:cs="Arial"/>
          <w:szCs w:val="24"/>
        </w:rPr>
        <w:t xml:space="preserve">en </w:t>
      </w:r>
      <w:r w:rsidR="004F78C4" w:rsidRPr="00AF66BA">
        <w:rPr>
          <w:rFonts w:ascii="Arial" w:hAnsi="Arial" w:cs="Arial"/>
          <w:szCs w:val="24"/>
        </w:rPr>
        <w:t xml:space="preserve">un término </w:t>
      </w:r>
      <w:r w:rsidR="00AB57B1">
        <w:rPr>
          <w:rFonts w:ascii="Arial" w:hAnsi="Arial" w:cs="Arial"/>
          <w:szCs w:val="24"/>
        </w:rPr>
        <w:t xml:space="preserve">máximo </w:t>
      </w:r>
      <w:r w:rsidR="004F78C4" w:rsidRPr="00AF66BA">
        <w:rPr>
          <w:rFonts w:ascii="Arial" w:hAnsi="Arial" w:cs="Arial"/>
          <w:szCs w:val="24"/>
        </w:rPr>
        <w:t xml:space="preserve">de </w:t>
      </w:r>
      <w:r w:rsidR="00E37707" w:rsidRPr="00AF66BA">
        <w:rPr>
          <w:rFonts w:ascii="Arial" w:hAnsi="Arial" w:cs="Arial"/>
          <w:szCs w:val="24"/>
        </w:rPr>
        <w:t>cinco</w:t>
      </w:r>
      <w:r w:rsidR="004F78C4" w:rsidRPr="00AF66BA">
        <w:rPr>
          <w:rFonts w:ascii="Arial" w:hAnsi="Arial" w:cs="Arial"/>
          <w:szCs w:val="24"/>
        </w:rPr>
        <w:t xml:space="preserve"> (</w:t>
      </w:r>
      <w:r w:rsidR="00E37707" w:rsidRPr="00AF66BA">
        <w:rPr>
          <w:rFonts w:ascii="Arial" w:hAnsi="Arial" w:cs="Arial"/>
          <w:szCs w:val="24"/>
        </w:rPr>
        <w:t>5</w:t>
      </w:r>
      <w:r w:rsidR="004F78C4" w:rsidRPr="00AF66BA">
        <w:rPr>
          <w:rFonts w:ascii="Arial" w:hAnsi="Arial" w:cs="Arial"/>
          <w:szCs w:val="24"/>
        </w:rPr>
        <w:t xml:space="preserve">) días </w:t>
      </w:r>
      <w:r w:rsidR="00AB57B1">
        <w:rPr>
          <w:rFonts w:ascii="Arial" w:hAnsi="Arial" w:cs="Arial"/>
          <w:szCs w:val="24"/>
        </w:rPr>
        <w:t>hábiles</w:t>
      </w:r>
      <w:r w:rsidR="00AB57B1" w:rsidRPr="00AF66BA">
        <w:rPr>
          <w:rFonts w:ascii="Arial" w:hAnsi="Arial" w:cs="Arial"/>
          <w:szCs w:val="24"/>
        </w:rPr>
        <w:t xml:space="preserve">, </w:t>
      </w:r>
      <w:r>
        <w:rPr>
          <w:rFonts w:ascii="Arial" w:hAnsi="Arial" w:cs="Arial"/>
          <w:szCs w:val="24"/>
        </w:rPr>
        <w:t>el acto administrativo por medio del cual otorg</w:t>
      </w:r>
      <w:r w:rsidR="00AB57B1">
        <w:rPr>
          <w:rFonts w:ascii="Arial" w:hAnsi="Arial" w:cs="Arial"/>
          <w:szCs w:val="24"/>
        </w:rPr>
        <w:t>a</w:t>
      </w:r>
      <w:r>
        <w:rPr>
          <w:rFonts w:ascii="Arial" w:hAnsi="Arial" w:cs="Arial"/>
          <w:szCs w:val="24"/>
        </w:rPr>
        <w:t xml:space="preserve"> o nieg</w:t>
      </w:r>
      <w:r w:rsidR="00AB57B1">
        <w:rPr>
          <w:rFonts w:ascii="Arial" w:hAnsi="Arial" w:cs="Arial"/>
          <w:szCs w:val="24"/>
        </w:rPr>
        <w:t>a</w:t>
      </w:r>
      <w:r>
        <w:rPr>
          <w:rFonts w:ascii="Arial" w:hAnsi="Arial" w:cs="Arial"/>
          <w:szCs w:val="24"/>
        </w:rPr>
        <w:t xml:space="preserve"> </w:t>
      </w:r>
      <w:r w:rsidR="00F80172" w:rsidRPr="00AF66BA">
        <w:rPr>
          <w:rFonts w:ascii="Arial" w:hAnsi="Arial" w:cs="Arial"/>
          <w:szCs w:val="24"/>
          <w:lang w:eastAsia="es-CO"/>
        </w:rPr>
        <w:t xml:space="preserve">el permiso </w:t>
      </w:r>
      <w:r>
        <w:rPr>
          <w:rFonts w:ascii="Arial" w:hAnsi="Arial" w:cs="Arial"/>
          <w:szCs w:val="24"/>
          <w:lang w:eastAsia="es-CO"/>
        </w:rPr>
        <w:t>de</w:t>
      </w:r>
      <w:r w:rsidR="00145B5D" w:rsidRPr="00AF66BA">
        <w:rPr>
          <w:rFonts w:ascii="Arial" w:hAnsi="Arial" w:cs="Arial"/>
          <w:szCs w:val="24"/>
        </w:rPr>
        <w:t xml:space="preserve"> importación </w:t>
      </w:r>
      <w:r>
        <w:rPr>
          <w:rFonts w:ascii="Arial" w:hAnsi="Arial" w:cs="Arial"/>
          <w:szCs w:val="24"/>
        </w:rPr>
        <w:t>o</w:t>
      </w:r>
      <w:r w:rsidR="00145B5D" w:rsidRPr="00AF66BA">
        <w:rPr>
          <w:rFonts w:ascii="Arial" w:hAnsi="Arial" w:cs="Arial"/>
          <w:szCs w:val="24"/>
        </w:rPr>
        <w:t xml:space="preserve"> exportación de especímenes de la diversidad biológica</w:t>
      </w:r>
      <w:r w:rsidR="00F80172" w:rsidRPr="00AF66BA">
        <w:rPr>
          <w:rFonts w:ascii="Arial" w:hAnsi="Arial" w:cs="Arial"/>
          <w:szCs w:val="24"/>
          <w:lang w:eastAsia="es-CO"/>
        </w:rPr>
        <w:t>.</w:t>
      </w:r>
    </w:p>
    <w:p w14:paraId="64D7E806" w14:textId="77777777" w:rsidR="00F80172" w:rsidRPr="00AF66BA" w:rsidRDefault="00F80172" w:rsidP="00AF66BA">
      <w:pPr>
        <w:rPr>
          <w:rFonts w:ascii="Arial" w:hAnsi="Arial" w:cs="Arial"/>
          <w:szCs w:val="24"/>
        </w:rPr>
      </w:pPr>
    </w:p>
    <w:p w14:paraId="49ED14E8" w14:textId="4FB04679" w:rsidR="00F80172" w:rsidRPr="00AF66BA" w:rsidRDefault="00AB57B1" w:rsidP="00AB57B1">
      <w:pPr>
        <w:pStyle w:val="Prrafodelista"/>
        <w:numPr>
          <w:ilvl w:val="0"/>
          <w:numId w:val="11"/>
        </w:numPr>
        <w:autoSpaceDE w:val="0"/>
        <w:autoSpaceDN w:val="0"/>
        <w:jc w:val="both"/>
        <w:rPr>
          <w:rFonts w:ascii="Arial" w:hAnsi="Arial" w:cs="Arial"/>
          <w:sz w:val="24"/>
          <w:szCs w:val="24"/>
        </w:rPr>
      </w:pPr>
      <w:r>
        <w:rPr>
          <w:rFonts w:ascii="Arial" w:hAnsi="Arial" w:cs="Arial"/>
          <w:sz w:val="24"/>
          <w:szCs w:val="24"/>
          <w:lang w:val="es-ES"/>
        </w:rPr>
        <w:t>Contra el acto administrativo por medio del cual se niega el permiso de importación o ex</w:t>
      </w:r>
      <w:r w:rsidR="00145B5D" w:rsidRPr="00AF66BA">
        <w:rPr>
          <w:rFonts w:ascii="Arial" w:hAnsi="Arial" w:cs="Arial"/>
          <w:sz w:val="24"/>
          <w:szCs w:val="24"/>
        </w:rPr>
        <w:t>portación de especímenes de la diversidad biológica</w:t>
      </w:r>
      <w:r>
        <w:rPr>
          <w:rFonts w:ascii="Arial" w:hAnsi="Arial" w:cs="Arial"/>
          <w:sz w:val="24"/>
          <w:szCs w:val="24"/>
        </w:rPr>
        <w:t xml:space="preserve">, procede el </w:t>
      </w:r>
      <w:r w:rsidR="00F80172" w:rsidRPr="00AF66BA">
        <w:rPr>
          <w:rFonts w:ascii="Arial" w:hAnsi="Arial" w:cs="Arial"/>
          <w:sz w:val="24"/>
          <w:szCs w:val="24"/>
        </w:rPr>
        <w:t xml:space="preserve">recurso de reposición, de conformidad con los artículos 74 y 76 de la Ley 1437 de 2011. </w:t>
      </w:r>
    </w:p>
    <w:p w14:paraId="04D4A408" w14:textId="77777777" w:rsidR="00286E37" w:rsidRPr="00286E37" w:rsidRDefault="00286E37" w:rsidP="00F7255D">
      <w:pPr>
        <w:pStyle w:val="Prrafodelista"/>
        <w:jc w:val="both"/>
        <w:rPr>
          <w:rFonts w:ascii="Arial" w:hAnsi="Arial" w:cs="Arial"/>
          <w:strike/>
          <w:szCs w:val="24"/>
        </w:rPr>
      </w:pPr>
    </w:p>
    <w:p w14:paraId="004BC9BE" w14:textId="79A9DEC8" w:rsidR="008D47B0" w:rsidRPr="00AB57B1" w:rsidRDefault="00AB57B1" w:rsidP="00CE2BA6">
      <w:pPr>
        <w:pStyle w:val="Prrafodelista"/>
        <w:numPr>
          <w:ilvl w:val="0"/>
          <w:numId w:val="11"/>
        </w:numPr>
        <w:jc w:val="both"/>
        <w:rPr>
          <w:rFonts w:ascii="Arial" w:hAnsi="Arial" w:cs="Arial"/>
          <w:strike/>
          <w:szCs w:val="24"/>
        </w:rPr>
      </w:pPr>
      <w:r w:rsidRPr="00AB57B1">
        <w:rPr>
          <w:rFonts w:ascii="Arial" w:hAnsi="Arial" w:cs="Arial"/>
          <w:sz w:val="24"/>
          <w:szCs w:val="24"/>
        </w:rPr>
        <w:t xml:space="preserve">Del acto administrativo por medio del cual se otorga el permiso de importación o exportación de especímenes de la diversidad biológica, se </w:t>
      </w:r>
      <w:r w:rsidR="00F80172" w:rsidRPr="00AB57B1">
        <w:rPr>
          <w:rFonts w:ascii="Arial" w:hAnsi="Arial" w:cs="Arial"/>
          <w:sz w:val="24"/>
          <w:szCs w:val="24"/>
        </w:rPr>
        <w:t xml:space="preserve">enviará copia a la </w:t>
      </w:r>
      <w:r w:rsidR="00F80172" w:rsidRPr="00AB57B1">
        <w:rPr>
          <w:rFonts w:ascii="Arial" w:hAnsi="Arial" w:cs="Arial"/>
          <w:sz w:val="24"/>
          <w:szCs w:val="24"/>
        </w:rPr>
        <w:lastRenderedPageBreak/>
        <w:t>autoridad ambiental con jurisdicción en el puerto de embarque o desembarque, para efectos de control</w:t>
      </w:r>
      <w:r w:rsidRPr="00AB57B1">
        <w:rPr>
          <w:rFonts w:ascii="Arial" w:hAnsi="Arial" w:cs="Arial"/>
          <w:sz w:val="24"/>
          <w:szCs w:val="24"/>
        </w:rPr>
        <w:t xml:space="preserve"> y vigilancia. </w:t>
      </w:r>
    </w:p>
    <w:p w14:paraId="68BB7531" w14:textId="77777777" w:rsidR="00AB57B1" w:rsidRPr="00AB57B1" w:rsidRDefault="00AB57B1" w:rsidP="00AB57B1">
      <w:pPr>
        <w:pStyle w:val="Prrafodelista"/>
        <w:rPr>
          <w:rFonts w:ascii="Arial" w:hAnsi="Arial" w:cs="Arial"/>
          <w:strike/>
          <w:szCs w:val="24"/>
        </w:rPr>
      </w:pPr>
    </w:p>
    <w:p w14:paraId="2B8DCE20" w14:textId="303E15F4" w:rsidR="000A263B" w:rsidRPr="00AF66BA" w:rsidRDefault="008C6B0A" w:rsidP="00AB57B1">
      <w:pPr>
        <w:jc w:val="both"/>
        <w:rPr>
          <w:rFonts w:ascii="Arial" w:hAnsi="Arial" w:cs="Arial"/>
          <w:szCs w:val="24"/>
          <w:lang w:eastAsia="es-CO"/>
        </w:rPr>
      </w:pPr>
      <w:r w:rsidRPr="00AF66BA">
        <w:rPr>
          <w:rFonts w:ascii="Arial" w:hAnsi="Arial" w:cs="Arial"/>
          <w:b/>
          <w:szCs w:val="24"/>
        </w:rPr>
        <w:t xml:space="preserve">Parágrafo. </w:t>
      </w:r>
      <w:r w:rsidRPr="00AF66BA">
        <w:rPr>
          <w:rFonts w:ascii="Arial" w:hAnsi="Arial" w:cs="Arial"/>
          <w:szCs w:val="24"/>
        </w:rPr>
        <w:t xml:space="preserve">La </w:t>
      </w:r>
      <w:r>
        <w:rPr>
          <w:rFonts w:ascii="Arial" w:hAnsi="Arial" w:cs="Arial"/>
          <w:szCs w:val="24"/>
        </w:rPr>
        <w:t>A</w:t>
      </w:r>
      <w:r w:rsidRPr="00AF66BA">
        <w:rPr>
          <w:rFonts w:ascii="Arial" w:hAnsi="Arial" w:cs="Arial"/>
          <w:szCs w:val="24"/>
        </w:rPr>
        <w:t xml:space="preserve">utoridad </w:t>
      </w:r>
      <w:r>
        <w:rPr>
          <w:rFonts w:ascii="Arial" w:hAnsi="Arial" w:cs="Arial"/>
          <w:szCs w:val="24"/>
        </w:rPr>
        <w:t xml:space="preserve">Nacional de Licencias Ambientales (ANLA), podrá solicitar </w:t>
      </w:r>
      <w:r w:rsidRPr="00AF66BA">
        <w:rPr>
          <w:rFonts w:ascii="Arial" w:hAnsi="Arial" w:cs="Arial"/>
          <w:szCs w:val="24"/>
        </w:rPr>
        <w:t xml:space="preserve">apoyo a las entidades </w:t>
      </w:r>
      <w:r>
        <w:rPr>
          <w:rFonts w:ascii="Arial" w:hAnsi="Arial" w:cs="Arial"/>
          <w:szCs w:val="24"/>
        </w:rPr>
        <w:t xml:space="preserve">adscritas y vinculadas al </w:t>
      </w:r>
      <w:r w:rsidRPr="00AF66BA">
        <w:rPr>
          <w:rFonts w:ascii="Arial" w:hAnsi="Arial" w:cs="Arial"/>
          <w:szCs w:val="24"/>
        </w:rPr>
        <w:t xml:space="preserve">Sistema Nacional Ambiental </w:t>
      </w:r>
      <w:r>
        <w:rPr>
          <w:rFonts w:ascii="Arial" w:hAnsi="Arial" w:cs="Arial"/>
          <w:szCs w:val="24"/>
        </w:rPr>
        <w:t>(</w:t>
      </w:r>
      <w:r w:rsidRPr="00AF66BA">
        <w:rPr>
          <w:rFonts w:ascii="Arial" w:hAnsi="Arial" w:cs="Arial"/>
          <w:szCs w:val="24"/>
        </w:rPr>
        <w:t>SINA</w:t>
      </w:r>
      <w:r>
        <w:rPr>
          <w:rFonts w:ascii="Arial" w:hAnsi="Arial" w:cs="Arial"/>
          <w:szCs w:val="24"/>
        </w:rPr>
        <w:t>)</w:t>
      </w:r>
      <w:r w:rsidR="00AB57B1">
        <w:rPr>
          <w:rFonts w:ascii="Arial" w:hAnsi="Arial" w:cs="Arial"/>
          <w:szCs w:val="24"/>
        </w:rPr>
        <w:t xml:space="preserve">; </w:t>
      </w:r>
      <w:r w:rsidR="000A263B" w:rsidRPr="00AF66BA">
        <w:rPr>
          <w:rFonts w:ascii="Arial" w:hAnsi="Arial" w:cs="Arial"/>
          <w:szCs w:val="24"/>
        </w:rPr>
        <w:t xml:space="preserve">las cuales </w:t>
      </w:r>
      <w:r w:rsidR="00AB57B1">
        <w:rPr>
          <w:rFonts w:ascii="Arial" w:hAnsi="Arial" w:cs="Arial"/>
          <w:szCs w:val="24"/>
        </w:rPr>
        <w:t xml:space="preserve">contarán con </w:t>
      </w:r>
      <w:r w:rsidR="000A263B" w:rsidRPr="00AF66BA">
        <w:rPr>
          <w:rFonts w:ascii="Arial" w:hAnsi="Arial" w:cs="Arial"/>
          <w:szCs w:val="24"/>
        </w:rPr>
        <w:t xml:space="preserve">un término </w:t>
      </w:r>
      <w:r w:rsidR="00AB57B1">
        <w:rPr>
          <w:rFonts w:ascii="Arial" w:hAnsi="Arial" w:cs="Arial"/>
          <w:szCs w:val="24"/>
        </w:rPr>
        <w:t xml:space="preserve">máximo </w:t>
      </w:r>
      <w:r w:rsidR="000A263B" w:rsidRPr="00AF66BA">
        <w:rPr>
          <w:rFonts w:ascii="Arial" w:hAnsi="Arial" w:cs="Arial"/>
          <w:szCs w:val="24"/>
        </w:rPr>
        <w:t>de diez (10) hábiles</w:t>
      </w:r>
      <w:r w:rsidR="00AB57B1">
        <w:rPr>
          <w:rFonts w:ascii="Arial" w:hAnsi="Arial" w:cs="Arial"/>
          <w:szCs w:val="24"/>
        </w:rPr>
        <w:t xml:space="preserve"> </w:t>
      </w:r>
      <w:r w:rsidR="000A263B" w:rsidRPr="00AF66BA">
        <w:rPr>
          <w:rFonts w:ascii="Arial" w:hAnsi="Arial" w:cs="Arial"/>
          <w:szCs w:val="24"/>
        </w:rPr>
        <w:t>para pronunciarse</w:t>
      </w:r>
      <w:r w:rsidR="00AB57B1">
        <w:rPr>
          <w:rFonts w:ascii="Arial" w:hAnsi="Arial" w:cs="Arial"/>
          <w:szCs w:val="24"/>
        </w:rPr>
        <w:t>, contados a partir del recibo de la solicitud de apoyo</w:t>
      </w:r>
      <w:r w:rsidR="000A263B" w:rsidRPr="00AF66BA">
        <w:rPr>
          <w:rFonts w:ascii="Arial" w:hAnsi="Arial" w:cs="Arial"/>
          <w:szCs w:val="24"/>
        </w:rPr>
        <w:t>.</w:t>
      </w:r>
    </w:p>
    <w:p w14:paraId="38D8AE62" w14:textId="7B8F7033" w:rsidR="008C6B0A" w:rsidRPr="00AF66BA" w:rsidRDefault="008C6B0A" w:rsidP="008C6B0A">
      <w:pPr>
        <w:pStyle w:val="NormalWeb"/>
        <w:tabs>
          <w:tab w:val="left" w:pos="0"/>
        </w:tabs>
        <w:spacing w:before="0" w:after="0"/>
        <w:jc w:val="both"/>
        <w:rPr>
          <w:rFonts w:ascii="Arial" w:hAnsi="Arial" w:cs="Arial"/>
          <w:szCs w:val="24"/>
        </w:rPr>
      </w:pPr>
    </w:p>
    <w:p w14:paraId="0BA1831F" w14:textId="3F7E2DAC" w:rsidR="005E6824" w:rsidRPr="00AF66BA" w:rsidRDefault="00AB57B1" w:rsidP="005E6824">
      <w:pPr>
        <w:jc w:val="both"/>
        <w:rPr>
          <w:rFonts w:ascii="Arial" w:hAnsi="Arial" w:cs="Arial"/>
          <w:szCs w:val="24"/>
        </w:rPr>
      </w:pPr>
      <w:r w:rsidRPr="00AF66BA">
        <w:rPr>
          <w:rFonts w:ascii="Arial" w:hAnsi="Arial" w:cs="Arial"/>
          <w:b/>
          <w:szCs w:val="24"/>
        </w:rPr>
        <w:t>ARTÍCULO 11.</w:t>
      </w:r>
      <w:r>
        <w:rPr>
          <w:rFonts w:ascii="Arial" w:hAnsi="Arial" w:cs="Arial"/>
          <w:b/>
          <w:szCs w:val="24"/>
        </w:rPr>
        <w:t xml:space="preserve"> </w:t>
      </w:r>
      <w:r w:rsidR="005E6824" w:rsidRPr="00AB57B1">
        <w:rPr>
          <w:rFonts w:ascii="Arial" w:hAnsi="Arial" w:cs="Arial"/>
          <w:b/>
          <w:szCs w:val="24"/>
        </w:rPr>
        <w:t>Puerto de embarque o desembarque</w:t>
      </w:r>
      <w:r>
        <w:rPr>
          <w:rFonts w:ascii="Arial" w:hAnsi="Arial" w:cs="Arial"/>
          <w:b/>
          <w:szCs w:val="24"/>
        </w:rPr>
        <w:t xml:space="preserve">. </w:t>
      </w:r>
      <w:r w:rsidRPr="00BD2BDE">
        <w:rPr>
          <w:rFonts w:ascii="Arial" w:hAnsi="Arial" w:cs="Arial"/>
          <w:szCs w:val="24"/>
        </w:rPr>
        <w:t>Los puertos</w:t>
      </w:r>
      <w:r>
        <w:rPr>
          <w:rFonts w:ascii="Arial" w:hAnsi="Arial" w:cs="Arial"/>
          <w:b/>
          <w:szCs w:val="24"/>
        </w:rPr>
        <w:t xml:space="preserve"> </w:t>
      </w:r>
      <w:r w:rsidR="005E6824" w:rsidRPr="00AB57B1">
        <w:rPr>
          <w:rFonts w:ascii="Arial" w:hAnsi="Arial" w:cs="Arial"/>
          <w:szCs w:val="24"/>
        </w:rPr>
        <w:t>marítimos y fluviales</w:t>
      </w:r>
      <w:r>
        <w:rPr>
          <w:rFonts w:ascii="Arial" w:hAnsi="Arial" w:cs="Arial"/>
          <w:szCs w:val="24"/>
        </w:rPr>
        <w:t xml:space="preserve"> y los </w:t>
      </w:r>
      <w:r w:rsidR="005E6824" w:rsidRPr="00AB57B1">
        <w:rPr>
          <w:rFonts w:ascii="Arial" w:hAnsi="Arial" w:cs="Arial"/>
          <w:szCs w:val="24"/>
        </w:rPr>
        <w:t xml:space="preserve">aeropuertos autorizados por el Gobierno Nacional para la </w:t>
      </w:r>
      <w:r w:rsidR="00BD2BDE">
        <w:rPr>
          <w:rFonts w:ascii="Arial" w:hAnsi="Arial" w:cs="Arial"/>
          <w:szCs w:val="24"/>
        </w:rPr>
        <w:t xml:space="preserve">entrada y </w:t>
      </w:r>
      <w:r w:rsidR="005E6824" w:rsidRPr="00AB57B1">
        <w:rPr>
          <w:rFonts w:ascii="Arial" w:hAnsi="Arial" w:cs="Arial"/>
          <w:szCs w:val="24"/>
        </w:rPr>
        <w:t>salida con fines de importación y exportación de especímenes de</w:t>
      </w:r>
      <w:r w:rsidR="00BD2BDE">
        <w:rPr>
          <w:rFonts w:ascii="Arial" w:hAnsi="Arial" w:cs="Arial"/>
          <w:szCs w:val="24"/>
        </w:rPr>
        <w:t xml:space="preserve"> </w:t>
      </w:r>
      <w:r w:rsidR="005E6824" w:rsidRPr="00AB57B1">
        <w:rPr>
          <w:rFonts w:ascii="Arial" w:hAnsi="Arial" w:cs="Arial"/>
          <w:szCs w:val="24"/>
        </w:rPr>
        <w:t>la diversidad biológica</w:t>
      </w:r>
      <w:r w:rsidR="00BD2BDE">
        <w:rPr>
          <w:rFonts w:ascii="Arial" w:hAnsi="Arial" w:cs="Arial"/>
          <w:szCs w:val="24"/>
        </w:rPr>
        <w:t xml:space="preserve">, serán los establecidos en los </w:t>
      </w:r>
      <w:r w:rsidR="00BD2BDE" w:rsidRPr="00AB57B1">
        <w:rPr>
          <w:rFonts w:ascii="Arial" w:hAnsi="Arial" w:cs="Arial"/>
          <w:szCs w:val="24"/>
        </w:rPr>
        <w:t>artículos 2.2.1.3.1.1. a 2.2.1.3.1.6.</w:t>
      </w:r>
      <w:r w:rsidR="00BD2BDE">
        <w:rPr>
          <w:rFonts w:ascii="Arial" w:hAnsi="Arial" w:cs="Arial"/>
          <w:szCs w:val="24"/>
        </w:rPr>
        <w:t xml:space="preserve"> </w:t>
      </w:r>
      <w:r w:rsidR="005E6824" w:rsidRPr="00AB57B1">
        <w:rPr>
          <w:rFonts w:ascii="Arial" w:hAnsi="Arial" w:cs="Arial"/>
          <w:szCs w:val="24"/>
        </w:rPr>
        <w:t>d</w:t>
      </w:r>
      <w:r w:rsidR="00BD2BDE">
        <w:rPr>
          <w:rFonts w:ascii="Arial" w:hAnsi="Arial" w:cs="Arial"/>
          <w:szCs w:val="24"/>
        </w:rPr>
        <w:t>el Decreto 1076 del 2015.</w:t>
      </w:r>
      <w:r w:rsidR="005E6824" w:rsidRPr="00AB57B1">
        <w:rPr>
          <w:rFonts w:ascii="Arial" w:hAnsi="Arial" w:cs="Arial"/>
          <w:szCs w:val="24"/>
        </w:rPr>
        <w:t xml:space="preserve"> </w:t>
      </w:r>
    </w:p>
    <w:p w14:paraId="12B16810" w14:textId="77777777" w:rsidR="005E6824" w:rsidRPr="00AF66BA" w:rsidRDefault="005E6824" w:rsidP="00AF66BA">
      <w:pPr>
        <w:rPr>
          <w:rFonts w:ascii="Arial" w:hAnsi="Arial" w:cs="Arial"/>
          <w:szCs w:val="24"/>
        </w:rPr>
      </w:pPr>
    </w:p>
    <w:p w14:paraId="600788CD" w14:textId="76315A1F" w:rsidR="00DC2159" w:rsidRPr="00AF66BA" w:rsidRDefault="002F0C82" w:rsidP="00AF66BA">
      <w:pPr>
        <w:pStyle w:val="NormalWeb"/>
        <w:spacing w:before="0" w:after="0"/>
        <w:jc w:val="both"/>
        <w:rPr>
          <w:rFonts w:ascii="Arial" w:hAnsi="Arial" w:cs="Arial"/>
          <w:b/>
          <w:szCs w:val="24"/>
        </w:rPr>
      </w:pPr>
      <w:r w:rsidRPr="00AF66BA">
        <w:rPr>
          <w:rFonts w:ascii="Arial" w:hAnsi="Arial" w:cs="Arial"/>
          <w:b/>
          <w:szCs w:val="24"/>
        </w:rPr>
        <w:t xml:space="preserve">ARTÍCULO </w:t>
      </w:r>
      <w:r w:rsidR="009A206F" w:rsidRPr="00AF66BA">
        <w:rPr>
          <w:rFonts w:ascii="Arial" w:hAnsi="Arial" w:cs="Arial"/>
          <w:b/>
          <w:szCs w:val="24"/>
        </w:rPr>
        <w:t>1</w:t>
      </w:r>
      <w:r w:rsidR="00BD2BDE">
        <w:rPr>
          <w:rFonts w:ascii="Arial" w:hAnsi="Arial" w:cs="Arial"/>
          <w:b/>
          <w:szCs w:val="24"/>
        </w:rPr>
        <w:t>2</w:t>
      </w:r>
      <w:r w:rsidR="00F80172" w:rsidRPr="00AF66BA">
        <w:rPr>
          <w:rFonts w:ascii="Arial" w:hAnsi="Arial" w:cs="Arial"/>
          <w:b/>
          <w:szCs w:val="24"/>
        </w:rPr>
        <w:t>. Verificación en Puerto.</w:t>
      </w:r>
      <w:r w:rsidR="00F80172" w:rsidRPr="00AF66BA" w:rsidDel="00AD7F66">
        <w:rPr>
          <w:rFonts w:ascii="Arial" w:hAnsi="Arial" w:cs="Arial"/>
          <w:b/>
          <w:szCs w:val="24"/>
        </w:rPr>
        <w:t xml:space="preserve"> </w:t>
      </w:r>
      <w:r w:rsidR="00DC2159" w:rsidRPr="00AF66BA">
        <w:rPr>
          <w:rFonts w:ascii="Arial" w:hAnsi="Arial" w:cs="Arial"/>
          <w:color w:val="000000"/>
          <w:szCs w:val="24"/>
          <w:shd w:val="clear" w:color="auto" w:fill="FFFFFF"/>
        </w:rPr>
        <w:t xml:space="preserve">El usuario deberá informar a la autoridad ambiental con jurisdicción en el puerto, </w:t>
      </w:r>
      <w:r w:rsidR="00BD2BDE" w:rsidRPr="00AF66BA">
        <w:rPr>
          <w:rFonts w:ascii="Arial" w:hAnsi="Arial" w:cs="Arial"/>
          <w:color w:val="000000"/>
          <w:szCs w:val="24"/>
          <w:shd w:val="clear" w:color="auto" w:fill="FFFFFF"/>
        </w:rPr>
        <w:t xml:space="preserve">con por lo menos con diez (10) días </w:t>
      </w:r>
      <w:r w:rsidR="00BD2BDE">
        <w:rPr>
          <w:rFonts w:ascii="Arial" w:hAnsi="Arial" w:cs="Arial"/>
          <w:color w:val="000000"/>
          <w:szCs w:val="24"/>
          <w:shd w:val="clear" w:color="auto" w:fill="FFFFFF"/>
        </w:rPr>
        <w:t xml:space="preserve">calendario </w:t>
      </w:r>
      <w:r w:rsidR="00BD2BDE" w:rsidRPr="00AF66BA">
        <w:rPr>
          <w:rFonts w:ascii="Arial" w:hAnsi="Arial" w:cs="Arial"/>
          <w:color w:val="000000"/>
          <w:szCs w:val="24"/>
          <w:shd w:val="clear" w:color="auto" w:fill="FFFFFF"/>
        </w:rPr>
        <w:t>de anticipación</w:t>
      </w:r>
      <w:r w:rsidR="00BD2BDE">
        <w:rPr>
          <w:rFonts w:ascii="Arial" w:hAnsi="Arial" w:cs="Arial"/>
          <w:color w:val="000000"/>
          <w:szCs w:val="24"/>
          <w:shd w:val="clear" w:color="auto" w:fill="FFFFFF"/>
        </w:rPr>
        <w:t>,</w:t>
      </w:r>
      <w:r w:rsidR="00BD2BDE" w:rsidRPr="00AF66BA">
        <w:rPr>
          <w:rFonts w:ascii="Arial" w:hAnsi="Arial" w:cs="Arial"/>
          <w:color w:val="000000"/>
          <w:szCs w:val="24"/>
          <w:shd w:val="clear" w:color="auto" w:fill="FFFFFF"/>
        </w:rPr>
        <w:t xml:space="preserve"> </w:t>
      </w:r>
      <w:r w:rsidR="00DC2159" w:rsidRPr="00AF66BA">
        <w:rPr>
          <w:rFonts w:ascii="Arial" w:hAnsi="Arial" w:cs="Arial"/>
          <w:color w:val="000000"/>
          <w:szCs w:val="24"/>
          <w:shd w:val="clear" w:color="auto" w:fill="FFFFFF"/>
        </w:rPr>
        <w:t>la fecha prevista del embarque o desembarque</w:t>
      </w:r>
      <w:r w:rsidR="00BD2BDE">
        <w:rPr>
          <w:rFonts w:ascii="Arial" w:hAnsi="Arial" w:cs="Arial"/>
          <w:color w:val="000000"/>
          <w:szCs w:val="24"/>
          <w:shd w:val="clear" w:color="auto" w:fill="FFFFFF"/>
        </w:rPr>
        <w:t xml:space="preserve"> de los especímenes de la diversidad biológica.</w:t>
      </w:r>
    </w:p>
    <w:p w14:paraId="62E432F4" w14:textId="77777777" w:rsidR="00DC2159" w:rsidRPr="00AF66BA" w:rsidRDefault="00DC2159" w:rsidP="00AF66BA">
      <w:pPr>
        <w:pStyle w:val="NormalWeb"/>
        <w:spacing w:before="0" w:after="0"/>
        <w:jc w:val="both"/>
        <w:rPr>
          <w:rFonts w:ascii="Arial" w:hAnsi="Arial" w:cs="Arial"/>
          <w:b/>
          <w:szCs w:val="24"/>
        </w:rPr>
      </w:pPr>
    </w:p>
    <w:p w14:paraId="3014B992" w14:textId="63AE3E70" w:rsidR="006D07C6" w:rsidRDefault="00F80172" w:rsidP="00AF66BA">
      <w:pPr>
        <w:pStyle w:val="NormalWeb"/>
        <w:spacing w:before="0" w:after="0"/>
        <w:jc w:val="both"/>
        <w:rPr>
          <w:rFonts w:ascii="Arial" w:hAnsi="Arial" w:cs="Arial"/>
          <w:szCs w:val="24"/>
          <w:lang w:eastAsia="es-CO"/>
        </w:rPr>
      </w:pPr>
      <w:r w:rsidRPr="00AF66BA">
        <w:rPr>
          <w:rFonts w:ascii="Arial" w:hAnsi="Arial" w:cs="Arial"/>
          <w:szCs w:val="24"/>
        </w:rPr>
        <w:t xml:space="preserve">Corresponderá de manera exclusiva a las autoridades ambientales </w:t>
      </w:r>
      <w:r w:rsidRPr="00AF66BA">
        <w:rPr>
          <w:rFonts w:ascii="Arial" w:hAnsi="Arial" w:cs="Arial"/>
          <w:szCs w:val="24"/>
          <w:lang w:eastAsia="es-CO"/>
        </w:rPr>
        <w:t>con jurisdicción en puerto</w:t>
      </w:r>
      <w:r w:rsidR="00BD2BDE">
        <w:rPr>
          <w:rFonts w:ascii="Arial" w:hAnsi="Arial" w:cs="Arial"/>
          <w:szCs w:val="24"/>
          <w:lang w:eastAsia="es-CO"/>
        </w:rPr>
        <w:t>,</w:t>
      </w:r>
      <w:r w:rsidRPr="00AF66BA">
        <w:rPr>
          <w:rFonts w:ascii="Arial" w:hAnsi="Arial" w:cs="Arial"/>
          <w:szCs w:val="24"/>
          <w:lang w:eastAsia="es-CO"/>
        </w:rPr>
        <w:t xml:space="preserve"> </w:t>
      </w:r>
      <w:r w:rsidR="006D07C6">
        <w:rPr>
          <w:rFonts w:ascii="Arial" w:hAnsi="Arial" w:cs="Arial"/>
          <w:szCs w:val="24"/>
          <w:lang w:eastAsia="es-CO"/>
        </w:rPr>
        <w:t>lo siguiente:</w:t>
      </w:r>
    </w:p>
    <w:p w14:paraId="2E9E2D06" w14:textId="77777777" w:rsidR="006D07C6" w:rsidRDefault="006D07C6" w:rsidP="00AF66BA">
      <w:pPr>
        <w:pStyle w:val="NormalWeb"/>
        <w:spacing w:before="0" w:after="0"/>
        <w:jc w:val="both"/>
        <w:rPr>
          <w:rFonts w:ascii="Arial" w:hAnsi="Arial" w:cs="Arial"/>
          <w:szCs w:val="24"/>
          <w:lang w:eastAsia="es-CO"/>
        </w:rPr>
      </w:pPr>
    </w:p>
    <w:p w14:paraId="01290170" w14:textId="16683869" w:rsidR="006D07C6" w:rsidRPr="006D07C6" w:rsidRDefault="006D07C6" w:rsidP="006D07C6">
      <w:pPr>
        <w:pStyle w:val="Prrafodelista"/>
        <w:numPr>
          <w:ilvl w:val="0"/>
          <w:numId w:val="41"/>
        </w:numPr>
        <w:jc w:val="both"/>
        <w:rPr>
          <w:rFonts w:ascii="Arial" w:hAnsi="Arial" w:cs="Arial"/>
          <w:sz w:val="24"/>
          <w:szCs w:val="24"/>
        </w:rPr>
      </w:pPr>
      <w:r w:rsidRPr="006D07C6">
        <w:rPr>
          <w:rFonts w:ascii="Arial" w:hAnsi="Arial" w:cs="Arial"/>
          <w:sz w:val="24"/>
          <w:szCs w:val="24"/>
        </w:rPr>
        <w:t>E</w:t>
      </w:r>
      <w:r w:rsidR="00F80172" w:rsidRPr="006D07C6">
        <w:rPr>
          <w:rFonts w:ascii="Arial" w:hAnsi="Arial" w:cs="Arial"/>
          <w:sz w:val="24"/>
          <w:szCs w:val="24"/>
        </w:rPr>
        <w:t xml:space="preserve">xigir y verificar el permiso </w:t>
      </w:r>
      <w:r w:rsidR="00145B5D" w:rsidRPr="006D07C6">
        <w:rPr>
          <w:rFonts w:ascii="Arial" w:hAnsi="Arial" w:cs="Arial"/>
          <w:sz w:val="24"/>
          <w:szCs w:val="24"/>
        </w:rPr>
        <w:t xml:space="preserve">para la importación </w:t>
      </w:r>
      <w:r w:rsidRPr="006D07C6">
        <w:rPr>
          <w:rFonts w:ascii="Arial" w:hAnsi="Arial" w:cs="Arial"/>
          <w:sz w:val="24"/>
          <w:szCs w:val="24"/>
        </w:rPr>
        <w:t>o</w:t>
      </w:r>
      <w:r w:rsidR="00145B5D" w:rsidRPr="006D07C6">
        <w:rPr>
          <w:rFonts w:ascii="Arial" w:hAnsi="Arial" w:cs="Arial"/>
          <w:sz w:val="24"/>
          <w:szCs w:val="24"/>
        </w:rPr>
        <w:t xml:space="preserve"> exportación de especímenes de la diversidad biológica </w:t>
      </w:r>
      <w:r w:rsidR="00F80172" w:rsidRPr="006D07C6">
        <w:rPr>
          <w:rFonts w:ascii="Arial" w:hAnsi="Arial" w:cs="Arial"/>
          <w:sz w:val="24"/>
          <w:szCs w:val="24"/>
        </w:rPr>
        <w:t>de que trata la presente resolución</w:t>
      </w:r>
      <w:del w:id="4" w:author="Denis Leonardo Cavanzo Ulloa (ANLA)" w:date="2020-12-09T21:04:00Z">
        <w:r w:rsidR="00F80172" w:rsidRPr="006D07C6" w:rsidDel="007E7B09">
          <w:rPr>
            <w:rFonts w:ascii="Arial" w:hAnsi="Arial" w:cs="Arial"/>
            <w:sz w:val="24"/>
            <w:szCs w:val="24"/>
          </w:rPr>
          <w:delText xml:space="preserve">; </w:delText>
        </w:r>
      </w:del>
      <w:ins w:id="5" w:author="Denis Leonardo Cavanzo Ulloa (ANLA)" w:date="2020-12-09T21:04:00Z">
        <w:r w:rsidR="007E7B09">
          <w:rPr>
            <w:rFonts w:ascii="Arial" w:hAnsi="Arial" w:cs="Arial"/>
            <w:sz w:val="24"/>
            <w:szCs w:val="24"/>
          </w:rPr>
          <w:t>.</w:t>
        </w:r>
        <w:r w:rsidR="007E7B09" w:rsidRPr="006D07C6">
          <w:rPr>
            <w:rFonts w:ascii="Arial" w:hAnsi="Arial" w:cs="Arial"/>
            <w:sz w:val="24"/>
            <w:szCs w:val="24"/>
          </w:rPr>
          <w:t xml:space="preserve"> </w:t>
        </w:r>
      </w:ins>
    </w:p>
    <w:p w14:paraId="573CE45E" w14:textId="77777777" w:rsidR="006D07C6" w:rsidRPr="006D07C6" w:rsidRDefault="006D07C6" w:rsidP="006D07C6">
      <w:pPr>
        <w:pStyle w:val="Prrafodelista"/>
        <w:numPr>
          <w:ilvl w:val="0"/>
          <w:numId w:val="41"/>
        </w:numPr>
        <w:jc w:val="both"/>
        <w:rPr>
          <w:rFonts w:ascii="Arial" w:hAnsi="Arial" w:cs="Arial"/>
          <w:sz w:val="24"/>
          <w:szCs w:val="24"/>
        </w:rPr>
      </w:pPr>
      <w:r w:rsidRPr="006D07C6">
        <w:rPr>
          <w:rFonts w:ascii="Arial" w:hAnsi="Arial" w:cs="Arial"/>
          <w:sz w:val="24"/>
          <w:szCs w:val="24"/>
        </w:rPr>
        <w:t>V</w:t>
      </w:r>
      <w:r w:rsidR="00F80172" w:rsidRPr="006D07C6">
        <w:rPr>
          <w:rFonts w:ascii="Arial" w:hAnsi="Arial" w:cs="Arial"/>
          <w:sz w:val="24"/>
          <w:szCs w:val="24"/>
        </w:rPr>
        <w:t>erificar que los especímenes a exportar correspondan con lo amparado en el respectivo permiso</w:t>
      </w:r>
      <w:r w:rsidR="00145B5D" w:rsidRPr="006D07C6">
        <w:rPr>
          <w:rFonts w:ascii="Arial" w:hAnsi="Arial" w:cs="Arial"/>
          <w:sz w:val="24"/>
          <w:szCs w:val="24"/>
        </w:rPr>
        <w:t xml:space="preserve"> para la importación </w:t>
      </w:r>
      <w:r w:rsidRPr="006D07C6">
        <w:rPr>
          <w:rFonts w:ascii="Arial" w:hAnsi="Arial" w:cs="Arial"/>
          <w:sz w:val="24"/>
          <w:szCs w:val="24"/>
        </w:rPr>
        <w:t>o</w:t>
      </w:r>
      <w:r w:rsidR="00145B5D" w:rsidRPr="006D07C6">
        <w:rPr>
          <w:rFonts w:ascii="Arial" w:hAnsi="Arial" w:cs="Arial"/>
          <w:sz w:val="24"/>
          <w:szCs w:val="24"/>
        </w:rPr>
        <w:t xml:space="preserve"> exportación de especímenes de la diversidad biológica</w:t>
      </w:r>
      <w:r w:rsidRPr="006D07C6">
        <w:rPr>
          <w:rFonts w:ascii="Arial" w:hAnsi="Arial" w:cs="Arial"/>
          <w:sz w:val="24"/>
          <w:szCs w:val="24"/>
        </w:rPr>
        <w:t>.</w:t>
      </w:r>
    </w:p>
    <w:p w14:paraId="144A3CA6" w14:textId="7C055969" w:rsidR="00F80172" w:rsidRPr="006D07C6" w:rsidRDefault="006D07C6" w:rsidP="006D07C6">
      <w:pPr>
        <w:pStyle w:val="Prrafodelista"/>
        <w:numPr>
          <w:ilvl w:val="0"/>
          <w:numId w:val="41"/>
        </w:numPr>
        <w:jc w:val="both"/>
        <w:rPr>
          <w:rFonts w:ascii="Arial" w:hAnsi="Arial" w:cs="Arial"/>
          <w:sz w:val="24"/>
          <w:szCs w:val="24"/>
        </w:rPr>
      </w:pPr>
      <w:r w:rsidRPr="006D07C6">
        <w:rPr>
          <w:rFonts w:ascii="Arial" w:hAnsi="Arial" w:cs="Arial"/>
          <w:sz w:val="24"/>
          <w:szCs w:val="24"/>
        </w:rPr>
        <w:t>Verificar que la</w:t>
      </w:r>
      <w:r w:rsidR="00F80172" w:rsidRPr="006D07C6">
        <w:rPr>
          <w:rFonts w:ascii="Arial" w:hAnsi="Arial" w:cs="Arial"/>
          <w:sz w:val="24"/>
          <w:szCs w:val="24"/>
        </w:rPr>
        <w:t xml:space="preserve">s condiciones </w:t>
      </w:r>
      <w:r w:rsidRPr="006D07C6">
        <w:rPr>
          <w:rFonts w:ascii="Arial" w:hAnsi="Arial" w:cs="Arial"/>
          <w:sz w:val="24"/>
          <w:szCs w:val="24"/>
        </w:rPr>
        <w:t>d</w:t>
      </w:r>
      <w:r w:rsidR="00F80172" w:rsidRPr="006D07C6">
        <w:rPr>
          <w:rFonts w:ascii="Arial" w:hAnsi="Arial" w:cs="Arial"/>
          <w:sz w:val="24"/>
          <w:szCs w:val="24"/>
        </w:rPr>
        <w:t>e transporte garanticen el bienestar</w:t>
      </w:r>
      <w:r w:rsidR="008F3DE8" w:rsidRPr="006D07C6">
        <w:rPr>
          <w:rFonts w:ascii="Arial" w:hAnsi="Arial" w:cs="Arial"/>
          <w:sz w:val="24"/>
          <w:szCs w:val="24"/>
        </w:rPr>
        <w:t xml:space="preserve"> animal</w:t>
      </w:r>
      <w:r w:rsidR="00F80172" w:rsidRPr="006D07C6">
        <w:rPr>
          <w:rFonts w:ascii="Arial" w:hAnsi="Arial" w:cs="Arial"/>
          <w:sz w:val="24"/>
          <w:szCs w:val="24"/>
        </w:rPr>
        <w:t xml:space="preserve"> </w:t>
      </w:r>
      <w:r w:rsidRPr="006D07C6">
        <w:rPr>
          <w:rFonts w:ascii="Arial" w:hAnsi="Arial" w:cs="Arial"/>
          <w:sz w:val="24"/>
          <w:szCs w:val="24"/>
        </w:rPr>
        <w:t>y vegetal</w:t>
      </w:r>
      <w:r w:rsidR="00F80172" w:rsidRPr="006D07C6">
        <w:rPr>
          <w:rFonts w:ascii="Arial" w:hAnsi="Arial" w:cs="Arial"/>
          <w:sz w:val="24"/>
          <w:szCs w:val="24"/>
        </w:rPr>
        <w:t>.</w:t>
      </w:r>
    </w:p>
    <w:p w14:paraId="51ABA561" w14:textId="32B3FD78" w:rsidR="002F2E38" w:rsidRPr="00AF66BA" w:rsidRDefault="002F2E38" w:rsidP="00AF66BA">
      <w:pPr>
        <w:pStyle w:val="NormalWeb"/>
        <w:spacing w:before="0" w:after="0"/>
        <w:jc w:val="both"/>
        <w:rPr>
          <w:rFonts w:ascii="Arial" w:hAnsi="Arial" w:cs="Arial"/>
          <w:szCs w:val="24"/>
        </w:rPr>
      </w:pPr>
    </w:p>
    <w:p w14:paraId="1FFECE5A" w14:textId="1E9197A4" w:rsidR="003E1983" w:rsidRDefault="00FF56B2" w:rsidP="00AF66BA">
      <w:pPr>
        <w:jc w:val="both"/>
        <w:rPr>
          <w:rFonts w:ascii="Arial" w:hAnsi="Arial" w:cs="Arial"/>
          <w:szCs w:val="24"/>
        </w:rPr>
      </w:pPr>
      <w:r w:rsidRPr="00AF66BA">
        <w:rPr>
          <w:rFonts w:ascii="Arial" w:hAnsi="Arial" w:cs="Arial"/>
          <w:b/>
          <w:color w:val="000000"/>
          <w:szCs w:val="24"/>
          <w:shd w:val="clear" w:color="auto" w:fill="FFFFFF"/>
        </w:rPr>
        <w:t>Parágrafo</w:t>
      </w:r>
      <w:r w:rsidR="006D07C6">
        <w:rPr>
          <w:rFonts w:ascii="Arial" w:hAnsi="Arial" w:cs="Arial"/>
          <w:b/>
          <w:color w:val="000000"/>
          <w:szCs w:val="24"/>
          <w:shd w:val="clear" w:color="auto" w:fill="FFFFFF"/>
        </w:rPr>
        <w:t>.</w:t>
      </w:r>
      <w:r w:rsidRPr="00AF66BA">
        <w:rPr>
          <w:rFonts w:ascii="Arial" w:hAnsi="Arial" w:cs="Arial"/>
          <w:b/>
          <w:color w:val="000000"/>
          <w:szCs w:val="24"/>
          <w:shd w:val="clear" w:color="auto" w:fill="FFFFFF"/>
        </w:rPr>
        <w:t xml:space="preserve"> </w:t>
      </w:r>
      <w:r w:rsidR="006D07C6">
        <w:rPr>
          <w:rFonts w:ascii="Arial" w:hAnsi="Arial" w:cs="Arial"/>
          <w:szCs w:val="24"/>
        </w:rPr>
        <w:t>Los p</w:t>
      </w:r>
      <w:r w:rsidR="001B4342" w:rsidRPr="00AF66BA">
        <w:rPr>
          <w:rFonts w:ascii="Arial" w:hAnsi="Arial" w:cs="Arial"/>
          <w:szCs w:val="24"/>
        </w:rPr>
        <w:t xml:space="preserve">ermisos </w:t>
      </w:r>
      <w:r w:rsidR="00145B5D" w:rsidRPr="00AF66BA">
        <w:rPr>
          <w:rFonts w:ascii="Arial" w:hAnsi="Arial" w:cs="Arial"/>
          <w:szCs w:val="24"/>
        </w:rPr>
        <w:t xml:space="preserve">para la importación </w:t>
      </w:r>
      <w:r w:rsidR="006D07C6">
        <w:rPr>
          <w:rFonts w:ascii="Arial" w:hAnsi="Arial" w:cs="Arial"/>
          <w:szCs w:val="24"/>
        </w:rPr>
        <w:t>o</w:t>
      </w:r>
      <w:r w:rsidR="00145B5D" w:rsidRPr="00AF66BA">
        <w:rPr>
          <w:rFonts w:ascii="Arial" w:hAnsi="Arial" w:cs="Arial"/>
          <w:szCs w:val="24"/>
        </w:rPr>
        <w:t xml:space="preserve"> exportación de especímenes de la diversidad biológica </w:t>
      </w:r>
      <w:r w:rsidR="003E1983">
        <w:rPr>
          <w:rFonts w:ascii="Arial" w:hAnsi="Arial" w:cs="Arial"/>
          <w:szCs w:val="24"/>
        </w:rPr>
        <w:t>seguirán siendo expedidos en físico</w:t>
      </w:r>
      <w:r w:rsidR="001B4342" w:rsidRPr="00AF66BA">
        <w:rPr>
          <w:rFonts w:ascii="Arial" w:hAnsi="Arial" w:cs="Arial"/>
          <w:szCs w:val="24"/>
        </w:rPr>
        <w:t xml:space="preserve">, </w:t>
      </w:r>
      <w:r w:rsidR="00771A41" w:rsidRPr="00AF66BA">
        <w:rPr>
          <w:rFonts w:ascii="Arial" w:hAnsi="Arial" w:cs="Arial"/>
          <w:szCs w:val="24"/>
        </w:rPr>
        <w:t>mientras se realicen las adecuaciones tecnológicas para su expedición y v</w:t>
      </w:r>
      <w:r w:rsidR="000D20F0" w:rsidRPr="00AF66BA">
        <w:rPr>
          <w:rFonts w:ascii="Arial" w:hAnsi="Arial" w:cs="Arial"/>
          <w:szCs w:val="24"/>
        </w:rPr>
        <w:t xml:space="preserve">erificación </w:t>
      </w:r>
      <w:r w:rsidR="00771A41" w:rsidRPr="00AF66BA">
        <w:rPr>
          <w:rFonts w:ascii="Arial" w:hAnsi="Arial" w:cs="Arial"/>
          <w:szCs w:val="24"/>
        </w:rPr>
        <w:t xml:space="preserve">en </w:t>
      </w:r>
      <w:r w:rsidR="003E1983">
        <w:rPr>
          <w:rFonts w:ascii="Arial" w:hAnsi="Arial" w:cs="Arial"/>
          <w:szCs w:val="24"/>
        </w:rPr>
        <w:t>l</w:t>
      </w:r>
      <w:r w:rsidR="00771A41" w:rsidRPr="00AF66BA">
        <w:rPr>
          <w:rFonts w:ascii="Arial" w:hAnsi="Arial" w:cs="Arial"/>
          <w:szCs w:val="24"/>
        </w:rPr>
        <w:t>ínea</w:t>
      </w:r>
      <w:r w:rsidR="003E1983">
        <w:rPr>
          <w:rFonts w:ascii="Arial" w:hAnsi="Arial" w:cs="Arial"/>
          <w:szCs w:val="24"/>
        </w:rPr>
        <w:t>.</w:t>
      </w:r>
    </w:p>
    <w:p w14:paraId="5273323D" w14:textId="77777777" w:rsidR="003E1983" w:rsidRDefault="003E1983" w:rsidP="00AF66BA">
      <w:pPr>
        <w:jc w:val="both"/>
        <w:rPr>
          <w:rFonts w:ascii="Arial" w:hAnsi="Arial" w:cs="Arial"/>
          <w:szCs w:val="24"/>
        </w:rPr>
      </w:pPr>
    </w:p>
    <w:p w14:paraId="226FE293" w14:textId="5DAC22B5" w:rsidR="002F2E38" w:rsidRPr="00AF66BA" w:rsidRDefault="003E1983" w:rsidP="00AF66BA">
      <w:pPr>
        <w:jc w:val="both"/>
        <w:rPr>
          <w:rFonts w:ascii="Arial" w:hAnsi="Arial" w:cs="Arial"/>
          <w:szCs w:val="24"/>
          <w:lang w:eastAsia="es-CO"/>
        </w:rPr>
      </w:pPr>
      <w:r>
        <w:rPr>
          <w:rFonts w:ascii="Arial" w:hAnsi="Arial" w:cs="Arial"/>
          <w:szCs w:val="24"/>
        </w:rPr>
        <w:t xml:space="preserve">El usuario seguirá entregando el respectivo desprendible a la </w:t>
      </w:r>
      <w:r w:rsidR="002F2E38" w:rsidRPr="00AF66BA">
        <w:rPr>
          <w:rFonts w:ascii="Arial" w:hAnsi="Arial" w:cs="Arial"/>
          <w:szCs w:val="24"/>
          <w:lang w:eastAsia="es-CO"/>
        </w:rPr>
        <w:t>autoridad ambiental con jurisdicción en el puerto</w:t>
      </w:r>
      <w:r>
        <w:rPr>
          <w:rFonts w:ascii="Arial" w:hAnsi="Arial" w:cs="Arial"/>
          <w:szCs w:val="24"/>
          <w:lang w:eastAsia="es-CO"/>
        </w:rPr>
        <w:t>; entidad que d</w:t>
      </w:r>
      <w:r w:rsidR="002F2E38" w:rsidRPr="00AF66BA">
        <w:rPr>
          <w:rFonts w:ascii="Arial" w:hAnsi="Arial" w:cs="Arial"/>
          <w:szCs w:val="24"/>
          <w:lang w:eastAsia="es-CO"/>
        </w:rPr>
        <w:t>eberá diligenciar</w:t>
      </w:r>
      <w:r>
        <w:rPr>
          <w:rFonts w:ascii="Arial" w:hAnsi="Arial" w:cs="Arial"/>
          <w:szCs w:val="24"/>
          <w:lang w:eastAsia="es-CO"/>
        </w:rPr>
        <w:t>lo</w:t>
      </w:r>
      <w:r w:rsidR="002F2E38" w:rsidRPr="00AF66BA">
        <w:rPr>
          <w:rFonts w:ascii="Arial" w:hAnsi="Arial" w:cs="Arial"/>
          <w:szCs w:val="24"/>
          <w:lang w:eastAsia="es-CO"/>
        </w:rPr>
        <w:t>,</w:t>
      </w:r>
      <w:r w:rsidR="002F2E38" w:rsidRPr="00AF66BA">
        <w:rPr>
          <w:rFonts w:ascii="Arial" w:hAnsi="Arial" w:cs="Arial"/>
          <w:color w:val="000000"/>
          <w:szCs w:val="24"/>
          <w:shd w:val="clear" w:color="auto" w:fill="FFFFFF"/>
        </w:rPr>
        <w:t xml:space="preserve"> dejando constancia de </w:t>
      </w:r>
      <w:r>
        <w:rPr>
          <w:rFonts w:ascii="Arial" w:hAnsi="Arial" w:cs="Arial"/>
          <w:color w:val="000000"/>
          <w:szCs w:val="24"/>
          <w:shd w:val="clear" w:color="auto" w:fill="FFFFFF"/>
        </w:rPr>
        <w:t xml:space="preserve">su </w:t>
      </w:r>
      <w:r w:rsidR="002F2E38" w:rsidRPr="00AF66BA">
        <w:rPr>
          <w:rFonts w:ascii="Arial" w:hAnsi="Arial" w:cs="Arial"/>
          <w:color w:val="000000"/>
          <w:szCs w:val="24"/>
          <w:shd w:val="clear" w:color="auto" w:fill="FFFFFF"/>
        </w:rPr>
        <w:t xml:space="preserve">revisión </w:t>
      </w:r>
      <w:r w:rsidR="002F2E38" w:rsidRPr="00AF66BA">
        <w:rPr>
          <w:rFonts w:ascii="Arial" w:hAnsi="Arial" w:cs="Arial"/>
          <w:szCs w:val="24"/>
          <w:lang w:eastAsia="es-CO"/>
        </w:rPr>
        <w:t xml:space="preserve">y remitirlo a </w:t>
      </w:r>
      <w:r>
        <w:rPr>
          <w:rFonts w:ascii="Arial" w:hAnsi="Arial" w:cs="Arial"/>
          <w:szCs w:val="24"/>
          <w:lang w:eastAsia="es-CO"/>
        </w:rPr>
        <w:t xml:space="preserve">la </w:t>
      </w:r>
      <w:r w:rsidR="002F2E38" w:rsidRPr="00AF66BA">
        <w:rPr>
          <w:rFonts w:ascii="Arial" w:hAnsi="Arial" w:cs="Arial"/>
          <w:szCs w:val="24"/>
          <w:lang w:eastAsia="es-CO"/>
        </w:rPr>
        <w:t xml:space="preserve">ANLA </w:t>
      </w:r>
      <w:r>
        <w:rPr>
          <w:rFonts w:ascii="Arial" w:hAnsi="Arial" w:cs="Arial"/>
          <w:szCs w:val="24"/>
          <w:lang w:eastAsia="es-CO"/>
        </w:rPr>
        <w:t>para que r</w:t>
      </w:r>
      <w:r w:rsidR="002F2E38" w:rsidRPr="00AF66BA">
        <w:rPr>
          <w:rFonts w:ascii="Arial" w:hAnsi="Arial" w:cs="Arial"/>
          <w:szCs w:val="24"/>
          <w:lang w:eastAsia="es-CO"/>
        </w:rPr>
        <w:t xml:space="preserve">epose en el expediente. </w:t>
      </w:r>
    </w:p>
    <w:p w14:paraId="402C1FA4" w14:textId="77777777" w:rsidR="002F2E38" w:rsidRPr="00AF66BA" w:rsidRDefault="002F2E38" w:rsidP="00AF66BA">
      <w:pPr>
        <w:pStyle w:val="NormalWeb"/>
        <w:spacing w:before="0" w:after="0"/>
        <w:jc w:val="both"/>
        <w:rPr>
          <w:rFonts w:ascii="Arial" w:hAnsi="Arial" w:cs="Arial"/>
          <w:szCs w:val="24"/>
        </w:rPr>
      </w:pPr>
    </w:p>
    <w:p w14:paraId="0DB97C00" w14:textId="093414FE" w:rsidR="00F80172" w:rsidRPr="00AF66BA" w:rsidRDefault="002F0C82" w:rsidP="00AF66BA">
      <w:pPr>
        <w:pStyle w:val="NormalWeb"/>
        <w:spacing w:before="0" w:after="0"/>
        <w:jc w:val="both"/>
        <w:rPr>
          <w:rFonts w:ascii="Arial" w:hAnsi="Arial" w:cs="Arial"/>
          <w:szCs w:val="24"/>
          <w:shd w:val="clear" w:color="auto" w:fill="FFFFFF"/>
        </w:rPr>
      </w:pPr>
      <w:r w:rsidRPr="00AF66BA">
        <w:rPr>
          <w:rFonts w:ascii="Arial" w:hAnsi="Arial" w:cs="Arial"/>
          <w:b/>
          <w:szCs w:val="24"/>
        </w:rPr>
        <w:t>ARTÍCULO 1</w:t>
      </w:r>
      <w:r w:rsidR="006D07C6">
        <w:rPr>
          <w:rFonts w:ascii="Arial" w:hAnsi="Arial" w:cs="Arial"/>
          <w:b/>
          <w:szCs w:val="24"/>
        </w:rPr>
        <w:t>3</w:t>
      </w:r>
      <w:r w:rsidR="00F80172" w:rsidRPr="00AF66BA">
        <w:rPr>
          <w:rFonts w:ascii="Arial" w:hAnsi="Arial" w:cs="Arial"/>
          <w:b/>
          <w:szCs w:val="24"/>
        </w:rPr>
        <w:t xml:space="preserve">. </w:t>
      </w:r>
      <w:r w:rsidR="00F80172" w:rsidRPr="00AF66BA">
        <w:rPr>
          <w:rFonts w:ascii="Arial" w:hAnsi="Arial" w:cs="Arial"/>
          <w:b/>
          <w:iCs/>
          <w:szCs w:val="24"/>
        </w:rPr>
        <w:t>Vigencia.</w:t>
      </w:r>
      <w:r w:rsidR="00F80172" w:rsidRPr="00AF66BA">
        <w:rPr>
          <w:rFonts w:ascii="Arial" w:hAnsi="Arial" w:cs="Arial"/>
          <w:szCs w:val="24"/>
        </w:rPr>
        <w:t xml:space="preserve"> </w:t>
      </w:r>
      <w:r w:rsidR="00F80172" w:rsidRPr="00AF66BA">
        <w:rPr>
          <w:rFonts w:ascii="Arial" w:hAnsi="Arial" w:cs="Arial"/>
          <w:color w:val="000000"/>
          <w:szCs w:val="24"/>
          <w:shd w:val="clear" w:color="auto" w:fill="FFFFFF"/>
        </w:rPr>
        <w:t xml:space="preserve">El permiso </w:t>
      </w:r>
      <w:r w:rsidR="003E1983">
        <w:rPr>
          <w:rFonts w:ascii="Arial" w:hAnsi="Arial" w:cs="Arial"/>
          <w:szCs w:val="24"/>
        </w:rPr>
        <w:t>para la importación o</w:t>
      </w:r>
      <w:r w:rsidR="00145B5D" w:rsidRPr="00AF66BA">
        <w:rPr>
          <w:rFonts w:ascii="Arial" w:hAnsi="Arial" w:cs="Arial"/>
          <w:szCs w:val="24"/>
        </w:rPr>
        <w:t xml:space="preserve"> exportación de especímenes de la diversidad biológica </w:t>
      </w:r>
      <w:r w:rsidR="00F80172" w:rsidRPr="00AF66BA">
        <w:rPr>
          <w:rFonts w:ascii="Arial" w:hAnsi="Arial" w:cs="Arial"/>
          <w:color w:val="000000"/>
          <w:szCs w:val="24"/>
          <w:shd w:val="clear" w:color="auto" w:fill="FFFFFF"/>
        </w:rPr>
        <w:t xml:space="preserve">se utilizará por una sola vez y tendrá una vigencia de hasta </w:t>
      </w:r>
      <w:r w:rsidR="00167421" w:rsidRPr="00AF66BA">
        <w:rPr>
          <w:rFonts w:ascii="Arial" w:hAnsi="Arial" w:cs="Arial"/>
          <w:color w:val="000000"/>
          <w:szCs w:val="24"/>
          <w:shd w:val="clear" w:color="auto" w:fill="FFFFFF"/>
        </w:rPr>
        <w:t>tres</w:t>
      </w:r>
      <w:r w:rsidR="00F80172" w:rsidRPr="00AF66BA">
        <w:rPr>
          <w:rFonts w:ascii="Arial" w:hAnsi="Arial" w:cs="Arial"/>
          <w:color w:val="000000"/>
          <w:szCs w:val="24"/>
          <w:shd w:val="clear" w:color="auto" w:fill="FFFFFF"/>
        </w:rPr>
        <w:t xml:space="preserve"> (</w:t>
      </w:r>
      <w:r w:rsidR="00167421" w:rsidRPr="00AF66BA">
        <w:rPr>
          <w:rFonts w:ascii="Arial" w:hAnsi="Arial" w:cs="Arial"/>
          <w:color w:val="000000"/>
          <w:szCs w:val="24"/>
          <w:shd w:val="clear" w:color="auto" w:fill="FFFFFF"/>
        </w:rPr>
        <w:t>3</w:t>
      </w:r>
      <w:r w:rsidR="00F80172" w:rsidRPr="00AF66BA">
        <w:rPr>
          <w:rFonts w:ascii="Arial" w:hAnsi="Arial" w:cs="Arial"/>
          <w:color w:val="000000"/>
          <w:szCs w:val="24"/>
          <w:shd w:val="clear" w:color="auto" w:fill="FFFFFF"/>
        </w:rPr>
        <w:t>) meses, contados a partir de la fecha de su ejecutoria</w:t>
      </w:r>
      <w:r w:rsidR="00453C3A" w:rsidRPr="00AF66BA">
        <w:rPr>
          <w:rFonts w:ascii="Arial" w:hAnsi="Arial" w:cs="Arial"/>
          <w:color w:val="000000"/>
          <w:szCs w:val="24"/>
          <w:shd w:val="clear" w:color="auto" w:fill="FFFFFF"/>
        </w:rPr>
        <w:t xml:space="preserve">, </w:t>
      </w:r>
      <w:r w:rsidR="00453C3A" w:rsidRPr="00AF66BA">
        <w:rPr>
          <w:rFonts w:ascii="Arial" w:hAnsi="Arial" w:cs="Arial"/>
          <w:szCs w:val="24"/>
          <w:shd w:val="clear" w:color="auto" w:fill="FFFFFF"/>
        </w:rPr>
        <w:t xml:space="preserve">los cuales serán prorrogables </w:t>
      </w:r>
      <w:r w:rsidR="004C07E1" w:rsidRPr="00AF66BA">
        <w:rPr>
          <w:rFonts w:ascii="Arial" w:hAnsi="Arial" w:cs="Arial"/>
          <w:szCs w:val="24"/>
          <w:shd w:val="clear" w:color="auto" w:fill="FFFFFF"/>
        </w:rPr>
        <w:t xml:space="preserve">por motivos de fuerza mayor, </w:t>
      </w:r>
      <w:r w:rsidR="00453C3A" w:rsidRPr="00AF66BA">
        <w:rPr>
          <w:rFonts w:ascii="Arial" w:hAnsi="Arial" w:cs="Arial"/>
          <w:szCs w:val="24"/>
          <w:shd w:val="clear" w:color="auto" w:fill="FFFFFF"/>
        </w:rPr>
        <w:t xml:space="preserve">por una sola vez </w:t>
      </w:r>
      <w:r w:rsidR="00583B7A" w:rsidRPr="00AF66BA">
        <w:rPr>
          <w:rFonts w:ascii="Arial" w:hAnsi="Arial" w:cs="Arial"/>
          <w:szCs w:val="24"/>
          <w:shd w:val="clear" w:color="auto" w:fill="FFFFFF"/>
        </w:rPr>
        <w:t xml:space="preserve">hasta </w:t>
      </w:r>
      <w:r w:rsidR="00453C3A" w:rsidRPr="00AF66BA">
        <w:rPr>
          <w:rFonts w:ascii="Arial" w:hAnsi="Arial" w:cs="Arial"/>
          <w:szCs w:val="24"/>
          <w:shd w:val="clear" w:color="auto" w:fill="FFFFFF"/>
        </w:rPr>
        <w:t>por el termino inicialmente concedido</w:t>
      </w:r>
      <w:r w:rsidR="003E1983">
        <w:rPr>
          <w:rFonts w:ascii="Arial" w:hAnsi="Arial" w:cs="Arial"/>
          <w:szCs w:val="24"/>
          <w:shd w:val="clear" w:color="auto" w:fill="FFFFFF"/>
        </w:rPr>
        <w:t>, y bajo las condiciones inicialmente otorgadas</w:t>
      </w:r>
      <w:r w:rsidR="00453C3A" w:rsidRPr="00AF66BA">
        <w:rPr>
          <w:rFonts w:ascii="Arial" w:hAnsi="Arial" w:cs="Arial"/>
          <w:szCs w:val="24"/>
          <w:shd w:val="clear" w:color="auto" w:fill="FFFFFF"/>
        </w:rPr>
        <w:t>.</w:t>
      </w:r>
    </w:p>
    <w:p w14:paraId="28271746" w14:textId="77777777" w:rsidR="006F790E" w:rsidRPr="00AF66BA" w:rsidRDefault="006F790E" w:rsidP="00AF66BA">
      <w:pPr>
        <w:pStyle w:val="NormalWeb"/>
        <w:spacing w:before="0" w:after="0"/>
        <w:jc w:val="both"/>
        <w:rPr>
          <w:rFonts w:ascii="Arial" w:hAnsi="Arial" w:cs="Arial"/>
          <w:szCs w:val="24"/>
          <w:shd w:val="clear" w:color="auto" w:fill="FFFFFF"/>
        </w:rPr>
      </w:pPr>
    </w:p>
    <w:p w14:paraId="2C474209" w14:textId="0E86DFF1" w:rsidR="009515E3" w:rsidRPr="00AF66BA" w:rsidRDefault="002B2CFC" w:rsidP="00AF66BA">
      <w:pPr>
        <w:pStyle w:val="NormalWeb"/>
        <w:spacing w:before="0" w:after="0"/>
        <w:jc w:val="both"/>
        <w:rPr>
          <w:rFonts w:ascii="Arial" w:hAnsi="Arial" w:cs="Arial"/>
          <w:szCs w:val="24"/>
        </w:rPr>
      </w:pPr>
      <w:r w:rsidRPr="00AF66BA">
        <w:rPr>
          <w:rFonts w:ascii="Arial" w:hAnsi="Arial" w:cs="Arial"/>
          <w:szCs w:val="24"/>
        </w:rPr>
        <w:t>En caso de vencimiento, el interesado deberá radicar una nueva solicitud</w:t>
      </w:r>
      <w:r w:rsidR="00AF0B6A" w:rsidRPr="00AF66BA">
        <w:rPr>
          <w:rFonts w:ascii="Arial" w:hAnsi="Arial" w:cs="Arial"/>
          <w:szCs w:val="24"/>
        </w:rPr>
        <w:t xml:space="preserve"> con el lleno de los requisitos</w:t>
      </w:r>
      <w:r w:rsidR="006313CC" w:rsidRPr="00AF66BA">
        <w:rPr>
          <w:rFonts w:ascii="Arial" w:hAnsi="Arial" w:cs="Arial"/>
          <w:szCs w:val="24"/>
        </w:rPr>
        <w:t>.</w:t>
      </w:r>
      <w:r w:rsidR="003E1983">
        <w:rPr>
          <w:rFonts w:ascii="Arial" w:hAnsi="Arial" w:cs="Arial"/>
          <w:szCs w:val="24"/>
        </w:rPr>
        <w:t xml:space="preserve"> Cuando el permiso se otorgue en físico este deberá ser remitido a la ANLA. </w:t>
      </w:r>
    </w:p>
    <w:p w14:paraId="24CF4702" w14:textId="7662C65F" w:rsidR="009515E3" w:rsidRPr="00AF66BA" w:rsidRDefault="009515E3" w:rsidP="00AF66BA">
      <w:pPr>
        <w:pStyle w:val="NormalWeb"/>
        <w:spacing w:before="0" w:after="0"/>
        <w:jc w:val="both"/>
        <w:rPr>
          <w:rFonts w:ascii="Arial" w:hAnsi="Arial" w:cs="Arial"/>
          <w:szCs w:val="24"/>
        </w:rPr>
      </w:pPr>
    </w:p>
    <w:p w14:paraId="2F2386A0" w14:textId="4681695B" w:rsidR="00F80172" w:rsidRPr="00AF66BA" w:rsidRDefault="002F0C82" w:rsidP="00AF66BA">
      <w:pPr>
        <w:pStyle w:val="NormalWeb"/>
        <w:spacing w:before="0" w:after="0"/>
        <w:jc w:val="both"/>
        <w:rPr>
          <w:rFonts w:ascii="Arial" w:hAnsi="Arial" w:cs="Arial"/>
          <w:color w:val="000000"/>
          <w:szCs w:val="24"/>
          <w:shd w:val="clear" w:color="auto" w:fill="FFFFFF"/>
        </w:rPr>
      </w:pPr>
      <w:r w:rsidRPr="00AF66BA">
        <w:rPr>
          <w:rFonts w:ascii="Arial" w:hAnsi="Arial" w:cs="Arial"/>
          <w:b/>
          <w:szCs w:val="24"/>
        </w:rPr>
        <w:t>ARTÍCULO 1</w:t>
      </w:r>
      <w:r w:rsidR="003E1983">
        <w:rPr>
          <w:rFonts w:ascii="Arial" w:hAnsi="Arial" w:cs="Arial"/>
          <w:b/>
          <w:szCs w:val="24"/>
        </w:rPr>
        <w:t>4</w:t>
      </w:r>
      <w:r w:rsidR="00F80172" w:rsidRPr="00AF66BA">
        <w:rPr>
          <w:rFonts w:ascii="Arial" w:hAnsi="Arial" w:cs="Arial"/>
          <w:b/>
          <w:szCs w:val="24"/>
        </w:rPr>
        <w:t xml:space="preserve">. Cumplimiento de las </w:t>
      </w:r>
      <w:r w:rsidR="00F80172" w:rsidRPr="00AF66BA">
        <w:rPr>
          <w:rFonts w:ascii="Arial" w:hAnsi="Arial" w:cs="Arial"/>
          <w:b/>
          <w:iCs/>
          <w:szCs w:val="24"/>
        </w:rPr>
        <w:t>disposiciones sanitarias, aduaneras y de comercio exterior y otras.</w:t>
      </w:r>
      <w:r w:rsidR="00F80172" w:rsidRPr="00AF66BA">
        <w:rPr>
          <w:rFonts w:ascii="Arial" w:hAnsi="Arial" w:cs="Arial"/>
          <w:szCs w:val="24"/>
        </w:rPr>
        <w:t xml:space="preserve"> El permiso </w:t>
      </w:r>
      <w:r w:rsidR="00145B5D" w:rsidRPr="00AF66BA">
        <w:rPr>
          <w:rFonts w:ascii="Arial" w:hAnsi="Arial" w:cs="Arial"/>
          <w:szCs w:val="24"/>
        </w:rPr>
        <w:t xml:space="preserve">para la importación </w:t>
      </w:r>
      <w:r w:rsidR="003E1983">
        <w:rPr>
          <w:rFonts w:ascii="Arial" w:hAnsi="Arial" w:cs="Arial"/>
          <w:szCs w:val="24"/>
        </w:rPr>
        <w:t>o</w:t>
      </w:r>
      <w:r w:rsidR="00145B5D" w:rsidRPr="00AF66BA">
        <w:rPr>
          <w:rFonts w:ascii="Arial" w:hAnsi="Arial" w:cs="Arial"/>
          <w:szCs w:val="24"/>
        </w:rPr>
        <w:t xml:space="preserve"> exportación de especímenes de la diversidad biológica</w:t>
      </w:r>
      <w:r w:rsidR="00F80172" w:rsidRPr="00AF66BA">
        <w:rPr>
          <w:rFonts w:ascii="Arial" w:hAnsi="Arial" w:cs="Arial"/>
          <w:color w:val="000000"/>
          <w:szCs w:val="24"/>
          <w:shd w:val="clear" w:color="auto" w:fill="FFFFFF"/>
        </w:rPr>
        <w:t xml:space="preserve"> no exime a su titular de cumplir las demás disposiciones sobre sanidad animal</w:t>
      </w:r>
      <w:r w:rsidR="003E1983">
        <w:rPr>
          <w:rFonts w:ascii="Arial" w:hAnsi="Arial" w:cs="Arial"/>
          <w:color w:val="000000"/>
          <w:szCs w:val="24"/>
          <w:shd w:val="clear" w:color="auto" w:fill="FFFFFF"/>
        </w:rPr>
        <w:t xml:space="preserve"> y </w:t>
      </w:r>
      <w:r w:rsidR="00F80172" w:rsidRPr="00AF66BA">
        <w:rPr>
          <w:rFonts w:ascii="Arial" w:hAnsi="Arial" w:cs="Arial"/>
          <w:color w:val="000000"/>
          <w:szCs w:val="24"/>
          <w:shd w:val="clear" w:color="auto" w:fill="FFFFFF"/>
        </w:rPr>
        <w:t>vegetal</w:t>
      </w:r>
      <w:r w:rsidR="003E1983">
        <w:rPr>
          <w:rFonts w:ascii="Arial" w:hAnsi="Arial" w:cs="Arial"/>
          <w:color w:val="000000"/>
          <w:szCs w:val="24"/>
          <w:shd w:val="clear" w:color="auto" w:fill="FFFFFF"/>
        </w:rPr>
        <w:t xml:space="preserve">, </w:t>
      </w:r>
      <w:r w:rsidR="00F80172" w:rsidRPr="00AF66BA">
        <w:rPr>
          <w:rFonts w:ascii="Arial" w:hAnsi="Arial" w:cs="Arial"/>
          <w:color w:val="000000"/>
          <w:szCs w:val="24"/>
          <w:shd w:val="clear" w:color="auto" w:fill="FFFFFF"/>
        </w:rPr>
        <w:t>ambientales, de comercio exterior</w:t>
      </w:r>
      <w:r w:rsidR="00286E37">
        <w:rPr>
          <w:rFonts w:ascii="Arial" w:hAnsi="Arial" w:cs="Arial"/>
          <w:color w:val="000000"/>
          <w:szCs w:val="24"/>
          <w:shd w:val="clear" w:color="auto" w:fill="FFFFFF"/>
        </w:rPr>
        <w:t>,</w:t>
      </w:r>
      <w:r w:rsidR="00F80172" w:rsidRPr="00AF66BA">
        <w:rPr>
          <w:rFonts w:ascii="Arial" w:hAnsi="Arial" w:cs="Arial"/>
          <w:color w:val="000000"/>
          <w:szCs w:val="24"/>
          <w:shd w:val="clear" w:color="auto" w:fill="FFFFFF"/>
        </w:rPr>
        <w:t xml:space="preserve"> aduaneras </w:t>
      </w:r>
      <w:r w:rsidR="00286E37">
        <w:rPr>
          <w:rFonts w:ascii="Arial" w:hAnsi="Arial" w:cs="Arial"/>
          <w:color w:val="000000"/>
          <w:szCs w:val="24"/>
          <w:shd w:val="clear" w:color="auto" w:fill="FFFFFF"/>
        </w:rPr>
        <w:t xml:space="preserve">y </w:t>
      </w:r>
      <w:r w:rsidR="00F80172" w:rsidRPr="00AF66BA">
        <w:rPr>
          <w:rFonts w:ascii="Arial" w:hAnsi="Arial" w:cs="Arial"/>
          <w:color w:val="000000"/>
          <w:szCs w:val="24"/>
          <w:shd w:val="clear" w:color="auto" w:fill="FFFFFF"/>
        </w:rPr>
        <w:t>las demás a que hubiere lugar.</w:t>
      </w:r>
    </w:p>
    <w:p w14:paraId="0E29477E" w14:textId="77777777" w:rsidR="004D241E" w:rsidRDefault="004D241E" w:rsidP="00AF66BA">
      <w:pPr>
        <w:pStyle w:val="NormalWeb"/>
        <w:jc w:val="both"/>
        <w:rPr>
          <w:rFonts w:ascii="Arial" w:hAnsi="Arial" w:cs="Arial"/>
          <w:b/>
          <w:szCs w:val="24"/>
          <w:lang w:val="es-ES_tradnl"/>
        </w:rPr>
      </w:pPr>
    </w:p>
    <w:p w14:paraId="24244483" w14:textId="74DAEFAA" w:rsidR="00F80172" w:rsidRPr="00AF66BA" w:rsidRDefault="002F0C82" w:rsidP="00AF66BA">
      <w:pPr>
        <w:pStyle w:val="NormalWeb"/>
        <w:jc w:val="both"/>
        <w:rPr>
          <w:rFonts w:ascii="Arial" w:hAnsi="Arial" w:cs="Arial"/>
          <w:szCs w:val="24"/>
          <w:lang w:val="es-ES_tradnl"/>
        </w:rPr>
      </w:pPr>
      <w:r w:rsidRPr="00AF66BA">
        <w:rPr>
          <w:rFonts w:ascii="Arial" w:hAnsi="Arial" w:cs="Arial"/>
          <w:b/>
          <w:szCs w:val="24"/>
          <w:lang w:val="es-ES_tradnl"/>
        </w:rPr>
        <w:t>ARTÍCULO 1</w:t>
      </w:r>
      <w:r w:rsidR="00286E37">
        <w:rPr>
          <w:rFonts w:ascii="Arial" w:hAnsi="Arial" w:cs="Arial"/>
          <w:b/>
          <w:szCs w:val="24"/>
          <w:lang w:val="es-ES_tradnl"/>
        </w:rPr>
        <w:t>5</w:t>
      </w:r>
      <w:r w:rsidR="00F80172" w:rsidRPr="00AF66BA">
        <w:rPr>
          <w:rFonts w:ascii="Arial" w:hAnsi="Arial" w:cs="Arial"/>
          <w:b/>
          <w:szCs w:val="24"/>
          <w:lang w:val="es-ES_tradnl"/>
        </w:rPr>
        <w:t xml:space="preserve">. Excepciones. </w:t>
      </w:r>
      <w:r w:rsidR="00F80172" w:rsidRPr="00AF66BA">
        <w:rPr>
          <w:rFonts w:ascii="Arial" w:hAnsi="Arial" w:cs="Arial"/>
          <w:szCs w:val="24"/>
          <w:lang w:val="es-ES_tradnl"/>
        </w:rPr>
        <w:t xml:space="preserve">Se exceptúan del procedimiento </w:t>
      </w:r>
      <w:r w:rsidR="00074AB4" w:rsidRPr="00AF66BA">
        <w:rPr>
          <w:rFonts w:ascii="Arial" w:hAnsi="Arial" w:cs="Arial"/>
          <w:szCs w:val="24"/>
          <w:lang w:val="es-ES_tradnl"/>
        </w:rPr>
        <w:t xml:space="preserve">de obtener permiso </w:t>
      </w:r>
      <w:bookmarkStart w:id="6" w:name="_Hlk56764619"/>
      <w:r w:rsidR="00145B5D" w:rsidRPr="00AF66BA">
        <w:rPr>
          <w:rFonts w:ascii="Arial" w:hAnsi="Arial" w:cs="Arial"/>
          <w:szCs w:val="24"/>
        </w:rPr>
        <w:t xml:space="preserve">para la importación </w:t>
      </w:r>
      <w:r w:rsidR="00286E37">
        <w:rPr>
          <w:rFonts w:ascii="Arial" w:hAnsi="Arial" w:cs="Arial"/>
          <w:szCs w:val="24"/>
        </w:rPr>
        <w:t>o</w:t>
      </w:r>
      <w:r w:rsidR="00145B5D" w:rsidRPr="00AF66BA">
        <w:rPr>
          <w:rFonts w:ascii="Arial" w:hAnsi="Arial" w:cs="Arial"/>
          <w:szCs w:val="24"/>
        </w:rPr>
        <w:t xml:space="preserve"> exportación de especímenes de la diversidad biológica</w:t>
      </w:r>
      <w:bookmarkEnd w:id="6"/>
      <w:r w:rsidR="00145B5D" w:rsidRPr="00AF66BA">
        <w:rPr>
          <w:rFonts w:ascii="Arial" w:hAnsi="Arial" w:cs="Arial"/>
          <w:szCs w:val="24"/>
        </w:rPr>
        <w:t xml:space="preserve"> </w:t>
      </w:r>
      <w:r w:rsidR="00074AB4" w:rsidRPr="00AF66BA">
        <w:rPr>
          <w:rFonts w:ascii="Arial" w:hAnsi="Arial" w:cs="Arial"/>
          <w:szCs w:val="24"/>
          <w:lang w:val="es-ES_tradnl"/>
        </w:rPr>
        <w:t>señalada en la presente resolución</w:t>
      </w:r>
      <w:r w:rsidR="00F80172" w:rsidRPr="00AF66BA">
        <w:rPr>
          <w:rFonts w:ascii="Arial" w:hAnsi="Arial" w:cs="Arial"/>
          <w:szCs w:val="24"/>
          <w:lang w:val="es-ES_tradnl"/>
        </w:rPr>
        <w:t>:</w:t>
      </w:r>
    </w:p>
    <w:p w14:paraId="1E650A1E" w14:textId="3C84C5D1" w:rsidR="00F80172" w:rsidRPr="00AF66BA" w:rsidRDefault="00F80172" w:rsidP="00AF66BA">
      <w:pPr>
        <w:pStyle w:val="NormalWeb"/>
        <w:numPr>
          <w:ilvl w:val="0"/>
          <w:numId w:val="12"/>
        </w:numPr>
        <w:jc w:val="both"/>
        <w:rPr>
          <w:rFonts w:ascii="Arial" w:hAnsi="Arial" w:cs="Arial"/>
          <w:b/>
          <w:szCs w:val="24"/>
          <w:lang w:val="es-ES_tradnl"/>
        </w:rPr>
      </w:pPr>
      <w:r w:rsidRPr="00AF66BA">
        <w:rPr>
          <w:rFonts w:ascii="Arial" w:hAnsi="Arial" w:cs="Arial"/>
          <w:szCs w:val="24"/>
        </w:rPr>
        <w:t>Los productos forestales maderables y no maderables en segundo grado de transformación o terminados</w:t>
      </w:r>
      <w:r w:rsidR="00286E37">
        <w:rPr>
          <w:rFonts w:ascii="Arial" w:hAnsi="Arial" w:cs="Arial"/>
          <w:szCs w:val="24"/>
        </w:rPr>
        <w:t>.</w:t>
      </w:r>
    </w:p>
    <w:p w14:paraId="5E149429" w14:textId="52DE4EAD" w:rsidR="00072847" w:rsidRPr="00AF66BA" w:rsidRDefault="00B4645E" w:rsidP="00AF66BA">
      <w:pPr>
        <w:pStyle w:val="NormalWeb"/>
        <w:numPr>
          <w:ilvl w:val="0"/>
          <w:numId w:val="12"/>
        </w:numPr>
        <w:jc w:val="both"/>
        <w:rPr>
          <w:rFonts w:ascii="Arial" w:hAnsi="Arial" w:cs="Arial"/>
          <w:b/>
          <w:szCs w:val="24"/>
          <w:lang w:val="es-ES_tradnl"/>
        </w:rPr>
      </w:pPr>
      <w:r w:rsidRPr="00AF66BA">
        <w:rPr>
          <w:rFonts w:ascii="Arial" w:hAnsi="Arial" w:cs="Arial"/>
          <w:szCs w:val="24"/>
          <w:lang w:val="es-ES_tradnl"/>
        </w:rPr>
        <w:t>F</w:t>
      </w:r>
      <w:r w:rsidR="00F80172" w:rsidRPr="00AF66BA">
        <w:rPr>
          <w:rFonts w:ascii="Arial" w:hAnsi="Arial" w:cs="Arial"/>
          <w:szCs w:val="24"/>
          <w:lang w:val="es-ES_tradnl"/>
        </w:rPr>
        <w:t>lor cortada</w:t>
      </w:r>
      <w:r w:rsidR="00D54E43" w:rsidRPr="00AF66BA">
        <w:rPr>
          <w:rFonts w:ascii="Arial" w:hAnsi="Arial" w:cs="Arial"/>
          <w:szCs w:val="24"/>
          <w:lang w:val="es-ES_tradnl"/>
        </w:rPr>
        <w:t xml:space="preserve"> y </w:t>
      </w:r>
      <w:r w:rsidR="00F80172" w:rsidRPr="00AF66BA">
        <w:rPr>
          <w:rFonts w:ascii="Arial" w:hAnsi="Arial" w:cs="Arial"/>
          <w:szCs w:val="24"/>
          <w:lang w:val="es-ES_tradnl"/>
        </w:rPr>
        <w:t>follaje de la flora</w:t>
      </w:r>
      <w:r w:rsidR="00EB1B0C" w:rsidRPr="00AF66BA">
        <w:rPr>
          <w:rFonts w:ascii="Arial" w:hAnsi="Arial" w:cs="Arial"/>
          <w:szCs w:val="24"/>
          <w:lang w:val="es-ES_tradnl"/>
        </w:rPr>
        <w:t xml:space="preserve"> </w:t>
      </w:r>
      <w:r w:rsidR="00797B26" w:rsidRPr="00AF66BA">
        <w:rPr>
          <w:rFonts w:ascii="Arial" w:hAnsi="Arial" w:cs="Arial"/>
          <w:szCs w:val="24"/>
          <w:lang w:val="es-ES_tradnl"/>
        </w:rPr>
        <w:t xml:space="preserve">cultivada </w:t>
      </w:r>
      <w:r w:rsidR="00EB1B0C" w:rsidRPr="00AF66BA">
        <w:rPr>
          <w:rFonts w:ascii="Arial" w:hAnsi="Arial" w:cs="Arial"/>
          <w:szCs w:val="24"/>
          <w:lang w:val="es-ES_tradnl"/>
        </w:rPr>
        <w:t>nativa</w:t>
      </w:r>
      <w:r w:rsidR="00F80172" w:rsidRPr="00AF66BA">
        <w:rPr>
          <w:rFonts w:ascii="Arial" w:hAnsi="Arial" w:cs="Arial"/>
          <w:szCs w:val="24"/>
          <w:lang w:val="es-ES_tradnl"/>
        </w:rPr>
        <w:t xml:space="preserve"> </w:t>
      </w:r>
      <w:r w:rsidR="00797B26" w:rsidRPr="00AF66BA">
        <w:rPr>
          <w:rFonts w:ascii="Arial" w:hAnsi="Arial" w:cs="Arial"/>
          <w:szCs w:val="24"/>
          <w:lang w:val="es-ES_tradnl"/>
        </w:rPr>
        <w:t>o exótica</w:t>
      </w:r>
      <w:r w:rsidR="00424D1B">
        <w:rPr>
          <w:rFonts w:ascii="Arial" w:hAnsi="Arial" w:cs="Arial"/>
          <w:szCs w:val="24"/>
          <w:lang w:val="es-ES_tradnl"/>
        </w:rPr>
        <w:t>, así como sus semillas o material de propagación</w:t>
      </w:r>
      <w:r w:rsidR="00155C35">
        <w:rPr>
          <w:rFonts w:ascii="Arial" w:hAnsi="Arial" w:cs="Arial"/>
          <w:szCs w:val="24"/>
          <w:lang w:val="es-ES_tradnl"/>
        </w:rPr>
        <w:t>.</w:t>
      </w:r>
    </w:p>
    <w:p w14:paraId="10A82705" w14:textId="77777777" w:rsidR="002419EE" w:rsidRPr="00AF66BA" w:rsidRDefault="00072847" w:rsidP="00AF66BA">
      <w:pPr>
        <w:pStyle w:val="NormalWeb"/>
        <w:numPr>
          <w:ilvl w:val="0"/>
          <w:numId w:val="12"/>
        </w:numPr>
        <w:jc w:val="both"/>
        <w:rPr>
          <w:rFonts w:ascii="Arial" w:hAnsi="Arial" w:cs="Arial"/>
          <w:b/>
          <w:szCs w:val="24"/>
          <w:lang w:val="es-ES_tradnl"/>
        </w:rPr>
      </w:pPr>
      <w:r w:rsidRPr="00AF66BA">
        <w:rPr>
          <w:rFonts w:ascii="Arial" w:hAnsi="Arial" w:cs="Arial"/>
          <w:szCs w:val="24"/>
        </w:rPr>
        <w:t>Carbón vegetal.</w:t>
      </w:r>
    </w:p>
    <w:p w14:paraId="1AB8030D" w14:textId="4851D29A" w:rsidR="00BC214D" w:rsidRPr="00AF66BA" w:rsidRDefault="00864A04" w:rsidP="00AF66BA">
      <w:pPr>
        <w:pStyle w:val="NormalWeb"/>
        <w:numPr>
          <w:ilvl w:val="0"/>
          <w:numId w:val="12"/>
        </w:numPr>
        <w:jc w:val="both"/>
        <w:rPr>
          <w:rFonts w:ascii="Arial" w:hAnsi="Arial" w:cs="Arial"/>
          <w:b/>
          <w:szCs w:val="24"/>
          <w:lang w:val="es-ES_tradnl"/>
        </w:rPr>
      </w:pPr>
      <w:r w:rsidRPr="00AF66BA">
        <w:rPr>
          <w:rFonts w:ascii="Arial" w:hAnsi="Arial" w:cs="Arial"/>
          <w:szCs w:val="24"/>
        </w:rPr>
        <w:t xml:space="preserve">Aquellos que requieran </w:t>
      </w:r>
      <w:r w:rsidR="00286E37">
        <w:rPr>
          <w:rFonts w:ascii="Arial" w:hAnsi="Arial" w:cs="Arial"/>
          <w:szCs w:val="24"/>
        </w:rPr>
        <w:t xml:space="preserve">del </w:t>
      </w:r>
      <w:r w:rsidRPr="00AF66BA">
        <w:rPr>
          <w:rFonts w:ascii="Arial" w:hAnsi="Arial" w:cs="Arial"/>
          <w:szCs w:val="24"/>
        </w:rPr>
        <w:t xml:space="preserve">permiso </w:t>
      </w:r>
      <w:r w:rsidR="00286E37">
        <w:rPr>
          <w:rFonts w:ascii="Arial" w:hAnsi="Arial" w:cs="Arial"/>
          <w:szCs w:val="24"/>
        </w:rPr>
        <w:t xml:space="preserve">a que hace referencia la </w:t>
      </w:r>
      <w:r w:rsidR="00286E37">
        <w:rPr>
          <w:rFonts w:ascii="Arial" w:hAnsi="Arial" w:cs="Arial"/>
          <w:color w:val="202124"/>
          <w:szCs w:val="24"/>
        </w:rPr>
        <w:t>Convención sobre el Comercio Internacional de Especies Amenazadas de Fauna y Flora Silvestre (</w:t>
      </w:r>
      <w:r w:rsidR="00286E37" w:rsidRPr="002F6F7C">
        <w:rPr>
          <w:rFonts w:ascii="Arial" w:hAnsi="Arial" w:cs="Arial"/>
          <w:color w:val="202124"/>
          <w:szCs w:val="24"/>
        </w:rPr>
        <w:t>CITES</w:t>
      </w:r>
      <w:r w:rsidR="00286E37">
        <w:rPr>
          <w:rFonts w:ascii="Arial" w:hAnsi="Arial" w:cs="Arial"/>
          <w:color w:val="202124"/>
          <w:szCs w:val="24"/>
        </w:rPr>
        <w:t>)</w:t>
      </w:r>
      <w:r w:rsidR="00286E37">
        <w:rPr>
          <w:rFonts w:ascii="Arial" w:hAnsi="Arial" w:cs="Arial"/>
          <w:szCs w:val="24"/>
        </w:rPr>
        <w:t>.</w:t>
      </w:r>
    </w:p>
    <w:p w14:paraId="6E4F4FE4" w14:textId="77777777" w:rsidR="00EC0C17" w:rsidRPr="00AF66BA" w:rsidRDefault="00EC0C17" w:rsidP="00AF66BA">
      <w:pPr>
        <w:shd w:val="clear" w:color="auto" w:fill="FFFFFF"/>
        <w:jc w:val="both"/>
        <w:rPr>
          <w:rFonts w:ascii="Arial" w:hAnsi="Arial" w:cs="Arial"/>
          <w:b/>
          <w:szCs w:val="24"/>
        </w:rPr>
      </w:pPr>
    </w:p>
    <w:p w14:paraId="42162218" w14:textId="24BEB503" w:rsidR="00CC419D" w:rsidRDefault="00ED0134" w:rsidP="00AF66BA">
      <w:pPr>
        <w:shd w:val="clear" w:color="auto" w:fill="FFFFFF"/>
        <w:jc w:val="both"/>
        <w:rPr>
          <w:ins w:id="7" w:author="Rayza Cristina Segura Ospino" w:date="2020-12-21T10:28:00Z"/>
        </w:rPr>
      </w:pPr>
      <w:r w:rsidRPr="00AF66BA">
        <w:rPr>
          <w:rFonts w:ascii="Arial" w:hAnsi="Arial" w:cs="Arial"/>
          <w:b/>
          <w:szCs w:val="24"/>
        </w:rPr>
        <w:t xml:space="preserve">Parágrafo. </w:t>
      </w:r>
      <w:r w:rsidRPr="00AF66BA">
        <w:rPr>
          <w:rFonts w:ascii="Arial" w:hAnsi="Arial" w:cs="Arial"/>
          <w:szCs w:val="24"/>
        </w:rPr>
        <w:t xml:space="preserve">Para verificar si la especie se encuentra incluida en los apéndices de la Convención CITES, el interesado podrá consultar en la página oficial de la convención </w:t>
      </w:r>
      <w:r w:rsidR="007E7B09" w:rsidRPr="00CC5C99">
        <w:t>www.cites.org</w:t>
      </w:r>
    </w:p>
    <w:p w14:paraId="2D3BD51E" w14:textId="365231D7" w:rsidR="004943DE" w:rsidRPr="00AF66BA" w:rsidRDefault="00ED0134" w:rsidP="00AF66BA">
      <w:pPr>
        <w:shd w:val="clear" w:color="auto" w:fill="FFFFFF"/>
        <w:jc w:val="both"/>
        <w:rPr>
          <w:rFonts w:ascii="Arial" w:hAnsi="Arial" w:cs="Arial"/>
          <w:szCs w:val="24"/>
        </w:rPr>
      </w:pPr>
      <w:r w:rsidRPr="00AF66BA">
        <w:rPr>
          <w:rFonts w:ascii="Arial" w:hAnsi="Arial" w:cs="Arial"/>
          <w:szCs w:val="24"/>
        </w:rPr>
        <w:t xml:space="preserve">  </w:t>
      </w:r>
    </w:p>
    <w:p w14:paraId="174CE68C" w14:textId="77777777" w:rsidR="00F7255D" w:rsidRDefault="00F7255D" w:rsidP="00AF66BA">
      <w:pPr>
        <w:pStyle w:val="Ttulo7"/>
        <w:jc w:val="both"/>
        <w:rPr>
          <w:rFonts w:cs="Arial"/>
          <w:b/>
          <w:szCs w:val="24"/>
        </w:rPr>
      </w:pPr>
    </w:p>
    <w:p w14:paraId="34A5EAC0" w14:textId="0398C868" w:rsidR="00C849C8" w:rsidRPr="00AF66BA" w:rsidRDefault="00F80172" w:rsidP="00AF66BA">
      <w:pPr>
        <w:pStyle w:val="Ttulo7"/>
        <w:jc w:val="both"/>
        <w:rPr>
          <w:rFonts w:cs="Arial"/>
          <w:szCs w:val="24"/>
        </w:rPr>
      </w:pPr>
      <w:r w:rsidRPr="00AF66BA">
        <w:rPr>
          <w:rFonts w:cs="Arial"/>
          <w:b/>
          <w:szCs w:val="24"/>
        </w:rPr>
        <w:t>ARTÍCULO</w:t>
      </w:r>
      <w:r w:rsidR="00382473" w:rsidRPr="00AF66BA">
        <w:rPr>
          <w:rFonts w:cs="Arial"/>
          <w:b/>
          <w:szCs w:val="24"/>
        </w:rPr>
        <w:t xml:space="preserve"> </w:t>
      </w:r>
      <w:r w:rsidR="00425418" w:rsidRPr="00AF66BA">
        <w:rPr>
          <w:rFonts w:cs="Arial"/>
          <w:b/>
          <w:szCs w:val="24"/>
        </w:rPr>
        <w:t>1</w:t>
      </w:r>
      <w:r w:rsidR="00EC0C17" w:rsidRPr="00AF66BA">
        <w:rPr>
          <w:rFonts w:cs="Arial"/>
          <w:b/>
          <w:szCs w:val="24"/>
        </w:rPr>
        <w:t>6</w:t>
      </w:r>
      <w:r w:rsidRPr="00AF66BA">
        <w:rPr>
          <w:rFonts w:cs="Arial"/>
          <w:b/>
          <w:szCs w:val="24"/>
        </w:rPr>
        <w:t>. Deber de cooperación.</w:t>
      </w:r>
      <w:r w:rsidRPr="00AF66BA">
        <w:rPr>
          <w:rFonts w:eastAsiaTheme="minorHAnsi" w:cs="Arial"/>
          <w:szCs w:val="24"/>
          <w:lang w:eastAsia="en-US"/>
        </w:rPr>
        <w:t xml:space="preserve"> </w:t>
      </w:r>
      <w:r w:rsidRPr="00AF66BA">
        <w:rPr>
          <w:rFonts w:cs="Arial"/>
          <w:szCs w:val="24"/>
        </w:rPr>
        <w:t xml:space="preserve">Las personas que realicen las actividades de importación o exportación a que se refiere la presente resolución, deberán exhibir ante las autoridades que lo requieran, </w:t>
      </w:r>
      <w:r w:rsidR="00286E37">
        <w:rPr>
          <w:rFonts w:cs="Arial"/>
          <w:szCs w:val="24"/>
        </w:rPr>
        <w:t xml:space="preserve">el permiso de importación o exportación de especímenes de la diversidad biológica. </w:t>
      </w:r>
    </w:p>
    <w:p w14:paraId="61F16D69" w14:textId="77777777" w:rsidR="00C849C8" w:rsidRPr="00AF66BA" w:rsidRDefault="00C849C8" w:rsidP="00AF66BA">
      <w:pPr>
        <w:pStyle w:val="Ttulo7"/>
        <w:ind w:left="0"/>
        <w:jc w:val="both"/>
        <w:rPr>
          <w:rFonts w:cs="Arial"/>
          <w:b/>
          <w:szCs w:val="24"/>
        </w:rPr>
      </w:pPr>
    </w:p>
    <w:p w14:paraId="2C410E1F" w14:textId="7EB03E37" w:rsidR="00C849C8" w:rsidRPr="00AF66BA" w:rsidRDefault="00F80172" w:rsidP="00AF66BA">
      <w:pPr>
        <w:pStyle w:val="Ttulo7"/>
        <w:jc w:val="both"/>
        <w:rPr>
          <w:rFonts w:cs="Arial"/>
          <w:szCs w:val="24"/>
        </w:rPr>
      </w:pPr>
      <w:r w:rsidRPr="00AF66BA">
        <w:rPr>
          <w:rFonts w:cs="Arial"/>
          <w:b/>
          <w:szCs w:val="24"/>
        </w:rPr>
        <w:t xml:space="preserve">ARTÍCULO </w:t>
      </w:r>
      <w:r w:rsidR="00425418" w:rsidRPr="00AF66BA">
        <w:rPr>
          <w:rFonts w:cs="Arial"/>
          <w:b/>
          <w:szCs w:val="24"/>
        </w:rPr>
        <w:t>1</w:t>
      </w:r>
      <w:r w:rsidR="00EC0C17" w:rsidRPr="00AF66BA">
        <w:rPr>
          <w:rFonts w:cs="Arial"/>
          <w:b/>
          <w:szCs w:val="24"/>
        </w:rPr>
        <w:t>7</w:t>
      </w:r>
      <w:r w:rsidRPr="00AF66BA">
        <w:rPr>
          <w:rFonts w:cs="Arial"/>
          <w:b/>
          <w:szCs w:val="24"/>
        </w:rPr>
        <w:t>.</w:t>
      </w:r>
      <w:r w:rsidRPr="00AF66BA">
        <w:rPr>
          <w:rFonts w:cs="Arial"/>
          <w:szCs w:val="24"/>
        </w:rPr>
        <w:t xml:space="preserve"> </w:t>
      </w:r>
      <w:r w:rsidRPr="00AF66BA">
        <w:rPr>
          <w:rFonts w:cs="Arial"/>
          <w:b/>
          <w:iCs/>
          <w:szCs w:val="24"/>
        </w:rPr>
        <w:t>Medidas preventivas y sanciones.</w:t>
      </w:r>
      <w:r w:rsidRPr="00AF66BA">
        <w:rPr>
          <w:rFonts w:cs="Arial"/>
          <w:szCs w:val="24"/>
        </w:rPr>
        <w:t xml:space="preserve"> El incumplimiento de lo dispuesto en la presente resolución</w:t>
      </w:r>
      <w:r w:rsidR="00286E37">
        <w:rPr>
          <w:rFonts w:cs="Arial"/>
          <w:szCs w:val="24"/>
        </w:rPr>
        <w:t>,</w:t>
      </w:r>
      <w:r w:rsidRPr="00AF66BA">
        <w:rPr>
          <w:rFonts w:cs="Arial"/>
          <w:szCs w:val="24"/>
        </w:rPr>
        <w:t xml:space="preserve"> dará lugar a la imposición de las medidas y sanciones a que haya lugar, de conformidad con lo establecido en la Ley 1333 de 2009 y demás normas que la modifiquen, sustituyan o deroguen. </w:t>
      </w:r>
    </w:p>
    <w:p w14:paraId="40A48425" w14:textId="77777777" w:rsidR="00C849C8" w:rsidRPr="00AF66BA" w:rsidRDefault="00C849C8" w:rsidP="00AF66BA">
      <w:pPr>
        <w:pStyle w:val="Ttulo7"/>
        <w:jc w:val="both"/>
        <w:rPr>
          <w:rFonts w:cs="Arial"/>
          <w:b/>
          <w:szCs w:val="24"/>
        </w:rPr>
      </w:pPr>
    </w:p>
    <w:p w14:paraId="4D922096" w14:textId="253E393D" w:rsidR="00F80172" w:rsidRPr="00AF66BA" w:rsidRDefault="00F80172" w:rsidP="00AF66BA">
      <w:pPr>
        <w:pStyle w:val="Ttulo7"/>
        <w:jc w:val="both"/>
        <w:rPr>
          <w:rFonts w:cs="Arial"/>
          <w:szCs w:val="24"/>
        </w:rPr>
      </w:pPr>
      <w:r w:rsidRPr="00AF66BA">
        <w:rPr>
          <w:rFonts w:cs="Arial"/>
          <w:b/>
          <w:szCs w:val="24"/>
        </w:rPr>
        <w:t xml:space="preserve">ARTÍCULO </w:t>
      </w:r>
      <w:r w:rsidR="00425418" w:rsidRPr="00AF66BA">
        <w:rPr>
          <w:rFonts w:cs="Arial"/>
          <w:b/>
          <w:szCs w:val="24"/>
        </w:rPr>
        <w:t>1</w:t>
      </w:r>
      <w:r w:rsidR="00EC0C17" w:rsidRPr="00AF66BA">
        <w:rPr>
          <w:rFonts w:cs="Arial"/>
          <w:b/>
          <w:szCs w:val="24"/>
        </w:rPr>
        <w:t>8</w:t>
      </w:r>
      <w:r w:rsidRPr="00AF66BA">
        <w:rPr>
          <w:rFonts w:cs="Arial"/>
          <w:b/>
          <w:szCs w:val="24"/>
        </w:rPr>
        <w:t>. Vigencia</w:t>
      </w:r>
      <w:r w:rsidR="00286E37">
        <w:rPr>
          <w:rFonts w:cs="Arial"/>
          <w:b/>
          <w:szCs w:val="24"/>
        </w:rPr>
        <w:t xml:space="preserve"> y derogatoria</w:t>
      </w:r>
      <w:r w:rsidRPr="00AF66BA">
        <w:rPr>
          <w:rFonts w:cs="Arial"/>
          <w:b/>
          <w:szCs w:val="24"/>
        </w:rPr>
        <w:t xml:space="preserve">. </w:t>
      </w:r>
      <w:r w:rsidRPr="00AF66BA">
        <w:rPr>
          <w:rFonts w:cs="Arial"/>
          <w:szCs w:val="24"/>
        </w:rPr>
        <w:t xml:space="preserve">La presente resolución rige a partir de la fecha de su publicación y </w:t>
      </w:r>
      <w:r w:rsidR="00286E37">
        <w:rPr>
          <w:rFonts w:cs="Arial"/>
          <w:szCs w:val="24"/>
        </w:rPr>
        <w:t xml:space="preserve">deroga </w:t>
      </w:r>
      <w:r w:rsidRPr="00AF66BA">
        <w:rPr>
          <w:rFonts w:cs="Arial"/>
          <w:szCs w:val="24"/>
        </w:rPr>
        <w:t>la</w:t>
      </w:r>
      <w:r w:rsidR="00286E37">
        <w:rPr>
          <w:rFonts w:cs="Arial"/>
          <w:szCs w:val="24"/>
        </w:rPr>
        <w:t>s</w:t>
      </w:r>
      <w:r w:rsidRPr="00AF66BA">
        <w:rPr>
          <w:rFonts w:cs="Arial"/>
          <w:szCs w:val="24"/>
        </w:rPr>
        <w:t xml:space="preserve"> </w:t>
      </w:r>
      <w:r w:rsidR="00286E37">
        <w:rPr>
          <w:rFonts w:cs="Arial"/>
          <w:szCs w:val="24"/>
        </w:rPr>
        <w:t>R</w:t>
      </w:r>
      <w:r w:rsidRPr="00AF66BA">
        <w:rPr>
          <w:rFonts w:cs="Arial"/>
          <w:szCs w:val="24"/>
        </w:rPr>
        <w:t>esoluci</w:t>
      </w:r>
      <w:r w:rsidR="00286E37">
        <w:rPr>
          <w:rFonts w:cs="Arial"/>
          <w:szCs w:val="24"/>
        </w:rPr>
        <w:t>ones</w:t>
      </w:r>
      <w:r w:rsidRPr="00AF66BA">
        <w:rPr>
          <w:rFonts w:cs="Arial"/>
          <w:szCs w:val="24"/>
        </w:rPr>
        <w:t xml:space="preserve"> 1367 de 2000</w:t>
      </w:r>
      <w:r w:rsidR="00286E37">
        <w:rPr>
          <w:rFonts w:cs="Arial"/>
          <w:szCs w:val="24"/>
        </w:rPr>
        <w:t xml:space="preserve"> y</w:t>
      </w:r>
      <w:r w:rsidRPr="00AF66BA">
        <w:rPr>
          <w:rFonts w:cs="Arial"/>
          <w:szCs w:val="24"/>
        </w:rPr>
        <w:t xml:space="preserve"> 454 de 2001</w:t>
      </w:r>
      <w:r w:rsidR="00286E37">
        <w:rPr>
          <w:rFonts w:cs="Arial"/>
          <w:szCs w:val="24"/>
        </w:rPr>
        <w:t xml:space="preserve"> y</w:t>
      </w:r>
      <w:r w:rsidR="009A206F" w:rsidRPr="00AF66BA">
        <w:rPr>
          <w:rFonts w:cs="Arial"/>
          <w:szCs w:val="24"/>
        </w:rPr>
        <w:t xml:space="preserve"> el artículo 21 de la Resolución 1971 de 2019</w:t>
      </w:r>
      <w:r w:rsidRPr="00AF66BA">
        <w:rPr>
          <w:rFonts w:cs="Arial"/>
          <w:szCs w:val="24"/>
        </w:rPr>
        <w:t xml:space="preserve"> y demás disposiciones que le sean contrarias.</w:t>
      </w:r>
    </w:p>
    <w:p w14:paraId="19D570A5" w14:textId="77777777" w:rsidR="00106E84" w:rsidRPr="007837CD" w:rsidRDefault="00106E84" w:rsidP="009858F9">
      <w:pPr>
        <w:pStyle w:val="Encabezado"/>
        <w:tabs>
          <w:tab w:val="clear" w:pos="4252"/>
          <w:tab w:val="clear" w:pos="8504"/>
        </w:tabs>
        <w:jc w:val="both"/>
        <w:rPr>
          <w:rFonts w:ascii="Arial" w:hAnsi="Arial" w:cs="Arial"/>
          <w:b/>
          <w:sz w:val="22"/>
          <w:szCs w:val="22"/>
        </w:rPr>
      </w:pPr>
    </w:p>
    <w:p w14:paraId="622EEB1B" w14:textId="77777777" w:rsidR="00F80172" w:rsidRPr="007837CD" w:rsidRDefault="00F80172" w:rsidP="00F80172">
      <w:pPr>
        <w:pStyle w:val="Encabezado"/>
        <w:tabs>
          <w:tab w:val="clear" w:pos="4252"/>
          <w:tab w:val="clear" w:pos="8504"/>
        </w:tabs>
        <w:outlineLvl w:val="0"/>
        <w:rPr>
          <w:rFonts w:ascii="Arial" w:hAnsi="Arial" w:cs="Arial"/>
          <w:sz w:val="22"/>
          <w:szCs w:val="22"/>
        </w:rPr>
      </w:pPr>
      <w:r w:rsidRPr="007837CD">
        <w:rPr>
          <w:rFonts w:ascii="Arial" w:hAnsi="Arial" w:cs="Arial"/>
          <w:sz w:val="22"/>
          <w:szCs w:val="22"/>
        </w:rPr>
        <w:t xml:space="preserve">Expedida en Bogotá D.C. a los </w:t>
      </w:r>
    </w:p>
    <w:p w14:paraId="3CFE4D57" w14:textId="77777777" w:rsidR="00F80172" w:rsidRPr="007837CD" w:rsidRDefault="00F80172" w:rsidP="00F80172">
      <w:pPr>
        <w:jc w:val="both"/>
        <w:rPr>
          <w:rFonts w:ascii="Arial" w:hAnsi="Arial" w:cs="Arial"/>
          <w:color w:val="FF0000"/>
          <w:sz w:val="22"/>
          <w:szCs w:val="22"/>
        </w:rPr>
      </w:pPr>
    </w:p>
    <w:p w14:paraId="02E9D6FB" w14:textId="77777777" w:rsidR="00F80172" w:rsidRPr="007837CD" w:rsidRDefault="00F80172" w:rsidP="00F80172">
      <w:pPr>
        <w:rPr>
          <w:rFonts w:ascii="Arial" w:hAnsi="Arial" w:cs="Arial"/>
          <w:sz w:val="22"/>
          <w:szCs w:val="22"/>
        </w:rPr>
      </w:pPr>
    </w:p>
    <w:p w14:paraId="5FE8FC86" w14:textId="77777777" w:rsidR="00F80172" w:rsidRPr="007837CD" w:rsidRDefault="00F80172" w:rsidP="00F80172">
      <w:pPr>
        <w:pStyle w:val="Ttulo4"/>
        <w:ind w:left="-284"/>
        <w:rPr>
          <w:rFonts w:ascii="Arial" w:hAnsi="Arial" w:cs="Arial"/>
          <w:b/>
          <w:sz w:val="22"/>
          <w:szCs w:val="22"/>
        </w:rPr>
      </w:pPr>
      <w:r w:rsidRPr="007837CD">
        <w:rPr>
          <w:rFonts w:ascii="Arial" w:hAnsi="Arial" w:cs="Arial"/>
          <w:b/>
          <w:sz w:val="22"/>
          <w:szCs w:val="22"/>
        </w:rPr>
        <w:t>PUBLÍQUESE Y CÚMPLASE</w:t>
      </w:r>
    </w:p>
    <w:p w14:paraId="082C9A5F" w14:textId="77777777" w:rsidR="00F80172" w:rsidRPr="007837CD" w:rsidRDefault="00F80172" w:rsidP="00F80172">
      <w:pPr>
        <w:ind w:left="-284"/>
        <w:jc w:val="center"/>
        <w:rPr>
          <w:rFonts w:ascii="Arial" w:hAnsi="Arial" w:cs="Arial"/>
          <w:sz w:val="22"/>
          <w:szCs w:val="22"/>
        </w:rPr>
      </w:pPr>
      <w:r>
        <w:rPr>
          <w:rFonts w:ascii="Arial" w:hAnsi="Arial" w:cs="Arial"/>
          <w:sz w:val="22"/>
          <w:szCs w:val="22"/>
        </w:rPr>
        <w:t>Dada en Bogotá, D.C. a los</w:t>
      </w:r>
    </w:p>
    <w:p w14:paraId="322AD207" w14:textId="77777777" w:rsidR="00F80172" w:rsidRPr="007837CD" w:rsidRDefault="00F80172" w:rsidP="00F80172">
      <w:pPr>
        <w:ind w:left="-284"/>
        <w:jc w:val="center"/>
        <w:rPr>
          <w:rFonts w:ascii="Arial" w:hAnsi="Arial" w:cs="Arial"/>
          <w:sz w:val="22"/>
          <w:szCs w:val="22"/>
        </w:rPr>
      </w:pPr>
    </w:p>
    <w:p w14:paraId="2FC83421" w14:textId="77777777" w:rsidR="00F80172" w:rsidRPr="007837CD" w:rsidRDefault="00F80172" w:rsidP="00F80172">
      <w:pPr>
        <w:ind w:left="-284"/>
        <w:jc w:val="center"/>
        <w:rPr>
          <w:rFonts w:ascii="Arial" w:hAnsi="Arial" w:cs="Arial"/>
          <w:sz w:val="22"/>
          <w:szCs w:val="22"/>
        </w:rPr>
      </w:pPr>
    </w:p>
    <w:p w14:paraId="2E84AACF" w14:textId="77777777" w:rsidR="00F80172" w:rsidRPr="007837CD" w:rsidRDefault="00F80172" w:rsidP="00F80172">
      <w:pPr>
        <w:ind w:left="-284"/>
        <w:jc w:val="center"/>
        <w:rPr>
          <w:rFonts w:ascii="Arial" w:hAnsi="Arial" w:cs="Arial"/>
          <w:b/>
          <w:sz w:val="22"/>
          <w:szCs w:val="22"/>
        </w:rPr>
      </w:pPr>
      <w:r w:rsidRPr="007837CD">
        <w:rPr>
          <w:rFonts w:ascii="Arial" w:hAnsi="Arial" w:cs="Arial"/>
          <w:b/>
          <w:sz w:val="22"/>
          <w:szCs w:val="22"/>
        </w:rPr>
        <w:t>Ministro de Ambiente y Desarrollo Sostenible</w:t>
      </w:r>
    </w:p>
    <w:p w14:paraId="3299925A" w14:textId="77777777" w:rsidR="00F80172" w:rsidRPr="007837CD" w:rsidRDefault="00F80172" w:rsidP="00F80172">
      <w:pPr>
        <w:ind w:left="-284"/>
        <w:jc w:val="center"/>
        <w:rPr>
          <w:rFonts w:ascii="Arial" w:hAnsi="Arial" w:cs="Arial"/>
          <w:b/>
          <w:szCs w:val="24"/>
        </w:rPr>
      </w:pPr>
    </w:p>
    <w:p w14:paraId="489067A7" w14:textId="77777777" w:rsidR="00F80172" w:rsidRPr="007837CD" w:rsidRDefault="00F80172" w:rsidP="00F80172">
      <w:pPr>
        <w:ind w:left="-284"/>
        <w:jc w:val="center"/>
        <w:rPr>
          <w:rFonts w:ascii="Arial" w:hAnsi="Arial" w:cs="Arial"/>
          <w:szCs w:val="24"/>
        </w:rPr>
      </w:pPr>
    </w:p>
    <w:p w14:paraId="66E54D27" w14:textId="77777777" w:rsidR="00F80172" w:rsidRPr="007837CD" w:rsidRDefault="00F80172" w:rsidP="00F80172">
      <w:pPr>
        <w:rPr>
          <w:rFonts w:ascii="Arial" w:hAnsi="Arial" w:cs="Arial"/>
          <w:sz w:val="12"/>
          <w:szCs w:val="12"/>
        </w:rPr>
      </w:pPr>
      <w:proofErr w:type="gramStart"/>
      <w:r w:rsidRPr="007837CD">
        <w:rPr>
          <w:rFonts w:ascii="Arial" w:hAnsi="Arial" w:cs="Arial"/>
          <w:sz w:val="12"/>
          <w:szCs w:val="12"/>
        </w:rPr>
        <w:t>Proyectó:–</w:t>
      </w:r>
      <w:proofErr w:type="gramEnd"/>
      <w:r w:rsidRPr="007837CD">
        <w:rPr>
          <w:rFonts w:ascii="Arial" w:hAnsi="Arial" w:cs="Arial"/>
          <w:sz w:val="12"/>
          <w:szCs w:val="12"/>
        </w:rPr>
        <w:t xml:space="preserve"> </w:t>
      </w:r>
    </w:p>
    <w:p w14:paraId="05CDC90F" w14:textId="77777777" w:rsidR="00F80172" w:rsidRPr="007837CD" w:rsidRDefault="00F80172" w:rsidP="00F80172">
      <w:pPr>
        <w:rPr>
          <w:rFonts w:ascii="Arial" w:hAnsi="Arial" w:cs="Arial"/>
          <w:sz w:val="12"/>
          <w:szCs w:val="12"/>
        </w:rPr>
      </w:pPr>
      <w:r w:rsidRPr="007837CD">
        <w:rPr>
          <w:rFonts w:ascii="Arial" w:hAnsi="Arial" w:cs="Arial"/>
          <w:sz w:val="12"/>
          <w:szCs w:val="12"/>
        </w:rPr>
        <w:t>Dirección de Bosques, Biodiversidad y Servicios Ecosistémicos</w:t>
      </w:r>
    </w:p>
    <w:p w14:paraId="42A6E98A" w14:textId="77777777" w:rsidR="00F80172" w:rsidRPr="007837CD" w:rsidRDefault="00F80172" w:rsidP="00F80172">
      <w:pPr>
        <w:rPr>
          <w:rFonts w:ascii="Arial" w:hAnsi="Arial" w:cs="Arial"/>
          <w:sz w:val="12"/>
          <w:szCs w:val="12"/>
        </w:rPr>
      </w:pPr>
      <w:r w:rsidRPr="007837CD">
        <w:rPr>
          <w:rFonts w:ascii="Arial" w:hAnsi="Arial" w:cs="Arial"/>
          <w:sz w:val="12"/>
          <w:szCs w:val="12"/>
        </w:rPr>
        <w:t>Oficina Asesora Jurídica</w:t>
      </w:r>
    </w:p>
    <w:p w14:paraId="185A299A" w14:textId="77777777" w:rsidR="00F80172" w:rsidRPr="007837CD" w:rsidRDefault="00F80172" w:rsidP="00F80172">
      <w:pPr>
        <w:rPr>
          <w:rFonts w:ascii="Arial" w:hAnsi="Arial" w:cs="Arial"/>
          <w:sz w:val="12"/>
          <w:szCs w:val="12"/>
        </w:rPr>
      </w:pPr>
    </w:p>
    <w:p w14:paraId="55FAC3F3" w14:textId="77777777" w:rsidR="00F80172" w:rsidRPr="007837CD" w:rsidRDefault="00F80172" w:rsidP="00F80172">
      <w:pPr>
        <w:rPr>
          <w:rFonts w:ascii="Arial" w:hAnsi="Arial" w:cs="Arial"/>
          <w:sz w:val="12"/>
          <w:szCs w:val="12"/>
        </w:rPr>
      </w:pPr>
      <w:r w:rsidRPr="007837CD">
        <w:rPr>
          <w:rFonts w:ascii="Arial" w:hAnsi="Arial" w:cs="Arial"/>
          <w:sz w:val="12"/>
          <w:szCs w:val="12"/>
        </w:rPr>
        <w:t xml:space="preserve">Revisó: </w:t>
      </w:r>
    </w:p>
    <w:sectPr w:rsidR="00F80172" w:rsidRPr="007837CD" w:rsidSect="0094298F">
      <w:headerReference w:type="default" r:id="rId11"/>
      <w:footerReference w:type="default" r:id="rId12"/>
      <w:headerReference w:type="first" r:id="rId13"/>
      <w:footerReference w:type="first" r:id="rId14"/>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E1ABFD" w14:textId="77777777" w:rsidR="00380195" w:rsidRDefault="00380195" w:rsidP="00F80172">
      <w:r>
        <w:separator/>
      </w:r>
    </w:p>
  </w:endnote>
  <w:endnote w:type="continuationSeparator" w:id="0">
    <w:p w14:paraId="480E4E10" w14:textId="77777777" w:rsidR="00380195" w:rsidRDefault="00380195" w:rsidP="00F80172">
      <w:r>
        <w:continuationSeparator/>
      </w:r>
    </w:p>
  </w:endnote>
  <w:endnote w:type="continuationNotice" w:id="1">
    <w:p w14:paraId="0656EACD" w14:textId="77777777" w:rsidR="00380195" w:rsidRDefault="00380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FA22F" w14:textId="77777777" w:rsidR="00983A97" w:rsidRPr="0075501E" w:rsidRDefault="00983A97" w:rsidP="0094298F">
    <w:pPr>
      <w:pStyle w:val="Piedepgina"/>
      <w:rPr>
        <w:rFonts w:ascii="Arial" w:hAnsi="Arial" w:cs="Arial"/>
        <w:color w:val="808080" w:themeColor="background1" w:themeShade="80"/>
        <w:sz w:val="16"/>
        <w:szCs w:val="18"/>
        <w:lang w:val="es-CO"/>
      </w:rPr>
    </w:pPr>
  </w:p>
  <w:p w14:paraId="444DD398" w14:textId="77777777" w:rsidR="00983A97" w:rsidRDefault="00983A97" w:rsidP="0094298F">
    <w:pPr>
      <w:pStyle w:val="Piedepgina"/>
      <w:rPr>
        <w:rFonts w:ascii="Arial" w:hAnsi="Arial" w:cs="Arial"/>
        <w:color w:val="808080" w:themeColor="background1" w:themeShade="80"/>
        <w:sz w:val="2"/>
        <w:szCs w:val="18"/>
        <w:lang w:val="es-CO"/>
      </w:rPr>
    </w:pPr>
  </w:p>
  <w:p w14:paraId="78BB450F" w14:textId="77777777" w:rsidR="00983A97" w:rsidRDefault="00983A97" w:rsidP="0094298F">
    <w:pPr>
      <w:pStyle w:val="Piedepgina"/>
      <w:rPr>
        <w:rFonts w:ascii="Arial" w:hAnsi="Arial" w:cs="Arial"/>
        <w:color w:val="808080" w:themeColor="background1" w:themeShade="80"/>
        <w:sz w:val="2"/>
        <w:szCs w:val="18"/>
        <w:lang w:val="es-CO"/>
      </w:rPr>
    </w:pPr>
  </w:p>
  <w:p w14:paraId="43553E4B" w14:textId="77777777" w:rsidR="00983A97" w:rsidRPr="0075501E" w:rsidRDefault="00983A97" w:rsidP="0094298F">
    <w:pPr>
      <w:pStyle w:val="Piedepgina"/>
      <w:rPr>
        <w:rFonts w:ascii="Arial" w:hAnsi="Arial" w:cs="Arial"/>
        <w:color w:val="808080" w:themeColor="background1" w:themeShade="80"/>
        <w:sz w:val="2"/>
        <w:szCs w:val="18"/>
        <w:lang w:val="es-CO"/>
      </w:rPr>
    </w:pPr>
  </w:p>
  <w:p w14:paraId="3843A82D" w14:textId="77777777" w:rsidR="00983A97" w:rsidRPr="000A1C11" w:rsidRDefault="00983A97" w:rsidP="0094298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BCC90" w14:textId="77777777" w:rsidR="00983A97" w:rsidRPr="00F915C6" w:rsidRDefault="00983A97" w:rsidP="0094298F">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22B0C6" w14:textId="77777777" w:rsidR="00380195" w:rsidRDefault="00380195" w:rsidP="00F80172">
      <w:r>
        <w:separator/>
      </w:r>
    </w:p>
  </w:footnote>
  <w:footnote w:type="continuationSeparator" w:id="0">
    <w:p w14:paraId="43593CCB" w14:textId="77777777" w:rsidR="00380195" w:rsidRDefault="00380195" w:rsidP="00F80172">
      <w:r>
        <w:continuationSeparator/>
      </w:r>
    </w:p>
  </w:footnote>
  <w:footnote w:type="continuationNotice" w:id="1">
    <w:p w14:paraId="6A44F261" w14:textId="77777777" w:rsidR="00380195" w:rsidRDefault="003801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F2C7A" w14:textId="4D47E6F5" w:rsidR="00983A97" w:rsidRPr="00C43C41" w:rsidRDefault="00983A97" w:rsidP="0094298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cs="Arial"/>
        <w:sz w:val="22"/>
        <w:szCs w:val="22"/>
      </w:rPr>
      <w:t xml:space="preserve"> </w:t>
    </w:r>
    <w:r w:rsidRPr="00A7077B">
      <w:rPr>
        <w:rStyle w:val="Nmerodepgina"/>
        <w:rFonts w:cs="Arial"/>
        <w:sz w:val="22"/>
        <w:szCs w:val="22"/>
      </w:rPr>
      <w:fldChar w:fldCharType="begin"/>
    </w:r>
    <w:r w:rsidRPr="00A7077B">
      <w:rPr>
        <w:rStyle w:val="Nmerodepgina"/>
        <w:rFonts w:cs="Arial"/>
        <w:sz w:val="22"/>
        <w:szCs w:val="22"/>
      </w:rPr>
      <w:instrText xml:space="preserve"> PAGE </w:instrText>
    </w:r>
    <w:r w:rsidRPr="00A7077B">
      <w:rPr>
        <w:rStyle w:val="Nmerodepgina"/>
        <w:rFonts w:cs="Arial"/>
        <w:sz w:val="22"/>
        <w:szCs w:val="22"/>
      </w:rPr>
      <w:fldChar w:fldCharType="separate"/>
    </w:r>
    <w:r w:rsidR="008A49C6">
      <w:rPr>
        <w:rStyle w:val="Nmerodepgina"/>
        <w:rFonts w:cs="Arial"/>
        <w:noProof/>
        <w:sz w:val="22"/>
        <w:szCs w:val="22"/>
      </w:rPr>
      <w:t>11</w:t>
    </w:r>
    <w:r w:rsidRPr="00A7077B">
      <w:rPr>
        <w:rStyle w:val="Nmerodepgina"/>
        <w:rFonts w:cs="Arial"/>
        <w:sz w:val="22"/>
        <w:szCs w:val="22"/>
      </w:rPr>
      <w:fldChar w:fldCharType="end"/>
    </w:r>
  </w:p>
  <w:p w14:paraId="701A3B87" w14:textId="77777777" w:rsidR="00983A97" w:rsidRPr="00E851DA" w:rsidRDefault="00983A97" w:rsidP="0094298F">
    <w:pPr>
      <w:ind w:left="-284" w:right="360"/>
      <w:rPr>
        <w:rFonts w:ascii="Arial" w:hAnsi="Arial" w:cs="Arial"/>
        <w:i/>
        <w:color w:val="808080"/>
        <w:szCs w:val="24"/>
      </w:rPr>
    </w:pPr>
  </w:p>
  <w:p w14:paraId="396AA9F2" w14:textId="77777777" w:rsidR="00983A97" w:rsidRDefault="00983A97" w:rsidP="0094298F">
    <w:pPr>
      <w:jc w:val="both"/>
      <w:rPr>
        <w:rFonts w:ascii="Arial" w:hAnsi="Arial" w:cs="Arial"/>
        <w:szCs w:val="24"/>
      </w:rPr>
    </w:pPr>
    <w:r>
      <w:rPr>
        <w:rFonts w:ascii="Arial" w:hAnsi="Arial" w:cs="Arial"/>
        <w:i/>
        <w:noProof/>
        <w:color w:val="808080"/>
        <w:szCs w:val="24"/>
        <w:lang w:val="en-US" w:eastAsia="en-US"/>
      </w:rPr>
      <mc:AlternateContent>
        <mc:Choice Requires="wps">
          <w:drawing>
            <wp:anchor distT="0" distB="0" distL="114300" distR="114300" simplePos="0" relativeHeight="251673088" behindDoc="0" locked="0" layoutInCell="1" allowOverlap="1" wp14:anchorId="5C7127D0" wp14:editId="7C114ED2">
              <wp:simplePos x="0" y="0"/>
              <wp:positionH relativeFrom="column">
                <wp:posOffset>-358140</wp:posOffset>
              </wp:positionH>
              <wp:positionV relativeFrom="paragraph">
                <wp:posOffset>22860</wp:posOffset>
              </wp:positionV>
              <wp:extent cx="6336030" cy="10618470"/>
              <wp:effectExtent l="0" t="0" r="7620" b="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D8850" id="Freeform 4" o:spid="_x0000_s1026" style="position:absolute;margin-left:-28.2pt;margin-top:1.8pt;width:498.9pt;height:836.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4C068526" w14:textId="512885AD" w:rsidR="00983A97" w:rsidRPr="00FA424F" w:rsidRDefault="00983A97" w:rsidP="0094298F">
    <w:pPr>
      <w:jc w:val="center"/>
      <w:rPr>
        <w:rFonts w:ascii="Arial" w:eastAsia="Calibri" w:hAnsi="Arial" w:cs="Arial"/>
        <w:i/>
        <w:szCs w:val="24"/>
        <w:lang w:val="es-CO" w:eastAsia="es-CO"/>
      </w:rPr>
    </w:pPr>
    <w:r w:rsidRPr="00FA424F">
      <w:rPr>
        <w:rFonts w:ascii="Arial" w:hAnsi="Arial" w:cs="Arial"/>
        <w:i/>
        <w:szCs w:val="24"/>
      </w:rPr>
      <w:t xml:space="preserve">“Por la cual se establece el procedimiento para </w:t>
    </w:r>
    <w:r>
      <w:rPr>
        <w:rFonts w:ascii="Arial" w:hAnsi="Arial" w:cs="Arial"/>
        <w:i/>
        <w:szCs w:val="24"/>
      </w:rPr>
      <w:t>la expedición el permiso para la importación y</w:t>
    </w:r>
    <w:r w:rsidRPr="00FA424F">
      <w:rPr>
        <w:rFonts w:ascii="Arial" w:hAnsi="Arial" w:cs="Arial"/>
        <w:i/>
        <w:szCs w:val="24"/>
      </w:rPr>
      <w:t xml:space="preserve"> exportación de especímenes de la diversidad biológica y se dictan otras disposiciones”</w:t>
    </w:r>
  </w:p>
  <w:p w14:paraId="312EF3A6" w14:textId="77777777" w:rsidR="00983A97" w:rsidRPr="00D9609C" w:rsidRDefault="00983A97" w:rsidP="0094298F">
    <w:pPr>
      <w:jc w:val="center"/>
      <w:rPr>
        <w:rFonts w:ascii="Arial" w:hAnsi="Arial" w:cs="Arial"/>
        <w:i/>
        <w:szCs w:val="24"/>
        <w:lang w:val="es-CO"/>
      </w:rPr>
    </w:pPr>
  </w:p>
  <w:p w14:paraId="7145EFE8" w14:textId="77777777" w:rsidR="00983A97" w:rsidRDefault="00983A97" w:rsidP="0094298F">
    <w:pPr>
      <w:jc w:val="center"/>
      <w:rPr>
        <w:rFonts w:ascii="Arial" w:hAnsi="Arial" w:cs="Arial"/>
        <w:i/>
        <w:szCs w:val="24"/>
      </w:rPr>
    </w:pPr>
  </w:p>
  <w:p w14:paraId="231197DC" w14:textId="77777777" w:rsidR="00983A97" w:rsidRPr="00A305FB" w:rsidRDefault="00983A97" w:rsidP="0094298F">
    <w:pPr>
      <w:jc w:val="center"/>
      <w:rPr>
        <w:rFonts w:ascii="Arial" w:hAnsi="Arial" w:cs="Arial"/>
        <w:i/>
        <w:szCs w:val="24"/>
      </w:rPr>
    </w:pPr>
  </w:p>
  <w:p w14:paraId="74FBA112" w14:textId="77777777" w:rsidR="00983A97" w:rsidRDefault="00983A97" w:rsidP="0094298F">
    <w:pPr>
      <w:ind w:right="50"/>
      <w:jc w:val="center"/>
      <w:rPr>
        <w:rFonts w:ascii="Arial" w:hAnsi="Arial" w:cs="Arial"/>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358F7" w14:textId="77777777" w:rsidR="00983A97" w:rsidRDefault="00983A97" w:rsidP="0094298F">
    <w:pPr>
      <w:jc w:val="center"/>
      <w:rPr>
        <w:rFonts w:ascii="Arial" w:hAnsi="Arial"/>
        <w:sz w:val="16"/>
      </w:rPr>
    </w:pPr>
    <w:r>
      <w:rPr>
        <w:rFonts w:ascii="Arial" w:hAnsi="Arial"/>
        <w:sz w:val="16"/>
      </w:rPr>
      <w:t>REPÚBLICA DE COLOMBIA</w:t>
    </w:r>
  </w:p>
  <w:p w14:paraId="2B78DB0A" w14:textId="77777777" w:rsidR="00983A97" w:rsidRDefault="00983A97">
    <w:pPr>
      <w:jc w:val="center"/>
      <w:rPr>
        <w:rFonts w:ascii="Arial" w:hAnsi="Arial"/>
        <w:sz w:val="16"/>
      </w:rPr>
    </w:pPr>
    <w:r w:rsidRPr="00B369C7">
      <w:rPr>
        <w:noProof/>
        <w:lang w:val="en-US" w:eastAsia="en-US"/>
      </w:rPr>
      <w:drawing>
        <wp:anchor distT="0" distB="0" distL="114300" distR="114300" simplePos="0" relativeHeight="251658243" behindDoc="0" locked="0" layoutInCell="1" allowOverlap="1" wp14:anchorId="3F09BC95" wp14:editId="7394885A">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14:paraId="5677EA45" w14:textId="77777777" w:rsidR="00983A97" w:rsidRDefault="00983A97">
    <w:pPr>
      <w:jc w:val="center"/>
      <w:rPr>
        <w:rFonts w:ascii="Arial" w:hAnsi="Arial"/>
        <w:sz w:val="16"/>
      </w:rPr>
    </w:pPr>
  </w:p>
  <w:p w14:paraId="51633886" w14:textId="77777777" w:rsidR="00983A97" w:rsidRDefault="00983A97">
    <w:pPr>
      <w:jc w:val="center"/>
      <w:rPr>
        <w:rFonts w:ascii="Arial" w:hAnsi="Arial"/>
      </w:rPr>
    </w:pPr>
    <w:r>
      <w:rPr>
        <w:noProof/>
        <w:lang w:val="en-US" w:eastAsia="en-US"/>
      </w:rPr>
      <mc:AlternateContent>
        <mc:Choice Requires="wps">
          <w:drawing>
            <wp:anchor distT="0" distB="0" distL="114300" distR="114300" simplePos="0" relativeHeight="251658240" behindDoc="0" locked="0" layoutInCell="1" allowOverlap="1" wp14:anchorId="243FD7F0" wp14:editId="404BD3C0">
              <wp:simplePos x="0" y="0"/>
              <wp:positionH relativeFrom="column">
                <wp:posOffset>-375285</wp:posOffset>
              </wp:positionH>
              <wp:positionV relativeFrom="paragraph">
                <wp:posOffset>6350</wp:posOffset>
              </wp:positionV>
              <wp:extent cx="6336030" cy="10591800"/>
              <wp:effectExtent l="0" t="0" r="7620" b="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0D2FD" id="Freeform 1" o:spid="_x0000_s1026" style="position:absolute;margin-left:-29.55pt;margin-top:.5pt;width:498.9pt;height:8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667C5640" w14:textId="77777777" w:rsidR="00983A97" w:rsidRDefault="00983A97">
    <w:pPr>
      <w:jc w:val="center"/>
      <w:rPr>
        <w:rFonts w:ascii="Arial" w:hAnsi="Arial"/>
      </w:rPr>
    </w:pPr>
  </w:p>
  <w:p w14:paraId="4B05D2D4" w14:textId="77777777" w:rsidR="00983A97" w:rsidRDefault="00983A97">
    <w:pPr>
      <w:jc w:val="center"/>
      <w:rPr>
        <w:rFonts w:ascii="Arial" w:hAnsi="Arial"/>
      </w:rPr>
    </w:pPr>
  </w:p>
  <w:p w14:paraId="3975F957" w14:textId="77777777" w:rsidR="00983A97" w:rsidRDefault="00983A97">
    <w:pPr>
      <w:jc w:val="center"/>
      <w:rPr>
        <w:rFonts w:ascii="Arial" w:hAnsi="Arial"/>
      </w:rPr>
    </w:pPr>
  </w:p>
  <w:p w14:paraId="7DEB4EC6" w14:textId="77777777" w:rsidR="00983A97" w:rsidRPr="00652A5F" w:rsidRDefault="00983A97">
    <w:pPr>
      <w:jc w:val="center"/>
      <w:rPr>
        <w:rFonts w:ascii="Arial" w:hAnsi="Arial"/>
        <w:sz w:val="48"/>
        <w:szCs w:val="48"/>
      </w:rPr>
    </w:pPr>
    <w:r>
      <w:rPr>
        <w:noProof/>
        <w:lang w:val="en-US" w:eastAsia="en-US"/>
      </w:rPr>
      <mc:AlternateContent>
        <mc:Choice Requires="wps">
          <w:drawing>
            <wp:anchor distT="0" distB="0" distL="114300" distR="114300" simplePos="0" relativeHeight="251658241" behindDoc="0" locked="0" layoutInCell="1" allowOverlap="1" wp14:anchorId="3807441E" wp14:editId="09CD04CC">
              <wp:simplePos x="0" y="0"/>
              <wp:positionH relativeFrom="column">
                <wp:posOffset>553720</wp:posOffset>
              </wp:positionH>
              <wp:positionV relativeFrom="paragraph">
                <wp:posOffset>151765</wp:posOffset>
              </wp:positionV>
              <wp:extent cx="4513580" cy="122872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062930A" w14:textId="77777777" w:rsidR="00983A97" w:rsidRPr="00D06730" w:rsidRDefault="00983A97" w:rsidP="0094298F">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r>
                            <w:rPr>
                              <w:rFonts w:ascii="Arial Narrow" w:hAnsi="Arial Narrow"/>
                              <w:sz w:val="28"/>
                              <w:szCs w:val="28"/>
                            </w:rPr>
                            <w:t>.</w:t>
                          </w:r>
                        </w:p>
                        <w:p w14:paraId="30AF97A3" w14:textId="77777777" w:rsidR="00983A97" w:rsidRPr="00FE0D79" w:rsidRDefault="00983A97">
                          <w:pPr>
                            <w:pStyle w:val="Ttulo3"/>
                            <w:rPr>
                              <w:rFonts w:ascii="Arial Narrow" w:hAnsi="Arial Narrow"/>
                            </w:rPr>
                          </w:pPr>
                        </w:p>
                        <w:p w14:paraId="5B591A1C" w14:textId="77777777" w:rsidR="00983A97" w:rsidRDefault="00983A97" w:rsidP="0094298F">
                          <w:pPr>
                            <w:pStyle w:val="Ttulo3"/>
                          </w:pPr>
                        </w:p>
                        <w:p w14:paraId="044B9278" w14:textId="77777777" w:rsidR="00983A97" w:rsidRDefault="00983A97" w:rsidP="0094298F">
                          <w:pPr>
                            <w:pStyle w:val="Ttulo3"/>
                            <w:rPr>
                              <w:rFonts w:cs="Arial"/>
                              <w:b/>
                              <w:sz w:val="36"/>
                              <w:szCs w:val="36"/>
                            </w:rPr>
                          </w:pPr>
                          <w:r w:rsidRPr="00FE0D79">
                            <w:t>RESOLUCIÓN N</w:t>
                          </w:r>
                          <w:r>
                            <w:t>o.______________</w:t>
                          </w:r>
                          <w:r>
                            <w:rPr>
                              <w:rFonts w:cs="Arial"/>
                              <w:b/>
                              <w:sz w:val="36"/>
                              <w:szCs w:val="36"/>
                            </w:rPr>
                            <w:t xml:space="preserve"> </w:t>
                          </w:r>
                        </w:p>
                        <w:p w14:paraId="623EC774" w14:textId="77777777" w:rsidR="00983A97" w:rsidRPr="000D2B9D" w:rsidRDefault="00983A97" w:rsidP="0094298F">
                          <w:pPr>
                            <w:rPr>
                              <w:lang w:val="es-ES_tradnl"/>
                            </w:rPr>
                          </w:pPr>
                        </w:p>
                        <w:p w14:paraId="1D76A062" w14:textId="77777777" w:rsidR="00983A97" w:rsidRPr="00FE0D79" w:rsidRDefault="00983A97" w:rsidP="0094298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AF39103" w14:textId="77777777" w:rsidR="00983A97" w:rsidRPr="00FE0D79" w:rsidRDefault="00983A97">
                          <w:pPr>
                            <w:jc w:val="center"/>
                            <w:rPr>
                              <w:rFonts w:ascii="Arial Narrow" w:hAnsi="Arial Narrow"/>
                            </w:rPr>
                          </w:pPr>
                        </w:p>
                        <w:p w14:paraId="1D0F0FE3" w14:textId="77777777" w:rsidR="00983A97" w:rsidRDefault="00983A97">
                          <w:pPr>
                            <w:jc w:val="center"/>
                          </w:pPr>
                        </w:p>
                        <w:p w14:paraId="65E12B3D" w14:textId="77777777" w:rsidR="00983A97" w:rsidRDefault="00983A97">
                          <w:pPr>
                            <w:jc w:val="center"/>
                          </w:pPr>
                        </w:p>
                        <w:p w14:paraId="0A44B0B5" w14:textId="77777777" w:rsidR="00983A97" w:rsidRDefault="00983A97">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7441E" id="Rectangle 3" o:spid="_x0000_s1026" style="position:absolute;left:0;text-align:left;margin-left:43.6pt;margin-top:11.95pt;width:355.4pt;height:96.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" stroked="f" strokeweight="0">
              <v:textbox inset="0,0,0,0">
                <w:txbxContent>
                  <w:p w14:paraId="1062930A" w14:textId="77777777" w:rsidR="00983A97" w:rsidRPr="00D06730" w:rsidRDefault="00983A97" w:rsidP="0094298F">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r>
                      <w:rPr>
                        <w:rFonts w:ascii="Arial Narrow" w:hAnsi="Arial Narrow"/>
                        <w:sz w:val="28"/>
                        <w:szCs w:val="28"/>
                      </w:rPr>
                      <w:t>.</w:t>
                    </w:r>
                  </w:p>
                  <w:p w14:paraId="30AF97A3" w14:textId="77777777" w:rsidR="00983A97" w:rsidRPr="00FE0D79" w:rsidRDefault="00983A97">
                    <w:pPr>
                      <w:pStyle w:val="Ttulo3"/>
                      <w:rPr>
                        <w:rFonts w:ascii="Arial Narrow" w:hAnsi="Arial Narrow"/>
                      </w:rPr>
                    </w:pPr>
                  </w:p>
                  <w:p w14:paraId="5B591A1C" w14:textId="77777777" w:rsidR="00983A97" w:rsidRDefault="00983A97" w:rsidP="0094298F">
                    <w:pPr>
                      <w:pStyle w:val="Ttulo3"/>
                    </w:pPr>
                  </w:p>
                  <w:p w14:paraId="044B9278" w14:textId="77777777" w:rsidR="00983A97" w:rsidRDefault="00983A97" w:rsidP="0094298F">
                    <w:pPr>
                      <w:pStyle w:val="Ttulo3"/>
                      <w:rPr>
                        <w:rFonts w:cs="Arial"/>
                        <w:b/>
                        <w:sz w:val="36"/>
                        <w:szCs w:val="36"/>
                      </w:rPr>
                    </w:pPr>
                    <w:r w:rsidRPr="00FE0D79">
                      <w:t>RESOLUCIÓN N</w:t>
                    </w:r>
                    <w:r>
                      <w:t>o.______________</w:t>
                    </w:r>
                    <w:r>
                      <w:rPr>
                        <w:rFonts w:cs="Arial"/>
                        <w:b/>
                        <w:sz w:val="36"/>
                        <w:szCs w:val="36"/>
                      </w:rPr>
                      <w:t xml:space="preserve"> </w:t>
                    </w:r>
                  </w:p>
                  <w:p w14:paraId="623EC774" w14:textId="77777777" w:rsidR="00983A97" w:rsidRPr="000D2B9D" w:rsidRDefault="00983A97" w:rsidP="0094298F">
                    <w:pPr>
                      <w:rPr>
                        <w:lang w:val="es-ES_tradnl"/>
                      </w:rPr>
                    </w:pPr>
                  </w:p>
                  <w:p w14:paraId="1D76A062" w14:textId="77777777" w:rsidR="00983A97" w:rsidRPr="00FE0D79" w:rsidRDefault="00983A97" w:rsidP="0094298F">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6AF39103" w14:textId="77777777" w:rsidR="00983A97" w:rsidRPr="00FE0D79" w:rsidRDefault="00983A97">
                    <w:pPr>
                      <w:jc w:val="center"/>
                      <w:rPr>
                        <w:rFonts w:ascii="Arial Narrow" w:hAnsi="Arial Narrow"/>
                      </w:rPr>
                    </w:pPr>
                  </w:p>
                  <w:p w14:paraId="1D0F0FE3" w14:textId="77777777" w:rsidR="00983A97" w:rsidRDefault="00983A97">
                    <w:pPr>
                      <w:jc w:val="center"/>
                    </w:pPr>
                  </w:p>
                  <w:p w14:paraId="65E12B3D" w14:textId="77777777" w:rsidR="00983A97" w:rsidRDefault="00983A97">
                    <w:pPr>
                      <w:jc w:val="center"/>
                    </w:pPr>
                  </w:p>
                  <w:p w14:paraId="0A44B0B5" w14:textId="77777777" w:rsidR="00983A97" w:rsidRDefault="00983A97">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2299E"/>
    <w:multiLevelType w:val="hybridMultilevel"/>
    <w:tmpl w:val="B4FEE552"/>
    <w:lvl w:ilvl="0" w:tplc="EC787A42">
      <w:start w:val="1"/>
      <w:numFmt w:val="decimal"/>
      <w:lvlText w:val="%1."/>
      <w:lvlJc w:val="left"/>
      <w:pPr>
        <w:ind w:left="720" w:hanging="360"/>
      </w:pPr>
    </w:lvl>
    <w:lvl w:ilvl="1" w:tplc="C3CABE6A" w:tentative="1">
      <w:start w:val="1"/>
      <w:numFmt w:val="lowerLetter"/>
      <w:lvlText w:val="%2."/>
      <w:lvlJc w:val="left"/>
      <w:pPr>
        <w:ind w:left="1440" w:hanging="360"/>
      </w:pPr>
    </w:lvl>
    <w:lvl w:ilvl="2" w:tplc="8CBA48C6" w:tentative="1">
      <w:start w:val="1"/>
      <w:numFmt w:val="lowerRoman"/>
      <w:lvlText w:val="%3."/>
      <w:lvlJc w:val="right"/>
      <w:pPr>
        <w:ind w:left="2160" w:hanging="180"/>
      </w:pPr>
    </w:lvl>
    <w:lvl w:ilvl="3" w:tplc="3058231A" w:tentative="1">
      <w:start w:val="1"/>
      <w:numFmt w:val="decimal"/>
      <w:lvlText w:val="%4."/>
      <w:lvlJc w:val="left"/>
      <w:pPr>
        <w:ind w:left="2880" w:hanging="360"/>
      </w:pPr>
    </w:lvl>
    <w:lvl w:ilvl="4" w:tplc="26DAD7C2" w:tentative="1">
      <w:start w:val="1"/>
      <w:numFmt w:val="lowerLetter"/>
      <w:lvlText w:val="%5."/>
      <w:lvlJc w:val="left"/>
      <w:pPr>
        <w:ind w:left="3600" w:hanging="360"/>
      </w:pPr>
    </w:lvl>
    <w:lvl w:ilvl="5" w:tplc="E8D6078C" w:tentative="1">
      <w:start w:val="1"/>
      <w:numFmt w:val="lowerRoman"/>
      <w:lvlText w:val="%6."/>
      <w:lvlJc w:val="right"/>
      <w:pPr>
        <w:ind w:left="4320" w:hanging="180"/>
      </w:pPr>
    </w:lvl>
    <w:lvl w:ilvl="6" w:tplc="EB62ABF6" w:tentative="1">
      <w:start w:val="1"/>
      <w:numFmt w:val="decimal"/>
      <w:lvlText w:val="%7."/>
      <w:lvlJc w:val="left"/>
      <w:pPr>
        <w:ind w:left="5040" w:hanging="360"/>
      </w:pPr>
    </w:lvl>
    <w:lvl w:ilvl="7" w:tplc="A56A6390" w:tentative="1">
      <w:start w:val="1"/>
      <w:numFmt w:val="lowerLetter"/>
      <w:lvlText w:val="%8."/>
      <w:lvlJc w:val="left"/>
      <w:pPr>
        <w:ind w:left="5760" w:hanging="360"/>
      </w:pPr>
    </w:lvl>
    <w:lvl w:ilvl="8" w:tplc="E9505CE4" w:tentative="1">
      <w:start w:val="1"/>
      <w:numFmt w:val="lowerRoman"/>
      <w:lvlText w:val="%9."/>
      <w:lvlJc w:val="right"/>
      <w:pPr>
        <w:ind w:left="6480" w:hanging="180"/>
      </w:pPr>
    </w:lvl>
  </w:abstractNum>
  <w:abstractNum w:abstractNumId="1" w15:restartNumberingAfterBreak="0">
    <w:nsid w:val="12F207B8"/>
    <w:multiLevelType w:val="hybridMultilevel"/>
    <w:tmpl w:val="BA1429AA"/>
    <w:lvl w:ilvl="0" w:tplc="D0D627AC">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3B70EA8"/>
    <w:multiLevelType w:val="hybridMultilevel"/>
    <w:tmpl w:val="086A0560"/>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bullet"/>
      <w:lvlText w:val="-"/>
      <w:lvlJc w:val="left"/>
      <w:pPr>
        <w:ind w:left="2340" w:hanging="360"/>
      </w:pPr>
      <w:rPr>
        <w:rFonts w:ascii="Arial" w:eastAsia="Calibri" w:hAnsi="Arial" w:cs="Arial" w:hint="default"/>
      </w:rPr>
    </w:lvl>
    <w:lvl w:ilvl="3" w:tplc="240A001B">
      <w:start w:val="1"/>
      <w:numFmt w:val="lowerLetter"/>
      <w:lvlText w:val="%4."/>
      <w:lvlJc w:val="right"/>
      <w:pPr>
        <w:ind w:left="1352" w:hanging="360"/>
      </w:pPr>
      <w:rPr>
        <w:rFonts w:ascii="Arial" w:eastAsia="Times New Roman" w:hAnsi="Arial" w:cs="Arial"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D8B1637"/>
    <w:multiLevelType w:val="multilevel"/>
    <w:tmpl w:val="3DD2F746"/>
    <w:lvl w:ilvl="0">
      <w:start w:val="1"/>
      <w:numFmt w:val="decimal"/>
      <w:lvlText w:val="%1."/>
      <w:lvlJc w:val="left"/>
      <w:pPr>
        <w:ind w:left="502" w:hanging="360"/>
      </w:pPr>
      <w:rPr>
        <w:rFonts w:hint="default"/>
        <w:b/>
      </w:rPr>
    </w:lvl>
    <w:lvl w:ilvl="1">
      <w:start w:val="1"/>
      <w:numFmt w:val="decimal"/>
      <w:isLgl/>
      <w:lvlText w:val="%1.%2"/>
      <w:lvlJc w:val="left"/>
      <w:pPr>
        <w:ind w:left="547" w:hanging="405"/>
      </w:pPr>
      <w:rPr>
        <w:rFonts w:hint="default"/>
        <w:b/>
      </w:rPr>
    </w:lvl>
    <w:lvl w:ilvl="2">
      <w:start w:val="1"/>
      <w:numFmt w:val="decimal"/>
      <w:isLgl/>
      <w:lvlText w:val="%1.%2.%3"/>
      <w:lvlJc w:val="left"/>
      <w:pPr>
        <w:ind w:left="2001" w:hanging="720"/>
      </w:pPr>
      <w:rPr>
        <w:rFonts w:hint="default"/>
        <w:b/>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 w15:restartNumberingAfterBreak="0">
    <w:nsid w:val="225E1839"/>
    <w:multiLevelType w:val="hybridMultilevel"/>
    <w:tmpl w:val="4F12C470"/>
    <w:lvl w:ilvl="0" w:tplc="B40267F8">
      <w:start w:val="1"/>
      <w:numFmt w:val="decimal"/>
      <w:lvlText w:val="%1."/>
      <w:lvlJc w:val="left"/>
      <w:pPr>
        <w:ind w:left="502" w:hanging="360"/>
      </w:pPr>
      <w:rPr>
        <w:rFonts w:hint="default"/>
        <w:b w:val="0"/>
      </w:rPr>
    </w:lvl>
    <w:lvl w:ilvl="1" w:tplc="240A0019">
      <w:start w:val="1"/>
      <w:numFmt w:val="lowerLetter"/>
      <w:lvlText w:val="%2."/>
      <w:lvlJc w:val="left"/>
      <w:pPr>
        <w:ind w:left="1222" w:hanging="360"/>
      </w:pPr>
    </w:lvl>
    <w:lvl w:ilvl="2" w:tplc="240A001B">
      <w:start w:val="1"/>
      <w:numFmt w:val="lowerLetter"/>
      <w:lvlText w:val="%3."/>
      <w:lvlJc w:val="right"/>
      <w:pPr>
        <w:ind w:left="1942" w:hanging="180"/>
      </w:pPr>
      <w:rPr>
        <w:rFonts w:ascii="Arial" w:eastAsia="Times New Roman" w:hAnsi="Arial" w:cs="Arial"/>
      </w:rPr>
    </w:lvl>
    <w:lvl w:ilvl="3" w:tplc="240A000F">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5" w15:restartNumberingAfterBreak="0">
    <w:nsid w:val="23A9359D"/>
    <w:multiLevelType w:val="hybridMultilevel"/>
    <w:tmpl w:val="F3688BC0"/>
    <w:lvl w:ilvl="0" w:tplc="240A0017">
      <w:start w:val="1"/>
      <w:numFmt w:val="lowerLetter"/>
      <w:lvlText w:val="%1)"/>
      <w:lvlJc w:val="left"/>
      <w:pPr>
        <w:ind w:left="1636" w:hanging="360"/>
      </w:pPr>
    </w:lvl>
    <w:lvl w:ilvl="1" w:tplc="240A0019" w:tentative="1">
      <w:start w:val="1"/>
      <w:numFmt w:val="lowerLetter"/>
      <w:lvlText w:val="%2."/>
      <w:lvlJc w:val="left"/>
      <w:pPr>
        <w:ind w:left="2356" w:hanging="360"/>
      </w:pPr>
    </w:lvl>
    <w:lvl w:ilvl="2" w:tplc="240A001B" w:tentative="1">
      <w:start w:val="1"/>
      <w:numFmt w:val="lowerRoman"/>
      <w:lvlText w:val="%3."/>
      <w:lvlJc w:val="right"/>
      <w:pPr>
        <w:ind w:left="3076" w:hanging="180"/>
      </w:pPr>
    </w:lvl>
    <w:lvl w:ilvl="3" w:tplc="240A000F">
      <w:start w:val="1"/>
      <w:numFmt w:val="decimal"/>
      <w:lvlText w:val="%4."/>
      <w:lvlJc w:val="left"/>
      <w:pPr>
        <w:ind w:left="3796" w:hanging="360"/>
      </w:pPr>
    </w:lvl>
    <w:lvl w:ilvl="4" w:tplc="240A0019" w:tentative="1">
      <w:start w:val="1"/>
      <w:numFmt w:val="lowerLetter"/>
      <w:lvlText w:val="%5."/>
      <w:lvlJc w:val="left"/>
      <w:pPr>
        <w:ind w:left="4516" w:hanging="360"/>
      </w:pPr>
    </w:lvl>
    <w:lvl w:ilvl="5" w:tplc="240A001B" w:tentative="1">
      <w:start w:val="1"/>
      <w:numFmt w:val="lowerRoman"/>
      <w:lvlText w:val="%6."/>
      <w:lvlJc w:val="right"/>
      <w:pPr>
        <w:ind w:left="5236" w:hanging="180"/>
      </w:pPr>
    </w:lvl>
    <w:lvl w:ilvl="6" w:tplc="240A000F" w:tentative="1">
      <w:start w:val="1"/>
      <w:numFmt w:val="decimal"/>
      <w:lvlText w:val="%7."/>
      <w:lvlJc w:val="left"/>
      <w:pPr>
        <w:ind w:left="5956" w:hanging="360"/>
      </w:pPr>
    </w:lvl>
    <w:lvl w:ilvl="7" w:tplc="240A0019" w:tentative="1">
      <w:start w:val="1"/>
      <w:numFmt w:val="lowerLetter"/>
      <w:lvlText w:val="%8."/>
      <w:lvlJc w:val="left"/>
      <w:pPr>
        <w:ind w:left="6676" w:hanging="360"/>
      </w:pPr>
    </w:lvl>
    <w:lvl w:ilvl="8" w:tplc="240A001B" w:tentative="1">
      <w:start w:val="1"/>
      <w:numFmt w:val="lowerRoman"/>
      <w:lvlText w:val="%9."/>
      <w:lvlJc w:val="right"/>
      <w:pPr>
        <w:ind w:left="7396" w:hanging="180"/>
      </w:pPr>
    </w:lvl>
  </w:abstractNum>
  <w:abstractNum w:abstractNumId="6" w15:restartNumberingAfterBreak="0">
    <w:nsid w:val="23D86183"/>
    <w:multiLevelType w:val="hybridMultilevel"/>
    <w:tmpl w:val="7610E270"/>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bullet"/>
      <w:lvlText w:val="-"/>
      <w:lvlJc w:val="left"/>
      <w:pPr>
        <w:ind w:left="2340" w:hanging="360"/>
      </w:pPr>
      <w:rPr>
        <w:rFonts w:ascii="Arial" w:eastAsia="Calibri" w:hAnsi="Arial" w:cs="Arial" w:hint="default"/>
      </w:rPr>
    </w:lvl>
    <w:lvl w:ilvl="3" w:tplc="240A0017">
      <w:start w:val="1"/>
      <w:numFmt w:val="lowerLetter"/>
      <w:lvlText w:val="%4)"/>
      <w:lvlJc w:val="left"/>
      <w:pPr>
        <w:ind w:left="1352"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4E92E10"/>
    <w:multiLevelType w:val="hybridMultilevel"/>
    <w:tmpl w:val="1D547974"/>
    <w:lvl w:ilvl="0" w:tplc="F86AA864">
      <w:start w:val="1"/>
      <w:numFmt w:val="lowerLetter"/>
      <w:lvlText w:val="%1)"/>
      <w:lvlJc w:val="left"/>
      <w:pPr>
        <w:ind w:left="720" w:hanging="360"/>
      </w:pPr>
      <w:rPr>
        <w:rFonts w:hint="default"/>
        <w:b w:val="0"/>
      </w:rPr>
    </w:lvl>
    <w:lvl w:ilvl="1" w:tplc="48F09082" w:tentative="1">
      <w:start w:val="1"/>
      <w:numFmt w:val="lowerLetter"/>
      <w:lvlText w:val="%2."/>
      <w:lvlJc w:val="left"/>
      <w:pPr>
        <w:ind w:left="1440" w:hanging="360"/>
      </w:pPr>
    </w:lvl>
    <w:lvl w:ilvl="2" w:tplc="3836BF50" w:tentative="1">
      <w:start w:val="1"/>
      <w:numFmt w:val="lowerRoman"/>
      <w:lvlText w:val="%3."/>
      <w:lvlJc w:val="right"/>
      <w:pPr>
        <w:ind w:left="2160" w:hanging="180"/>
      </w:pPr>
    </w:lvl>
    <w:lvl w:ilvl="3" w:tplc="0CB00BD0" w:tentative="1">
      <w:start w:val="1"/>
      <w:numFmt w:val="decimal"/>
      <w:lvlText w:val="%4."/>
      <w:lvlJc w:val="left"/>
      <w:pPr>
        <w:ind w:left="2880" w:hanging="360"/>
      </w:pPr>
    </w:lvl>
    <w:lvl w:ilvl="4" w:tplc="7A38113A" w:tentative="1">
      <w:start w:val="1"/>
      <w:numFmt w:val="lowerLetter"/>
      <w:lvlText w:val="%5."/>
      <w:lvlJc w:val="left"/>
      <w:pPr>
        <w:ind w:left="3600" w:hanging="360"/>
      </w:pPr>
    </w:lvl>
    <w:lvl w:ilvl="5" w:tplc="21F63BF0" w:tentative="1">
      <w:start w:val="1"/>
      <w:numFmt w:val="lowerRoman"/>
      <w:lvlText w:val="%6."/>
      <w:lvlJc w:val="right"/>
      <w:pPr>
        <w:ind w:left="4320" w:hanging="180"/>
      </w:pPr>
    </w:lvl>
    <w:lvl w:ilvl="6" w:tplc="F2D6900A" w:tentative="1">
      <w:start w:val="1"/>
      <w:numFmt w:val="decimal"/>
      <w:lvlText w:val="%7."/>
      <w:lvlJc w:val="left"/>
      <w:pPr>
        <w:ind w:left="5040" w:hanging="360"/>
      </w:pPr>
    </w:lvl>
    <w:lvl w:ilvl="7" w:tplc="7C14AAE0" w:tentative="1">
      <w:start w:val="1"/>
      <w:numFmt w:val="lowerLetter"/>
      <w:lvlText w:val="%8."/>
      <w:lvlJc w:val="left"/>
      <w:pPr>
        <w:ind w:left="5760" w:hanging="360"/>
      </w:pPr>
    </w:lvl>
    <w:lvl w:ilvl="8" w:tplc="DECE07C6" w:tentative="1">
      <w:start w:val="1"/>
      <w:numFmt w:val="lowerRoman"/>
      <w:lvlText w:val="%9."/>
      <w:lvlJc w:val="right"/>
      <w:pPr>
        <w:ind w:left="6480" w:hanging="180"/>
      </w:pPr>
    </w:lvl>
  </w:abstractNum>
  <w:abstractNum w:abstractNumId="8" w15:restartNumberingAfterBreak="0">
    <w:nsid w:val="27F231C1"/>
    <w:multiLevelType w:val="hybridMultilevel"/>
    <w:tmpl w:val="F97CD6F8"/>
    <w:lvl w:ilvl="0" w:tplc="CF0EDD22">
      <w:numFmt w:val="bullet"/>
      <w:lvlText w:val="-"/>
      <w:lvlJc w:val="left"/>
      <w:pPr>
        <w:ind w:left="720" w:hanging="360"/>
      </w:pPr>
      <w:rPr>
        <w:rFonts w:ascii="Arial" w:eastAsia="Times New Roman" w:hAnsi="Arial" w:cs="Arial" w:hint="default"/>
      </w:rPr>
    </w:lvl>
    <w:lvl w:ilvl="1" w:tplc="240A0019" w:tentative="1">
      <w:start w:val="1"/>
      <w:numFmt w:val="bullet"/>
      <w:lvlText w:val="o"/>
      <w:lvlJc w:val="left"/>
      <w:pPr>
        <w:ind w:left="1440" w:hanging="360"/>
      </w:pPr>
      <w:rPr>
        <w:rFonts w:ascii="Courier New" w:hAnsi="Courier New" w:cs="Courier New" w:hint="default"/>
      </w:rPr>
    </w:lvl>
    <w:lvl w:ilvl="2" w:tplc="1A4C2782" w:tentative="1">
      <w:start w:val="1"/>
      <w:numFmt w:val="bullet"/>
      <w:lvlText w:val=""/>
      <w:lvlJc w:val="left"/>
      <w:pPr>
        <w:ind w:left="2160" w:hanging="360"/>
      </w:pPr>
      <w:rPr>
        <w:rFonts w:ascii="Wingdings" w:hAnsi="Wingdings" w:hint="default"/>
      </w:rPr>
    </w:lvl>
    <w:lvl w:ilvl="3" w:tplc="240A000F" w:tentative="1">
      <w:start w:val="1"/>
      <w:numFmt w:val="bullet"/>
      <w:lvlText w:val=""/>
      <w:lvlJc w:val="left"/>
      <w:pPr>
        <w:ind w:left="2880" w:hanging="360"/>
      </w:pPr>
      <w:rPr>
        <w:rFonts w:ascii="Symbol" w:hAnsi="Symbol" w:hint="default"/>
      </w:rPr>
    </w:lvl>
    <w:lvl w:ilvl="4" w:tplc="240A0019" w:tentative="1">
      <w:start w:val="1"/>
      <w:numFmt w:val="bullet"/>
      <w:lvlText w:val="o"/>
      <w:lvlJc w:val="left"/>
      <w:pPr>
        <w:ind w:left="3600" w:hanging="360"/>
      </w:pPr>
      <w:rPr>
        <w:rFonts w:ascii="Courier New" w:hAnsi="Courier New" w:cs="Courier New" w:hint="default"/>
      </w:rPr>
    </w:lvl>
    <w:lvl w:ilvl="5" w:tplc="240A001B" w:tentative="1">
      <w:start w:val="1"/>
      <w:numFmt w:val="bullet"/>
      <w:lvlText w:val=""/>
      <w:lvlJc w:val="left"/>
      <w:pPr>
        <w:ind w:left="4320" w:hanging="360"/>
      </w:pPr>
      <w:rPr>
        <w:rFonts w:ascii="Wingdings" w:hAnsi="Wingdings" w:hint="default"/>
      </w:rPr>
    </w:lvl>
    <w:lvl w:ilvl="6" w:tplc="240A000F" w:tentative="1">
      <w:start w:val="1"/>
      <w:numFmt w:val="bullet"/>
      <w:lvlText w:val=""/>
      <w:lvlJc w:val="left"/>
      <w:pPr>
        <w:ind w:left="5040" w:hanging="360"/>
      </w:pPr>
      <w:rPr>
        <w:rFonts w:ascii="Symbol" w:hAnsi="Symbol" w:hint="default"/>
      </w:rPr>
    </w:lvl>
    <w:lvl w:ilvl="7" w:tplc="240A0019" w:tentative="1">
      <w:start w:val="1"/>
      <w:numFmt w:val="bullet"/>
      <w:lvlText w:val="o"/>
      <w:lvlJc w:val="left"/>
      <w:pPr>
        <w:ind w:left="5760" w:hanging="360"/>
      </w:pPr>
      <w:rPr>
        <w:rFonts w:ascii="Courier New" w:hAnsi="Courier New" w:cs="Courier New" w:hint="default"/>
      </w:rPr>
    </w:lvl>
    <w:lvl w:ilvl="8" w:tplc="240A001B" w:tentative="1">
      <w:start w:val="1"/>
      <w:numFmt w:val="bullet"/>
      <w:lvlText w:val=""/>
      <w:lvlJc w:val="left"/>
      <w:pPr>
        <w:ind w:left="6480" w:hanging="360"/>
      </w:pPr>
      <w:rPr>
        <w:rFonts w:ascii="Wingdings" w:hAnsi="Wingdings" w:hint="default"/>
      </w:rPr>
    </w:lvl>
  </w:abstractNum>
  <w:abstractNum w:abstractNumId="9" w15:restartNumberingAfterBreak="0">
    <w:nsid w:val="2ACB5DEC"/>
    <w:multiLevelType w:val="hybridMultilevel"/>
    <w:tmpl w:val="D4568F84"/>
    <w:lvl w:ilvl="0" w:tplc="95B84918">
      <w:start w:val="1"/>
      <w:numFmt w:val="decimal"/>
      <w:lvlText w:val="%1."/>
      <w:lvlJc w:val="left"/>
      <w:pPr>
        <w:ind w:left="720" w:hanging="360"/>
      </w:pPr>
      <w:rPr>
        <w:rFonts w:hint="default"/>
        <w:b w:val="0"/>
      </w:rPr>
    </w:lvl>
    <w:lvl w:ilvl="1" w:tplc="240A0003">
      <w:start w:val="1"/>
      <w:numFmt w:val="lowerLetter"/>
      <w:lvlText w:val="%2."/>
      <w:lvlJc w:val="left"/>
      <w:pPr>
        <w:ind w:left="1440" w:hanging="360"/>
      </w:pPr>
    </w:lvl>
    <w:lvl w:ilvl="2" w:tplc="240A0017">
      <w:start w:val="1"/>
      <w:numFmt w:val="lowerLetter"/>
      <w:lvlText w:val="%3)"/>
      <w:lvlJc w:val="left"/>
      <w:pPr>
        <w:ind w:left="2160" w:hanging="180"/>
      </w:pPr>
      <w:rPr>
        <w:rFonts w:hint="default"/>
        <w:b w:val="0"/>
        <w:bCs/>
        <w:color w:val="auto"/>
      </w:r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10" w15:restartNumberingAfterBreak="0">
    <w:nsid w:val="36B45A00"/>
    <w:multiLevelType w:val="singleLevel"/>
    <w:tmpl w:val="240A0017"/>
    <w:lvl w:ilvl="0">
      <w:start w:val="1"/>
      <w:numFmt w:val="lowerLetter"/>
      <w:lvlText w:val="%1)"/>
      <w:lvlJc w:val="left"/>
      <w:pPr>
        <w:ind w:left="1778" w:hanging="360"/>
      </w:pPr>
      <w:rPr>
        <w:rFonts w:hint="default"/>
        <w:color w:val="auto"/>
      </w:rPr>
    </w:lvl>
  </w:abstractNum>
  <w:abstractNum w:abstractNumId="11" w15:restartNumberingAfterBreak="0">
    <w:nsid w:val="37504078"/>
    <w:multiLevelType w:val="hybridMultilevel"/>
    <w:tmpl w:val="8A2E9394"/>
    <w:lvl w:ilvl="0" w:tplc="2988D356">
      <w:start w:val="1"/>
      <w:numFmt w:val="decimal"/>
      <w:lvlText w:val="%1)"/>
      <w:lvlJc w:val="left"/>
      <w:pPr>
        <w:ind w:left="720" w:hanging="360"/>
      </w:pPr>
      <w:rPr>
        <w:rFonts w:hint="default"/>
      </w:rPr>
    </w:lvl>
    <w:lvl w:ilvl="1" w:tplc="27900EA6" w:tentative="1">
      <w:start w:val="1"/>
      <w:numFmt w:val="lowerLetter"/>
      <w:lvlText w:val="%2."/>
      <w:lvlJc w:val="left"/>
      <w:pPr>
        <w:ind w:left="1440" w:hanging="360"/>
      </w:pPr>
    </w:lvl>
    <w:lvl w:ilvl="2" w:tplc="58229FC4" w:tentative="1">
      <w:start w:val="1"/>
      <w:numFmt w:val="lowerRoman"/>
      <w:lvlText w:val="%3."/>
      <w:lvlJc w:val="right"/>
      <w:pPr>
        <w:ind w:left="2160" w:hanging="180"/>
      </w:pPr>
    </w:lvl>
    <w:lvl w:ilvl="3" w:tplc="BE8ECF30" w:tentative="1">
      <w:start w:val="1"/>
      <w:numFmt w:val="decimal"/>
      <w:lvlText w:val="%4."/>
      <w:lvlJc w:val="left"/>
      <w:pPr>
        <w:ind w:left="2880" w:hanging="360"/>
      </w:pPr>
    </w:lvl>
    <w:lvl w:ilvl="4" w:tplc="E4644DFC" w:tentative="1">
      <w:start w:val="1"/>
      <w:numFmt w:val="lowerLetter"/>
      <w:lvlText w:val="%5."/>
      <w:lvlJc w:val="left"/>
      <w:pPr>
        <w:ind w:left="3600" w:hanging="360"/>
      </w:pPr>
    </w:lvl>
    <w:lvl w:ilvl="5" w:tplc="2F983E6E" w:tentative="1">
      <w:start w:val="1"/>
      <w:numFmt w:val="lowerRoman"/>
      <w:lvlText w:val="%6."/>
      <w:lvlJc w:val="right"/>
      <w:pPr>
        <w:ind w:left="4320" w:hanging="180"/>
      </w:pPr>
    </w:lvl>
    <w:lvl w:ilvl="6" w:tplc="51D854B0" w:tentative="1">
      <w:start w:val="1"/>
      <w:numFmt w:val="decimal"/>
      <w:lvlText w:val="%7."/>
      <w:lvlJc w:val="left"/>
      <w:pPr>
        <w:ind w:left="5040" w:hanging="360"/>
      </w:pPr>
    </w:lvl>
    <w:lvl w:ilvl="7" w:tplc="63924556" w:tentative="1">
      <w:start w:val="1"/>
      <w:numFmt w:val="lowerLetter"/>
      <w:lvlText w:val="%8."/>
      <w:lvlJc w:val="left"/>
      <w:pPr>
        <w:ind w:left="5760" w:hanging="360"/>
      </w:pPr>
    </w:lvl>
    <w:lvl w:ilvl="8" w:tplc="7B2497EA" w:tentative="1">
      <w:start w:val="1"/>
      <w:numFmt w:val="lowerRoman"/>
      <w:lvlText w:val="%9."/>
      <w:lvlJc w:val="right"/>
      <w:pPr>
        <w:ind w:left="6480" w:hanging="180"/>
      </w:pPr>
    </w:lvl>
  </w:abstractNum>
  <w:abstractNum w:abstractNumId="12" w15:restartNumberingAfterBreak="0">
    <w:nsid w:val="3D6C1DD2"/>
    <w:multiLevelType w:val="hybridMultilevel"/>
    <w:tmpl w:val="5358ABC0"/>
    <w:lvl w:ilvl="0" w:tplc="080A0011">
      <w:start w:val="1"/>
      <w:numFmt w:val="lowerLetter"/>
      <w:lvlText w:val="%1."/>
      <w:lvlJc w:val="left"/>
      <w:pPr>
        <w:ind w:left="720" w:hanging="360"/>
      </w:pPr>
      <w:rPr>
        <w:rFonts w:hint="default"/>
        <w:b w:val="0"/>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3" w15:restartNumberingAfterBreak="0">
    <w:nsid w:val="3EF32549"/>
    <w:multiLevelType w:val="hybridMultilevel"/>
    <w:tmpl w:val="770A3584"/>
    <w:lvl w:ilvl="0" w:tplc="E5F21EF2">
      <w:start w:val="1"/>
      <w:numFmt w:val="lowerLetter"/>
      <w:lvlText w:val="%1."/>
      <w:lvlJc w:val="left"/>
      <w:pPr>
        <w:ind w:left="720" w:hanging="360"/>
      </w:pPr>
      <w:rPr>
        <w:rFonts w:hint="default"/>
        <w:b w:val="0"/>
      </w:rPr>
    </w:lvl>
    <w:lvl w:ilvl="1" w:tplc="240A0003" w:tentative="1">
      <w:start w:val="1"/>
      <w:numFmt w:val="lowerLetter"/>
      <w:lvlText w:val="%2."/>
      <w:lvlJc w:val="left"/>
      <w:pPr>
        <w:ind w:left="1440" w:hanging="360"/>
      </w:pPr>
    </w:lvl>
    <w:lvl w:ilvl="2" w:tplc="240A0005" w:tentative="1">
      <w:start w:val="1"/>
      <w:numFmt w:val="lowerRoman"/>
      <w:lvlText w:val="%3."/>
      <w:lvlJc w:val="right"/>
      <w:pPr>
        <w:ind w:left="2160" w:hanging="180"/>
      </w:p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14" w15:restartNumberingAfterBreak="0">
    <w:nsid w:val="43E57AF9"/>
    <w:multiLevelType w:val="hybridMultilevel"/>
    <w:tmpl w:val="BA12EDEC"/>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bullet"/>
      <w:lvlText w:val="-"/>
      <w:lvlJc w:val="left"/>
      <w:pPr>
        <w:ind w:left="2340" w:hanging="360"/>
      </w:pPr>
      <w:rPr>
        <w:rFonts w:ascii="Arial" w:eastAsia="Calibri" w:hAnsi="Arial" w:cs="Arial" w:hint="default"/>
      </w:rPr>
    </w:lvl>
    <w:lvl w:ilvl="3" w:tplc="240A0017">
      <w:start w:val="1"/>
      <w:numFmt w:val="lowerLetter"/>
      <w:lvlText w:val="%4)"/>
      <w:lvlJc w:val="left"/>
      <w:pPr>
        <w:ind w:left="1352"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77E6642"/>
    <w:multiLevelType w:val="hybridMultilevel"/>
    <w:tmpl w:val="83DAB216"/>
    <w:lvl w:ilvl="0" w:tplc="E5F21EF2">
      <w:start w:val="1"/>
      <w:numFmt w:val="bullet"/>
      <w:lvlText w:val=""/>
      <w:lvlJc w:val="left"/>
      <w:pPr>
        <w:ind w:left="720" w:hanging="360"/>
      </w:pPr>
      <w:rPr>
        <w:rFonts w:ascii="Symbol" w:hAnsi="Symbol" w:hint="default"/>
      </w:rPr>
    </w:lvl>
    <w:lvl w:ilvl="1" w:tplc="240A0019" w:tentative="1">
      <w:start w:val="1"/>
      <w:numFmt w:val="bullet"/>
      <w:lvlText w:val="o"/>
      <w:lvlJc w:val="left"/>
      <w:pPr>
        <w:ind w:left="1440" w:hanging="360"/>
      </w:pPr>
      <w:rPr>
        <w:rFonts w:ascii="Courier New" w:hAnsi="Courier New" w:cs="Courier New" w:hint="default"/>
      </w:rPr>
    </w:lvl>
    <w:lvl w:ilvl="2" w:tplc="C1CC6606" w:tentative="1">
      <w:start w:val="1"/>
      <w:numFmt w:val="bullet"/>
      <w:lvlText w:val=""/>
      <w:lvlJc w:val="left"/>
      <w:pPr>
        <w:ind w:left="2160" w:hanging="360"/>
      </w:pPr>
      <w:rPr>
        <w:rFonts w:ascii="Wingdings" w:hAnsi="Wingdings" w:hint="default"/>
      </w:rPr>
    </w:lvl>
    <w:lvl w:ilvl="3" w:tplc="E5DCD412" w:tentative="1">
      <w:start w:val="1"/>
      <w:numFmt w:val="bullet"/>
      <w:lvlText w:val=""/>
      <w:lvlJc w:val="left"/>
      <w:pPr>
        <w:ind w:left="2880" w:hanging="360"/>
      </w:pPr>
      <w:rPr>
        <w:rFonts w:ascii="Symbol" w:hAnsi="Symbol" w:hint="default"/>
      </w:rPr>
    </w:lvl>
    <w:lvl w:ilvl="4" w:tplc="240A0019" w:tentative="1">
      <w:start w:val="1"/>
      <w:numFmt w:val="bullet"/>
      <w:lvlText w:val="o"/>
      <w:lvlJc w:val="left"/>
      <w:pPr>
        <w:ind w:left="3600" w:hanging="360"/>
      </w:pPr>
      <w:rPr>
        <w:rFonts w:ascii="Courier New" w:hAnsi="Courier New" w:cs="Courier New" w:hint="default"/>
      </w:rPr>
    </w:lvl>
    <w:lvl w:ilvl="5" w:tplc="240A001B" w:tentative="1">
      <w:start w:val="1"/>
      <w:numFmt w:val="bullet"/>
      <w:lvlText w:val=""/>
      <w:lvlJc w:val="left"/>
      <w:pPr>
        <w:ind w:left="4320" w:hanging="360"/>
      </w:pPr>
      <w:rPr>
        <w:rFonts w:ascii="Wingdings" w:hAnsi="Wingdings" w:hint="default"/>
      </w:rPr>
    </w:lvl>
    <w:lvl w:ilvl="6" w:tplc="240A000F" w:tentative="1">
      <w:start w:val="1"/>
      <w:numFmt w:val="bullet"/>
      <w:lvlText w:val=""/>
      <w:lvlJc w:val="left"/>
      <w:pPr>
        <w:ind w:left="5040" w:hanging="360"/>
      </w:pPr>
      <w:rPr>
        <w:rFonts w:ascii="Symbol" w:hAnsi="Symbol" w:hint="default"/>
      </w:rPr>
    </w:lvl>
    <w:lvl w:ilvl="7" w:tplc="240A0019" w:tentative="1">
      <w:start w:val="1"/>
      <w:numFmt w:val="bullet"/>
      <w:lvlText w:val="o"/>
      <w:lvlJc w:val="left"/>
      <w:pPr>
        <w:ind w:left="5760" w:hanging="360"/>
      </w:pPr>
      <w:rPr>
        <w:rFonts w:ascii="Courier New" w:hAnsi="Courier New" w:cs="Courier New" w:hint="default"/>
      </w:rPr>
    </w:lvl>
    <w:lvl w:ilvl="8" w:tplc="240A001B" w:tentative="1">
      <w:start w:val="1"/>
      <w:numFmt w:val="bullet"/>
      <w:lvlText w:val=""/>
      <w:lvlJc w:val="left"/>
      <w:pPr>
        <w:ind w:left="6480" w:hanging="360"/>
      </w:pPr>
      <w:rPr>
        <w:rFonts w:ascii="Wingdings" w:hAnsi="Wingdings" w:hint="default"/>
      </w:rPr>
    </w:lvl>
  </w:abstractNum>
  <w:abstractNum w:abstractNumId="16" w15:restartNumberingAfterBreak="0">
    <w:nsid w:val="48B9139F"/>
    <w:multiLevelType w:val="hybridMultilevel"/>
    <w:tmpl w:val="C8EC9292"/>
    <w:lvl w:ilvl="0" w:tplc="95B84918">
      <w:start w:val="1"/>
      <w:numFmt w:val="decimal"/>
      <w:lvlText w:val="%1."/>
      <w:lvlJc w:val="left"/>
      <w:pPr>
        <w:ind w:left="720" w:hanging="360"/>
      </w:pPr>
      <w:rPr>
        <w:rFonts w:hint="default"/>
        <w:b w:val="0"/>
      </w:rPr>
    </w:lvl>
    <w:lvl w:ilvl="1" w:tplc="240A0003">
      <w:start w:val="1"/>
      <w:numFmt w:val="lowerLetter"/>
      <w:lvlText w:val="%2."/>
      <w:lvlJc w:val="left"/>
      <w:pPr>
        <w:ind w:left="1440" w:hanging="360"/>
      </w:pPr>
    </w:lvl>
    <w:lvl w:ilvl="2" w:tplc="240A0005">
      <w:start w:val="1"/>
      <w:numFmt w:val="lowerLetter"/>
      <w:lvlText w:val="%3."/>
      <w:lvlJc w:val="right"/>
      <w:pPr>
        <w:ind w:left="2160" w:hanging="180"/>
      </w:pPr>
      <w:rPr>
        <w:rFonts w:ascii="Arial" w:eastAsia="Times New Roman" w:hAnsi="Arial" w:cs="Arial"/>
        <w:b w:val="0"/>
        <w:bCs/>
      </w:r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17" w15:restartNumberingAfterBreak="0">
    <w:nsid w:val="4A0861D9"/>
    <w:multiLevelType w:val="hybridMultilevel"/>
    <w:tmpl w:val="5D921484"/>
    <w:lvl w:ilvl="0" w:tplc="A23E931C">
      <w:numFmt w:val="bullet"/>
      <w:lvlText w:val="-"/>
      <w:lvlJc w:val="left"/>
      <w:pPr>
        <w:ind w:left="720" w:hanging="360"/>
      </w:pPr>
      <w:rPr>
        <w:rFonts w:ascii="Arial" w:eastAsia="Times New Roman" w:hAnsi="Arial" w:cs="Arial" w:hint="default"/>
      </w:rPr>
    </w:lvl>
    <w:lvl w:ilvl="1" w:tplc="240A0019" w:tentative="1">
      <w:start w:val="1"/>
      <w:numFmt w:val="bullet"/>
      <w:lvlText w:val="o"/>
      <w:lvlJc w:val="left"/>
      <w:pPr>
        <w:ind w:left="1440" w:hanging="360"/>
      </w:pPr>
      <w:rPr>
        <w:rFonts w:ascii="Courier New" w:hAnsi="Courier New" w:cs="Courier New" w:hint="default"/>
      </w:rPr>
    </w:lvl>
    <w:lvl w:ilvl="2" w:tplc="90ACBB44" w:tentative="1">
      <w:start w:val="1"/>
      <w:numFmt w:val="bullet"/>
      <w:lvlText w:val=""/>
      <w:lvlJc w:val="left"/>
      <w:pPr>
        <w:ind w:left="2160" w:hanging="360"/>
      </w:pPr>
      <w:rPr>
        <w:rFonts w:ascii="Wingdings" w:hAnsi="Wingdings" w:hint="default"/>
      </w:rPr>
    </w:lvl>
    <w:lvl w:ilvl="3" w:tplc="240A000F" w:tentative="1">
      <w:start w:val="1"/>
      <w:numFmt w:val="bullet"/>
      <w:lvlText w:val=""/>
      <w:lvlJc w:val="left"/>
      <w:pPr>
        <w:ind w:left="2880" w:hanging="360"/>
      </w:pPr>
      <w:rPr>
        <w:rFonts w:ascii="Symbol" w:hAnsi="Symbol" w:hint="default"/>
      </w:rPr>
    </w:lvl>
    <w:lvl w:ilvl="4" w:tplc="240A0019" w:tentative="1">
      <w:start w:val="1"/>
      <w:numFmt w:val="bullet"/>
      <w:lvlText w:val="o"/>
      <w:lvlJc w:val="left"/>
      <w:pPr>
        <w:ind w:left="3600" w:hanging="360"/>
      </w:pPr>
      <w:rPr>
        <w:rFonts w:ascii="Courier New" w:hAnsi="Courier New" w:cs="Courier New" w:hint="default"/>
      </w:rPr>
    </w:lvl>
    <w:lvl w:ilvl="5" w:tplc="240A001B" w:tentative="1">
      <w:start w:val="1"/>
      <w:numFmt w:val="bullet"/>
      <w:lvlText w:val=""/>
      <w:lvlJc w:val="left"/>
      <w:pPr>
        <w:ind w:left="4320" w:hanging="360"/>
      </w:pPr>
      <w:rPr>
        <w:rFonts w:ascii="Wingdings" w:hAnsi="Wingdings" w:hint="default"/>
      </w:rPr>
    </w:lvl>
    <w:lvl w:ilvl="6" w:tplc="240A000F" w:tentative="1">
      <w:start w:val="1"/>
      <w:numFmt w:val="bullet"/>
      <w:lvlText w:val=""/>
      <w:lvlJc w:val="left"/>
      <w:pPr>
        <w:ind w:left="5040" w:hanging="360"/>
      </w:pPr>
      <w:rPr>
        <w:rFonts w:ascii="Symbol" w:hAnsi="Symbol" w:hint="default"/>
      </w:rPr>
    </w:lvl>
    <w:lvl w:ilvl="7" w:tplc="240A0019" w:tentative="1">
      <w:start w:val="1"/>
      <w:numFmt w:val="bullet"/>
      <w:lvlText w:val="o"/>
      <w:lvlJc w:val="left"/>
      <w:pPr>
        <w:ind w:left="5760" w:hanging="360"/>
      </w:pPr>
      <w:rPr>
        <w:rFonts w:ascii="Courier New" w:hAnsi="Courier New" w:cs="Courier New" w:hint="default"/>
      </w:rPr>
    </w:lvl>
    <w:lvl w:ilvl="8" w:tplc="240A001B" w:tentative="1">
      <w:start w:val="1"/>
      <w:numFmt w:val="bullet"/>
      <w:lvlText w:val=""/>
      <w:lvlJc w:val="left"/>
      <w:pPr>
        <w:ind w:left="6480" w:hanging="360"/>
      </w:pPr>
      <w:rPr>
        <w:rFonts w:ascii="Wingdings" w:hAnsi="Wingdings" w:hint="default"/>
      </w:rPr>
    </w:lvl>
  </w:abstractNum>
  <w:abstractNum w:abstractNumId="18" w15:restartNumberingAfterBreak="0">
    <w:nsid w:val="4D904E46"/>
    <w:multiLevelType w:val="multilevel"/>
    <w:tmpl w:val="F992F036"/>
    <w:styleLink w:val="Estilo1"/>
    <w:lvl w:ilvl="0">
      <w:start w:val="1"/>
      <w:numFmt w:val="decimal"/>
      <w:lvlText w:val="%1."/>
      <w:lvlJc w:val="left"/>
      <w:pPr>
        <w:ind w:left="1778" w:hanging="360"/>
      </w:pPr>
      <w:rPr>
        <w:rFonts w:hint="default"/>
        <w:color w:val="auto"/>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9" w15:restartNumberingAfterBreak="0">
    <w:nsid w:val="50354C64"/>
    <w:multiLevelType w:val="hybridMultilevel"/>
    <w:tmpl w:val="D7DA4E1A"/>
    <w:lvl w:ilvl="0" w:tplc="95B84918">
      <w:start w:val="1"/>
      <w:numFmt w:val="decimal"/>
      <w:lvlText w:val="%1."/>
      <w:lvlJc w:val="left"/>
      <w:pPr>
        <w:ind w:left="720" w:hanging="360"/>
      </w:pPr>
      <w:rPr>
        <w:rFonts w:hint="default"/>
        <w:b w:val="0"/>
      </w:rPr>
    </w:lvl>
    <w:lvl w:ilvl="1" w:tplc="240A0017">
      <w:start w:val="1"/>
      <w:numFmt w:val="lowerLetter"/>
      <w:lvlText w:val="%2)"/>
      <w:lvlJc w:val="left"/>
      <w:pPr>
        <w:ind w:left="1440" w:hanging="360"/>
      </w:pPr>
      <w:rPr>
        <w:rFonts w:hint="default"/>
        <w:color w:val="auto"/>
      </w:rPr>
    </w:lvl>
    <w:lvl w:ilvl="2" w:tplc="240A0005">
      <w:start w:val="1"/>
      <w:numFmt w:val="lowerLetter"/>
      <w:lvlText w:val="%3."/>
      <w:lvlJc w:val="right"/>
      <w:pPr>
        <w:ind w:left="2160" w:hanging="180"/>
      </w:pPr>
      <w:rPr>
        <w:rFonts w:ascii="Arial" w:eastAsia="Times New Roman" w:hAnsi="Arial" w:cs="Arial"/>
        <w:b w:val="0"/>
        <w:bCs/>
      </w:r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20" w15:restartNumberingAfterBreak="0">
    <w:nsid w:val="50F62F5D"/>
    <w:multiLevelType w:val="hybridMultilevel"/>
    <w:tmpl w:val="3CE462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11676D2"/>
    <w:multiLevelType w:val="hybridMultilevel"/>
    <w:tmpl w:val="FB9C11FE"/>
    <w:lvl w:ilvl="0" w:tplc="60D07602">
      <w:start w:val="1"/>
      <w:numFmt w:val="decimal"/>
      <w:lvlText w:val="%1."/>
      <w:lvlJc w:val="left"/>
      <w:pPr>
        <w:ind w:left="720" w:hanging="360"/>
      </w:pPr>
      <w:rPr>
        <w:rFonts w:hint="default"/>
      </w:rPr>
    </w:lvl>
    <w:lvl w:ilvl="1" w:tplc="AF502A2C" w:tentative="1">
      <w:start w:val="1"/>
      <w:numFmt w:val="lowerLetter"/>
      <w:lvlText w:val="%2."/>
      <w:lvlJc w:val="left"/>
      <w:pPr>
        <w:ind w:left="1440" w:hanging="360"/>
      </w:pPr>
    </w:lvl>
    <w:lvl w:ilvl="2" w:tplc="4AB46DCA" w:tentative="1">
      <w:start w:val="1"/>
      <w:numFmt w:val="lowerRoman"/>
      <w:lvlText w:val="%3."/>
      <w:lvlJc w:val="right"/>
      <w:pPr>
        <w:ind w:left="2160" w:hanging="180"/>
      </w:pPr>
    </w:lvl>
    <w:lvl w:ilvl="3" w:tplc="590A6D76" w:tentative="1">
      <w:start w:val="1"/>
      <w:numFmt w:val="decimal"/>
      <w:lvlText w:val="%4."/>
      <w:lvlJc w:val="left"/>
      <w:pPr>
        <w:ind w:left="2880" w:hanging="360"/>
      </w:pPr>
    </w:lvl>
    <w:lvl w:ilvl="4" w:tplc="CD362AA2" w:tentative="1">
      <w:start w:val="1"/>
      <w:numFmt w:val="lowerLetter"/>
      <w:lvlText w:val="%5."/>
      <w:lvlJc w:val="left"/>
      <w:pPr>
        <w:ind w:left="3600" w:hanging="360"/>
      </w:pPr>
    </w:lvl>
    <w:lvl w:ilvl="5" w:tplc="EC9242F4" w:tentative="1">
      <w:start w:val="1"/>
      <w:numFmt w:val="lowerRoman"/>
      <w:lvlText w:val="%6."/>
      <w:lvlJc w:val="right"/>
      <w:pPr>
        <w:ind w:left="4320" w:hanging="180"/>
      </w:pPr>
    </w:lvl>
    <w:lvl w:ilvl="6" w:tplc="FB1CF59E" w:tentative="1">
      <w:start w:val="1"/>
      <w:numFmt w:val="decimal"/>
      <w:lvlText w:val="%7."/>
      <w:lvlJc w:val="left"/>
      <w:pPr>
        <w:ind w:left="5040" w:hanging="360"/>
      </w:pPr>
    </w:lvl>
    <w:lvl w:ilvl="7" w:tplc="3750682A" w:tentative="1">
      <w:start w:val="1"/>
      <w:numFmt w:val="lowerLetter"/>
      <w:lvlText w:val="%8."/>
      <w:lvlJc w:val="left"/>
      <w:pPr>
        <w:ind w:left="5760" w:hanging="360"/>
      </w:pPr>
    </w:lvl>
    <w:lvl w:ilvl="8" w:tplc="8382963A" w:tentative="1">
      <w:start w:val="1"/>
      <w:numFmt w:val="lowerRoman"/>
      <w:lvlText w:val="%9."/>
      <w:lvlJc w:val="right"/>
      <w:pPr>
        <w:ind w:left="6480" w:hanging="180"/>
      </w:pPr>
    </w:lvl>
  </w:abstractNum>
  <w:abstractNum w:abstractNumId="22" w15:restartNumberingAfterBreak="0">
    <w:nsid w:val="515C0ABC"/>
    <w:multiLevelType w:val="hybridMultilevel"/>
    <w:tmpl w:val="092884F0"/>
    <w:lvl w:ilvl="0" w:tplc="95B84918">
      <w:start w:val="1"/>
      <w:numFmt w:val="decimal"/>
      <w:lvlText w:val="%1."/>
      <w:lvlJc w:val="left"/>
      <w:pPr>
        <w:ind w:left="720" w:hanging="360"/>
      </w:pPr>
      <w:rPr>
        <w:rFonts w:hint="default"/>
        <w:b w:val="0"/>
      </w:rPr>
    </w:lvl>
    <w:lvl w:ilvl="1" w:tplc="240A0017">
      <w:start w:val="1"/>
      <w:numFmt w:val="lowerLetter"/>
      <w:lvlText w:val="%2)"/>
      <w:lvlJc w:val="left"/>
      <w:pPr>
        <w:ind w:left="1440" w:hanging="360"/>
      </w:pPr>
      <w:rPr>
        <w:rFonts w:hint="default"/>
        <w:color w:val="auto"/>
      </w:rPr>
    </w:lvl>
    <w:lvl w:ilvl="2" w:tplc="240A0005">
      <w:start w:val="1"/>
      <w:numFmt w:val="lowerLetter"/>
      <w:lvlText w:val="%3."/>
      <w:lvlJc w:val="right"/>
      <w:pPr>
        <w:ind w:left="2160" w:hanging="180"/>
      </w:pPr>
      <w:rPr>
        <w:rFonts w:ascii="Arial" w:eastAsia="Times New Roman" w:hAnsi="Arial" w:cs="Arial"/>
        <w:b w:val="0"/>
        <w:bCs/>
      </w:r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abstractNum w:abstractNumId="23" w15:restartNumberingAfterBreak="0">
    <w:nsid w:val="54352FEC"/>
    <w:multiLevelType w:val="hybridMultilevel"/>
    <w:tmpl w:val="6A8E291C"/>
    <w:lvl w:ilvl="0" w:tplc="080A000F">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50207B5"/>
    <w:multiLevelType w:val="multilevel"/>
    <w:tmpl w:val="A476DA54"/>
    <w:lvl w:ilvl="0">
      <w:start w:val="5"/>
      <w:numFmt w:val="decimal"/>
      <w:lvlText w:val="%1"/>
      <w:lvlJc w:val="left"/>
      <w:pPr>
        <w:ind w:left="360" w:hanging="360"/>
      </w:pPr>
      <w:rPr>
        <w:rFonts w:hint="default"/>
        <w:b/>
      </w:rPr>
    </w:lvl>
    <w:lvl w:ilvl="1">
      <w:start w:val="1"/>
      <w:numFmt w:val="decimal"/>
      <w:lvlText w:val="%1.%2"/>
      <w:lvlJc w:val="left"/>
      <w:pPr>
        <w:ind w:left="1071" w:hanging="360"/>
      </w:pPr>
      <w:rPr>
        <w:rFonts w:hint="default"/>
        <w:b/>
      </w:rPr>
    </w:lvl>
    <w:lvl w:ilvl="2">
      <w:start w:val="1"/>
      <w:numFmt w:val="lowerLetter"/>
      <w:lvlText w:val="%3)"/>
      <w:lvlJc w:val="left"/>
      <w:pPr>
        <w:ind w:left="1146" w:hanging="720"/>
      </w:pPr>
      <w:rPr>
        <w:rFonts w:hint="default"/>
        <w:b w:val="0"/>
        <w:bCs/>
        <w:i w:val="0"/>
        <w:color w:val="auto"/>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5" w15:restartNumberingAfterBreak="0">
    <w:nsid w:val="5ED54DED"/>
    <w:multiLevelType w:val="multilevel"/>
    <w:tmpl w:val="2D7A158C"/>
    <w:lvl w:ilvl="0">
      <w:start w:val="1"/>
      <w:numFmt w:val="decimal"/>
      <w:lvlText w:val="%1."/>
      <w:lvlJc w:val="left"/>
      <w:pPr>
        <w:ind w:left="720" w:hanging="360"/>
      </w:pPr>
      <w:rPr>
        <w:b/>
        <w:strike w:val="0"/>
        <w:color w:val="auto"/>
      </w:rPr>
    </w:lvl>
    <w:lvl w:ilvl="1">
      <w:start w:val="1"/>
      <w:numFmt w:val="decimal"/>
      <w:isLgl/>
      <w:lvlText w:val="%1.%2"/>
      <w:lvlJc w:val="left"/>
      <w:pPr>
        <w:ind w:left="720" w:hanging="360"/>
      </w:pPr>
      <w:rPr>
        <w:sz w:val="22"/>
      </w:rPr>
    </w:lvl>
    <w:lvl w:ilvl="2">
      <w:start w:val="1"/>
      <w:numFmt w:val="decimal"/>
      <w:isLgl/>
      <w:lvlText w:val="%1.%2.%3"/>
      <w:lvlJc w:val="left"/>
      <w:pPr>
        <w:ind w:left="1080" w:hanging="720"/>
      </w:pPr>
      <w:rPr>
        <w:sz w:val="22"/>
      </w:rPr>
    </w:lvl>
    <w:lvl w:ilvl="3">
      <w:start w:val="1"/>
      <w:numFmt w:val="decimal"/>
      <w:isLgl/>
      <w:lvlText w:val="%1.%2.%3.%4"/>
      <w:lvlJc w:val="left"/>
      <w:pPr>
        <w:ind w:left="1440" w:hanging="1080"/>
      </w:pPr>
      <w:rPr>
        <w:sz w:val="22"/>
      </w:rPr>
    </w:lvl>
    <w:lvl w:ilvl="4">
      <w:start w:val="1"/>
      <w:numFmt w:val="decimal"/>
      <w:isLgl/>
      <w:lvlText w:val="%1.%2.%3.%4.%5"/>
      <w:lvlJc w:val="left"/>
      <w:pPr>
        <w:ind w:left="1440" w:hanging="1080"/>
      </w:pPr>
      <w:rPr>
        <w:sz w:val="22"/>
      </w:rPr>
    </w:lvl>
    <w:lvl w:ilvl="5">
      <w:start w:val="1"/>
      <w:numFmt w:val="decimal"/>
      <w:isLgl/>
      <w:lvlText w:val="%1.%2.%3.%4.%5.%6"/>
      <w:lvlJc w:val="left"/>
      <w:pPr>
        <w:ind w:left="1800" w:hanging="1440"/>
      </w:pPr>
      <w:rPr>
        <w:sz w:val="22"/>
      </w:rPr>
    </w:lvl>
    <w:lvl w:ilvl="6">
      <w:start w:val="1"/>
      <w:numFmt w:val="decimal"/>
      <w:isLgl/>
      <w:lvlText w:val="%1.%2.%3.%4.%5.%6.%7"/>
      <w:lvlJc w:val="left"/>
      <w:pPr>
        <w:ind w:left="1800" w:hanging="1440"/>
      </w:pPr>
      <w:rPr>
        <w:sz w:val="22"/>
      </w:rPr>
    </w:lvl>
    <w:lvl w:ilvl="7">
      <w:start w:val="1"/>
      <w:numFmt w:val="decimal"/>
      <w:isLgl/>
      <w:lvlText w:val="%1.%2.%3.%4.%5.%6.%7.%8"/>
      <w:lvlJc w:val="left"/>
      <w:pPr>
        <w:ind w:left="2160" w:hanging="1800"/>
      </w:pPr>
      <w:rPr>
        <w:sz w:val="22"/>
      </w:rPr>
    </w:lvl>
    <w:lvl w:ilvl="8">
      <w:start w:val="1"/>
      <w:numFmt w:val="decimal"/>
      <w:isLgl/>
      <w:lvlText w:val="%1.%2.%3.%4.%5.%6.%7.%8.%9"/>
      <w:lvlJc w:val="left"/>
      <w:pPr>
        <w:ind w:left="2160" w:hanging="1800"/>
      </w:pPr>
      <w:rPr>
        <w:sz w:val="22"/>
      </w:rPr>
    </w:lvl>
  </w:abstractNum>
  <w:abstractNum w:abstractNumId="26" w15:restartNumberingAfterBreak="0">
    <w:nsid w:val="5F9940FB"/>
    <w:multiLevelType w:val="hybridMultilevel"/>
    <w:tmpl w:val="53D0B868"/>
    <w:lvl w:ilvl="0" w:tplc="C810C53E">
      <w:start w:val="1"/>
      <w:numFmt w:val="lowerLetter"/>
      <w:lvlText w:val="%1)"/>
      <w:lvlJc w:val="left"/>
      <w:pPr>
        <w:ind w:left="862" w:hanging="360"/>
      </w:pPr>
      <w:rPr>
        <w:rFonts w:hint="default"/>
        <w:b w:val="0"/>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27" w15:restartNumberingAfterBreak="0">
    <w:nsid w:val="5F9F10D5"/>
    <w:multiLevelType w:val="multilevel"/>
    <w:tmpl w:val="D0DAF1BC"/>
    <w:lvl w:ilvl="0">
      <w:start w:val="5"/>
      <w:numFmt w:val="decimal"/>
      <w:lvlText w:val="%1"/>
      <w:lvlJc w:val="left"/>
      <w:pPr>
        <w:ind w:left="360" w:hanging="360"/>
      </w:pPr>
      <w:rPr>
        <w:rFonts w:hint="default"/>
        <w:b/>
      </w:rPr>
    </w:lvl>
    <w:lvl w:ilvl="1">
      <w:start w:val="1"/>
      <w:numFmt w:val="decimal"/>
      <w:lvlText w:val="%1.%2"/>
      <w:lvlJc w:val="left"/>
      <w:pPr>
        <w:ind w:left="1071" w:hanging="360"/>
      </w:pPr>
      <w:rPr>
        <w:rFonts w:hint="default"/>
        <w:b/>
      </w:rPr>
    </w:lvl>
    <w:lvl w:ilvl="2">
      <w:start w:val="1"/>
      <w:numFmt w:val="lowerLetter"/>
      <w:lvlText w:val="%3)"/>
      <w:lvlJc w:val="left"/>
      <w:pPr>
        <w:ind w:left="1146" w:hanging="720"/>
      </w:pPr>
      <w:rPr>
        <w:rFonts w:hint="default"/>
        <w:b w:val="0"/>
        <w:bCs/>
        <w:i w:val="0"/>
        <w:color w:val="auto"/>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15:restartNumberingAfterBreak="0">
    <w:nsid w:val="61A84261"/>
    <w:multiLevelType w:val="multilevel"/>
    <w:tmpl w:val="48FC43B2"/>
    <w:lvl w:ilvl="0">
      <w:start w:val="5"/>
      <w:numFmt w:val="decimal"/>
      <w:lvlText w:val="%1"/>
      <w:lvlJc w:val="left"/>
      <w:pPr>
        <w:ind w:left="360" w:hanging="360"/>
      </w:pPr>
      <w:rPr>
        <w:rFonts w:hint="default"/>
        <w:b/>
      </w:rPr>
    </w:lvl>
    <w:lvl w:ilvl="1">
      <w:start w:val="1"/>
      <w:numFmt w:val="decimal"/>
      <w:lvlText w:val="%1.%2"/>
      <w:lvlJc w:val="left"/>
      <w:pPr>
        <w:ind w:left="1071" w:hanging="360"/>
      </w:pPr>
      <w:rPr>
        <w:rFonts w:hint="default"/>
        <w:b/>
      </w:rPr>
    </w:lvl>
    <w:lvl w:ilvl="2">
      <w:start w:val="1"/>
      <w:numFmt w:val="lowerLetter"/>
      <w:lvlText w:val="%3."/>
      <w:lvlJc w:val="left"/>
      <w:pPr>
        <w:ind w:left="1146" w:hanging="720"/>
      </w:pPr>
      <w:rPr>
        <w:rFonts w:ascii="Arial" w:eastAsia="Times New Roman" w:hAnsi="Arial" w:cs="Arial"/>
        <w:b w:val="0"/>
        <w:bCs/>
        <w:i w:val="0"/>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622C0248"/>
    <w:multiLevelType w:val="hybridMultilevel"/>
    <w:tmpl w:val="13F296F4"/>
    <w:lvl w:ilvl="0" w:tplc="B3B6EA62">
      <w:start w:val="1"/>
      <w:numFmt w:val="lowerLetter"/>
      <w:lvlText w:val="%1)"/>
      <w:lvlJc w:val="left"/>
      <w:pPr>
        <w:ind w:left="1222" w:hanging="360"/>
      </w:pPr>
      <w:rPr>
        <w:rFonts w:hint="default"/>
        <w:b w:val="0"/>
      </w:rPr>
    </w:lvl>
    <w:lvl w:ilvl="1" w:tplc="240A0019" w:tentative="1">
      <w:start w:val="1"/>
      <w:numFmt w:val="lowerLetter"/>
      <w:lvlText w:val="%2."/>
      <w:lvlJc w:val="left"/>
      <w:pPr>
        <w:ind w:left="1942" w:hanging="360"/>
      </w:pPr>
    </w:lvl>
    <w:lvl w:ilvl="2" w:tplc="240A001B" w:tentative="1">
      <w:start w:val="1"/>
      <w:numFmt w:val="lowerRoman"/>
      <w:lvlText w:val="%3."/>
      <w:lvlJc w:val="right"/>
      <w:pPr>
        <w:ind w:left="2662" w:hanging="180"/>
      </w:pPr>
    </w:lvl>
    <w:lvl w:ilvl="3" w:tplc="240A000F" w:tentative="1">
      <w:start w:val="1"/>
      <w:numFmt w:val="decimal"/>
      <w:lvlText w:val="%4."/>
      <w:lvlJc w:val="left"/>
      <w:pPr>
        <w:ind w:left="3382" w:hanging="360"/>
      </w:pPr>
    </w:lvl>
    <w:lvl w:ilvl="4" w:tplc="240A0019" w:tentative="1">
      <w:start w:val="1"/>
      <w:numFmt w:val="lowerLetter"/>
      <w:lvlText w:val="%5."/>
      <w:lvlJc w:val="left"/>
      <w:pPr>
        <w:ind w:left="4102" w:hanging="360"/>
      </w:pPr>
    </w:lvl>
    <w:lvl w:ilvl="5" w:tplc="240A001B" w:tentative="1">
      <w:start w:val="1"/>
      <w:numFmt w:val="lowerRoman"/>
      <w:lvlText w:val="%6."/>
      <w:lvlJc w:val="right"/>
      <w:pPr>
        <w:ind w:left="4822" w:hanging="180"/>
      </w:pPr>
    </w:lvl>
    <w:lvl w:ilvl="6" w:tplc="240A000F" w:tentative="1">
      <w:start w:val="1"/>
      <w:numFmt w:val="decimal"/>
      <w:lvlText w:val="%7."/>
      <w:lvlJc w:val="left"/>
      <w:pPr>
        <w:ind w:left="5542" w:hanging="360"/>
      </w:pPr>
    </w:lvl>
    <w:lvl w:ilvl="7" w:tplc="240A0019" w:tentative="1">
      <w:start w:val="1"/>
      <w:numFmt w:val="lowerLetter"/>
      <w:lvlText w:val="%8."/>
      <w:lvlJc w:val="left"/>
      <w:pPr>
        <w:ind w:left="6262" w:hanging="360"/>
      </w:pPr>
    </w:lvl>
    <w:lvl w:ilvl="8" w:tplc="240A001B" w:tentative="1">
      <w:start w:val="1"/>
      <w:numFmt w:val="lowerRoman"/>
      <w:lvlText w:val="%9."/>
      <w:lvlJc w:val="right"/>
      <w:pPr>
        <w:ind w:left="6982" w:hanging="180"/>
      </w:pPr>
    </w:lvl>
  </w:abstractNum>
  <w:abstractNum w:abstractNumId="30" w15:restartNumberingAfterBreak="0">
    <w:nsid w:val="62F653A4"/>
    <w:multiLevelType w:val="multilevel"/>
    <w:tmpl w:val="EE582B76"/>
    <w:lvl w:ilvl="0">
      <w:start w:val="1"/>
      <w:numFmt w:val="decimal"/>
      <w:lvlText w:val="%1."/>
      <w:lvlJc w:val="left"/>
      <w:pPr>
        <w:ind w:left="720" w:hanging="360"/>
      </w:pPr>
      <w:rPr>
        <w:b/>
        <w:color w:val="auto"/>
      </w:rPr>
    </w:lvl>
    <w:lvl w:ilvl="1">
      <w:start w:val="1"/>
      <w:numFmt w:val="decimal"/>
      <w:isLgl/>
      <w:lvlText w:val="%1.%2"/>
      <w:lvlJc w:val="left"/>
      <w:pPr>
        <w:ind w:left="720" w:hanging="360"/>
      </w:pPr>
      <w:rPr>
        <w:sz w:val="22"/>
      </w:rPr>
    </w:lvl>
    <w:lvl w:ilvl="2">
      <w:start w:val="1"/>
      <w:numFmt w:val="decimal"/>
      <w:isLgl/>
      <w:lvlText w:val="%1.%2.%3"/>
      <w:lvlJc w:val="left"/>
      <w:pPr>
        <w:ind w:left="1080" w:hanging="720"/>
      </w:pPr>
      <w:rPr>
        <w:sz w:val="22"/>
      </w:rPr>
    </w:lvl>
    <w:lvl w:ilvl="3">
      <w:start w:val="1"/>
      <w:numFmt w:val="decimal"/>
      <w:isLgl/>
      <w:lvlText w:val="%1.%2.%3.%4"/>
      <w:lvlJc w:val="left"/>
      <w:pPr>
        <w:ind w:left="1440" w:hanging="1080"/>
      </w:pPr>
      <w:rPr>
        <w:sz w:val="22"/>
      </w:rPr>
    </w:lvl>
    <w:lvl w:ilvl="4">
      <w:start w:val="1"/>
      <w:numFmt w:val="decimal"/>
      <w:isLgl/>
      <w:lvlText w:val="%1.%2.%3.%4.%5"/>
      <w:lvlJc w:val="left"/>
      <w:pPr>
        <w:ind w:left="1440" w:hanging="1080"/>
      </w:pPr>
      <w:rPr>
        <w:sz w:val="22"/>
      </w:rPr>
    </w:lvl>
    <w:lvl w:ilvl="5">
      <w:start w:val="1"/>
      <w:numFmt w:val="decimal"/>
      <w:isLgl/>
      <w:lvlText w:val="%1.%2.%3.%4.%5.%6"/>
      <w:lvlJc w:val="left"/>
      <w:pPr>
        <w:ind w:left="1800" w:hanging="1440"/>
      </w:pPr>
      <w:rPr>
        <w:sz w:val="22"/>
      </w:rPr>
    </w:lvl>
    <w:lvl w:ilvl="6">
      <w:start w:val="1"/>
      <w:numFmt w:val="decimal"/>
      <w:isLgl/>
      <w:lvlText w:val="%1.%2.%3.%4.%5.%6.%7"/>
      <w:lvlJc w:val="left"/>
      <w:pPr>
        <w:ind w:left="1800" w:hanging="1440"/>
      </w:pPr>
      <w:rPr>
        <w:sz w:val="22"/>
      </w:rPr>
    </w:lvl>
    <w:lvl w:ilvl="7">
      <w:start w:val="1"/>
      <w:numFmt w:val="decimal"/>
      <w:isLgl/>
      <w:lvlText w:val="%1.%2.%3.%4.%5.%6.%7.%8"/>
      <w:lvlJc w:val="left"/>
      <w:pPr>
        <w:ind w:left="2160" w:hanging="1800"/>
      </w:pPr>
      <w:rPr>
        <w:sz w:val="22"/>
      </w:rPr>
    </w:lvl>
    <w:lvl w:ilvl="8">
      <w:start w:val="1"/>
      <w:numFmt w:val="decimal"/>
      <w:isLgl/>
      <w:lvlText w:val="%1.%2.%3.%4.%5.%6.%7.%8.%9"/>
      <w:lvlJc w:val="left"/>
      <w:pPr>
        <w:ind w:left="2160" w:hanging="1800"/>
      </w:pPr>
      <w:rPr>
        <w:sz w:val="22"/>
      </w:rPr>
    </w:lvl>
  </w:abstractNum>
  <w:abstractNum w:abstractNumId="31" w15:restartNumberingAfterBreak="0">
    <w:nsid w:val="633525B5"/>
    <w:multiLevelType w:val="hybridMultilevel"/>
    <w:tmpl w:val="3CE462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4391A7A"/>
    <w:multiLevelType w:val="hybridMultilevel"/>
    <w:tmpl w:val="0B0AE74A"/>
    <w:lvl w:ilvl="0" w:tplc="FFFFFFFF">
      <w:start w:val="1"/>
      <w:numFmt w:val="lowerLetter"/>
      <w:lvlText w:val="%1."/>
      <w:lvlJc w:val="left"/>
      <w:pPr>
        <w:ind w:left="720" w:hanging="360"/>
      </w:pPr>
      <w:rPr>
        <w:rFonts w:hint="default"/>
        <w:b w:val="0"/>
      </w:rPr>
    </w:lvl>
    <w:lvl w:ilvl="1" w:tplc="FFFFFFFF">
      <w:start w:val="1"/>
      <w:numFmt w:val="lowerLetter"/>
      <w:lvlText w:val="%2."/>
      <w:lvlJc w:val="left"/>
      <w:pPr>
        <w:ind w:left="1440" w:hanging="360"/>
      </w:pPr>
    </w:lvl>
    <w:lvl w:ilvl="2" w:tplc="240A0017">
      <w:start w:val="1"/>
      <w:numFmt w:val="lowerLetter"/>
      <w:lvlText w:val="%3)"/>
      <w:lvlJc w:val="left"/>
      <w:pPr>
        <w:ind w:left="2340" w:hanging="360"/>
      </w:pPr>
      <w:rPr>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D87E47"/>
    <w:multiLevelType w:val="multilevel"/>
    <w:tmpl w:val="3DD2F746"/>
    <w:lvl w:ilvl="0">
      <w:start w:val="1"/>
      <w:numFmt w:val="decimal"/>
      <w:lvlText w:val="%1."/>
      <w:lvlJc w:val="left"/>
      <w:pPr>
        <w:ind w:left="502" w:hanging="360"/>
      </w:pPr>
      <w:rPr>
        <w:rFonts w:hint="default"/>
        <w:b/>
      </w:rPr>
    </w:lvl>
    <w:lvl w:ilvl="1">
      <w:start w:val="1"/>
      <w:numFmt w:val="decimal"/>
      <w:isLgl/>
      <w:lvlText w:val="%1.%2"/>
      <w:lvlJc w:val="left"/>
      <w:pPr>
        <w:ind w:left="547" w:hanging="405"/>
      </w:pPr>
      <w:rPr>
        <w:rFonts w:hint="default"/>
        <w:b/>
      </w:rPr>
    </w:lvl>
    <w:lvl w:ilvl="2">
      <w:start w:val="1"/>
      <w:numFmt w:val="decimal"/>
      <w:isLgl/>
      <w:lvlText w:val="%1.%2.%3"/>
      <w:lvlJc w:val="left"/>
      <w:pPr>
        <w:ind w:left="2001" w:hanging="720"/>
      </w:pPr>
      <w:rPr>
        <w:rFonts w:hint="default"/>
        <w:b/>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6B864753"/>
    <w:multiLevelType w:val="multilevel"/>
    <w:tmpl w:val="FFD88F1E"/>
    <w:lvl w:ilvl="0">
      <w:start w:val="5"/>
      <w:numFmt w:val="decimal"/>
      <w:lvlText w:val="%1"/>
      <w:lvlJc w:val="left"/>
      <w:pPr>
        <w:ind w:left="360" w:hanging="360"/>
      </w:pPr>
      <w:rPr>
        <w:rFonts w:hint="default"/>
        <w:b/>
      </w:rPr>
    </w:lvl>
    <w:lvl w:ilvl="1">
      <w:start w:val="1"/>
      <w:numFmt w:val="decimal"/>
      <w:lvlText w:val="%1.%2"/>
      <w:lvlJc w:val="left"/>
      <w:pPr>
        <w:ind w:left="1071" w:hanging="360"/>
      </w:pPr>
      <w:rPr>
        <w:rFonts w:hint="default"/>
        <w:b/>
      </w:rPr>
    </w:lvl>
    <w:lvl w:ilvl="2">
      <w:start w:val="1"/>
      <w:numFmt w:val="lowerLetter"/>
      <w:lvlText w:val="%3)"/>
      <w:lvlJc w:val="left"/>
      <w:pPr>
        <w:ind w:left="1146" w:hanging="720"/>
      </w:pPr>
      <w:rPr>
        <w:rFonts w:hint="default"/>
        <w:b w:val="0"/>
        <w:bCs/>
        <w:i w:val="0"/>
        <w:color w:val="auto"/>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5" w15:restartNumberingAfterBreak="0">
    <w:nsid w:val="716927F6"/>
    <w:multiLevelType w:val="hybridMultilevel"/>
    <w:tmpl w:val="705E4A06"/>
    <w:lvl w:ilvl="0" w:tplc="A306C482">
      <w:start w:val="1"/>
      <w:numFmt w:val="lowerLetter"/>
      <w:lvlText w:val="%1."/>
      <w:lvlJc w:val="left"/>
      <w:pPr>
        <w:ind w:left="720" w:hanging="360"/>
      </w:pPr>
      <w:rPr>
        <w:rFonts w:hint="default"/>
      </w:rPr>
    </w:lvl>
    <w:lvl w:ilvl="1" w:tplc="48F09082" w:tentative="1">
      <w:start w:val="1"/>
      <w:numFmt w:val="lowerLetter"/>
      <w:lvlText w:val="%2."/>
      <w:lvlJc w:val="left"/>
      <w:pPr>
        <w:ind w:left="1440" w:hanging="360"/>
      </w:pPr>
    </w:lvl>
    <w:lvl w:ilvl="2" w:tplc="3836BF50" w:tentative="1">
      <w:start w:val="1"/>
      <w:numFmt w:val="lowerRoman"/>
      <w:lvlText w:val="%3."/>
      <w:lvlJc w:val="right"/>
      <w:pPr>
        <w:ind w:left="2160" w:hanging="180"/>
      </w:pPr>
    </w:lvl>
    <w:lvl w:ilvl="3" w:tplc="0CB00BD0" w:tentative="1">
      <w:start w:val="1"/>
      <w:numFmt w:val="decimal"/>
      <w:lvlText w:val="%4."/>
      <w:lvlJc w:val="left"/>
      <w:pPr>
        <w:ind w:left="2880" w:hanging="360"/>
      </w:pPr>
    </w:lvl>
    <w:lvl w:ilvl="4" w:tplc="7A38113A" w:tentative="1">
      <w:start w:val="1"/>
      <w:numFmt w:val="lowerLetter"/>
      <w:lvlText w:val="%5."/>
      <w:lvlJc w:val="left"/>
      <w:pPr>
        <w:ind w:left="3600" w:hanging="360"/>
      </w:pPr>
    </w:lvl>
    <w:lvl w:ilvl="5" w:tplc="21F63BF0" w:tentative="1">
      <w:start w:val="1"/>
      <w:numFmt w:val="lowerRoman"/>
      <w:lvlText w:val="%6."/>
      <w:lvlJc w:val="right"/>
      <w:pPr>
        <w:ind w:left="4320" w:hanging="180"/>
      </w:pPr>
    </w:lvl>
    <w:lvl w:ilvl="6" w:tplc="F2D6900A" w:tentative="1">
      <w:start w:val="1"/>
      <w:numFmt w:val="decimal"/>
      <w:lvlText w:val="%7."/>
      <w:lvlJc w:val="left"/>
      <w:pPr>
        <w:ind w:left="5040" w:hanging="360"/>
      </w:pPr>
    </w:lvl>
    <w:lvl w:ilvl="7" w:tplc="7C14AAE0" w:tentative="1">
      <w:start w:val="1"/>
      <w:numFmt w:val="lowerLetter"/>
      <w:lvlText w:val="%8."/>
      <w:lvlJc w:val="left"/>
      <w:pPr>
        <w:ind w:left="5760" w:hanging="360"/>
      </w:pPr>
    </w:lvl>
    <w:lvl w:ilvl="8" w:tplc="DECE07C6" w:tentative="1">
      <w:start w:val="1"/>
      <w:numFmt w:val="lowerRoman"/>
      <w:lvlText w:val="%9."/>
      <w:lvlJc w:val="right"/>
      <w:pPr>
        <w:ind w:left="6480" w:hanging="180"/>
      </w:pPr>
    </w:lvl>
  </w:abstractNum>
  <w:abstractNum w:abstractNumId="36" w15:restartNumberingAfterBreak="0">
    <w:nsid w:val="71CD084C"/>
    <w:multiLevelType w:val="singleLevel"/>
    <w:tmpl w:val="BA4EB280"/>
    <w:lvl w:ilvl="0">
      <w:start w:val="1"/>
      <w:numFmt w:val="decimal"/>
      <w:lvlText w:val="%1)"/>
      <w:lvlJc w:val="left"/>
      <w:pPr>
        <w:tabs>
          <w:tab w:val="num" w:pos="502"/>
        </w:tabs>
        <w:ind w:left="502" w:hanging="360"/>
      </w:pPr>
      <w:rPr>
        <w:rFonts w:hint="default"/>
        <w:b/>
        <w:color w:val="auto"/>
        <w:sz w:val="20"/>
      </w:rPr>
    </w:lvl>
  </w:abstractNum>
  <w:abstractNum w:abstractNumId="37" w15:restartNumberingAfterBreak="0">
    <w:nsid w:val="73972FBF"/>
    <w:multiLevelType w:val="hybridMultilevel"/>
    <w:tmpl w:val="AC6C2DBC"/>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bullet"/>
      <w:lvlText w:val="-"/>
      <w:lvlJc w:val="left"/>
      <w:pPr>
        <w:ind w:left="2340" w:hanging="360"/>
      </w:pPr>
      <w:rPr>
        <w:rFonts w:ascii="Arial" w:eastAsia="Calibri" w:hAnsi="Arial" w:cs="Arial" w:hint="default"/>
      </w:rPr>
    </w:lvl>
    <w:lvl w:ilvl="3" w:tplc="240A0017">
      <w:start w:val="1"/>
      <w:numFmt w:val="lowerLetter"/>
      <w:lvlText w:val="%4)"/>
      <w:lvlJc w:val="left"/>
      <w:pPr>
        <w:ind w:left="1352" w:hanging="360"/>
      </w:pPr>
      <w:rPr>
        <w:rFonts w:hint="default"/>
      </w:rPr>
    </w:lvl>
    <w:lvl w:ilvl="4" w:tplc="0616BD7A">
      <w:start w:val="1"/>
      <w:numFmt w:val="decimal"/>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3B121E1"/>
    <w:multiLevelType w:val="hybridMultilevel"/>
    <w:tmpl w:val="DD2C9CE8"/>
    <w:lvl w:ilvl="0" w:tplc="EAB26330">
      <w:start w:val="1"/>
      <w:numFmt w:val="lowerLetter"/>
      <w:lvlText w:val="%1."/>
      <w:lvlJc w:val="left"/>
      <w:pPr>
        <w:ind w:left="1440" w:hanging="360"/>
      </w:pPr>
    </w:lvl>
    <w:lvl w:ilvl="1" w:tplc="B27E251E" w:tentative="1">
      <w:start w:val="1"/>
      <w:numFmt w:val="lowerLetter"/>
      <w:lvlText w:val="%2."/>
      <w:lvlJc w:val="left"/>
      <w:pPr>
        <w:ind w:left="1440" w:hanging="360"/>
      </w:pPr>
    </w:lvl>
    <w:lvl w:ilvl="2" w:tplc="3FAC202A" w:tentative="1">
      <w:start w:val="1"/>
      <w:numFmt w:val="lowerRoman"/>
      <w:lvlText w:val="%3."/>
      <w:lvlJc w:val="right"/>
      <w:pPr>
        <w:ind w:left="2160" w:hanging="180"/>
      </w:pPr>
    </w:lvl>
    <w:lvl w:ilvl="3" w:tplc="5DECAD3E" w:tentative="1">
      <w:start w:val="1"/>
      <w:numFmt w:val="decimal"/>
      <w:lvlText w:val="%4."/>
      <w:lvlJc w:val="left"/>
      <w:pPr>
        <w:ind w:left="2880" w:hanging="360"/>
      </w:pPr>
    </w:lvl>
    <w:lvl w:ilvl="4" w:tplc="9DC6256A" w:tentative="1">
      <w:start w:val="1"/>
      <w:numFmt w:val="lowerLetter"/>
      <w:lvlText w:val="%5."/>
      <w:lvlJc w:val="left"/>
      <w:pPr>
        <w:ind w:left="3600" w:hanging="360"/>
      </w:pPr>
    </w:lvl>
    <w:lvl w:ilvl="5" w:tplc="985C9AB6" w:tentative="1">
      <w:start w:val="1"/>
      <w:numFmt w:val="lowerRoman"/>
      <w:lvlText w:val="%6."/>
      <w:lvlJc w:val="right"/>
      <w:pPr>
        <w:ind w:left="4320" w:hanging="180"/>
      </w:pPr>
    </w:lvl>
    <w:lvl w:ilvl="6" w:tplc="CA7467AA" w:tentative="1">
      <w:start w:val="1"/>
      <w:numFmt w:val="decimal"/>
      <w:lvlText w:val="%7."/>
      <w:lvlJc w:val="left"/>
      <w:pPr>
        <w:ind w:left="5040" w:hanging="360"/>
      </w:pPr>
    </w:lvl>
    <w:lvl w:ilvl="7" w:tplc="7EA28C0E" w:tentative="1">
      <w:start w:val="1"/>
      <w:numFmt w:val="lowerLetter"/>
      <w:lvlText w:val="%8."/>
      <w:lvlJc w:val="left"/>
      <w:pPr>
        <w:ind w:left="5760" w:hanging="360"/>
      </w:pPr>
    </w:lvl>
    <w:lvl w:ilvl="8" w:tplc="8D8CAE00" w:tentative="1">
      <w:start w:val="1"/>
      <w:numFmt w:val="lowerRoman"/>
      <w:lvlText w:val="%9."/>
      <w:lvlJc w:val="right"/>
      <w:pPr>
        <w:ind w:left="6480" w:hanging="180"/>
      </w:pPr>
    </w:lvl>
  </w:abstractNum>
  <w:abstractNum w:abstractNumId="39" w15:restartNumberingAfterBreak="0">
    <w:nsid w:val="798067E0"/>
    <w:multiLevelType w:val="hybridMultilevel"/>
    <w:tmpl w:val="5358ABC0"/>
    <w:lvl w:ilvl="0" w:tplc="240A0019">
      <w:start w:val="1"/>
      <w:numFmt w:val="lowerLetter"/>
      <w:lvlText w:val="%1."/>
      <w:lvlJc w:val="left"/>
      <w:pPr>
        <w:ind w:left="720" w:hanging="360"/>
      </w:pPr>
      <w:rPr>
        <w:rFonts w:hint="default"/>
        <w:b w:val="0"/>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40" w15:restartNumberingAfterBreak="0">
    <w:nsid w:val="7D742D10"/>
    <w:multiLevelType w:val="hybridMultilevel"/>
    <w:tmpl w:val="F3268B38"/>
    <w:lvl w:ilvl="0" w:tplc="E5F21EF2">
      <w:start w:val="1"/>
      <w:numFmt w:val="lowerLetter"/>
      <w:lvlText w:val="%1."/>
      <w:lvlJc w:val="left"/>
      <w:pPr>
        <w:ind w:left="720" w:hanging="360"/>
      </w:pPr>
    </w:lvl>
    <w:lvl w:ilvl="1" w:tplc="240A0003" w:tentative="1">
      <w:start w:val="1"/>
      <w:numFmt w:val="lowerLetter"/>
      <w:lvlText w:val="%2."/>
      <w:lvlJc w:val="left"/>
      <w:pPr>
        <w:ind w:left="1440" w:hanging="360"/>
      </w:pPr>
    </w:lvl>
    <w:lvl w:ilvl="2" w:tplc="240A0005" w:tentative="1">
      <w:start w:val="1"/>
      <w:numFmt w:val="lowerRoman"/>
      <w:lvlText w:val="%3."/>
      <w:lvlJc w:val="right"/>
      <w:pPr>
        <w:ind w:left="2160" w:hanging="180"/>
      </w:pPr>
    </w:lvl>
    <w:lvl w:ilvl="3" w:tplc="240A0001" w:tentative="1">
      <w:start w:val="1"/>
      <w:numFmt w:val="decimal"/>
      <w:lvlText w:val="%4."/>
      <w:lvlJc w:val="left"/>
      <w:pPr>
        <w:ind w:left="2880" w:hanging="360"/>
      </w:pPr>
    </w:lvl>
    <w:lvl w:ilvl="4" w:tplc="240A0003" w:tentative="1">
      <w:start w:val="1"/>
      <w:numFmt w:val="lowerLetter"/>
      <w:lvlText w:val="%5."/>
      <w:lvlJc w:val="left"/>
      <w:pPr>
        <w:ind w:left="3600" w:hanging="360"/>
      </w:pPr>
    </w:lvl>
    <w:lvl w:ilvl="5" w:tplc="240A0005" w:tentative="1">
      <w:start w:val="1"/>
      <w:numFmt w:val="lowerRoman"/>
      <w:lvlText w:val="%6."/>
      <w:lvlJc w:val="right"/>
      <w:pPr>
        <w:ind w:left="4320" w:hanging="180"/>
      </w:pPr>
    </w:lvl>
    <w:lvl w:ilvl="6" w:tplc="240A0001" w:tentative="1">
      <w:start w:val="1"/>
      <w:numFmt w:val="decimal"/>
      <w:lvlText w:val="%7."/>
      <w:lvlJc w:val="left"/>
      <w:pPr>
        <w:ind w:left="5040" w:hanging="360"/>
      </w:pPr>
    </w:lvl>
    <w:lvl w:ilvl="7" w:tplc="240A0003" w:tentative="1">
      <w:start w:val="1"/>
      <w:numFmt w:val="lowerLetter"/>
      <w:lvlText w:val="%8."/>
      <w:lvlJc w:val="left"/>
      <w:pPr>
        <w:ind w:left="5760" w:hanging="360"/>
      </w:pPr>
    </w:lvl>
    <w:lvl w:ilvl="8" w:tplc="240A0005" w:tentative="1">
      <w:start w:val="1"/>
      <w:numFmt w:val="lowerRoman"/>
      <w:lvlText w:val="%9."/>
      <w:lvlJc w:val="right"/>
      <w:pPr>
        <w:ind w:left="6480" w:hanging="180"/>
      </w:pPr>
    </w:lvl>
  </w:abstractNum>
  <w:num w:numId="1">
    <w:abstractNumId w:val="36"/>
  </w:num>
  <w:num w:numId="2">
    <w:abstractNumId w:val="33"/>
  </w:num>
  <w:num w:numId="3">
    <w:abstractNumId w:val="28"/>
  </w:num>
  <w:num w:numId="4">
    <w:abstractNumId w:val="4"/>
  </w:num>
  <w:num w:numId="5">
    <w:abstractNumId w:val="16"/>
  </w:num>
  <w:num w:numId="6">
    <w:abstractNumId w:val="12"/>
  </w:num>
  <w:num w:numId="7">
    <w:abstractNumId w:val="40"/>
  </w:num>
  <w:num w:numId="8">
    <w:abstractNumId w:val="35"/>
  </w:num>
  <w:num w:numId="9">
    <w:abstractNumId w:val="14"/>
  </w:num>
  <w:num w:numId="10">
    <w:abstractNumId w:val="32"/>
  </w:num>
  <w:num w:numId="11">
    <w:abstractNumId w:val="25"/>
  </w:num>
  <w:num w:numId="12">
    <w:abstractNumId w:val="13"/>
  </w:num>
  <w:num w:numId="13">
    <w:abstractNumId w:val="8"/>
  </w:num>
  <w:num w:numId="14">
    <w:abstractNumId w:val="17"/>
  </w:num>
  <w:num w:numId="15">
    <w:abstractNumId w:val="21"/>
  </w:num>
  <w:num w:numId="16">
    <w:abstractNumId w:val="11"/>
  </w:num>
  <w:num w:numId="17">
    <w:abstractNumId w:val="38"/>
  </w:num>
  <w:num w:numId="18">
    <w:abstractNumId w:val="23"/>
  </w:num>
  <w:num w:numId="19">
    <w:abstractNumId w:val="15"/>
  </w:num>
  <w:num w:numId="20">
    <w:abstractNumId w:val="39"/>
  </w:num>
  <w:num w:numId="21">
    <w:abstractNumId w:val="10"/>
  </w:num>
  <w:num w:numId="22">
    <w:abstractNumId w:val="18"/>
  </w:num>
  <w:num w:numId="23">
    <w:abstractNumId w:val="0"/>
  </w:num>
  <w:num w:numId="24">
    <w:abstractNumId w:val="3"/>
  </w:num>
  <w:num w:numId="25">
    <w:abstractNumId w:val="5"/>
  </w:num>
  <w:num w:numId="26">
    <w:abstractNumId w:val="31"/>
  </w:num>
  <w:num w:numId="27">
    <w:abstractNumId w:val="20"/>
  </w:num>
  <w:num w:numId="28">
    <w:abstractNumId w:val="29"/>
  </w:num>
  <w:num w:numId="29">
    <w:abstractNumId w:val="26"/>
  </w:num>
  <w:num w:numId="30">
    <w:abstractNumId w:val="7"/>
  </w:num>
  <w:num w:numId="31">
    <w:abstractNumId w:val="1"/>
  </w:num>
  <w:num w:numId="32">
    <w:abstractNumId w:val="2"/>
  </w:num>
  <w:num w:numId="33">
    <w:abstractNumId w:val="6"/>
  </w:num>
  <w:num w:numId="34">
    <w:abstractNumId w:val="37"/>
  </w:num>
  <w:num w:numId="35">
    <w:abstractNumId w:val="27"/>
  </w:num>
  <w:num w:numId="36">
    <w:abstractNumId w:val="22"/>
  </w:num>
  <w:num w:numId="37">
    <w:abstractNumId w:val="9"/>
  </w:num>
  <w:num w:numId="38">
    <w:abstractNumId w:val="24"/>
  </w:num>
  <w:num w:numId="39">
    <w:abstractNumId w:val="19"/>
  </w:num>
  <w:num w:numId="40">
    <w:abstractNumId w:val="34"/>
  </w:num>
  <w:num w:numId="41">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ayza Cristina Segura Ospino">
    <w15:presenceInfo w15:providerId="Windows Live" w15:userId="a8c7ba3dd7aac8f6"/>
  </w15:person>
  <w15:person w15:author="Denis Leonardo Cavanzo Ulloa (ANLA)">
    <w15:presenceInfo w15:providerId="None" w15:userId="Denis Leonardo Cavanzo Ulloa (AN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activeWritingStyle w:appName="MSWord" w:lang="pt-BR"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ES" w:vendorID="64" w:dllVersion="6" w:nlCheck="1" w:checkStyle="0"/>
  <w:activeWritingStyle w:appName="MSWord" w:lang="es-MX" w:vendorID="64" w:dllVersion="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es-MX"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CO" w:vendorID="64" w:dllVersion="0" w:nlCheck="1" w:checkStyle="0"/>
  <w:activeWritingStyle w:appName="MSWord" w:lang="es-MX" w:vendorID="64" w:dllVersion="0" w:nlCheck="1" w:checkStyle="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172"/>
    <w:rsid w:val="00002990"/>
    <w:rsid w:val="00004411"/>
    <w:rsid w:val="000046B2"/>
    <w:rsid w:val="0000531F"/>
    <w:rsid w:val="000057E0"/>
    <w:rsid w:val="0001067C"/>
    <w:rsid w:val="00011118"/>
    <w:rsid w:val="00011F42"/>
    <w:rsid w:val="00012B05"/>
    <w:rsid w:val="00016292"/>
    <w:rsid w:val="00016A48"/>
    <w:rsid w:val="00017291"/>
    <w:rsid w:val="000172D5"/>
    <w:rsid w:val="000175EB"/>
    <w:rsid w:val="00017787"/>
    <w:rsid w:val="00020B2E"/>
    <w:rsid w:val="00022322"/>
    <w:rsid w:val="00023EE7"/>
    <w:rsid w:val="00025914"/>
    <w:rsid w:val="0002652C"/>
    <w:rsid w:val="000275BA"/>
    <w:rsid w:val="00034D44"/>
    <w:rsid w:val="0003524A"/>
    <w:rsid w:val="00040BB2"/>
    <w:rsid w:val="00040F94"/>
    <w:rsid w:val="0004141B"/>
    <w:rsid w:val="00041634"/>
    <w:rsid w:val="000432B4"/>
    <w:rsid w:val="00046384"/>
    <w:rsid w:val="00046C4C"/>
    <w:rsid w:val="00055DA9"/>
    <w:rsid w:val="00057EA4"/>
    <w:rsid w:val="0006234E"/>
    <w:rsid w:val="0006489A"/>
    <w:rsid w:val="00065633"/>
    <w:rsid w:val="000667D7"/>
    <w:rsid w:val="00071118"/>
    <w:rsid w:val="000713D0"/>
    <w:rsid w:val="0007282F"/>
    <w:rsid w:val="00072847"/>
    <w:rsid w:val="0007351C"/>
    <w:rsid w:val="000737BF"/>
    <w:rsid w:val="00074838"/>
    <w:rsid w:val="00074AB4"/>
    <w:rsid w:val="000755DD"/>
    <w:rsid w:val="00076F86"/>
    <w:rsid w:val="00077879"/>
    <w:rsid w:val="00077DCA"/>
    <w:rsid w:val="00082852"/>
    <w:rsid w:val="000832D2"/>
    <w:rsid w:val="000839FA"/>
    <w:rsid w:val="00083F3A"/>
    <w:rsid w:val="00092685"/>
    <w:rsid w:val="00093DF9"/>
    <w:rsid w:val="0009428E"/>
    <w:rsid w:val="000A263B"/>
    <w:rsid w:val="000A3F22"/>
    <w:rsid w:val="000A693F"/>
    <w:rsid w:val="000B016D"/>
    <w:rsid w:val="000B0629"/>
    <w:rsid w:val="000B53F4"/>
    <w:rsid w:val="000B5AF3"/>
    <w:rsid w:val="000B77F4"/>
    <w:rsid w:val="000C138D"/>
    <w:rsid w:val="000C61B6"/>
    <w:rsid w:val="000C6FCE"/>
    <w:rsid w:val="000C78D7"/>
    <w:rsid w:val="000D20F0"/>
    <w:rsid w:val="000D6B30"/>
    <w:rsid w:val="000E115A"/>
    <w:rsid w:val="000E160F"/>
    <w:rsid w:val="000E1ED8"/>
    <w:rsid w:val="000E4B39"/>
    <w:rsid w:val="000E547E"/>
    <w:rsid w:val="000E5A1A"/>
    <w:rsid w:val="000E6144"/>
    <w:rsid w:val="000E7DD5"/>
    <w:rsid w:val="000F0988"/>
    <w:rsid w:val="000F0E4B"/>
    <w:rsid w:val="000F187F"/>
    <w:rsid w:val="000F27D0"/>
    <w:rsid w:val="000F54BD"/>
    <w:rsid w:val="000F5E65"/>
    <w:rsid w:val="000F721C"/>
    <w:rsid w:val="00100F3A"/>
    <w:rsid w:val="001018FD"/>
    <w:rsid w:val="00101B7F"/>
    <w:rsid w:val="001033E8"/>
    <w:rsid w:val="0010365C"/>
    <w:rsid w:val="00103D15"/>
    <w:rsid w:val="00104F16"/>
    <w:rsid w:val="0010535A"/>
    <w:rsid w:val="00106768"/>
    <w:rsid w:val="0010676D"/>
    <w:rsid w:val="00106E84"/>
    <w:rsid w:val="00107176"/>
    <w:rsid w:val="001076B0"/>
    <w:rsid w:val="00111072"/>
    <w:rsid w:val="00113600"/>
    <w:rsid w:val="00117325"/>
    <w:rsid w:val="00122165"/>
    <w:rsid w:val="00123532"/>
    <w:rsid w:val="001236FD"/>
    <w:rsid w:val="00123A41"/>
    <w:rsid w:val="001246D8"/>
    <w:rsid w:val="0012663C"/>
    <w:rsid w:val="0012719E"/>
    <w:rsid w:val="001327CB"/>
    <w:rsid w:val="00132C65"/>
    <w:rsid w:val="00133971"/>
    <w:rsid w:val="00133972"/>
    <w:rsid w:val="0013534D"/>
    <w:rsid w:val="00135708"/>
    <w:rsid w:val="00135907"/>
    <w:rsid w:val="00136433"/>
    <w:rsid w:val="00136939"/>
    <w:rsid w:val="00137260"/>
    <w:rsid w:val="00140CC2"/>
    <w:rsid w:val="00140D2E"/>
    <w:rsid w:val="0014141F"/>
    <w:rsid w:val="00141DF1"/>
    <w:rsid w:val="00144B9F"/>
    <w:rsid w:val="00145B5D"/>
    <w:rsid w:val="00155C35"/>
    <w:rsid w:val="0015629B"/>
    <w:rsid w:val="00157E7C"/>
    <w:rsid w:val="00160802"/>
    <w:rsid w:val="00162003"/>
    <w:rsid w:val="00166E37"/>
    <w:rsid w:val="00167421"/>
    <w:rsid w:val="00170795"/>
    <w:rsid w:val="00170FF3"/>
    <w:rsid w:val="001715CF"/>
    <w:rsid w:val="001719BE"/>
    <w:rsid w:val="00171F51"/>
    <w:rsid w:val="001722AF"/>
    <w:rsid w:val="0017262E"/>
    <w:rsid w:val="00172ACB"/>
    <w:rsid w:val="0017707D"/>
    <w:rsid w:val="00180797"/>
    <w:rsid w:val="00184E3B"/>
    <w:rsid w:val="00186D44"/>
    <w:rsid w:val="00186FDA"/>
    <w:rsid w:val="00190919"/>
    <w:rsid w:val="0019301B"/>
    <w:rsid w:val="001979BB"/>
    <w:rsid w:val="001A1640"/>
    <w:rsid w:val="001A4823"/>
    <w:rsid w:val="001A61AD"/>
    <w:rsid w:val="001A61F4"/>
    <w:rsid w:val="001A6E3E"/>
    <w:rsid w:val="001B0468"/>
    <w:rsid w:val="001B20D7"/>
    <w:rsid w:val="001B3546"/>
    <w:rsid w:val="001B3AA4"/>
    <w:rsid w:val="001B4342"/>
    <w:rsid w:val="001B4B83"/>
    <w:rsid w:val="001B7AEA"/>
    <w:rsid w:val="001C00EE"/>
    <w:rsid w:val="001C27C7"/>
    <w:rsid w:val="001C585E"/>
    <w:rsid w:val="001C78E2"/>
    <w:rsid w:val="001D19BA"/>
    <w:rsid w:val="001D1D1F"/>
    <w:rsid w:val="001D21F1"/>
    <w:rsid w:val="001D542F"/>
    <w:rsid w:val="001D5BB7"/>
    <w:rsid w:val="001D7994"/>
    <w:rsid w:val="001E1F9F"/>
    <w:rsid w:val="001E2062"/>
    <w:rsid w:val="001E2408"/>
    <w:rsid w:val="001E289B"/>
    <w:rsid w:val="001E2A39"/>
    <w:rsid w:val="001E4CC7"/>
    <w:rsid w:val="001E699F"/>
    <w:rsid w:val="001E69A4"/>
    <w:rsid w:val="001E6BD9"/>
    <w:rsid w:val="001E6DF7"/>
    <w:rsid w:val="001F0DBD"/>
    <w:rsid w:val="001F1F12"/>
    <w:rsid w:val="001F3A73"/>
    <w:rsid w:val="001F4BD6"/>
    <w:rsid w:val="001F77C2"/>
    <w:rsid w:val="001F7EE5"/>
    <w:rsid w:val="002004D0"/>
    <w:rsid w:val="00201383"/>
    <w:rsid w:val="00202D73"/>
    <w:rsid w:val="00204E8C"/>
    <w:rsid w:val="00207B6D"/>
    <w:rsid w:val="0021250E"/>
    <w:rsid w:val="002133C1"/>
    <w:rsid w:val="00214A47"/>
    <w:rsid w:val="0021755D"/>
    <w:rsid w:val="002205EE"/>
    <w:rsid w:val="00220DFA"/>
    <w:rsid w:val="00221195"/>
    <w:rsid w:val="00223776"/>
    <w:rsid w:val="0022468A"/>
    <w:rsid w:val="00226016"/>
    <w:rsid w:val="00226E9F"/>
    <w:rsid w:val="002302C2"/>
    <w:rsid w:val="00231D89"/>
    <w:rsid w:val="00231E2A"/>
    <w:rsid w:val="002419EE"/>
    <w:rsid w:val="002446CA"/>
    <w:rsid w:val="002449C1"/>
    <w:rsid w:val="00244BAA"/>
    <w:rsid w:val="00244F75"/>
    <w:rsid w:val="002462AF"/>
    <w:rsid w:val="0024704C"/>
    <w:rsid w:val="002472E2"/>
    <w:rsid w:val="002475B5"/>
    <w:rsid w:val="0025010C"/>
    <w:rsid w:val="00251C0C"/>
    <w:rsid w:val="0025311A"/>
    <w:rsid w:val="00253327"/>
    <w:rsid w:val="00254E27"/>
    <w:rsid w:val="00256A72"/>
    <w:rsid w:val="00262AF9"/>
    <w:rsid w:val="00262E33"/>
    <w:rsid w:val="0026391F"/>
    <w:rsid w:val="0026446B"/>
    <w:rsid w:val="002727C5"/>
    <w:rsid w:val="00273938"/>
    <w:rsid w:val="002821E5"/>
    <w:rsid w:val="00282E76"/>
    <w:rsid w:val="002852EB"/>
    <w:rsid w:val="00285863"/>
    <w:rsid w:val="00285CA8"/>
    <w:rsid w:val="00286E37"/>
    <w:rsid w:val="0029135F"/>
    <w:rsid w:val="002926B3"/>
    <w:rsid w:val="00294DC0"/>
    <w:rsid w:val="00297D62"/>
    <w:rsid w:val="002B012E"/>
    <w:rsid w:val="002B16B7"/>
    <w:rsid w:val="002B181A"/>
    <w:rsid w:val="002B2CFC"/>
    <w:rsid w:val="002B3545"/>
    <w:rsid w:val="002B4BDE"/>
    <w:rsid w:val="002B6604"/>
    <w:rsid w:val="002C00AF"/>
    <w:rsid w:val="002C0A67"/>
    <w:rsid w:val="002C2626"/>
    <w:rsid w:val="002D0C6D"/>
    <w:rsid w:val="002D229F"/>
    <w:rsid w:val="002D3EF6"/>
    <w:rsid w:val="002D47E9"/>
    <w:rsid w:val="002D625F"/>
    <w:rsid w:val="002D6555"/>
    <w:rsid w:val="002E0226"/>
    <w:rsid w:val="002E05D7"/>
    <w:rsid w:val="002E097A"/>
    <w:rsid w:val="002E42D8"/>
    <w:rsid w:val="002E4E40"/>
    <w:rsid w:val="002E5E17"/>
    <w:rsid w:val="002E7079"/>
    <w:rsid w:val="002E780C"/>
    <w:rsid w:val="002F0C82"/>
    <w:rsid w:val="002F2E38"/>
    <w:rsid w:val="002F3B87"/>
    <w:rsid w:val="002F52ED"/>
    <w:rsid w:val="002F6849"/>
    <w:rsid w:val="002F6F7C"/>
    <w:rsid w:val="002F72FC"/>
    <w:rsid w:val="002F7A47"/>
    <w:rsid w:val="00301744"/>
    <w:rsid w:val="003031D2"/>
    <w:rsid w:val="00305A9E"/>
    <w:rsid w:val="00306325"/>
    <w:rsid w:val="0030756B"/>
    <w:rsid w:val="00307F1B"/>
    <w:rsid w:val="003106B2"/>
    <w:rsid w:val="00311D54"/>
    <w:rsid w:val="00314F0F"/>
    <w:rsid w:val="003217DD"/>
    <w:rsid w:val="00322FCB"/>
    <w:rsid w:val="003252F0"/>
    <w:rsid w:val="00327490"/>
    <w:rsid w:val="00327E65"/>
    <w:rsid w:val="0033089F"/>
    <w:rsid w:val="00330926"/>
    <w:rsid w:val="00331195"/>
    <w:rsid w:val="0033193F"/>
    <w:rsid w:val="00331B97"/>
    <w:rsid w:val="003351B2"/>
    <w:rsid w:val="00342246"/>
    <w:rsid w:val="0034310B"/>
    <w:rsid w:val="00345C14"/>
    <w:rsid w:val="00345EBB"/>
    <w:rsid w:val="003466B5"/>
    <w:rsid w:val="003502E6"/>
    <w:rsid w:val="003532BB"/>
    <w:rsid w:val="00355862"/>
    <w:rsid w:val="0035700C"/>
    <w:rsid w:val="003579E7"/>
    <w:rsid w:val="00364879"/>
    <w:rsid w:val="00367A76"/>
    <w:rsid w:val="00371844"/>
    <w:rsid w:val="00371E98"/>
    <w:rsid w:val="00371F2D"/>
    <w:rsid w:val="0037278C"/>
    <w:rsid w:val="00373396"/>
    <w:rsid w:val="00373BF3"/>
    <w:rsid w:val="003748C0"/>
    <w:rsid w:val="00377460"/>
    <w:rsid w:val="00380195"/>
    <w:rsid w:val="00381217"/>
    <w:rsid w:val="00382473"/>
    <w:rsid w:val="00384BAE"/>
    <w:rsid w:val="00394389"/>
    <w:rsid w:val="003944D0"/>
    <w:rsid w:val="00394BE9"/>
    <w:rsid w:val="00396C74"/>
    <w:rsid w:val="00396FC5"/>
    <w:rsid w:val="003A634B"/>
    <w:rsid w:val="003A67AA"/>
    <w:rsid w:val="003A6CCC"/>
    <w:rsid w:val="003B1308"/>
    <w:rsid w:val="003B4C59"/>
    <w:rsid w:val="003B4D38"/>
    <w:rsid w:val="003B68A0"/>
    <w:rsid w:val="003B6D79"/>
    <w:rsid w:val="003C2EFD"/>
    <w:rsid w:val="003C53D8"/>
    <w:rsid w:val="003D09C5"/>
    <w:rsid w:val="003D1F90"/>
    <w:rsid w:val="003D232B"/>
    <w:rsid w:val="003D39CE"/>
    <w:rsid w:val="003D41ED"/>
    <w:rsid w:val="003D4292"/>
    <w:rsid w:val="003E16F6"/>
    <w:rsid w:val="003E1983"/>
    <w:rsid w:val="003E2B7A"/>
    <w:rsid w:val="003E4646"/>
    <w:rsid w:val="003E5E2C"/>
    <w:rsid w:val="003F4C91"/>
    <w:rsid w:val="003F4D0D"/>
    <w:rsid w:val="00404261"/>
    <w:rsid w:val="00407E98"/>
    <w:rsid w:val="00411164"/>
    <w:rsid w:val="004139C8"/>
    <w:rsid w:val="00413B9B"/>
    <w:rsid w:val="004147DB"/>
    <w:rsid w:val="00414B1B"/>
    <w:rsid w:val="00415E50"/>
    <w:rsid w:val="00417549"/>
    <w:rsid w:val="004200FC"/>
    <w:rsid w:val="00420DC4"/>
    <w:rsid w:val="00422C88"/>
    <w:rsid w:val="00423DCF"/>
    <w:rsid w:val="00424D1B"/>
    <w:rsid w:val="00425418"/>
    <w:rsid w:val="00427E54"/>
    <w:rsid w:val="004307F5"/>
    <w:rsid w:val="00432354"/>
    <w:rsid w:val="004324A1"/>
    <w:rsid w:val="004332C4"/>
    <w:rsid w:val="00433897"/>
    <w:rsid w:val="00433D9B"/>
    <w:rsid w:val="00435220"/>
    <w:rsid w:val="004370A9"/>
    <w:rsid w:val="004372AF"/>
    <w:rsid w:val="00441278"/>
    <w:rsid w:val="00442225"/>
    <w:rsid w:val="00442746"/>
    <w:rsid w:val="00442A72"/>
    <w:rsid w:val="00444268"/>
    <w:rsid w:val="004444E2"/>
    <w:rsid w:val="004474A1"/>
    <w:rsid w:val="00450D9F"/>
    <w:rsid w:val="004521DF"/>
    <w:rsid w:val="00453A35"/>
    <w:rsid w:val="00453C3A"/>
    <w:rsid w:val="00455CCF"/>
    <w:rsid w:val="00460858"/>
    <w:rsid w:val="004613E2"/>
    <w:rsid w:val="00462BCB"/>
    <w:rsid w:val="00464111"/>
    <w:rsid w:val="004648EA"/>
    <w:rsid w:val="00466A22"/>
    <w:rsid w:val="004732E2"/>
    <w:rsid w:val="00474F40"/>
    <w:rsid w:val="00475F85"/>
    <w:rsid w:val="0048109C"/>
    <w:rsid w:val="00481607"/>
    <w:rsid w:val="00481E7C"/>
    <w:rsid w:val="00484DED"/>
    <w:rsid w:val="004866B0"/>
    <w:rsid w:val="00490709"/>
    <w:rsid w:val="00490878"/>
    <w:rsid w:val="004921E1"/>
    <w:rsid w:val="004925DF"/>
    <w:rsid w:val="00493C18"/>
    <w:rsid w:val="00493C3C"/>
    <w:rsid w:val="00493F97"/>
    <w:rsid w:val="00494357"/>
    <w:rsid w:val="004943DE"/>
    <w:rsid w:val="004944FF"/>
    <w:rsid w:val="00497177"/>
    <w:rsid w:val="004A078A"/>
    <w:rsid w:val="004A089A"/>
    <w:rsid w:val="004A17D2"/>
    <w:rsid w:val="004A1813"/>
    <w:rsid w:val="004A2771"/>
    <w:rsid w:val="004A618F"/>
    <w:rsid w:val="004A6A4D"/>
    <w:rsid w:val="004B4C43"/>
    <w:rsid w:val="004B68A5"/>
    <w:rsid w:val="004C03F3"/>
    <w:rsid w:val="004C078E"/>
    <w:rsid w:val="004C07E1"/>
    <w:rsid w:val="004C349A"/>
    <w:rsid w:val="004C3F6B"/>
    <w:rsid w:val="004C750C"/>
    <w:rsid w:val="004D2009"/>
    <w:rsid w:val="004D241E"/>
    <w:rsid w:val="004D2A4F"/>
    <w:rsid w:val="004D3878"/>
    <w:rsid w:val="004D4B8D"/>
    <w:rsid w:val="004D5E7E"/>
    <w:rsid w:val="004D6196"/>
    <w:rsid w:val="004D6EA1"/>
    <w:rsid w:val="004D707D"/>
    <w:rsid w:val="004D73ED"/>
    <w:rsid w:val="004E0E6A"/>
    <w:rsid w:val="004E1DBA"/>
    <w:rsid w:val="004E1F01"/>
    <w:rsid w:val="004E30B6"/>
    <w:rsid w:val="004E3BE8"/>
    <w:rsid w:val="004E43C8"/>
    <w:rsid w:val="004E58BA"/>
    <w:rsid w:val="004E6DD4"/>
    <w:rsid w:val="004F0472"/>
    <w:rsid w:val="004F074D"/>
    <w:rsid w:val="004F1161"/>
    <w:rsid w:val="004F1690"/>
    <w:rsid w:val="004F2456"/>
    <w:rsid w:val="004F4237"/>
    <w:rsid w:val="004F43B9"/>
    <w:rsid w:val="004F5F10"/>
    <w:rsid w:val="004F65AE"/>
    <w:rsid w:val="004F66CD"/>
    <w:rsid w:val="004F78C4"/>
    <w:rsid w:val="00502D7C"/>
    <w:rsid w:val="00503066"/>
    <w:rsid w:val="005055BA"/>
    <w:rsid w:val="00505DCC"/>
    <w:rsid w:val="00510081"/>
    <w:rsid w:val="005121DC"/>
    <w:rsid w:val="00514129"/>
    <w:rsid w:val="00514A93"/>
    <w:rsid w:val="00515691"/>
    <w:rsid w:val="00517A5E"/>
    <w:rsid w:val="00520491"/>
    <w:rsid w:val="00520DC9"/>
    <w:rsid w:val="00521343"/>
    <w:rsid w:val="005215C9"/>
    <w:rsid w:val="00521636"/>
    <w:rsid w:val="00521957"/>
    <w:rsid w:val="00523F6D"/>
    <w:rsid w:val="00524516"/>
    <w:rsid w:val="00526C61"/>
    <w:rsid w:val="00527784"/>
    <w:rsid w:val="005318D8"/>
    <w:rsid w:val="00531ED2"/>
    <w:rsid w:val="00534575"/>
    <w:rsid w:val="005351BF"/>
    <w:rsid w:val="005362BD"/>
    <w:rsid w:val="005373E5"/>
    <w:rsid w:val="005434F8"/>
    <w:rsid w:val="00545A44"/>
    <w:rsid w:val="00546049"/>
    <w:rsid w:val="005508E4"/>
    <w:rsid w:val="00551838"/>
    <w:rsid w:val="00553AB4"/>
    <w:rsid w:val="00554457"/>
    <w:rsid w:val="00555DC4"/>
    <w:rsid w:val="005622E6"/>
    <w:rsid w:val="00567873"/>
    <w:rsid w:val="005712BF"/>
    <w:rsid w:val="0058240C"/>
    <w:rsid w:val="00583B7A"/>
    <w:rsid w:val="00586579"/>
    <w:rsid w:val="005875AB"/>
    <w:rsid w:val="00590E34"/>
    <w:rsid w:val="005A16B1"/>
    <w:rsid w:val="005A1902"/>
    <w:rsid w:val="005A30FA"/>
    <w:rsid w:val="005A32BF"/>
    <w:rsid w:val="005A561A"/>
    <w:rsid w:val="005B16B4"/>
    <w:rsid w:val="005B2E05"/>
    <w:rsid w:val="005B3612"/>
    <w:rsid w:val="005B39CE"/>
    <w:rsid w:val="005B43B4"/>
    <w:rsid w:val="005B48A4"/>
    <w:rsid w:val="005B6869"/>
    <w:rsid w:val="005B78DC"/>
    <w:rsid w:val="005B7C87"/>
    <w:rsid w:val="005C0668"/>
    <w:rsid w:val="005C0796"/>
    <w:rsid w:val="005C1A92"/>
    <w:rsid w:val="005C5567"/>
    <w:rsid w:val="005C5A90"/>
    <w:rsid w:val="005C6F8E"/>
    <w:rsid w:val="005C71E6"/>
    <w:rsid w:val="005C76B2"/>
    <w:rsid w:val="005C7E7D"/>
    <w:rsid w:val="005D0005"/>
    <w:rsid w:val="005D3AE3"/>
    <w:rsid w:val="005D3FC7"/>
    <w:rsid w:val="005E1E2D"/>
    <w:rsid w:val="005E6824"/>
    <w:rsid w:val="005E7CF2"/>
    <w:rsid w:val="005F1B86"/>
    <w:rsid w:val="005F5A50"/>
    <w:rsid w:val="005F68DC"/>
    <w:rsid w:val="005F6E20"/>
    <w:rsid w:val="00600AF1"/>
    <w:rsid w:val="00600BE6"/>
    <w:rsid w:val="00601032"/>
    <w:rsid w:val="006028E5"/>
    <w:rsid w:val="006029E7"/>
    <w:rsid w:val="00602B5F"/>
    <w:rsid w:val="00603D66"/>
    <w:rsid w:val="00603F8C"/>
    <w:rsid w:val="00605E9A"/>
    <w:rsid w:val="00606DBF"/>
    <w:rsid w:val="0061066F"/>
    <w:rsid w:val="0061076B"/>
    <w:rsid w:val="00610C39"/>
    <w:rsid w:val="00613863"/>
    <w:rsid w:val="006139CB"/>
    <w:rsid w:val="00616580"/>
    <w:rsid w:val="0061678A"/>
    <w:rsid w:val="00616933"/>
    <w:rsid w:val="00616FB8"/>
    <w:rsid w:val="00622C4E"/>
    <w:rsid w:val="006234A7"/>
    <w:rsid w:val="00625262"/>
    <w:rsid w:val="006271B1"/>
    <w:rsid w:val="00627775"/>
    <w:rsid w:val="006302D3"/>
    <w:rsid w:val="006313CC"/>
    <w:rsid w:val="0063327B"/>
    <w:rsid w:val="006335F5"/>
    <w:rsid w:val="0063453F"/>
    <w:rsid w:val="00634580"/>
    <w:rsid w:val="00634D03"/>
    <w:rsid w:val="00637BFD"/>
    <w:rsid w:val="006407A8"/>
    <w:rsid w:val="00644E6B"/>
    <w:rsid w:val="00644E78"/>
    <w:rsid w:val="0064737A"/>
    <w:rsid w:val="00651627"/>
    <w:rsid w:val="00654E0C"/>
    <w:rsid w:val="006553DB"/>
    <w:rsid w:val="006561CE"/>
    <w:rsid w:val="006564B3"/>
    <w:rsid w:val="00656EAA"/>
    <w:rsid w:val="00657BA2"/>
    <w:rsid w:val="00657E51"/>
    <w:rsid w:val="00664B7B"/>
    <w:rsid w:val="00666EE2"/>
    <w:rsid w:val="00667DE8"/>
    <w:rsid w:val="00670564"/>
    <w:rsid w:val="006717E8"/>
    <w:rsid w:val="00672899"/>
    <w:rsid w:val="006739D7"/>
    <w:rsid w:val="00673A77"/>
    <w:rsid w:val="0067685E"/>
    <w:rsid w:val="00684CB8"/>
    <w:rsid w:val="00685AD2"/>
    <w:rsid w:val="00687D49"/>
    <w:rsid w:val="00690EF6"/>
    <w:rsid w:val="0069118E"/>
    <w:rsid w:val="00692D75"/>
    <w:rsid w:val="006A1A0F"/>
    <w:rsid w:val="006A38E6"/>
    <w:rsid w:val="006A4D28"/>
    <w:rsid w:val="006A5544"/>
    <w:rsid w:val="006A5C12"/>
    <w:rsid w:val="006A5C5F"/>
    <w:rsid w:val="006A5F36"/>
    <w:rsid w:val="006A6CDB"/>
    <w:rsid w:val="006A7677"/>
    <w:rsid w:val="006B007A"/>
    <w:rsid w:val="006B0846"/>
    <w:rsid w:val="006B5416"/>
    <w:rsid w:val="006B7210"/>
    <w:rsid w:val="006C32D6"/>
    <w:rsid w:val="006C5B6D"/>
    <w:rsid w:val="006C5FB7"/>
    <w:rsid w:val="006D07C6"/>
    <w:rsid w:val="006D111B"/>
    <w:rsid w:val="006D1B01"/>
    <w:rsid w:val="006D25D3"/>
    <w:rsid w:val="006D5F32"/>
    <w:rsid w:val="006D7174"/>
    <w:rsid w:val="006E19E5"/>
    <w:rsid w:val="006E23D3"/>
    <w:rsid w:val="006E4D77"/>
    <w:rsid w:val="006E53F8"/>
    <w:rsid w:val="006F0550"/>
    <w:rsid w:val="006F0EDE"/>
    <w:rsid w:val="006F1690"/>
    <w:rsid w:val="006F21F6"/>
    <w:rsid w:val="006F39F3"/>
    <w:rsid w:val="006F3BFD"/>
    <w:rsid w:val="006F5118"/>
    <w:rsid w:val="006F6AE8"/>
    <w:rsid w:val="006F790E"/>
    <w:rsid w:val="00703EA8"/>
    <w:rsid w:val="0071268F"/>
    <w:rsid w:val="00714632"/>
    <w:rsid w:val="00714B8B"/>
    <w:rsid w:val="007175D6"/>
    <w:rsid w:val="00717D21"/>
    <w:rsid w:val="0072025B"/>
    <w:rsid w:val="007219D6"/>
    <w:rsid w:val="00721DB7"/>
    <w:rsid w:val="00722936"/>
    <w:rsid w:val="00723708"/>
    <w:rsid w:val="00723A2F"/>
    <w:rsid w:val="00723B12"/>
    <w:rsid w:val="0072430D"/>
    <w:rsid w:val="00725041"/>
    <w:rsid w:val="00726611"/>
    <w:rsid w:val="0073175A"/>
    <w:rsid w:val="00737A94"/>
    <w:rsid w:val="00742EB7"/>
    <w:rsid w:val="0074564A"/>
    <w:rsid w:val="00745795"/>
    <w:rsid w:val="0074656C"/>
    <w:rsid w:val="00750113"/>
    <w:rsid w:val="0075049A"/>
    <w:rsid w:val="00751F1C"/>
    <w:rsid w:val="00753506"/>
    <w:rsid w:val="0076090C"/>
    <w:rsid w:val="00760AC9"/>
    <w:rsid w:val="00767A6B"/>
    <w:rsid w:val="007709EA"/>
    <w:rsid w:val="00771508"/>
    <w:rsid w:val="00771A41"/>
    <w:rsid w:val="00772288"/>
    <w:rsid w:val="0077332F"/>
    <w:rsid w:val="00780DC3"/>
    <w:rsid w:val="00783311"/>
    <w:rsid w:val="00790CDC"/>
    <w:rsid w:val="007920DA"/>
    <w:rsid w:val="00792C0E"/>
    <w:rsid w:val="00793C46"/>
    <w:rsid w:val="0079550A"/>
    <w:rsid w:val="00795FED"/>
    <w:rsid w:val="00797B26"/>
    <w:rsid w:val="007A1148"/>
    <w:rsid w:val="007A3414"/>
    <w:rsid w:val="007A41AC"/>
    <w:rsid w:val="007A6B8C"/>
    <w:rsid w:val="007A792C"/>
    <w:rsid w:val="007B0A8B"/>
    <w:rsid w:val="007B25A6"/>
    <w:rsid w:val="007C3558"/>
    <w:rsid w:val="007C400E"/>
    <w:rsid w:val="007C7C70"/>
    <w:rsid w:val="007D2C73"/>
    <w:rsid w:val="007D3ACD"/>
    <w:rsid w:val="007D4276"/>
    <w:rsid w:val="007D606D"/>
    <w:rsid w:val="007D6B03"/>
    <w:rsid w:val="007D6E21"/>
    <w:rsid w:val="007E16D7"/>
    <w:rsid w:val="007E1AC1"/>
    <w:rsid w:val="007E349C"/>
    <w:rsid w:val="007E3DAA"/>
    <w:rsid w:val="007E3E7D"/>
    <w:rsid w:val="007E5AF3"/>
    <w:rsid w:val="007E6E7E"/>
    <w:rsid w:val="007E7B09"/>
    <w:rsid w:val="007F08EA"/>
    <w:rsid w:val="007F2489"/>
    <w:rsid w:val="007F32F5"/>
    <w:rsid w:val="007F5FE4"/>
    <w:rsid w:val="0080087D"/>
    <w:rsid w:val="008014B8"/>
    <w:rsid w:val="00802104"/>
    <w:rsid w:val="00803621"/>
    <w:rsid w:val="00804527"/>
    <w:rsid w:val="00805915"/>
    <w:rsid w:val="0080779C"/>
    <w:rsid w:val="008112F9"/>
    <w:rsid w:val="0081173F"/>
    <w:rsid w:val="00812344"/>
    <w:rsid w:val="008149B6"/>
    <w:rsid w:val="00814FA7"/>
    <w:rsid w:val="00816C97"/>
    <w:rsid w:val="00817BAF"/>
    <w:rsid w:val="0082225A"/>
    <w:rsid w:val="00822EA4"/>
    <w:rsid w:val="008264A3"/>
    <w:rsid w:val="008313CA"/>
    <w:rsid w:val="00833721"/>
    <w:rsid w:val="00833729"/>
    <w:rsid w:val="00835CB7"/>
    <w:rsid w:val="0083707D"/>
    <w:rsid w:val="00837F77"/>
    <w:rsid w:val="00842389"/>
    <w:rsid w:val="00847E0D"/>
    <w:rsid w:val="00851023"/>
    <w:rsid w:val="00853122"/>
    <w:rsid w:val="00853758"/>
    <w:rsid w:val="00854936"/>
    <w:rsid w:val="008550FD"/>
    <w:rsid w:val="00855AE5"/>
    <w:rsid w:val="00855D43"/>
    <w:rsid w:val="008610F4"/>
    <w:rsid w:val="00864A04"/>
    <w:rsid w:val="00865216"/>
    <w:rsid w:val="008733AC"/>
    <w:rsid w:val="00873BAD"/>
    <w:rsid w:val="0087551F"/>
    <w:rsid w:val="00876148"/>
    <w:rsid w:val="00876E8C"/>
    <w:rsid w:val="00880DF7"/>
    <w:rsid w:val="008811B3"/>
    <w:rsid w:val="0088193B"/>
    <w:rsid w:val="008847B5"/>
    <w:rsid w:val="00884E75"/>
    <w:rsid w:val="008850F6"/>
    <w:rsid w:val="0089089A"/>
    <w:rsid w:val="00891DB0"/>
    <w:rsid w:val="00892F4F"/>
    <w:rsid w:val="00893DC2"/>
    <w:rsid w:val="00894E44"/>
    <w:rsid w:val="00895312"/>
    <w:rsid w:val="0089551F"/>
    <w:rsid w:val="008959EC"/>
    <w:rsid w:val="008A1729"/>
    <w:rsid w:val="008A26E8"/>
    <w:rsid w:val="008A2D24"/>
    <w:rsid w:val="008A4057"/>
    <w:rsid w:val="008A4317"/>
    <w:rsid w:val="008A49C6"/>
    <w:rsid w:val="008A600B"/>
    <w:rsid w:val="008A7A2F"/>
    <w:rsid w:val="008B67E3"/>
    <w:rsid w:val="008C1983"/>
    <w:rsid w:val="008C32DD"/>
    <w:rsid w:val="008C34F4"/>
    <w:rsid w:val="008C3D46"/>
    <w:rsid w:val="008C4922"/>
    <w:rsid w:val="008C5ABB"/>
    <w:rsid w:val="008C6A3B"/>
    <w:rsid w:val="008C6B0A"/>
    <w:rsid w:val="008C7980"/>
    <w:rsid w:val="008D0297"/>
    <w:rsid w:val="008D17D0"/>
    <w:rsid w:val="008D2477"/>
    <w:rsid w:val="008D47B0"/>
    <w:rsid w:val="008D4C85"/>
    <w:rsid w:val="008D4E5C"/>
    <w:rsid w:val="008D4E5E"/>
    <w:rsid w:val="008E35E2"/>
    <w:rsid w:val="008E41D2"/>
    <w:rsid w:val="008E505B"/>
    <w:rsid w:val="008E6CCD"/>
    <w:rsid w:val="008E7AA6"/>
    <w:rsid w:val="008F04EE"/>
    <w:rsid w:val="008F26C8"/>
    <w:rsid w:val="008F2CD8"/>
    <w:rsid w:val="008F3DE8"/>
    <w:rsid w:val="00901311"/>
    <w:rsid w:val="009014BD"/>
    <w:rsid w:val="00902F07"/>
    <w:rsid w:val="009102E6"/>
    <w:rsid w:val="00912DE0"/>
    <w:rsid w:val="0091406C"/>
    <w:rsid w:val="00916937"/>
    <w:rsid w:val="00920B98"/>
    <w:rsid w:val="00920C71"/>
    <w:rsid w:val="00922F0A"/>
    <w:rsid w:val="00923074"/>
    <w:rsid w:val="00923AD4"/>
    <w:rsid w:val="009246C7"/>
    <w:rsid w:val="00925CC5"/>
    <w:rsid w:val="0093133F"/>
    <w:rsid w:val="00932268"/>
    <w:rsid w:val="0093283D"/>
    <w:rsid w:val="00933142"/>
    <w:rsid w:val="00933D51"/>
    <w:rsid w:val="009354B9"/>
    <w:rsid w:val="00942153"/>
    <w:rsid w:val="0094298F"/>
    <w:rsid w:val="00942AA5"/>
    <w:rsid w:val="00944050"/>
    <w:rsid w:val="009448E7"/>
    <w:rsid w:val="00950CA6"/>
    <w:rsid w:val="009510E3"/>
    <w:rsid w:val="009512A4"/>
    <w:rsid w:val="009515E3"/>
    <w:rsid w:val="00954832"/>
    <w:rsid w:val="00955247"/>
    <w:rsid w:val="00955C95"/>
    <w:rsid w:val="00956F29"/>
    <w:rsid w:val="009574CC"/>
    <w:rsid w:val="00960D01"/>
    <w:rsid w:val="0096117C"/>
    <w:rsid w:val="00961AA1"/>
    <w:rsid w:val="00962127"/>
    <w:rsid w:val="00962C4C"/>
    <w:rsid w:val="00966104"/>
    <w:rsid w:val="00966CBC"/>
    <w:rsid w:val="009670BA"/>
    <w:rsid w:val="0097465A"/>
    <w:rsid w:val="009767C5"/>
    <w:rsid w:val="00980FA4"/>
    <w:rsid w:val="009819C8"/>
    <w:rsid w:val="009828EB"/>
    <w:rsid w:val="009837C2"/>
    <w:rsid w:val="00983A97"/>
    <w:rsid w:val="00983D2C"/>
    <w:rsid w:val="009847D9"/>
    <w:rsid w:val="00985130"/>
    <w:rsid w:val="009858F9"/>
    <w:rsid w:val="009905DC"/>
    <w:rsid w:val="00990E19"/>
    <w:rsid w:val="00992455"/>
    <w:rsid w:val="00992E48"/>
    <w:rsid w:val="0099497E"/>
    <w:rsid w:val="00995E29"/>
    <w:rsid w:val="00996835"/>
    <w:rsid w:val="00996EDA"/>
    <w:rsid w:val="009A04C5"/>
    <w:rsid w:val="009A0736"/>
    <w:rsid w:val="009A1BDB"/>
    <w:rsid w:val="009A206F"/>
    <w:rsid w:val="009A23F3"/>
    <w:rsid w:val="009A250E"/>
    <w:rsid w:val="009A624D"/>
    <w:rsid w:val="009A7F50"/>
    <w:rsid w:val="009B0CE2"/>
    <w:rsid w:val="009B2877"/>
    <w:rsid w:val="009B3067"/>
    <w:rsid w:val="009B32BE"/>
    <w:rsid w:val="009B3A6D"/>
    <w:rsid w:val="009B4643"/>
    <w:rsid w:val="009B63C7"/>
    <w:rsid w:val="009B678F"/>
    <w:rsid w:val="009B720D"/>
    <w:rsid w:val="009B76E1"/>
    <w:rsid w:val="009C3753"/>
    <w:rsid w:val="009C39D8"/>
    <w:rsid w:val="009C4291"/>
    <w:rsid w:val="009C705B"/>
    <w:rsid w:val="009D13B4"/>
    <w:rsid w:val="009D6CA2"/>
    <w:rsid w:val="009E0195"/>
    <w:rsid w:val="009E01B5"/>
    <w:rsid w:val="009E0442"/>
    <w:rsid w:val="009E14B7"/>
    <w:rsid w:val="009E2010"/>
    <w:rsid w:val="009E2CBC"/>
    <w:rsid w:val="009E49DB"/>
    <w:rsid w:val="009E5695"/>
    <w:rsid w:val="009E5DD4"/>
    <w:rsid w:val="009E6694"/>
    <w:rsid w:val="009E752D"/>
    <w:rsid w:val="009F0316"/>
    <w:rsid w:val="009F2427"/>
    <w:rsid w:val="009F658E"/>
    <w:rsid w:val="00A002E0"/>
    <w:rsid w:val="00A01169"/>
    <w:rsid w:val="00A0490F"/>
    <w:rsid w:val="00A061AF"/>
    <w:rsid w:val="00A078D0"/>
    <w:rsid w:val="00A10503"/>
    <w:rsid w:val="00A116AF"/>
    <w:rsid w:val="00A11B47"/>
    <w:rsid w:val="00A123AB"/>
    <w:rsid w:val="00A12677"/>
    <w:rsid w:val="00A1542F"/>
    <w:rsid w:val="00A21E6A"/>
    <w:rsid w:val="00A22DB4"/>
    <w:rsid w:val="00A25756"/>
    <w:rsid w:val="00A33008"/>
    <w:rsid w:val="00A357B6"/>
    <w:rsid w:val="00A35823"/>
    <w:rsid w:val="00A36E5D"/>
    <w:rsid w:val="00A375E2"/>
    <w:rsid w:val="00A37E73"/>
    <w:rsid w:val="00A44414"/>
    <w:rsid w:val="00A44D39"/>
    <w:rsid w:val="00A4594C"/>
    <w:rsid w:val="00A45A62"/>
    <w:rsid w:val="00A50586"/>
    <w:rsid w:val="00A5211F"/>
    <w:rsid w:val="00A554A1"/>
    <w:rsid w:val="00A56917"/>
    <w:rsid w:val="00A57503"/>
    <w:rsid w:val="00A57ADC"/>
    <w:rsid w:val="00A63DAA"/>
    <w:rsid w:val="00A645CB"/>
    <w:rsid w:val="00A6468E"/>
    <w:rsid w:val="00A65213"/>
    <w:rsid w:val="00A664B8"/>
    <w:rsid w:val="00A701A5"/>
    <w:rsid w:val="00A7326D"/>
    <w:rsid w:val="00A758F5"/>
    <w:rsid w:val="00A75AC8"/>
    <w:rsid w:val="00A80CD2"/>
    <w:rsid w:val="00A814BE"/>
    <w:rsid w:val="00A8192E"/>
    <w:rsid w:val="00A81C27"/>
    <w:rsid w:val="00A81CCD"/>
    <w:rsid w:val="00A84E73"/>
    <w:rsid w:val="00A85B4C"/>
    <w:rsid w:val="00A907CA"/>
    <w:rsid w:val="00A90A8A"/>
    <w:rsid w:val="00A9391E"/>
    <w:rsid w:val="00A93CEF"/>
    <w:rsid w:val="00A943C5"/>
    <w:rsid w:val="00A95B17"/>
    <w:rsid w:val="00A9710F"/>
    <w:rsid w:val="00AA2CE5"/>
    <w:rsid w:val="00AA69A9"/>
    <w:rsid w:val="00AB0414"/>
    <w:rsid w:val="00AB2104"/>
    <w:rsid w:val="00AB3A95"/>
    <w:rsid w:val="00AB4DD8"/>
    <w:rsid w:val="00AB5317"/>
    <w:rsid w:val="00AB534F"/>
    <w:rsid w:val="00AB57B1"/>
    <w:rsid w:val="00AB5866"/>
    <w:rsid w:val="00AB5E48"/>
    <w:rsid w:val="00AC2328"/>
    <w:rsid w:val="00AC3655"/>
    <w:rsid w:val="00AC5631"/>
    <w:rsid w:val="00AC5DF9"/>
    <w:rsid w:val="00AC764A"/>
    <w:rsid w:val="00AD0F32"/>
    <w:rsid w:val="00AD0FEE"/>
    <w:rsid w:val="00AD0FF0"/>
    <w:rsid w:val="00AD17CD"/>
    <w:rsid w:val="00AD1FA8"/>
    <w:rsid w:val="00AD3302"/>
    <w:rsid w:val="00AD405E"/>
    <w:rsid w:val="00AD444A"/>
    <w:rsid w:val="00AE0A00"/>
    <w:rsid w:val="00AE1264"/>
    <w:rsid w:val="00AE3E32"/>
    <w:rsid w:val="00AE4745"/>
    <w:rsid w:val="00AE5F63"/>
    <w:rsid w:val="00AF0B6A"/>
    <w:rsid w:val="00AF1B7F"/>
    <w:rsid w:val="00AF3974"/>
    <w:rsid w:val="00AF3B9E"/>
    <w:rsid w:val="00AF469B"/>
    <w:rsid w:val="00AF50BA"/>
    <w:rsid w:val="00AF5622"/>
    <w:rsid w:val="00AF66BA"/>
    <w:rsid w:val="00AF67D7"/>
    <w:rsid w:val="00AF6C5D"/>
    <w:rsid w:val="00B00069"/>
    <w:rsid w:val="00B02E74"/>
    <w:rsid w:val="00B0455E"/>
    <w:rsid w:val="00B04629"/>
    <w:rsid w:val="00B05635"/>
    <w:rsid w:val="00B13FAA"/>
    <w:rsid w:val="00B1432B"/>
    <w:rsid w:val="00B15437"/>
    <w:rsid w:val="00B156D0"/>
    <w:rsid w:val="00B15FF7"/>
    <w:rsid w:val="00B212F0"/>
    <w:rsid w:val="00B21CDE"/>
    <w:rsid w:val="00B22408"/>
    <w:rsid w:val="00B304F9"/>
    <w:rsid w:val="00B30C1E"/>
    <w:rsid w:val="00B31E2A"/>
    <w:rsid w:val="00B3357E"/>
    <w:rsid w:val="00B349EE"/>
    <w:rsid w:val="00B35944"/>
    <w:rsid w:val="00B433C1"/>
    <w:rsid w:val="00B460A7"/>
    <w:rsid w:val="00B4645E"/>
    <w:rsid w:val="00B467FA"/>
    <w:rsid w:val="00B47391"/>
    <w:rsid w:val="00B52AC9"/>
    <w:rsid w:val="00B6147F"/>
    <w:rsid w:val="00B621A6"/>
    <w:rsid w:val="00B62A9F"/>
    <w:rsid w:val="00B63B2E"/>
    <w:rsid w:val="00B64238"/>
    <w:rsid w:val="00B64619"/>
    <w:rsid w:val="00B6515D"/>
    <w:rsid w:val="00B678A8"/>
    <w:rsid w:val="00B67A42"/>
    <w:rsid w:val="00B67CD2"/>
    <w:rsid w:val="00B707F9"/>
    <w:rsid w:val="00B72BB0"/>
    <w:rsid w:val="00B808F4"/>
    <w:rsid w:val="00B83508"/>
    <w:rsid w:val="00B849D1"/>
    <w:rsid w:val="00B8655A"/>
    <w:rsid w:val="00B95679"/>
    <w:rsid w:val="00B96B8B"/>
    <w:rsid w:val="00B978D7"/>
    <w:rsid w:val="00BA0122"/>
    <w:rsid w:val="00BA2964"/>
    <w:rsid w:val="00BB3C7C"/>
    <w:rsid w:val="00BB54AE"/>
    <w:rsid w:val="00BB58F5"/>
    <w:rsid w:val="00BC1B6E"/>
    <w:rsid w:val="00BC214D"/>
    <w:rsid w:val="00BC26D5"/>
    <w:rsid w:val="00BC31A9"/>
    <w:rsid w:val="00BC5A31"/>
    <w:rsid w:val="00BC5AFF"/>
    <w:rsid w:val="00BD2BDE"/>
    <w:rsid w:val="00BD44D3"/>
    <w:rsid w:val="00BD4CD3"/>
    <w:rsid w:val="00BD5FBD"/>
    <w:rsid w:val="00BE12DA"/>
    <w:rsid w:val="00BE162B"/>
    <w:rsid w:val="00BE2A89"/>
    <w:rsid w:val="00BE311C"/>
    <w:rsid w:val="00BE40D4"/>
    <w:rsid w:val="00BF0DE2"/>
    <w:rsid w:val="00BF1177"/>
    <w:rsid w:val="00BF20D0"/>
    <w:rsid w:val="00BF7391"/>
    <w:rsid w:val="00C00A12"/>
    <w:rsid w:val="00C0198D"/>
    <w:rsid w:val="00C041A4"/>
    <w:rsid w:val="00C061CD"/>
    <w:rsid w:val="00C061D0"/>
    <w:rsid w:val="00C06602"/>
    <w:rsid w:val="00C10271"/>
    <w:rsid w:val="00C11529"/>
    <w:rsid w:val="00C1384E"/>
    <w:rsid w:val="00C148C1"/>
    <w:rsid w:val="00C14B0D"/>
    <w:rsid w:val="00C15EAB"/>
    <w:rsid w:val="00C214C1"/>
    <w:rsid w:val="00C21FAA"/>
    <w:rsid w:val="00C2220B"/>
    <w:rsid w:val="00C23F74"/>
    <w:rsid w:val="00C259E2"/>
    <w:rsid w:val="00C25C90"/>
    <w:rsid w:val="00C26A9C"/>
    <w:rsid w:val="00C31200"/>
    <w:rsid w:val="00C3256A"/>
    <w:rsid w:val="00C33174"/>
    <w:rsid w:val="00C35029"/>
    <w:rsid w:val="00C35155"/>
    <w:rsid w:val="00C35BB5"/>
    <w:rsid w:val="00C35D8B"/>
    <w:rsid w:val="00C36A26"/>
    <w:rsid w:val="00C36AF0"/>
    <w:rsid w:val="00C412C7"/>
    <w:rsid w:val="00C43C55"/>
    <w:rsid w:val="00C46255"/>
    <w:rsid w:val="00C46702"/>
    <w:rsid w:val="00C46F0C"/>
    <w:rsid w:val="00C5221C"/>
    <w:rsid w:val="00C5778F"/>
    <w:rsid w:val="00C57D4E"/>
    <w:rsid w:val="00C638AC"/>
    <w:rsid w:val="00C66571"/>
    <w:rsid w:val="00C670F7"/>
    <w:rsid w:val="00C67974"/>
    <w:rsid w:val="00C754AB"/>
    <w:rsid w:val="00C812BC"/>
    <w:rsid w:val="00C81D7A"/>
    <w:rsid w:val="00C849C8"/>
    <w:rsid w:val="00C85D8B"/>
    <w:rsid w:val="00C8609B"/>
    <w:rsid w:val="00C915D4"/>
    <w:rsid w:val="00C922F8"/>
    <w:rsid w:val="00C92B06"/>
    <w:rsid w:val="00C9311A"/>
    <w:rsid w:val="00CA234E"/>
    <w:rsid w:val="00CA3021"/>
    <w:rsid w:val="00CA4F7B"/>
    <w:rsid w:val="00CA70DD"/>
    <w:rsid w:val="00CB0FC2"/>
    <w:rsid w:val="00CB1939"/>
    <w:rsid w:val="00CB5372"/>
    <w:rsid w:val="00CB5DBB"/>
    <w:rsid w:val="00CC419D"/>
    <w:rsid w:val="00CC463B"/>
    <w:rsid w:val="00CC5A66"/>
    <w:rsid w:val="00CC5C99"/>
    <w:rsid w:val="00CC6D4F"/>
    <w:rsid w:val="00CC6D5C"/>
    <w:rsid w:val="00CC6E74"/>
    <w:rsid w:val="00CC6FF1"/>
    <w:rsid w:val="00CD16D3"/>
    <w:rsid w:val="00CD1FAD"/>
    <w:rsid w:val="00CD23F4"/>
    <w:rsid w:val="00CD522E"/>
    <w:rsid w:val="00CD5427"/>
    <w:rsid w:val="00CD56A8"/>
    <w:rsid w:val="00CD5C05"/>
    <w:rsid w:val="00CD627E"/>
    <w:rsid w:val="00CE0B44"/>
    <w:rsid w:val="00CE1B34"/>
    <w:rsid w:val="00CE464B"/>
    <w:rsid w:val="00CE5D26"/>
    <w:rsid w:val="00CE6EEE"/>
    <w:rsid w:val="00CF0675"/>
    <w:rsid w:val="00CF484D"/>
    <w:rsid w:val="00CF5459"/>
    <w:rsid w:val="00CF70C6"/>
    <w:rsid w:val="00D0111A"/>
    <w:rsid w:val="00D047D0"/>
    <w:rsid w:val="00D05D0C"/>
    <w:rsid w:val="00D0756D"/>
    <w:rsid w:val="00D1577C"/>
    <w:rsid w:val="00D163C7"/>
    <w:rsid w:val="00D202E9"/>
    <w:rsid w:val="00D20894"/>
    <w:rsid w:val="00D24FA9"/>
    <w:rsid w:val="00D2642E"/>
    <w:rsid w:val="00D27689"/>
    <w:rsid w:val="00D359FD"/>
    <w:rsid w:val="00D3697E"/>
    <w:rsid w:val="00D4147B"/>
    <w:rsid w:val="00D437EA"/>
    <w:rsid w:val="00D44736"/>
    <w:rsid w:val="00D463F4"/>
    <w:rsid w:val="00D46FCB"/>
    <w:rsid w:val="00D50293"/>
    <w:rsid w:val="00D50631"/>
    <w:rsid w:val="00D51159"/>
    <w:rsid w:val="00D52104"/>
    <w:rsid w:val="00D5495E"/>
    <w:rsid w:val="00D54E43"/>
    <w:rsid w:val="00D550A7"/>
    <w:rsid w:val="00D55B26"/>
    <w:rsid w:val="00D60F23"/>
    <w:rsid w:val="00D61B25"/>
    <w:rsid w:val="00D62470"/>
    <w:rsid w:val="00D62A5C"/>
    <w:rsid w:val="00D65212"/>
    <w:rsid w:val="00D67076"/>
    <w:rsid w:val="00D71301"/>
    <w:rsid w:val="00D7269C"/>
    <w:rsid w:val="00D73E4D"/>
    <w:rsid w:val="00D74914"/>
    <w:rsid w:val="00D80317"/>
    <w:rsid w:val="00D80E2F"/>
    <w:rsid w:val="00D8174B"/>
    <w:rsid w:val="00D819A3"/>
    <w:rsid w:val="00D85E96"/>
    <w:rsid w:val="00D87552"/>
    <w:rsid w:val="00D92E1B"/>
    <w:rsid w:val="00D93108"/>
    <w:rsid w:val="00D937FA"/>
    <w:rsid w:val="00D94053"/>
    <w:rsid w:val="00DA072E"/>
    <w:rsid w:val="00DA4794"/>
    <w:rsid w:val="00DA538A"/>
    <w:rsid w:val="00DA567E"/>
    <w:rsid w:val="00DA6182"/>
    <w:rsid w:val="00DB0A36"/>
    <w:rsid w:val="00DB1198"/>
    <w:rsid w:val="00DB1CF7"/>
    <w:rsid w:val="00DB36D8"/>
    <w:rsid w:val="00DB49A1"/>
    <w:rsid w:val="00DB4ED0"/>
    <w:rsid w:val="00DB67A6"/>
    <w:rsid w:val="00DB7521"/>
    <w:rsid w:val="00DC1708"/>
    <w:rsid w:val="00DC182F"/>
    <w:rsid w:val="00DC2159"/>
    <w:rsid w:val="00DC2257"/>
    <w:rsid w:val="00DC42C9"/>
    <w:rsid w:val="00DC53B0"/>
    <w:rsid w:val="00DC5559"/>
    <w:rsid w:val="00DC58AC"/>
    <w:rsid w:val="00DD12DA"/>
    <w:rsid w:val="00DD2014"/>
    <w:rsid w:val="00DD3E75"/>
    <w:rsid w:val="00DD4CEB"/>
    <w:rsid w:val="00DD4FF3"/>
    <w:rsid w:val="00DD6A95"/>
    <w:rsid w:val="00DE2818"/>
    <w:rsid w:val="00DF0F29"/>
    <w:rsid w:val="00DF2702"/>
    <w:rsid w:val="00DF3024"/>
    <w:rsid w:val="00DF7BF8"/>
    <w:rsid w:val="00E005F0"/>
    <w:rsid w:val="00E0487E"/>
    <w:rsid w:val="00E04FC5"/>
    <w:rsid w:val="00E123FB"/>
    <w:rsid w:val="00E12C07"/>
    <w:rsid w:val="00E13D30"/>
    <w:rsid w:val="00E15B41"/>
    <w:rsid w:val="00E15C55"/>
    <w:rsid w:val="00E2351B"/>
    <w:rsid w:val="00E24EE7"/>
    <w:rsid w:val="00E261DA"/>
    <w:rsid w:val="00E26250"/>
    <w:rsid w:val="00E27A92"/>
    <w:rsid w:val="00E30A7D"/>
    <w:rsid w:val="00E31973"/>
    <w:rsid w:val="00E31EE7"/>
    <w:rsid w:val="00E323F7"/>
    <w:rsid w:val="00E328CC"/>
    <w:rsid w:val="00E34F05"/>
    <w:rsid w:val="00E35120"/>
    <w:rsid w:val="00E37707"/>
    <w:rsid w:val="00E40910"/>
    <w:rsid w:val="00E42C12"/>
    <w:rsid w:val="00E42CF1"/>
    <w:rsid w:val="00E43BDB"/>
    <w:rsid w:val="00E451ED"/>
    <w:rsid w:val="00E51522"/>
    <w:rsid w:val="00E539CC"/>
    <w:rsid w:val="00E56C04"/>
    <w:rsid w:val="00E57720"/>
    <w:rsid w:val="00E60FE7"/>
    <w:rsid w:val="00E62F17"/>
    <w:rsid w:val="00E63FCB"/>
    <w:rsid w:val="00E65D96"/>
    <w:rsid w:val="00E67452"/>
    <w:rsid w:val="00E67A7D"/>
    <w:rsid w:val="00E70108"/>
    <w:rsid w:val="00E73A2C"/>
    <w:rsid w:val="00E82BE2"/>
    <w:rsid w:val="00E833BE"/>
    <w:rsid w:val="00E84860"/>
    <w:rsid w:val="00E85826"/>
    <w:rsid w:val="00E85974"/>
    <w:rsid w:val="00E93029"/>
    <w:rsid w:val="00E9328B"/>
    <w:rsid w:val="00E942EB"/>
    <w:rsid w:val="00E94C0E"/>
    <w:rsid w:val="00E9671D"/>
    <w:rsid w:val="00EA0B21"/>
    <w:rsid w:val="00EA0D8C"/>
    <w:rsid w:val="00EA434F"/>
    <w:rsid w:val="00EA46FD"/>
    <w:rsid w:val="00EA5210"/>
    <w:rsid w:val="00EA6398"/>
    <w:rsid w:val="00EA63B8"/>
    <w:rsid w:val="00EB1B0C"/>
    <w:rsid w:val="00EB2A37"/>
    <w:rsid w:val="00EB38EC"/>
    <w:rsid w:val="00EB4775"/>
    <w:rsid w:val="00EB6472"/>
    <w:rsid w:val="00EB6813"/>
    <w:rsid w:val="00EB6F86"/>
    <w:rsid w:val="00EB7F42"/>
    <w:rsid w:val="00EC0C17"/>
    <w:rsid w:val="00EC3442"/>
    <w:rsid w:val="00EC3D42"/>
    <w:rsid w:val="00ED0134"/>
    <w:rsid w:val="00ED3B46"/>
    <w:rsid w:val="00ED7033"/>
    <w:rsid w:val="00ED755D"/>
    <w:rsid w:val="00EE06BD"/>
    <w:rsid w:val="00EE10EC"/>
    <w:rsid w:val="00EE1693"/>
    <w:rsid w:val="00EE1FBA"/>
    <w:rsid w:val="00EE26D5"/>
    <w:rsid w:val="00EE2FB4"/>
    <w:rsid w:val="00EE3D7F"/>
    <w:rsid w:val="00EE4D02"/>
    <w:rsid w:val="00EE6A63"/>
    <w:rsid w:val="00EF06B7"/>
    <w:rsid w:val="00EF0BF4"/>
    <w:rsid w:val="00EF1237"/>
    <w:rsid w:val="00EF1F6F"/>
    <w:rsid w:val="00EF2962"/>
    <w:rsid w:val="00EF4423"/>
    <w:rsid w:val="00EF5F15"/>
    <w:rsid w:val="00EF682D"/>
    <w:rsid w:val="00EF6E5E"/>
    <w:rsid w:val="00EF7E34"/>
    <w:rsid w:val="00F008DF"/>
    <w:rsid w:val="00F00D8E"/>
    <w:rsid w:val="00F03623"/>
    <w:rsid w:val="00F054D8"/>
    <w:rsid w:val="00F05522"/>
    <w:rsid w:val="00F1485B"/>
    <w:rsid w:val="00F14DB8"/>
    <w:rsid w:val="00F15CFB"/>
    <w:rsid w:val="00F225A3"/>
    <w:rsid w:val="00F2402A"/>
    <w:rsid w:val="00F24755"/>
    <w:rsid w:val="00F24860"/>
    <w:rsid w:val="00F24F64"/>
    <w:rsid w:val="00F26ACB"/>
    <w:rsid w:val="00F27CE8"/>
    <w:rsid w:val="00F31046"/>
    <w:rsid w:val="00F3446B"/>
    <w:rsid w:val="00F406AC"/>
    <w:rsid w:val="00F42720"/>
    <w:rsid w:val="00F42F9F"/>
    <w:rsid w:val="00F44E3C"/>
    <w:rsid w:val="00F463F3"/>
    <w:rsid w:val="00F5030A"/>
    <w:rsid w:val="00F51685"/>
    <w:rsid w:val="00F528A4"/>
    <w:rsid w:val="00F57548"/>
    <w:rsid w:val="00F70FC6"/>
    <w:rsid w:val="00F71ECF"/>
    <w:rsid w:val="00F72487"/>
    <w:rsid w:val="00F7255D"/>
    <w:rsid w:val="00F72E9E"/>
    <w:rsid w:val="00F73FAD"/>
    <w:rsid w:val="00F76274"/>
    <w:rsid w:val="00F76897"/>
    <w:rsid w:val="00F80172"/>
    <w:rsid w:val="00F84552"/>
    <w:rsid w:val="00F8679D"/>
    <w:rsid w:val="00F87319"/>
    <w:rsid w:val="00F90236"/>
    <w:rsid w:val="00F94275"/>
    <w:rsid w:val="00F94C36"/>
    <w:rsid w:val="00F96AF0"/>
    <w:rsid w:val="00FA5BF4"/>
    <w:rsid w:val="00FB12F9"/>
    <w:rsid w:val="00FB347A"/>
    <w:rsid w:val="00FB4E67"/>
    <w:rsid w:val="00FB608B"/>
    <w:rsid w:val="00FB7004"/>
    <w:rsid w:val="00FB74AA"/>
    <w:rsid w:val="00FC5D54"/>
    <w:rsid w:val="00FC7DB1"/>
    <w:rsid w:val="00FD06F5"/>
    <w:rsid w:val="00FD1A37"/>
    <w:rsid w:val="00FD28E3"/>
    <w:rsid w:val="00FD3750"/>
    <w:rsid w:val="00FD6686"/>
    <w:rsid w:val="00FD7135"/>
    <w:rsid w:val="00FE4A2C"/>
    <w:rsid w:val="00FE763A"/>
    <w:rsid w:val="00FF13C1"/>
    <w:rsid w:val="00FF2610"/>
    <w:rsid w:val="00FF56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EE16"/>
  <w15:chartTrackingRefBased/>
  <w15:docId w15:val="{56AED951-1DC8-4442-93B0-290312F38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172"/>
    <w:pPr>
      <w:spacing w:after="0" w:line="240" w:lineRule="auto"/>
    </w:pPr>
    <w:rPr>
      <w:rFonts w:ascii="Times New Roman" w:eastAsia="Times New Roman" w:hAnsi="Times New Roman" w:cs="Times New Roman"/>
      <w:sz w:val="24"/>
      <w:szCs w:val="20"/>
      <w:lang w:val="es-ES" w:eastAsia="es-ES"/>
    </w:rPr>
  </w:style>
  <w:style w:type="paragraph" w:styleId="Ttulo2">
    <w:name w:val="heading 2"/>
    <w:basedOn w:val="Normal"/>
    <w:next w:val="Normal"/>
    <w:link w:val="Ttulo2Car"/>
    <w:qFormat/>
    <w:rsid w:val="00F80172"/>
    <w:pPr>
      <w:keepNext/>
      <w:jc w:val="center"/>
      <w:outlineLvl w:val="1"/>
    </w:pPr>
    <w:rPr>
      <w:rFonts w:ascii="Arial" w:hAnsi="Arial"/>
      <w:b/>
      <w:sz w:val="32"/>
      <w:lang w:val="es-ES_tradnl"/>
    </w:rPr>
  </w:style>
  <w:style w:type="paragraph" w:styleId="Ttulo3">
    <w:name w:val="heading 3"/>
    <w:basedOn w:val="Normal"/>
    <w:next w:val="Normal"/>
    <w:link w:val="Ttulo3Car"/>
    <w:qFormat/>
    <w:rsid w:val="00F80172"/>
    <w:pPr>
      <w:keepNext/>
      <w:jc w:val="center"/>
      <w:outlineLvl w:val="2"/>
    </w:pPr>
    <w:rPr>
      <w:rFonts w:ascii="Arial" w:hAnsi="Arial"/>
      <w:lang w:val="es-ES_tradnl"/>
    </w:rPr>
  </w:style>
  <w:style w:type="paragraph" w:styleId="Ttulo4">
    <w:name w:val="heading 4"/>
    <w:basedOn w:val="Normal"/>
    <w:next w:val="Normal"/>
    <w:link w:val="Ttulo4Car"/>
    <w:qFormat/>
    <w:rsid w:val="00F80172"/>
    <w:pPr>
      <w:keepNext/>
      <w:jc w:val="center"/>
      <w:outlineLvl w:val="3"/>
    </w:pPr>
    <w:rPr>
      <w:sz w:val="28"/>
    </w:rPr>
  </w:style>
  <w:style w:type="paragraph" w:styleId="Ttulo7">
    <w:name w:val="heading 7"/>
    <w:aliases w:val="no"/>
    <w:basedOn w:val="Normal"/>
    <w:next w:val="Normal"/>
    <w:link w:val="Ttulo7Car"/>
    <w:qFormat/>
    <w:rsid w:val="00F80172"/>
    <w:pPr>
      <w:keepNext/>
      <w:ind w:left="-142"/>
      <w:jc w:val="center"/>
      <w:outlineLvl w:val="6"/>
    </w:pPr>
    <w:rPr>
      <w:rFonts w:ascii="Arial" w:hAnsi="Arial"/>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80172"/>
    <w:rPr>
      <w:rFonts w:ascii="Arial" w:eastAsia="Times New Roman" w:hAnsi="Arial" w:cs="Times New Roman"/>
      <w:b/>
      <w:sz w:val="32"/>
      <w:szCs w:val="20"/>
      <w:lang w:val="es-ES_tradnl" w:eastAsia="es-ES"/>
    </w:rPr>
  </w:style>
  <w:style w:type="character" w:customStyle="1" w:styleId="Ttulo3Car">
    <w:name w:val="Título 3 Car"/>
    <w:basedOn w:val="Fuentedeprrafopredeter"/>
    <w:link w:val="Ttulo3"/>
    <w:rsid w:val="00F80172"/>
    <w:rPr>
      <w:rFonts w:ascii="Arial" w:eastAsia="Times New Roman" w:hAnsi="Arial" w:cs="Times New Roman"/>
      <w:sz w:val="24"/>
      <w:szCs w:val="20"/>
      <w:lang w:val="es-ES_tradnl" w:eastAsia="es-ES"/>
    </w:rPr>
  </w:style>
  <w:style w:type="character" w:customStyle="1" w:styleId="Ttulo4Car">
    <w:name w:val="Título 4 Car"/>
    <w:basedOn w:val="Fuentedeprrafopredeter"/>
    <w:link w:val="Ttulo4"/>
    <w:rsid w:val="00F80172"/>
    <w:rPr>
      <w:rFonts w:ascii="Times New Roman" w:eastAsia="Times New Roman" w:hAnsi="Times New Roman" w:cs="Times New Roman"/>
      <w:sz w:val="28"/>
      <w:szCs w:val="20"/>
      <w:lang w:val="es-ES" w:eastAsia="es-ES"/>
    </w:rPr>
  </w:style>
  <w:style w:type="character" w:customStyle="1" w:styleId="Ttulo7Car">
    <w:name w:val="Título 7 Car"/>
    <w:aliases w:val="no Car"/>
    <w:basedOn w:val="Fuentedeprrafopredeter"/>
    <w:link w:val="Ttulo7"/>
    <w:rsid w:val="00F80172"/>
    <w:rPr>
      <w:rFonts w:ascii="Arial" w:eastAsia="Times New Roman" w:hAnsi="Arial" w:cs="Times New Roman"/>
      <w:sz w:val="24"/>
      <w:szCs w:val="20"/>
      <w:lang w:val="es-ES_tradnl" w:eastAsia="es-ES"/>
    </w:rPr>
  </w:style>
  <w:style w:type="paragraph" w:styleId="Encabezado">
    <w:name w:val="header"/>
    <w:aliases w:val="Encabezado1"/>
    <w:basedOn w:val="Normal"/>
    <w:link w:val="EncabezadoCar"/>
    <w:rsid w:val="00F80172"/>
    <w:pPr>
      <w:tabs>
        <w:tab w:val="center" w:pos="4252"/>
        <w:tab w:val="right" w:pos="8504"/>
      </w:tabs>
    </w:pPr>
    <w:rPr>
      <w:sz w:val="20"/>
      <w:lang w:val="es-ES_tradnl"/>
    </w:rPr>
  </w:style>
  <w:style w:type="character" w:customStyle="1" w:styleId="EncabezadoCar">
    <w:name w:val="Encabezado Car"/>
    <w:aliases w:val="Encabezado1 Car"/>
    <w:basedOn w:val="Fuentedeprrafopredeter"/>
    <w:link w:val="Encabezado"/>
    <w:rsid w:val="00F80172"/>
    <w:rPr>
      <w:rFonts w:ascii="Times New Roman" w:eastAsia="Times New Roman" w:hAnsi="Times New Roman" w:cs="Times New Roman"/>
      <w:sz w:val="20"/>
      <w:szCs w:val="20"/>
      <w:lang w:val="es-ES_tradnl" w:eastAsia="es-ES"/>
    </w:rPr>
  </w:style>
  <w:style w:type="paragraph" w:styleId="Piedepgina">
    <w:name w:val="footer"/>
    <w:basedOn w:val="Normal"/>
    <w:link w:val="PiedepginaCar"/>
    <w:rsid w:val="00F80172"/>
    <w:pPr>
      <w:tabs>
        <w:tab w:val="center" w:pos="4252"/>
        <w:tab w:val="right" w:pos="8504"/>
      </w:tabs>
    </w:pPr>
    <w:rPr>
      <w:sz w:val="20"/>
      <w:lang w:val="es-ES_tradnl"/>
    </w:rPr>
  </w:style>
  <w:style w:type="character" w:customStyle="1" w:styleId="PiedepginaCar">
    <w:name w:val="Pie de página Car"/>
    <w:basedOn w:val="Fuentedeprrafopredeter"/>
    <w:link w:val="Piedepgina"/>
    <w:rsid w:val="00F8017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rsid w:val="00F80172"/>
    <w:pPr>
      <w:jc w:val="both"/>
    </w:pPr>
  </w:style>
  <w:style w:type="character" w:customStyle="1" w:styleId="TextoindependienteCar">
    <w:name w:val="Texto independiente Car"/>
    <w:basedOn w:val="Fuentedeprrafopredeter"/>
    <w:link w:val="Textoindependiente"/>
    <w:uiPriority w:val="99"/>
    <w:rsid w:val="00F80172"/>
    <w:rPr>
      <w:rFonts w:ascii="Times New Roman" w:eastAsia="Times New Roman" w:hAnsi="Times New Roman" w:cs="Times New Roman"/>
      <w:sz w:val="24"/>
      <w:szCs w:val="20"/>
      <w:lang w:val="es-ES" w:eastAsia="es-ES"/>
    </w:rPr>
  </w:style>
  <w:style w:type="paragraph" w:styleId="NormalWeb">
    <w:name w:val="Normal (Web)"/>
    <w:basedOn w:val="Normal"/>
    <w:uiPriority w:val="99"/>
    <w:rsid w:val="00F80172"/>
    <w:pPr>
      <w:spacing w:before="100" w:after="100"/>
    </w:pPr>
  </w:style>
  <w:style w:type="character" w:styleId="Nmerodepgina">
    <w:name w:val="page number"/>
    <w:basedOn w:val="Fuentedeprrafopredeter"/>
    <w:rsid w:val="00F80172"/>
  </w:style>
  <w:style w:type="character" w:styleId="Textoennegrita">
    <w:name w:val="Strong"/>
    <w:basedOn w:val="Fuentedeprrafopredeter"/>
    <w:uiPriority w:val="22"/>
    <w:qFormat/>
    <w:rsid w:val="00F80172"/>
    <w:rPr>
      <w:b/>
    </w:rPr>
  </w:style>
  <w:style w:type="character" w:styleId="Refdecomentario">
    <w:name w:val="annotation reference"/>
    <w:basedOn w:val="Fuentedeprrafopredeter"/>
    <w:rsid w:val="00F80172"/>
    <w:rPr>
      <w:sz w:val="16"/>
    </w:rPr>
  </w:style>
  <w:style w:type="character" w:styleId="Refdenotaalpie">
    <w:name w:val="footnote reference"/>
    <w:aliases w:val="Nota de pie,Ref. de nota al pieREF1,Ref,referencia nota al pie,Footnote symbol,Footnote,de nota al pie,de nota al pieREF1,de nota al pie2,Texto nota al pie,stylish,normal"/>
    <w:basedOn w:val="Fuentedeprrafopredeter"/>
    <w:uiPriority w:val="99"/>
    <w:semiHidden/>
    <w:rsid w:val="00F80172"/>
    <w:rPr>
      <w:sz w:val="20"/>
      <w:vertAlign w:val="superscript"/>
    </w:rPr>
  </w:style>
  <w:style w:type="paragraph" w:styleId="Textonotapie">
    <w:name w:val="footnote text"/>
    <w:aliases w:val="Car Car3 Car Car,Título 3 Car1 Car1 Car Car,Título 3 Car Car Car11 Car Car,Texto nota pie Car Car Car Car1 Car Car,Título 3 Car Car Car1 Car Car1 Car Car,Texto nota pie Car Car Car Car Car Car Car Car Car1 Car Car,ft,CAR Texto nota pie"/>
    <w:basedOn w:val="Normal"/>
    <w:link w:val="TextonotapieCar"/>
    <w:uiPriority w:val="99"/>
    <w:semiHidden/>
    <w:rsid w:val="00F80172"/>
    <w:rPr>
      <w:sz w:val="20"/>
    </w:rPr>
  </w:style>
  <w:style w:type="character" w:customStyle="1" w:styleId="TextonotapieCar">
    <w:name w:val="Texto nota pie Car"/>
    <w:aliases w:val="Car Car3 Car Car Car,Título 3 Car1 Car1 Car Car Car,Título 3 Car Car Car11 Car Car Car,Texto nota pie Car Car Car Car1 Car Car Car,Título 3 Car Car Car1 Car Car1 Car Car Car,ft Car,CAR Texto nota pie Car"/>
    <w:basedOn w:val="Fuentedeprrafopredeter"/>
    <w:link w:val="Textonotapie"/>
    <w:uiPriority w:val="99"/>
    <w:semiHidden/>
    <w:rsid w:val="00F80172"/>
    <w:rPr>
      <w:rFonts w:ascii="Times New Roman" w:eastAsia="Times New Roman" w:hAnsi="Times New Roman" w:cs="Times New Roman"/>
      <w:sz w:val="20"/>
      <w:szCs w:val="20"/>
      <w:lang w:val="es-ES" w:eastAsia="es-ES"/>
    </w:rPr>
  </w:style>
  <w:style w:type="paragraph" w:customStyle="1" w:styleId="Default">
    <w:name w:val="Default"/>
    <w:link w:val="DefaultCar"/>
    <w:rsid w:val="00F80172"/>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Prrafodelista">
    <w:name w:val="List Paragraph"/>
    <w:aliases w:val="Ha,Bolita,BOLADEF,BOLA,Párrafo de lista2,Párrafo de lista3,Párrafo de lista21,HOJA,Titulo 8,Guión,bolita,Párrafo de lista31,MIBEX B,Colorful List Accent 1,Colorful List - Accent 11,Viñeta 6,Lista vistosa - Énfasis 11,chu"/>
    <w:basedOn w:val="Normal"/>
    <w:link w:val="PrrafodelistaCar"/>
    <w:uiPriority w:val="34"/>
    <w:qFormat/>
    <w:rsid w:val="00F80172"/>
    <w:pPr>
      <w:ind w:left="720"/>
    </w:pPr>
    <w:rPr>
      <w:rFonts w:ascii="Calibri" w:eastAsia="Calibri" w:hAnsi="Calibri"/>
      <w:sz w:val="22"/>
      <w:szCs w:val="22"/>
      <w:lang w:val="es-CO" w:eastAsia="es-CO"/>
    </w:rPr>
  </w:style>
  <w:style w:type="character" w:customStyle="1" w:styleId="DefaultCar">
    <w:name w:val="Default Car"/>
    <w:link w:val="Default"/>
    <w:locked/>
    <w:rsid w:val="00F80172"/>
    <w:rPr>
      <w:rFonts w:ascii="Times New Roman" w:eastAsia="Times New Roman" w:hAnsi="Times New Roman" w:cs="Times New Roman"/>
      <w:color w:val="000000"/>
      <w:sz w:val="24"/>
      <w:szCs w:val="24"/>
      <w:lang w:val="es-ES" w:eastAsia="es-ES"/>
    </w:rPr>
  </w:style>
  <w:style w:type="paragraph" w:styleId="Textocomentario">
    <w:name w:val="annotation text"/>
    <w:basedOn w:val="Normal"/>
    <w:link w:val="TextocomentarioCar"/>
    <w:unhideWhenUsed/>
    <w:rsid w:val="00F80172"/>
    <w:rPr>
      <w:sz w:val="20"/>
    </w:rPr>
  </w:style>
  <w:style w:type="character" w:customStyle="1" w:styleId="TextocomentarioCar">
    <w:name w:val="Texto comentario Car"/>
    <w:basedOn w:val="Fuentedeprrafopredeter"/>
    <w:link w:val="Textocomentario"/>
    <w:rsid w:val="00F80172"/>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F80172"/>
    <w:rPr>
      <w:color w:val="0000FF"/>
      <w:u w:val="single"/>
    </w:rPr>
  </w:style>
  <w:style w:type="paragraph" w:customStyle="1" w:styleId="xmsonormal">
    <w:name w:val="xmsonormal"/>
    <w:basedOn w:val="Normal"/>
    <w:rsid w:val="00F80172"/>
    <w:rPr>
      <w:rFonts w:ascii="Calibri" w:eastAsiaTheme="minorHAnsi" w:hAnsi="Calibri" w:cs="Calibri"/>
      <w:sz w:val="22"/>
      <w:szCs w:val="22"/>
      <w:lang w:val="es-CO" w:eastAsia="es-CO"/>
    </w:rPr>
  </w:style>
  <w:style w:type="character" w:customStyle="1" w:styleId="PrrafodelistaCar">
    <w:name w:val="Párrafo de lista Car"/>
    <w:aliases w:val="Ha Car,Bolita Car,BOLADEF Car,BOLA Car,Párrafo de lista2 Car,Párrafo de lista3 Car,Párrafo de lista21 Car,HOJA Car,Titulo 8 Car,Guión Car,bolita Car,Párrafo de lista31 Car,MIBEX B Car,Colorful List Accent 1 Car,Viñeta 6 Car,chu Car"/>
    <w:link w:val="Prrafodelista"/>
    <w:uiPriority w:val="34"/>
    <w:locked/>
    <w:rsid w:val="00F80172"/>
    <w:rPr>
      <w:rFonts w:ascii="Calibri" w:eastAsia="Calibri" w:hAnsi="Calibri" w:cs="Times New Roman"/>
      <w:lang w:eastAsia="es-CO"/>
    </w:rPr>
  </w:style>
  <w:style w:type="paragraph" w:styleId="Textodeglobo">
    <w:name w:val="Balloon Text"/>
    <w:basedOn w:val="Normal"/>
    <w:link w:val="TextodegloboCar"/>
    <w:uiPriority w:val="99"/>
    <w:semiHidden/>
    <w:unhideWhenUsed/>
    <w:rsid w:val="00F8017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80172"/>
    <w:rPr>
      <w:rFonts w:ascii="Segoe UI" w:eastAsia="Times New Roman" w:hAnsi="Segoe UI" w:cs="Segoe UI"/>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C5221C"/>
    <w:rPr>
      <w:b/>
      <w:bCs/>
    </w:rPr>
  </w:style>
  <w:style w:type="character" w:customStyle="1" w:styleId="AsuntodelcomentarioCar">
    <w:name w:val="Asunto del comentario Car"/>
    <w:basedOn w:val="TextocomentarioCar"/>
    <w:link w:val="Asuntodelcomentario"/>
    <w:uiPriority w:val="99"/>
    <w:semiHidden/>
    <w:rsid w:val="00C5221C"/>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DB1CF7"/>
    <w:pPr>
      <w:spacing w:after="0" w:line="240" w:lineRule="auto"/>
    </w:pPr>
    <w:rPr>
      <w:rFonts w:ascii="Times New Roman" w:eastAsia="Times New Roman" w:hAnsi="Times New Roman" w:cs="Times New Roman"/>
      <w:sz w:val="24"/>
      <w:szCs w:val="20"/>
      <w:lang w:val="es-ES" w:eastAsia="es-ES"/>
    </w:rPr>
  </w:style>
  <w:style w:type="character" w:customStyle="1" w:styleId="Mencinsinresolver1">
    <w:name w:val="Mención sin resolver1"/>
    <w:basedOn w:val="Fuentedeprrafopredeter"/>
    <w:uiPriority w:val="99"/>
    <w:semiHidden/>
    <w:unhideWhenUsed/>
    <w:rsid w:val="00A5211F"/>
    <w:rPr>
      <w:color w:val="605E5C"/>
      <w:shd w:val="clear" w:color="auto" w:fill="E1DFDD"/>
    </w:rPr>
  </w:style>
  <w:style w:type="paragraph" w:customStyle="1" w:styleId="Textoindependiente21">
    <w:name w:val="Texto independiente 21"/>
    <w:basedOn w:val="Normal"/>
    <w:rsid w:val="00517A5E"/>
    <w:pPr>
      <w:tabs>
        <w:tab w:val="left" w:pos="3515"/>
      </w:tabs>
      <w:spacing w:line="240" w:lineRule="atLeast"/>
      <w:jc w:val="center"/>
    </w:pPr>
    <w:rPr>
      <w:rFonts w:ascii="Arial" w:hAnsi="Arial"/>
      <w:sz w:val="22"/>
      <w:lang w:val="es-ES_tradnl"/>
    </w:rPr>
  </w:style>
  <w:style w:type="numbering" w:customStyle="1" w:styleId="Estilo1">
    <w:name w:val="Estilo1"/>
    <w:uiPriority w:val="99"/>
    <w:rsid w:val="00057EA4"/>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189501">
      <w:bodyDiv w:val="1"/>
      <w:marLeft w:val="0"/>
      <w:marRight w:val="0"/>
      <w:marTop w:val="0"/>
      <w:marBottom w:val="0"/>
      <w:divBdr>
        <w:top w:val="none" w:sz="0" w:space="0" w:color="auto"/>
        <w:left w:val="none" w:sz="0" w:space="0" w:color="auto"/>
        <w:bottom w:val="none" w:sz="0" w:space="0" w:color="auto"/>
        <w:right w:val="none" w:sz="0" w:space="0" w:color="auto"/>
      </w:divBdr>
    </w:div>
    <w:div w:id="483667488">
      <w:bodyDiv w:val="1"/>
      <w:marLeft w:val="0"/>
      <w:marRight w:val="0"/>
      <w:marTop w:val="0"/>
      <w:marBottom w:val="0"/>
      <w:divBdr>
        <w:top w:val="none" w:sz="0" w:space="0" w:color="auto"/>
        <w:left w:val="none" w:sz="0" w:space="0" w:color="auto"/>
        <w:bottom w:val="none" w:sz="0" w:space="0" w:color="auto"/>
        <w:right w:val="none" w:sz="0" w:space="0" w:color="auto"/>
      </w:divBdr>
      <w:divsChild>
        <w:div w:id="1057824267">
          <w:marLeft w:val="0"/>
          <w:marRight w:val="0"/>
          <w:marTop w:val="0"/>
          <w:marBottom w:val="0"/>
          <w:divBdr>
            <w:top w:val="none" w:sz="0" w:space="0" w:color="auto"/>
            <w:left w:val="none" w:sz="0" w:space="0" w:color="auto"/>
            <w:bottom w:val="none" w:sz="0" w:space="0" w:color="auto"/>
            <w:right w:val="none" w:sz="0" w:space="0" w:color="auto"/>
          </w:divBdr>
        </w:div>
      </w:divsChild>
    </w:div>
    <w:div w:id="565527386">
      <w:bodyDiv w:val="1"/>
      <w:marLeft w:val="0"/>
      <w:marRight w:val="0"/>
      <w:marTop w:val="0"/>
      <w:marBottom w:val="0"/>
      <w:divBdr>
        <w:top w:val="none" w:sz="0" w:space="0" w:color="auto"/>
        <w:left w:val="none" w:sz="0" w:space="0" w:color="auto"/>
        <w:bottom w:val="none" w:sz="0" w:space="0" w:color="auto"/>
        <w:right w:val="none" w:sz="0" w:space="0" w:color="auto"/>
      </w:divBdr>
      <w:divsChild>
        <w:div w:id="1668291503">
          <w:marLeft w:val="0"/>
          <w:marRight w:val="0"/>
          <w:marTop w:val="0"/>
          <w:marBottom w:val="0"/>
          <w:divBdr>
            <w:top w:val="none" w:sz="0" w:space="0" w:color="auto"/>
            <w:left w:val="none" w:sz="0" w:space="0" w:color="auto"/>
            <w:bottom w:val="none" w:sz="0" w:space="0" w:color="auto"/>
            <w:right w:val="none" w:sz="0" w:space="0" w:color="auto"/>
          </w:divBdr>
        </w:div>
      </w:divsChild>
    </w:div>
    <w:div w:id="617369561">
      <w:bodyDiv w:val="1"/>
      <w:marLeft w:val="0"/>
      <w:marRight w:val="0"/>
      <w:marTop w:val="0"/>
      <w:marBottom w:val="0"/>
      <w:divBdr>
        <w:top w:val="none" w:sz="0" w:space="0" w:color="auto"/>
        <w:left w:val="none" w:sz="0" w:space="0" w:color="auto"/>
        <w:bottom w:val="none" w:sz="0" w:space="0" w:color="auto"/>
        <w:right w:val="none" w:sz="0" w:space="0" w:color="auto"/>
      </w:divBdr>
    </w:div>
    <w:div w:id="896621462">
      <w:bodyDiv w:val="1"/>
      <w:marLeft w:val="0"/>
      <w:marRight w:val="0"/>
      <w:marTop w:val="0"/>
      <w:marBottom w:val="0"/>
      <w:divBdr>
        <w:top w:val="none" w:sz="0" w:space="0" w:color="auto"/>
        <w:left w:val="none" w:sz="0" w:space="0" w:color="auto"/>
        <w:bottom w:val="none" w:sz="0" w:space="0" w:color="auto"/>
        <w:right w:val="none" w:sz="0" w:space="0" w:color="auto"/>
      </w:divBdr>
    </w:div>
    <w:div w:id="954098808">
      <w:bodyDiv w:val="1"/>
      <w:marLeft w:val="0"/>
      <w:marRight w:val="0"/>
      <w:marTop w:val="0"/>
      <w:marBottom w:val="0"/>
      <w:divBdr>
        <w:top w:val="none" w:sz="0" w:space="0" w:color="auto"/>
        <w:left w:val="none" w:sz="0" w:space="0" w:color="auto"/>
        <w:bottom w:val="none" w:sz="0" w:space="0" w:color="auto"/>
        <w:right w:val="none" w:sz="0" w:space="0" w:color="auto"/>
      </w:divBdr>
    </w:div>
    <w:div w:id="1430541757">
      <w:bodyDiv w:val="1"/>
      <w:marLeft w:val="0"/>
      <w:marRight w:val="0"/>
      <w:marTop w:val="0"/>
      <w:marBottom w:val="0"/>
      <w:divBdr>
        <w:top w:val="none" w:sz="0" w:space="0" w:color="auto"/>
        <w:left w:val="none" w:sz="0" w:space="0" w:color="auto"/>
        <w:bottom w:val="none" w:sz="0" w:space="0" w:color="auto"/>
        <w:right w:val="none" w:sz="0" w:space="0" w:color="auto"/>
      </w:divBdr>
    </w:div>
    <w:div w:id="1448965247">
      <w:bodyDiv w:val="1"/>
      <w:marLeft w:val="0"/>
      <w:marRight w:val="0"/>
      <w:marTop w:val="0"/>
      <w:marBottom w:val="0"/>
      <w:divBdr>
        <w:top w:val="none" w:sz="0" w:space="0" w:color="auto"/>
        <w:left w:val="none" w:sz="0" w:space="0" w:color="auto"/>
        <w:bottom w:val="none" w:sz="0" w:space="0" w:color="auto"/>
        <w:right w:val="none" w:sz="0" w:space="0" w:color="auto"/>
      </w:divBdr>
    </w:div>
    <w:div w:id="1763187663">
      <w:bodyDiv w:val="1"/>
      <w:marLeft w:val="0"/>
      <w:marRight w:val="0"/>
      <w:marTop w:val="0"/>
      <w:marBottom w:val="0"/>
      <w:divBdr>
        <w:top w:val="none" w:sz="0" w:space="0" w:color="auto"/>
        <w:left w:val="none" w:sz="0" w:space="0" w:color="auto"/>
        <w:bottom w:val="none" w:sz="0" w:space="0" w:color="auto"/>
        <w:right w:val="none" w:sz="0" w:space="0" w:color="auto"/>
      </w:divBdr>
    </w:div>
    <w:div w:id="1973711787">
      <w:bodyDiv w:val="1"/>
      <w:marLeft w:val="0"/>
      <w:marRight w:val="0"/>
      <w:marTop w:val="0"/>
      <w:marBottom w:val="0"/>
      <w:divBdr>
        <w:top w:val="none" w:sz="0" w:space="0" w:color="auto"/>
        <w:left w:val="none" w:sz="0" w:space="0" w:color="auto"/>
        <w:bottom w:val="none" w:sz="0" w:space="0" w:color="auto"/>
        <w:right w:val="none" w:sz="0" w:space="0" w:color="auto"/>
      </w:divBdr>
    </w:div>
    <w:div w:id="200974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37FAA7AC828344AC26887D8E65E207" ma:contentTypeVersion="10" ma:contentTypeDescription="Create a new document." ma:contentTypeScope="" ma:versionID="d5438135a6e02d609c99906985b6a4e1">
  <xsd:schema xmlns:xsd="http://www.w3.org/2001/XMLSchema" xmlns:xs="http://www.w3.org/2001/XMLSchema" xmlns:p="http://schemas.microsoft.com/office/2006/metadata/properties" xmlns:ns3="ddcedfe1-7888-4d21-9745-79b72711f9e8" xmlns:ns4="cb70efa1-5180-40f8-8c40-004f7b940089" targetNamespace="http://schemas.microsoft.com/office/2006/metadata/properties" ma:root="true" ma:fieldsID="510af166fe0c26b062b8a41300b844cc" ns3:_="" ns4:_="">
    <xsd:import namespace="ddcedfe1-7888-4d21-9745-79b72711f9e8"/>
    <xsd:import namespace="cb70efa1-5180-40f8-8c40-004f7b94008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edfe1-7888-4d21-9745-79b72711f9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70efa1-5180-40f8-8c40-004f7b9400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AEBCBC-B9AD-4C9E-800F-41380120527A}">
  <ds:schemaRefs>
    <ds:schemaRef ds:uri="http://schemas.microsoft.com/sharepoint/v3/contenttype/forms"/>
  </ds:schemaRefs>
</ds:datastoreItem>
</file>

<file path=customXml/itemProps2.xml><?xml version="1.0" encoding="utf-8"?>
<ds:datastoreItem xmlns:ds="http://schemas.openxmlformats.org/officeDocument/2006/customXml" ds:itemID="{EE5ECB7D-99BC-4FD5-85E0-1C7544684465}">
  <ds:schemaRefs>
    <ds:schemaRef ds:uri="http://schemas.openxmlformats.org/officeDocument/2006/bibliography"/>
  </ds:schemaRefs>
</ds:datastoreItem>
</file>

<file path=customXml/itemProps3.xml><?xml version="1.0" encoding="utf-8"?>
<ds:datastoreItem xmlns:ds="http://schemas.openxmlformats.org/officeDocument/2006/customXml" ds:itemID="{47D61FD5-AC77-4575-AD8F-CBFCF0FD3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edfe1-7888-4d21-9745-79b72711f9e8"/>
    <ds:schemaRef ds:uri="cb70efa1-5180-40f8-8c40-004f7b940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1C5F22-5486-4DFF-B554-9E2D5BE5E2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11</Pages>
  <Words>4535</Words>
  <Characters>24948</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29425</CharactersWithSpaces>
  <SharedDoc>false</SharedDoc>
  <HLinks>
    <vt:vector size="6" baseType="variant">
      <vt:variant>
        <vt:i4>4653056</vt:i4>
      </vt:variant>
      <vt:variant>
        <vt:i4>9</vt:i4>
      </vt:variant>
      <vt:variant>
        <vt:i4>0</vt:i4>
      </vt:variant>
      <vt:variant>
        <vt:i4>5</vt:i4>
      </vt:variant>
      <vt:variant>
        <vt:lpwstr>http://www.cites.org/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Andres Garzon Pedroza (ANLA)</dc:creator>
  <cp:keywords/>
  <dc:description/>
  <cp:lastModifiedBy>Rayza Cristina Segura Ospino</cp:lastModifiedBy>
  <cp:revision>21</cp:revision>
  <dcterms:created xsi:type="dcterms:W3CDTF">2020-12-20T17:01:00Z</dcterms:created>
  <dcterms:modified xsi:type="dcterms:W3CDTF">2020-12-21T15:53:00Z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0x0101003237FAA7AC828344AC26887D8E65E207</vt:lpwstr>
  </property>
</Properties>
</file>